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4" w14:textId="77777777" w:rsidR="00DC1B0C" w:rsidRPr="005E57A3" w:rsidRDefault="00DC1B0C" w:rsidP="005E57A3">
      <w:pPr>
        <w:spacing w:after="0" w:line="360" w:lineRule="auto"/>
        <w:jc w:val="center"/>
        <w:rPr>
          <w:rFonts w:ascii="Bookman Old Style" w:eastAsia="Bookman Old Style" w:hAnsi="Bookman Old Style" w:cs="Bookman Old Style"/>
          <w:sz w:val="24"/>
          <w:szCs w:val="24"/>
        </w:rPr>
      </w:pPr>
    </w:p>
    <w:p w14:paraId="00000005" w14:textId="77777777" w:rsidR="00DC1B0C" w:rsidRPr="005E57A3" w:rsidRDefault="00DC1B0C">
      <w:pPr>
        <w:spacing w:after="0" w:line="360" w:lineRule="auto"/>
        <w:jc w:val="center"/>
        <w:rPr>
          <w:rFonts w:ascii="Bookman Old Style" w:eastAsia="Bookman Old Style" w:hAnsi="Bookman Old Style" w:cs="Bookman Old Style"/>
          <w:sz w:val="24"/>
          <w:szCs w:val="24"/>
        </w:rPr>
      </w:pPr>
    </w:p>
    <w:p w14:paraId="00000006" w14:textId="77777777" w:rsidR="00DC1B0C" w:rsidRPr="005E57A3" w:rsidRDefault="00DC1B0C">
      <w:pPr>
        <w:spacing w:after="0" w:line="360" w:lineRule="auto"/>
        <w:jc w:val="center"/>
        <w:rPr>
          <w:rFonts w:ascii="Bookman Old Style" w:eastAsia="Bookman Old Style" w:hAnsi="Bookman Old Style" w:cs="Bookman Old Style"/>
          <w:sz w:val="24"/>
          <w:szCs w:val="24"/>
        </w:rPr>
      </w:pPr>
    </w:p>
    <w:p w14:paraId="00000007" w14:textId="77777777" w:rsidR="00DC1B0C" w:rsidRPr="005E57A3" w:rsidRDefault="00DC1B0C">
      <w:pPr>
        <w:spacing w:after="0" w:line="360" w:lineRule="auto"/>
        <w:jc w:val="center"/>
        <w:rPr>
          <w:rFonts w:ascii="Bookman Old Style" w:eastAsia="Bookman Old Style" w:hAnsi="Bookman Old Style" w:cs="Bookman Old Style"/>
          <w:sz w:val="24"/>
          <w:szCs w:val="24"/>
        </w:rPr>
      </w:pPr>
    </w:p>
    <w:p w14:paraId="00000008" w14:textId="77777777" w:rsidR="00DC1B0C" w:rsidRPr="005E57A3" w:rsidRDefault="00DC1B0C">
      <w:pPr>
        <w:spacing w:after="0" w:line="360" w:lineRule="auto"/>
        <w:jc w:val="center"/>
        <w:rPr>
          <w:rFonts w:ascii="Bookman Old Style" w:eastAsia="Bookman Old Style" w:hAnsi="Bookman Old Style" w:cs="Bookman Old Style"/>
          <w:sz w:val="24"/>
          <w:szCs w:val="24"/>
        </w:rPr>
      </w:pPr>
    </w:p>
    <w:p w14:paraId="00000009" w14:textId="655892FB" w:rsidR="00DC1B0C" w:rsidRPr="005E57A3" w:rsidRDefault="00DC1B0C">
      <w:pPr>
        <w:spacing w:after="0" w:line="360" w:lineRule="auto"/>
        <w:jc w:val="center"/>
        <w:rPr>
          <w:rFonts w:ascii="Bookman Old Style" w:eastAsia="Bookman Old Style" w:hAnsi="Bookman Old Style" w:cs="Bookman Old Style"/>
          <w:sz w:val="24"/>
          <w:szCs w:val="24"/>
        </w:rPr>
      </w:pPr>
    </w:p>
    <w:p w14:paraId="13A4DF9F" w14:textId="77777777" w:rsidR="00567E7C" w:rsidRDefault="00567E7C" w:rsidP="004E5A1F">
      <w:pPr>
        <w:spacing w:after="0" w:line="360" w:lineRule="auto"/>
        <w:rPr>
          <w:rFonts w:ascii="Bookman Old Style" w:eastAsia="Bookman Old Style" w:hAnsi="Bookman Old Style" w:cs="Bookman Old Style"/>
          <w:sz w:val="24"/>
          <w:szCs w:val="24"/>
          <w:lang w:val="en-US"/>
        </w:rPr>
      </w:pPr>
    </w:p>
    <w:p w14:paraId="0000000A" w14:textId="77777777" w:rsidR="00DC1B0C" w:rsidRPr="008444BC" w:rsidRDefault="002C21F9">
      <w:pPr>
        <w:spacing w:after="0" w:line="360" w:lineRule="auto"/>
        <w:jc w:val="center"/>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PERATURAN BADAN KOORDINASI PENANAMAN MODAL</w:t>
      </w:r>
    </w:p>
    <w:p w14:paraId="0000000B" w14:textId="77777777" w:rsidR="00DC1B0C" w:rsidRPr="008444BC" w:rsidRDefault="002C21F9">
      <w:pPr>
        <w:spacing w:after="0" w:line="360" w:lineRule="auto"/>
        <w:jc w:val="center"/>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REPUBLIK INDONESIA  </w:t>
      </w:r>
    </w:p>
    <w:p w14:paraId="0000000C" w14:textId="395BEFAC" w:rsidR="00DC1B0C" w:rsidRPr="004E5A1F" w:rsidRDefault="002C21F9">
      <w:pPr>
        <w:spacing w:after="0" w:line="360" w:lineRule="auto"/>
        <w:jc w:val="center"/>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NOMOR</w:t>
      </w:r>
      <w:ins w:id="0" w:author="Laili Mahariani" w:date="2021-04-19T10:36:00Z">
        <w:r w:rsidR="006C0A92">
          <w:rPr>
            <w:rFonts w:ascii="Bookman Old Style" w:eastAsia="Bookman Old Style" w:hAnsi="Bookman Old Style" w:cs="Bookman Old Style"/>
            <w:sz w:val="24"/>
            <w:szCs w:val="24"/>
            <w:lang w:val="en-US"/>
          </w:rPr>
          <w:t xml:space="preserve"> 5 </w:t>
        </w:r>
      </w:ins>
      <w:del w:id="1" w:author="Laili Mahariani" w:date="2021-04-19T10:36:00Z">
        <w:r w:rsidRPr="008444BC" w:rsidDel="006C0A92">
          <w:rPr>
            <w:rFonts w:ascii="Bookman Old Style" w:eastAsia="Bookman Old Style" w:hAnsi="Bookman Old Style" w:cs="Bookman Old Style"/>
            <w:sz w:val="24"/>
            <w:szCs w:val="24"/>
          </w:rPr>
          <w:delText xml:space="preserve"> </w:delText>
        </w:r>
        <w:r w:rsidR="00567E7C" w:rsidDel="006C0A92">
          <w:rPr>
            <w:rFonts w:ascii="Bookman Old Style" w:eastAsia="Bookman Old Style" w:hAnsi="Bookman Old Style" w:cs="Bookman Old Style"/>
            <w:sz w:val="24"/>
            <w:szCs w:val="24"/>
          </w:rPr>
          <w:delText xml:space="preserve">   </w:delText>
        </w:r>
        <w:r w:rsidR="00567E7C" w:rsidRPr="008444BC" w:rsidDel="006C0A92">
          <w:rPr>
            <w:rFonts w:ascii="Bookman Old Style" w:eastAsia="Bookman Old Style" w:hAnsi="Bookman Old Style" w:cs="Bookman Old Style"/>
            <w:sz w:val="24"/>
            <w:szCs w:val="24"/>
            <w:lang w:val="en-US"/>
          </w:rPr>
          <w:delText xml:space="preserve"> </w:delText>
        </w:r>
      </w:del>
      <w:r w:rsidRPr="008444BC">
        <w:rPr>
          <w:rFonts w:ascii="Bookman Old Style" w:eastAsia="Bookman Old Style" w:hAnsi="Bookman Old Style" w:cs="Bookman Old Style"/>
          <w:sz w:val="24"/>
          <w:szCs w:val="24"/>
        </w:rPr>
        <w:t xml:space="preserve">TAHUN </w:t>
      </w:r>
      <w:r w:rsidR="005A2041" w:rsidRPr="008444BC">
        <w:rPr>
          <w:rFonts w:ascii="Bookman Old Style" w:eastAsia="Bookman Old Style" w:hAnsi="Bookman Old Style" w:cs="Bookman Old Style"/>
          <w:sz w:val="24"/>
          <w:szCs w:val="24"/>
        </w:rPr>
        <w:t>2021</w:t>
      </w:r>
    </w:p>
    <w:p w14:paraId="0000000D" w14:textId="77777777" w:rsidR="00DC1B0C" w:rsidRPr="008444BC" w:rsidRDefault="002C21F9">
      <w:pPr>
        <w:spacing w:after="0" w:line="360" w:lineRule="auto"/>
        <w:jc w:val="center"/>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TENTANG</w:t>
      </w:r>
    </w:p>
    <w:p w14:paraId="0000000F" w14:textId="645DBDD6" w:rsidR="00DC1B0C" w:rsidRPr="008444BC" w:rsidRDefault="002C21F9">
      <w:pPr>
        <w:spacing w:after="0" w:line="360" w:lineRule="auto"/>
        <w:jc w:val="center"/>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rPr>
        <w:t xml:space="preserve">PEDOMAN DAN TATA CARA </w:t>
      </w:r>
      <w:r w:rsidR="0072118B" w:rsidRPr="008444BC">
        <w:rPr>
          <w:rFonts w:ascii="Bookman Old Style" w:eastAsia="Bookman Old Style" w:hAnsi="Bookman Old Style" w:cs="Bookman Old Style"/>
          <w:sz w:val="24"/>
          <w:szCs w:val="24"/>
          <w:lang w:val="en-US"/>
        </w:rPr>
        <w:t>PENGAWASAN PERIZINAN BERUSAHA BERBASIS RISIKO</w:t>
      </w:r>
    </w:p>
    <w:p w14:paraId="00000010" w14:textId="77777777" w:rsidR="00DC1B0C" w:rsidRPr="008444BC" w:rsidRDefault="00DC1B0C">
      <w:pPr>
        <w:spacing w:after="0" w:line="360" w:lineRule="auto"/>
        <w:jc w:val="center"/>
        <w:rPr>
          <w:rFonts w:ascii="Bookman Old Style" w:eastAsia="Bookman Old Style" w:hAnsi="Bookman Old Style" w:cs="Bookman Old Style"/>
          <w:sz w:val="24"/>
          <w:szCs w:val="24"/>
        </w:rPr>
      </w:pPr>
    </w:p>
    <w:p w14:paraId="00000011" w14:textId="77777777" w:rsidR="00DC1B0C" w:rsidRPr="008444BC" w:rsidRDefault="002C21F9">
      <w:pPr>
        <w:spacing w:after="0" w:line="360" w:lineRule="auto"/>
        <w:jc w:val="center"/>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DENGAN RAHMAT TUHAN YANG MAHA ESA</w:t>
      </w:r>
    </w:p>
    <w:p w14:paraId="00000012" w14:textId="77777777" w:rsidR="00DC1B0C" w:rsidRPr="008444BC" w:rsidRDefault="00DC1B0C">
      <w:pPr>
        <w:spacing w:after="0" w:line="360" w:lineRule="auto"/>
        <w:jc w:val="center"/>
        <w:rPr>
          <w:rFonts w:ascii="Bookman Old Style" w:eastAsia="Bookman Old Style" w:hAnsi="Bookman Old Style" w:cs="Bookman Old Style"/>
          <w:sz w:val="24"/>
          <w:szCs w:val="24"/>
        </w:rPr>
      </w:pPr>
    </w:p>
    <w:p w14:paraId="00000013" w14:textId="77777777" w:rsidR="00DC1B0C" w:rsidRPr="008444BC" w:rsidRDefault="002C21F9" w:rsidP="004E5A1F">
      <w:pPr>
        <w:spacing w:after="0" w:line="360" w:lineRule="auto"/>
        <w:ind w:left="-142"/>
        <w:jc w:val="center"/>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KEPALA BADAN KOORDINASI PENANAMAN MODAL REPUBLIK INDONESIA,</w:t>
      </w:r>
    </w:p>
    <w:p w14:paraId="00000014" w14:textId="77777777" w:rsidR="00DC1B0C" w:rsidRPr="008444BC" w:rsidRDefault="00DC1B0C">
      <w:pPr>
        <w:spacing w:after="0" w:line="360" w:lineRule="auto"/>
        <w:jc w:val="center"/>
        <w:rPr>
          <w:rFonts w:ascii="Bookman Old Style" w:eastAsia="Bookman Old Style" w:hAnsi="Bookman Old Style" w:cs="Bookman Old Style"/>
          <w:sz w:val="24"/>
          <w:szCs w:val="24"/>
        </w:rPr>
      </w:pPr>
    </w:p>
    <w:p w14:paraId="00000015" w14:textId="77777777" w:rsidR="00DC1B0C" w:rsidRPr="008444BC" w:rsidRDefault="00DC1B0C">
      <w:pPr>
        <w:spacing w:after="0" w:line="360" w:lineRule="auto"/>
        <w:jc w:val="center"/>
        <w:rPr>
          <w:rFonts w:ascii="Bookman Old Style" w:eastAsia="Bookman Old Style" w:hAnsi="Bookman Old Style" w:cs="Bookman Old Style"/>
          <w:color w:val="FF0000"/>
          <w:sz w:val="24"/>
          <w:szCs w:val="24"/>
        </w:rPr>
      </w:pPr>
    </w:p>
    <w:p w14:paraId="37CD6BB0" w14:textId="6CB9B7F7" w:rsidR="00E04863" w:rsidRPr="004E5A1F" w:rsidRDefault="006D7FF6" w:rsidP="004E5A1F">
      <w:pPr>
        <w:tabs>
          <w:tab w:val="left" w:pos="1701"/>
          <w:tab w:val="left" w:pos="1985"/>
        </w:tabs>
        <w:spacing w:after="0" w:line="360" w:lineRule="auto"/>
        <w:ind w:left="1985" w:hanging="1985"/>
        <w:jc w:val="both"/>
        <w:rPr>
          <w:rFonts w:ascii="Bookman Old Style" w:hAnsi="Bookman Old Style" w:cs="Arial"/>
          <w:sz w:val="24"/>
          <w:szCs w:val="24"/>
          <w:lang w:val="en-US"/>
        </w:rPr>
      </w:pPr>
      <w:r w:rsidRPr="008444BC">
        <w:rPr>
          <w:rFonts w:ascii="Bookman Old Style" w:eastAsia="Bookman Old Style" w:hAnsi="Bookman Old Style" w:cs="Bookman Old Style"/>
          <w:sz w:val="24"/>
          <w:szCs w:val="24"/>
        </w:rPr>
        <w:t>Menimbang</w:t>
      </w:r>
      <w:r w:rsidRPr="008444BC">
        <w:rPr>
          <w:rFonts w:ascii="Bookman Old Style" w:eastAsia="Bookman Old Style" w:hAnsi="Bookman Old Style" w:cs="Bookman Old Style"/>
          <w:sz w:val="24"/>
          <w:szCs w:val="24"/>
        </w:rPr>
        <w:tab/>
      </w:r>
      <w:r w:rsidR="002C21F9" w:rsidRPr="008444BC">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rPr>
        <w:tab/>
      </w:r>
      <w:proofErr w:type="spellStart"/>
      <w:r w:rsidR="00E04863" w:rsidRPr="004E5A1F">
        <w:rPr>
          <w:rFonts w:ascii="Bookman Old Style" w:hAnsi="Bookman Old Style" w:cs="Arial"/>
          <w:sz w:val="24"/>
          <w:szCs w:val="24"/>
          <w:lang w:val="en-US"/>
        </w:rPr>
        <w:t>bahwa</w:t>
      </w:r>
      <w:proofErr w:type="spellEnd"/>
      <w:r w:rsidR="00E04863" w:rsidRPr="004E5A1F">
        <w:rPr>
          <w:rFonts w:ascii="Bookman Old Style" w:hAnsi="Bookman Old Style" w:cs="Arial"/>
          <w:sz w:val="24"/>
          <w:szCs w:val="24"/>
          <w:lang w:val="en-US"/>
        </w:rPr>
        <w:t xml:space="preserve"> </w:t>
      </w:r>
      <w:proofErr w:type="spellStart"/>
      <w:r w:rsidR="00E04863" w:rsidRPr="004E5A1F">
        <w:rPr>
          <w:rFonts w:ascii="Bookman Old Style" w:hAnsi="Bookman Old Style" w:cs="Arial"/>
          <w:sz w:val="24"/>
          <w:szCs w:val="24"/>
          <w:lang w:val="en-US"/>
        </w:rPr>
        <w:t>untuk</w:t>
      </w:r>
      <w:proofErr w:type="spellEnd"/>
      <w:r w:rsidR="00E04863" w:rsidRPr="004E5A1F">
        <w:rPr>
          <w:rFonts w:ascii="Bookman Old Style" w:hAnsi="Bookman Old Style" w:cs="Arial"/>
          <w:sz w:val="24"/>
          <w:szCs w:val="24"/>
          <w:lang w:val="en-US"/>
        </w:rPr>
        <w:t xml:space="preserve"> </w:t>
      </w:r>
      <w:proofErr w:type="spellStart"/>
      <w:r w:rsidR="00E04863" w:rsidRPr="004E5A1F">
        <w:rPr>
          <w:rFonts w:ascii="Bookman Old Style" w:hAnsi="Bookman Old Style" w:cs="Arial"/>
          <w:sz w:val="24"/>
          <w:szCs w:val="24"/>
          <w:lang w:val="en-US"/>
        </w:rPr>
        <w:t>memberikan</w:t>
      </w:r>
      <w:proofErr w:type="spellEnd"/>
      <w:r w:rsidR="00E04863" w:rsidRPr="004E5A1F">
        <w:rPr>
          <w:rFonts w:ascii="Bookman Old Style" w:hAnsi="Bookman Old Style" w:cs="Arial"/>
          <w:sz w:val="24"/>
          <w:szCs w:val="24"/>
          <w:lang w:val="en-US"/>
        </w:rPr>
        <w:t xml:space="preserve"> </w:t>
      </w:r>
      <w:proofErr w:type="spellStart"/>
      <w:r w:rsidR="00E04863" w:rsidRPr="004E5A1F">
        <w:rPr>
          <w:rFonts w:ascii="Bookman Old Style" w:hAnsi="Bookman Old Style" w:cs="Arial"/>
          <w:sz w:val="24"/>
          <w:szCs w:val="24"/>
          <w:lang w:val="en-US"/>
        </w:rPr>
        <w:t>kepastian</w:t>
      </w:r>
      <w:proofErr w:type="spellEnd"/>
      <w:r w:rsidR="00E04863" w:rsidRPr="004E5A1F">
        <w:rPr>
          <w:rFonts w:ascii="Bookman Old Style" w:hAnsi="Bookman Old Style" w:cs="Arial"/>
          <w:sz w:val="24"/>
          <w:szCs w:val="24"/>
          <w:lang w:val="en-US"/>
        </w:rPr>
        <w:t xml:space="preserve"> </w:t>
      </w:r>
      <w:proofErr w:type="spellStart"/>
      <w:r w:rsidR="00E04863" w:rsidRPr="004E5A1F">
        <w:rPr>
          <w:rFonts w:ascii="Bookman Old Style" w:hAnsi="Bookman Old Style" w:cs="Arial"/>
          <w:sz w:val="24"/>
          <w:szCs w:val="24"/>
          <w:lang w:val="en-US"/>
        </w:rPr>
        <w:t>hukum</w:t>
      </w:r>
      <w:proofErr w:type="spellEnd"/>
      <w:r w:rsidR="00E04863" w:rsidRPr="004E5A1F">
        <w:rPr>
          <w:rFonts w:ascii="Bookman Old Style" w:hAnsi="Bookman Old Style" w:cs="Arial"/>
          <w:sz w:val="24"/>
          <w:szCs w:val="24"/>
          <w:lang w:val="en-US"/>
        </w:rPr>
        <w:t xml:space="preserve"> </w:t>
      </w:r>
      <w:proofErr w:type="spellStart"/>
      <w:r w:rsidR="00E04863" w:rsidRPr="004E5A1F">
        <w:rPr>
          <w:rFonts w:ascii="Bookman Old Style" w:hAnsi="Bookman Old Style" w:cs="Arial"/>
          <w:sz w:val="24"/>
          <w:szCs w:val="24"/>
          <w:lang w:val="en-US"/>
        </w:rPr>
        <w:t>dalam</w:t>
      </w:r>
      <w:proofErr w:type="spellEnd"/>
      <w:r w:rsidR="00E04863" w:rsidRPr="004E5A1F">
        <w:rPr>
          <w:rFonts w:ascii="Bookman Old Style" w:hAnsi="Bookman Old Style" w:cs="Arial"/>
          <w:sz w:val="24"/>
          <w:szCs w:val="24"/>
          <w:lang w:val="en-US"/>
        </w:rPr>
        <w:t xml:space="preserve"> proses </w:t>
      </w:r>
      <w:r w:rsidR="00E04863" w:rsidRPr="004E5A1F">
        <w:rPr>
          <w:rFonts w:ascii="Bookman Old Style" w:hAnsi="Bookman Old Style" w:cs="Arial"/>
          <w:sz w:val="24"/>
          <w:szCs w:val="24"/>
        </w:rPr>
        <w:t>pengawasan perizinan berusaha berbasis risiko</w:t>
      </w:r>
      <w:r w:rsidR="00E04863" w:rsidRPr="004E5A1F">
        <w:rPr>
          <w:rFonts w:ascii="Bookman Old Style" w:hAnsi="Bookman Old Style" w:cs="Arial"/>
          <w:sz w:val="24"/>
          <w:szCs w:val="24"/>
          <w:lang w:val="en-US"/>
        </w:rPr>
        <w:t xml:space="preserve"> </w:t>
      </w:r>
      <w:proofErr w:type="spellStart"/>
      <w:r w:rsidR="00E04863" w:rsidRPr="004E5A1F">
        <w:rPr>
          <w:rFonts w:ascii="Bookman Old Style" w:hAnsi="Bookman Old Style" w:cs="Arial"/>
          <w:sz w:val="24"/>
          <w:szCs w:val="24"/>
          <w:lang w:val="en-US"/>
        </w:rPr>
        <w:t>sebagaimana</w:t>
      </w:r>
      <w:proofErr w:type="spellEnd"/>
      <w:r w:rsidR="00E04863" w:rsidRPr="004E5A1F">
        <w:rPr>
          <w:rFonts w:ascii="Bookman Old Style" w:hAnsi="Bookman Old Style" w:cs="Arial"/>
          <w:sz w:val="24"/>
          <w:szCs w:val="24"/>
          <w:lang w:val="en-US"/>
        </w:rPr>
        <w:t xml:space="preserve"> </w:t>
      </w:r>
      <w:proofErr w:type="spellStart"/>
      <w:r w:rsidR="00E04863" w:rsidRPr="004E5A1F">
        <w:rPr>
          <w:rFonts w:ascii="Bookman Old Style" w:hAnsi="Bookman Old Style" w:cs="Arial"/>
          <w:sz w:val="24"/>
          <w:szCs w:val="24"/>
          <w:lang w:val="en-US"/>
        </w:rPr>
        <w:t>diamanatkan</w:t>
      </w:r>
      <w:proofErr w:type="spellEnd"/>
      <w:r w:rsidR="00E04863" w:rsidRPr="004E5A1F">
        <w:rPr>
          <w:rFonts w:ascii="Bookman Old Style" w:hAnsi="Bookman Old Style" w:cs="Arial"/>
          <w:sz w:val="24"/>
          <w:szCs w:val="24"/>
          <w:lang w:val="en-US"/>
        </w:rPr>
        <w:t xml:space="preserve"> </w:t>
      </w:r>
      <w:proofErr w:type="spellStart"/>
      <w:r w:rsidR="00E04863" w:rsidRPr="004E5A1F">
        <w:rPr>
          <w:rFonts w:ascii="Bookman Old Style" w:hAnsi="Bookman Old Style" w:cs="Arial"/>
          <w:sz w:val="24"/>
          <w:szCs w:val="24"/>
          <w:lang w:val="en-US"/>
        </w:rPr>
        <w:t>dalam</w:t>
      </w:r>
      <w:proofErr w:type="spellEnd"/>
      <w:r w:rsidR="00E04863" w:rsidRPr="004E5A1F">
        <w:rPr>
          <w:rFonts w:ascii="Bookman Old Style" w:hAnsi="Bookman Old Style" w:cs="Arial"/>
          <w:sz w:val="24"/>
          <w:szCs w:val="24"/>
          <w:lang w:val="en-US"/>
        </w:rPr>
        <w:t xml:space="preserve"> </w:t>
      </w:r>
      <w:proofErr w:type="spellStart"/>
      <w:r w:rsidR="00E04863" w:rsidRPr="004E5A1F">
        <w:rPr>
          <w:rFonts w:ascii="Bookman Old Style" w:hAnsi="Bookman Old Style" w:cs="Arial"/>
          <w:sz w:val="24"/>
          <w:szCs w:val="24"/>
          <w:lang w:val="en-US"/>
        </w:rPr>
        <w:t>Pasal</w:t>
      </w:r>
      <w:proofErr w:type="spellEnd"/>
      <w:r w:rsidR="00E04863" w:rsidRPr="004E5A1F">
        <w:rPr>
          <w:rFonts w:ascii="Bookman Old Style" w:hAnsi="Bookman Old Style" w:cs="Arial"/>
          <w:sz w:val="24"/>
          <w:szCs w:val="24"/>
          <w:lang w:val="en-US"/>
        </w:rPr>
        <w:t xml:space="preserve"> 2 </w:t>
      </w:r>
      <w:proofErr w:type="spellStart"/>
      <w:r w:rsidR="00E04863" w:rsidRPr="004E5A1F">
        <w:rPr>
          <w:rFonts w:ascii="Bookman Old Style" w:hAnsi="Bookman Old Style" w:cs="Arial"/>
          <w:sz w:val="24"/>
          <w:szCs w:val="24"/>
          <w:lang w:val="en-US"/>
        </w:rPr>
        <w:t>huruf</w:t>
      </w:r>
      <w:proofErr w:type="spellEnd"/>
      <w:r w:rsidR="00E04863" w:rsidRPr="004E5A1F">
        <w:rPr>
          <w:rFonts w:ascii="Bookman Old Style" w:hAnsi="Bookman Old Style" w:cs="Arial"/>
          <w:sz w:val="24"/>
          <w:szCs w:val="24"/>
          <w:lang w:val="en-US"/>
        </w:rPr>
        <w:t xml:space="preserve"> </w:t>
      </w:r>
      <w:r w:rsidR="000101B2" w:rsidRPr="004E5A1F">
        <w:rPr>
          <w:rFonts w:ascii="Bookman Old Style" w:hAnsi="Bookman Old Style" w:cs="Arial"/>
          <w:sz w:val="24"/>
          <w:szCs w:val="24"/>
          <w:lang w:val="en-US"/>
        </w:rPr>
        <w:t>d</w:t>
      </w:r>
      <w:r w:rsidR="00B77601" w:rsidRPr="004E5A1F">
        <w:rPr>
          <w:rFonts w:ascii="Bookman Old Style" w:hAnsi="Bookman Old Style" w:cs="Arial"/>
          <w:sz w:val="24"/>
          <w:szCs w:val="24"/>
          <w:lang w:val="en-US"/>
        </w:rPr>
        <w:t xml:space="preserve"> dan </w:t>
      </w:r>
      <w:proofErr w:type="spellStart"/>
      <w:r w:rsidR="00B77601" w:rsidRPr="004E5A1F">
        <w:rPr>
          <w:rFonts w:ascii="Bookman Old Style" w:hAnsi="Bookman Old Style" w:cs="Arial"/>
          <w:sz w:val="24"/>
          <w:szCs w:val="24"/>
          <w:lang w:val="en-US"/>
        </w:rPr>
        <w:t>huruf</w:t>
      </w:r>
      <w:proofErr w:type="spellEnd"/>
      <w:r w:rsidR="00B77601" w:rsidRPr="004E5A1F">
        <w:rPr>
          <w:rFonts w:ascii="Bookman Old Style" w:hAnsi="Bookman Old Style" w:cs="Arial"/>
          <w:sz w:val="24"/>
          <w:szCs w:val="24"/>
          <w:lang w:val="en-US"/>
        </w:rPr>
        <w:t xml:space="preserve"> g</w:t>
      </w:r>
      <w:r w:rsidR="00E04863" w:rsidRPr="004E5A1F">
        <w:rPr>
          <w:rFonts w:ascii="Bookman Old Style" w:hAnsi="Bookman Old Style" w:cs="Arial"/>
          <w:sz w:val="24"/>
          <w:szCs w:val="24"/>
          <w:lang w:val="en-US"/>
        </w:rPr>
        <w:t xml:space="preserve"> </w:t>
      </w:r>
      <w:r w:rsidR="00E04863" w:rsidRPr="004E5A1F">
        <w:rPr>
          <w:rFonts w:ascii="Bookman Old Style" w:hAnsi="Bookman Old Style" w:cs="Arial"/>
          <w:sz w:val="24"/>
          <w:szCs w:val="24"/>
        </w:rPr>
        <w:t>Peraturan Pemerintah Nomor 5 Tahun 2021 tentang Penyelenggaraan Perizinan Beru</w:t>
      </w:r>
      <w:proofErr w:type="spellStart"/>
      <w:r w:rsidR="00E04863" w:rsidRPr="004E5A1F">
        <w:rPr>
          <w:rFonts w:ascii="Bookman Old Style" w:hAnsi="Bookman Old Style" w:cs="Arial"/>
          <w:sz w:val="24"/>
          <w:szCs w:val="24"/>
          <w:lang w:val="en-US"/>
        </w:rPr>
        <w:t>sa</w:t>
      </w:r>
      <w:proofErr w:type="spellEnd"/>
      <w:r w:rsidR="00E04863" w:rsidRPr="004E5A1F">
        <w:rPr>
          <w:rFonts w:ascii="Bookman Old Style" w:hAnsi="Bookman Old Style" w:cs="Arial"/>
          <w:sz w:val="24"/>
          <w:szCs w:val="24"/>
        </w:rPr>
        <w:t>h</w:t>
      </w:r>
      <w:r w:rsidR="00E04863" w:rsidRPr="004E5A1F">
        <w:rPr>
          <w:rFonts w:ascii="Bookman Old Style" w:hAnsi="Bookman Old Style" w:cs="Arial"/>
          <w:sz w:val="24"/>
          <w:szCs w:val="24"/>
          <w:lang w:val="en-US"/>
        </w:rPr>
        <w:t>a</w:t>
      </w:r>
      <w:r w:rsidR="00E04863" w:rsidRPr="004E5A1F">
        <w:rPr>
          <w:rFonts w:ascii="Bookman Old Style" w:hAnsi="Bookman Old Style" w:cs="Arial"/>
          <w:sz w:val="24"/>
          <w:szCs w:val="24"/>
        </w:rPr>
        <w:t xml:space="preserve"> Berbasis Risiko</w:t>
      </w:r>
      <w:r w:rsidR="00E04863" w:rsidRPr="004E5A1F">
        <w:rPr>
          <w:rFonts w:ascii="Bookman Old Style" w:hAnsi="Bookman Old Style" w:cs="Arial"/>
          <w:sz w:val="24"/>
          <w:szCs w:val="24"/>
          <w:lang w:val="en-US"/>
        </w:rPr>
        <w:t xml:space="preserve"> </w:t>
      </w:r>
      <w:proofErr w:type="spellStart"/>
      <w:r w:rsidR="00E04863" w:rsidRPr="004E5A1F">
        <w:rPr>
          <w:rFonts w:ascii="Bookman Old Style" w:hAnsi="Bookman Old Style" w:cs="Arial"/>
          <w:sz w:val="24"/>
          <w:szCs w:val="24"/>
          <w:lang w:val="en-US"/>
        </w:rPr>
        <w:t>serta</w:t>
      </w:r>
      <w:proofErr w:type="spellEnd"/>
      <w:r w:rsidR="00E04863" w:rsidRPr="004E5A1F">
        <w:rPr>
          <w:rFonts w:ascii="Bookman Old Style" w:hAnsi="Bookman Old Style" w:cs="Arial"/>
          <w:sz w:val="24"/>
          <w:szCs w:val="24"/>
          <w:lang w:val="en-US"/>
        </w:rPr>
        <w:t xml:space="preserve"> </w:t>
      </w:r>
      <w:proofErr w:type="spellStart"/>
      <w:r w:rsidR="00E04863" w:rsidRPr="004E5A1F">
        <w:rPr>
          <w:rFonts w:ascii="Bookman Old Style" w:hAnsi="Bookman Old Style" w:cs="Arial"/>
          <w:sz w:val="24"/>
          <w:szCs w:val="24"/>
          <w:lang w:val="en-US"/>
        </w:rPr>
        <w:t>untuk</w:t>
      </w:r>
      <w:proofErr w:type="spellEnd"/>
      <w:r w:rsidR="00E04863" w:rsidRPr="004E5A1F">
        <w:rPr>
          <w:rFonts w:ascii="Bookman Old Style" w:hAnsi="Bookman Old Style" w:cs="Arial"/>
          <w:sz w:val="24"/>
          <w:szCs w:val="24"/>
          <w:lang w:val="en-US"/>
        </w:rPr>
        <w:t xml:space="preserve"> </w:t>
      </w:r>
      <w:proofErr w:type="spellStart"/>
      <w:r w:rsidR="00E04863" w:rsidRPr="004E5A1F">
        <w:rPr>
          <w:rFonts w:ascii="Bookman Old Style" w:hAnsi="Bookman Old Style" w:cs="Arial"/>
          <w:sz w:val="24"/>
          <w:szCs w:val="24"/>
          <w:lang w:val="en-US"/>
        </w:rPr>
        <w:t>memberikan</w:t>
      </w:r>
      <w:proofErr w:type="spellEnd"/>
      <w:r w:rsidR="00E04863" w:rsidRPr="004E5A1F">
        <w:rPr>
          <w:rFonts w:ascii="Bookman Old Style" w:hAnsi="Bookman Old Style" w:cs="Arial"/>
          <w:sz w:val="24"/>
          <w:szCs w:val="24"/>
          <w:lang w:val="en-US"/>
        </w:rPr>
        <w:t xml:space="preserve"> </w:t>
      </w:r>
      <w:proofErr w:type="spellStart"/>
      <w:r w:rsidR="00E04863" w:rsidRPr="004E5A1F">
        <w:rPr>
          <w:rFonts w:ascii="Bookman Old Style" w:hAnsi="Bookman Old Style" w:cs="Arial"/>
          <w:sz w:val="24"/>
          <w:szCs w:val="24"/>
          <w:lang w:val="en-US"/>
        </w:rPr>
        <w:t>kepastian</w:t>
      </w:r>
      <w:proofErr w:type="spellEnd"/>
      <w:r w:rsidR="00E04863" w:rsidRPr="004E5A1F">
        <w:rPr>
          <w:rFonts w:ascii="Bookman Old Style" w:hAnsi="Bookman Old Style" w:cs="Arial"/>
          <w:sz w:val="24"/>
          <w:szCs w:val="24"/>
          <w:lang w:val="en-US"/>
        </w:rPr>
        <w:t xml:space="preserve"> </w:t>
      </w:r>
      <w:proofErr w:type="spellStart"/>
      <w:r w:rsidR="00E04863" w:rsidRPr="004E5A1F">
        <w:rPr>
          <w:rFonts w:ascii="Bookman Old Style" w:hAnsi="Bookman Old Style" w:cs="Arial"/>
          <w:sz w:val="24"/>
          <w:szCs w:val="24"/>
          <w:lang w:val="en-US"/>
        </w:rPr>
        <w:t>hukum</w:t>
      </w:r>
      <w:proofErr w:type="spellEnd"/>
      <w:r w:rsidR="00E04863" w:rsidRPr="004E5A1F">
        <w:rPr>
          <w:rFonts w:ascii="Bookman Old Style" w:hAnsi="Bookman Old Style" w:cs="Arial"/>
          <w:sz w:val="24"/>
          <w:szCs w:val="24"/>
          <w:lang w:val="en-US"/>
        </w:rPr>
        <w:t xml:space="preserve"> dan </w:t>
      </w:r>
      <w:proofErr w:type="spellStart"/>
      <w:r w:rsidR="00E04863" w:rsidRPr="004E5A1F">
        <w:rPr>
          <w:rFonts w:ascii="Bookman Old Style" w:hAnsi="Bookman Old Style" w:cs="Arial"/>
          <w:sz w:val="24"/>
          <w:szCs w:val="24"/>
          <w:lang w:val="en-US"/>
        </w:rPr>
        <w:t>kepastian</w:t>
      </w:r>
      <w:proofErr w:type="spellEnd"/>
      <w:r w:rsidR="00E04863" w:rsidRPr="004E5A1F">
        <w:rPr>
          <w:rFonts w:ascii="Bookman Old Style" w:hAnsi="Bookman Old Style" w:cs="Arial"/>
          <w:sz w:val="24"/>
          <w:szCs w:val="24"/>
          <w:lang w:val="en-US"/>
        </w:rPr>
        <w:t xml:space="preserve"> </w:t>
      </w:r>
      <w:proofErr w:type="spellStart"/>
      <w:r w:rsidR="00E04863" w:rsidRPr="004E5A1F">
        <w:rPr>
          <w:rFonts w:ascii="Bookman Old Style" w:hAnsi="Bookman Old Style" w:cs="Arial"/>
          <w:sz w:val="24"/>
          <w:szCs w:val="24"/>
          <w:lang w:val="en-US"/>
        </w:rPr>
        <w:t>berusaha</w:t>
      </w:r>
      <w:proofErr w:type="spellEnd"/>
      <w:r w:rsidR="00E04863" w:rsidRPr="004E5A1F">
        <w:rPr>
          <w:rFonts w:ascii="Bookman Old Style" w:hAnsi="Bookman Old Style" w:cs="Arial"/>
          <w:sz w:val="24"/>
          <w:szCs w:val="24"/>
          <w:lang w:val="en-US"/>
        </w:rPr>
        <w:t>,</w:t>
      </w:r>
      <w:r w:rsidR="00E04863" w:rsidRPr="004E5A1F">
        <w:rPr>
          <w:rFonts w:ascii="Bookman Old Style" w:hAnsi="Bookman Old Style" w:cs="Arial"/>
          <w:sz w:val="24"/>
          <w:szCs w:val="24"/>
        </w:rPr>
        <w:t xml:space="preserve"> perlu menetapkan Peraturan Badan Koordinasi Penanaman Modal tentang Pedoman dan Tata Cara </w:t>
      </w:r>
      <w:r w:rsidR="00E04863" w:rsidRPr="004E5A1F">
        <w:rPr>
          <w:rFonts w:ascii="Bookman Old Style" w:hAnsi="Bookman Old Style" w:cs="Arial"/>
          <w:sz w:val="24"/>
          <w:szCs w:val="24"/>
          <w:lang w:val="en-US"/>
        </w:rPr>
        <w:t>P</w:t>
      </w:r>
      <w:r w:rsidR="00E04863" w:rsidRPr="004E5A1F">
        <w:rPr>
          <w:rFonts w:ascii="Bookman Old Style" w:hAnsi="Bookman Old Style" w:cs="Arial"/>
          <w:sz w:val="24"/>
          <w:szCs w:val="24"/>
        </w:rPr>
        <w:t xml:space="preserve">engawasan </w:t>
      </w:r>
      <w:r w:rsidR="00E04863" w:rsidRPr="004E5A1F">
        <w:rPr>
          <w:rFonts w:ascii="Bookman Old Style" w:hAnsi="Bookman Old Style" w:cs="Arial"/>
          <w:sz w:val="24"/>
          <w:szCs w:val="24"/>
          <w:lang w:val="en-US"/>
        </w:rPr>
        <w:t>P</w:t>
      </w:r>
      <w:r w:rsidR="00E04863" w:rsidRPr="004E5A1F">
        <w:rPr>
          <w:rFonts w:ascii="Bookman Old Style" w:hAnsi="Bookman Old Style" w:cs="Arial"/>
          <w:sz w:val="24"/>
          <w:szCs w:val="24"/>
        </w:rPr>
        <w:t xml:space="preserve">erizinan </w:t>
      </w:r>
      <w:r w:rsidR="00E04863" w:rsidRPr="004E5A1F">
        <w:rPr>
          <w:rFonts w:ascii="Bookman Old Style" w:hAnsi="Bookman Old Style" w:cs="Arial"/>
          <w:sz w:val="24"/>
          <w:szCs w:val="24"/>
          <w:lang w:val="en-US"/>
        </w:rPr>
        <w:t>B</w:t>
      </w:r>
      <w:r w:rsidR="00E04863" w:rsidRPr="004E5A1F">
        <w:rPr>
          <w:rFonts w:ascii="Bookman Old Style" w:hAnsi="Bookman Old Style" w:cs="Arial"/>
          <w:sz w:val="24"/>
          <w:szCs w:val="24"/>
        </w:rPr>
        <w:t xml:space="preserve">erusaha </w:t>
      </w:r>
      <w:r w:rsidR="00E04863" w:rsidRPr="004E5A1F">
        <w:rPr>
          <w:rFonts w:ascii="Bookman Old Style" w:hAnsi="Bookman Old Style" w:cs="Arial"/>
          <w:sz w:val="24"/>
          <w:szCs w:val="24"/>
          <w:lang w:val="en-US"/>
        </w:rPr>
        <w:t>B</w:t>
      </w:r>
      <w:r w:rsidR="00E04863" w:rsidRPr="004E5A1F">
        <w:rPr>
          <w:rFonts w:ascii="Bookman Old Style" w:hAnsi="Bookman Old Style" w:cs="Arial"/>
          <w:sz w:val="24"/>
          <w:szCs w:val="24"/>
        </w:rPr>
        <w:t xml:space="preserve">erbasis </w:t>
      </w:r>
      <w:r w:rsidR="00E04863" w:rsidRPr="004E5A1F">
        <w:rPr>
          <w:rFonts w:ascii="Bookman Old Style" w:hAnsi="Bookman Old Style" w:cs="Arial"/>
          <w:sz w:val="24"/>
          <w:szCs w:val="24"/>
          <w:lang w:val="en-US"/>
        </w:rPr>
        <w:t>R</w:t>
      </w:r>
      <w:r w:rsidR="00E04863" w:rsidRPr="004E5A1F">
        <w:rPr>
          <w:rFonts w:ascii="Bookman Old Style" w:hAnsi="Bookman Old Style" w:cs="Arial"/>
          <w:sz w:val="24"/>
          <w:szCs w:val="24"/>
        </w:rPr>
        <w:t>isiko</w:t>
      </w:r>
      <w:r w:rsidR="00E04863" w:rsidRPr="004E5A1F">
        <w:rPr>
          <w:rFonts w:ascii="Bookman Old Style" w:hAnsi="Bookman Old Style" w:cs="Arial"/>
          <w:sz w:val="24"/>
          <w:szCs w:val="24"/>
          <w:lang w:val="en-US"/>
        </w:rPr>
        <w:t>;</w:t>
      </w:r>
    </w:p>
    <w:p w14:paraId="1AA32A7C" w14:textId="77777777" w:rsidR="00B41BD9" w:rsidRPr="004E5A1F" w:rsidRDefault="00B41BD9" w:rsidP="004E5A1F">
      <w:pPr>
        <w:tabs>
          <w:tab w:val="left" w:pos="1985"/>
          <w:tab w:val="left" w:pos="2552"/>
        </w:tabs>
        <w:spacing w:after="0" w:line="360" w:lineRule="auto"/>
        <w:jc w:val="both"/>
        <w:rPr>
          <w:rFonts w:ascii="Bookman Old Style" w:eastAsia="Bookman Old Style" w:hAnsi="Bookman Old Style" w:cs="Bookman Old Style"/>
          <w:sz w:val="24"/>
          <w:szCs w:val="24"/>
          <w:lang w:val="en-US"/>
        </w:rPr>
      </w:pPr>
    </w:p>
    <w:p w14:paraId="0C15663C" w14:textId="6EA14156" w:rsidR="008444BC" w:rsidRPr="004E5A1F" w:rsidRDefault="002C21F9">
      <w:pPr>
        <w:tabs>
          <w:tab w:val="left" w:pos="1701"/>
          <w:tab w:val="left" w:pos="1985"/>
        </w:tabs>
        <w:spacing w:after="0" w:line="360" w:lineRule="auto"/>
        <w:ind w:left="2552" w:hanging="2552"/>
        <w:jc w:val="both"/>
        <w:rPr>
          <w:rFonts w:ascii="Bookman Old Style" w:eastAsia="Bookman Old Style" w:hAnsi="Bookman Old Style" w:cs="Bookman Old Style"/>
          <w:sz w:val="24"/>
          <w:szCs w:val="24"/>
        </w:rPr>
      </w:pPr>
      <w:r w:rsidRPr="004E5A1F">
        <w:rPr>
          <w:rFonts w:ascii="Bookman Old Style" w:eastAsia="Bookman Old Style" w:hAnsi="Bookman Old Style" w:cs="Bookman Old Style"/>
          <w:color w:val="000000"/>
          <w:sz w:val="24"/>
          <w:szCs w:val="24"/>
        </w:rPr>
        <w:t>Mengingat</w:t>
      </w:r>
      <w:r w:rsidRPr="004E5A1F">
        <w:rPr>
          <w:rFonts w:ascii="Bookman Old Style" w:eastAsia="Bookman Old Style" w:hAnsi="Bookman Old Style" w:cs="Bookman Old Style"/>
          <w:color w:val="000000"/>
          <w:sz w:val="24"/>
          <w:szCs w:val="24"/>
        </w:rPr>
        <w:tab/>
        <w:t>:</w:t>
      </w:r>
      <w:r w:rsidRPr="004E5A1F">
        <w:rPr>
          <w:rFonts w:ascii="Bookman Old Style" w:eastAsia="Bookman Old Style" w:hAnsi="Bookman Old Style" w:cs="Bookman Old Style"/>
          <w:color w:val="000000"/>
          <w:sz w:val="24"/>
          <w:szCs w:val="24"/>
        </w:rPr>
        <w:tab/>
        <w:t xml:space="preserve">1. </w:t>
      </w:r>
      <w:r w:rsidRPr="004E5A1F">
        <w:rPr>
          <w:rFonts w:ascii="Bookman Old Style" w:eastAsia="Bookman Old Style" w:hAnsi="Bookman Old Style" w:cs="Bookman Old Style"/>
          <w:color w:val="000000"/>
          <w:sz w:val="24"/>
          <w:szCs w:val="24"/>
        </w:rPr>
        <w:tab/>
      </w:r>
      <w:r w:rsidRPr="004E5A1F">
        <w:rPr>
          <w:rFonts w:ascii="Bookman Old Style" w:eastAsia="Bookman Old Style" w:hAnsi="Bookman Old Style" w:cs="Bookman Old Style"/>
          <w:sz w:val="24"/>
          <w:szCs w:val="24"/>
        </w:rPr>
        <w:t>Undang-Undang Nomor 25 Tahun 2007 tentang Penanaman Modal (Lembaran Negara Republik Indonesia Tahun 2007 Nomor 67, Tambahan Lembaran Negara Republik Indonesia Nomor 4724);</w:t>
      </w:r>
    </w:p>
    <w:p w14:paraId="04E43207" w14:textId="53414CAB" w:rsidR="004A0CCF" w:rsidRPr="004E5A1F" w:rsidRDefault="004A0CCF">
      <w:pPr>
        <w:numPr>
          <w:ilvl w:val="0"/>
          <w:numId w:val="16"/>
        </w:numPr>
        <w:spacing w:after="0" w:line="360" w:lineRule="auto"/>
        <w:ind w:left="2552" w:right="96" w:hanging="566"/>
        <w:jc w:val="both"/>
        <w:rPr>
          <w:rFonts w:ascii="Bookman Old Style" w:hAnsi="Bookman Old Style"/>
          <w:sz w:val="24"/>
          <w:szCs w:val="24"/>
        </w:rPr>
      </w:pPr>
      <w:proofErr w:type="spellStart"/>
      <w:r w:rsidRPr="008444BC">
        <w:rPr>
          <w:rFonts w:ascii="Bookman Old Style" w:hAnsi="Bookman Old Style"/>
          <w:sz w:val="24"/>
          <w:szCs w:val="24"/>
          <w:lang w:val="en-US"/>
        </w:rPr>
        <w:t>Undang-Undang</w:t>
      </w:r>
      <w:proofErr w:type="spellEnd"/>
      <w:r w:rsidRPr="008444BC">
        <w:rPr>
          <w:rFonts w:ascii="Bookman Old Style" w:hAnsi="Bookman Old Style"/>
          <w:sz w:val="24"/>
          <w:szCs w:val="24"/>
          <w:lang w:val="en-US"/>
        </w:rPr>
        <w:t xml:space="preserve"> </w:t>
      </w:r>
      <w:proofErr w:type="spellStart"/>
      <w:r w:rsidRPr="008444BC">
        <w:rPr>
          <w:rFonts w:ascii="Bookman Old Style" w:hAnsi="Bookman Old Style"/>
          <w:sz w:val="24"/>
          <w:szCs w:val="24"/>
          <w:lang w:val="en-US"/>
        </w:rPr>
        <w:t>Nomor</w:t>
      </w:r>
      <w:proofErr w:type="spellEnd"/>
      <w:r w:rsidRPr="008444BC">
        <w:rPr>
          <w:rFonts w:ascii="Bookman Old Style" w:hAnsi="Bookman Old Style"/>
          <w:sz w:val="24"/>
          <w:szCs w:val="24"/>
          <w:lang w:val="en-US"/>
        </w:rPr>
        <w:t xml:space="preserve"> 11 </w:t>
      </w:r>
      <w:proofErr w:type="spellStart"/>
      <w:r w:rsidRPr="008444BC">
        <w:rPr>
          <w:rFonts w:ascii="Bookman Old Style" w:hAnsi="Bookman Old Style"/>
          <w:sz w:val="24"/>
          <w:szCs w:val="24"/>
          <w:lang w:val="en-US"/>
        </w:rPr>
        <w:t>Tahun</w:t>
      </w:r>
      <w:proofErr w:type="spellEnd"/>
      <w:r w:rsidRPr="008444BC">
        <w:rPr>
          <w:rFonts w:ascii="Bookman Old Style" w:hAnsi="Bookman Old Style"/>
          <w:sz w:val="24"/>
          <w:szCs w:val="24"/>
          <w:lang w:val="en-US"/>
        </w:rPr>
        <w:t xml:space="preserve"> 2020 </w:t>
      </w:r>
      <w:proofErr w:type="spellStart"/>
      <w:r w:rsidRPr="008444BC">
        <w:rPr>
          <w:rFonts w:ascii="Bookman Old Style" w:hAnsi="Bookman Old Style"/>
          <w:sz w:val="24"/>
          <w:szCs w:val="24"/>
          <w:lang w:val="en-US"/>
        </w:rPr>
        <w:t>tentang</w:t>
      </w:r>
      <w:proofErr w:type="spellEnd"/>
      <w:r w:rsidRPr="008444BC">
        <w:rPr>
          <w:rFonts w:ascii="Bookman Old Style" w:hAnsi="Bookman Old Style"/>
          <w:sz w:val="24"/>
          <w:szCs w:val="24"/>
          <w:lang w:val="en-US"/>
        </w:rPr>
        <w:t xml:space="preserve"> </w:t>
      </w:r>
      <w:proofErr w:type="spellStart"/>
      <w:r w:rsidRPr="008444BC">
        <w:rPr>
          <w:rFonts w:ascii="Bookman Old Style" w:hAnsi="Bookman Old Style"/>
          <w:sz w:val="24"/>
          <w:szCs w:val="24"/>
          <w:lang w:val="en-US"/>
        </w:rPr>
        <w:t>Cipta</w:t>
      </w:r>
      <w:proofErr w:type="spellEnd"/>
      <w:r w:rsidRPr="008444BC">
        <w:rPr>
          <w:rFonts w:ascii="Bookman Old Style" w:hAnsi="Bookman Old Style"/>
          <w:sz w:val="24"/>
          <w:szCs w:val="24"/>
          <w:lang w:val="en-US"/>
        </w:rPr>
        <w:t xml:space="preserve"> </w:t>
      </w:r>
      <w:proofErr w:type="spellStart"/>
      <w:r w:rsidRPr="008444BC">
        <w:rPr>
          <w:rFonts w:ascii="Bookman Old Style" w:hAnsi="Bookman Old Style"/>
          <w:sz w:val="24"/>
          <w:szCs w:val="24"/>
          <w:lang w:val="en-US"/>
        </w:rPr>
        <w:t>Kerja</w:t>
      </w:r>
      <w:proofErr w:type="spellEnd"/>
      <w:r w:rsidRPr="008444BC">
        <w:rPr>
          <w:rFonts w:ascii="Bookman Old Style" w:hAnsi="Bookman Old Style"/>
          <w:sz w:val="24"/>
          <w:szCs w:val="24"/>
          <w:lang w:val="en-US"/>
        </w:rPr>
        <w:t xml:space="preserve"> (</w:t>
      </w:r>
      <w:proofErr w:type="spellStart"/>
      <w:r w:rsidRPr="008444BC">
        <w:rPr>
          <w:rFonts w:ascii="Bookman Old Style" w:hAnsi="Bookman Old Style"/>
          <w:sz w:val="24"/>
          <w:szCs w:val="24"/>
          <w:lang w:val="en-US"/>
        </w:rPr>
        <w:t>Lembaran</w:t>
      </w:r>
      <w:proofErr w:type="spellEnd"/>
      <w:r w:rsidRPr="008444BC">
        <w:rPr>
          <w:rFonts w:ascii="Bookman Old Style" w:hAnsi="Bookman Old Style"/>
          <w:sz w:val="24"/>
          <w:szCs w:val="24"/>
          <w:lang w:val="en-US"/>
        </w:rPr>
        <w:t xml:space="preserve"> Negara </w:t>
      </w:r>
      <w:proofErr w:type="spellStart"/>
      <w:r w:rsidRPr="008444BC">
        <w:rPr>
          <w:rFonts w:ascii="Bookman Old Style" w:hAnsi="Bookman Old Style"/>
          <w:sz w:val="24"/>
          <w:szCs w:val="24"/>
          <w:lang w:val="en-US"/>
        </w:rPr>
        <w:t>Republik</w:t>
      </w:r>
      <w:proofErr w:type="spellEnd"/>
      <w:r w:rsidRPr="008444BC">
        <w:rPr>
          <w:rFonts w:ascii="Bookman Old Style" w:hAnsi="Bookman Old Style"/>
          <w:sz w:val="24"/>
          <w:szCs w:val="24"/>
          <w:lang w:val="en-US"/>
        </w:rPr>
        <w:t xml:space="preserve"> Indonesia </w:t>
      </w:r>
      <w:r w:rsidR="001548C9" w:rsidRPr="008444BC">
        <w:rPr>
          <w:rFonts w:ascii="Bookman Old Style" w:hAnsi="Bookman Old Style"/>
          <w:sz w:val="24"/>
          <w:szCs w:val="24"/>
          <w:lang w:val="en-US"/>
        </w:rPr>
        <w:t xml:space="preserve">           </w:t>
      </w:r>
      <w:proofErr w:type="spellStart"/>
      <w:r w:rsidRPr="008444BC">
        <w:rPr>
          <w:rFonts w:ascii="Bookman Old Style" w:hAnsi="Bookman Old Style"/>
          <w:sz w:val="24"/>
          <w:szCs w:val="24"/>
          <w:lang w:val="en-US"/>
        </w:rPr>
        <w:t>Tahun</w:t>
      </w:r>
      <w:proofErr w:type="spellEnd"/>
      <w:r w:rsidRPr="008444BC">
        <w:rPr>
          <w:rFonts w:ascii="Bookman Old Style" w:hAnsi="Bookman Old Style"/>
          <w:sz w:val="24"/>
          <w:szCs w:val="24"/>
          <w:lang w:val="en-US"/>
        </w:rPr>
        <w:t xml:space="preserve"> 2020 </w:t>
      </w:r>
      <w:proofErr w:type="spellStart"/>
      <w:r w:rsidRPr="008444BC">
        <w:rPr>
          <w:rFonts w:ascii="Bookman Old Style" w:hAnsi="Bookman Old Style"/>
          <w:sz w:val="24"/>
          <w:szCs w:val="24"/>
          <w:lang w:val="en-US"/>
        </w:rPr>
        <w:t>Nomor</w:t>
      </w:r>
      <w:proofErr w:type="spellEnd"/>
      <w:r w:rsidRPr="008444BC">
        <w:rPr>
          <w:rFonts w:ascii="Bookman Old Style" w:hAnsi="Bookman Old Style"/>
          <w:sz w:val="24"/>
          <w:szCs w:val="24"/>
          <w:lang w:val="en-US"/>
        </w:rPr>
        <w:t xml:space="preserve"> 245, </w:t>
      </w:r>
      <w:proofErr w:type="spellStart"/>
      <w:r w:rsidRPr="008444BC">
        <w:rPr>
          <w:rFonts w:ascii="Bookman Old Style" w:hAnsi="Bookman Old Style"/>
          <w:sz w:val="24"/>
          <w:szCs w:val="24"/>
          <w:lang w:val="en-US"/>
        </w:rPr>
        <w:t>Tambahan</w:t>
      </w:r>
      <w:proofErr w:type="spellEnd"/>
      <w:r w:rsidRPr="008444BC">
        <w:rPr>
          <w:rFonts w:ascii="Bookman Old Style" w:hAnsi="Bookman Old Style"/>
          <w:sz w:val="24"/>
          <w:szCs w:val="24"/>
          <w:lang w:val="en-US"/>
        </w:rPr>
        <w:t xml:space="preserve"> </w:t>
      </w:r>
      <w:proofErr w:type="spellStart"/>
      <w:r w:rsidRPr="008444BC">
        <w:rPr>
          <w:rFonts w:ascii="Bookman Old Style" w:hAnsi="Bookman Old Style"/>
          <w:sz w:val="24"/>
          <w:szCs w:val="24"/>
          <w:lang w:val="en-US"/>
        </w:rPr>
        <w:t>Lembaran</w:t>
      </w:r>
      <w:proofErr w:type="spellEnd"/>
      <w:r w:rsidRPr="008444BC">
        <w:rPr>
          <w:rFonts w:ascii="Bookman Old Style" w:hAnsi="Bookman Old Style"/>
          <w:sz w:val="24"/>
          <w:szCs w:val="24"/>
          <w:lang w:val="en-US"/>
        </w:rPr>
        <w:t xml:space="preserve"> Negara </w:t>
      </w:r>
      <w:proofErr w:type="spellStart"/>
      <w:r w:rsidRPr="008444BC">
        <w:rPr>
          <w:rFonts w:ascii="Bookman Old Style" w:hAnsi="Bookman Old Style"/>
          <w:sz w:val="24"/>
          <w:szCs w:val="24"/>
          <w:lang w:val="en-US"/>
        </w:rPr>
        <w:t>Republik</w:t>
      </w:r>
      <w:proofErr w:type="spellEnd"/>
      <w:r w:rsidRPr="008444BC">
        <w:rPr>
          <w:rFonts w:ascii="Bookman Old Style" w:hAnsi="Bookman Old Style"/>
          <w:sz w:val="24"/>
          <w:szCs w:val="24"/>
          <w:lang w:val="en-US"/>
        </w:rPr>
        <w:t xml:space="preserve"> Indonesia </w:t>
      </w:r>
      <w:proofErr w:type="spellStart"/>
      <w:r w:rsidRPr="008444BC">
        <w:rPr>
          <w:rFonts w:ascii="Bookman Old Style" w:hAnsi="Bookman Old Style"/>
          <w:sz w:val="24"/>
          <w:szCs w:val="24"/>
          <w:lang w:val="en-US"/>
        </w:rPr>
        <w:t>Nomor</w:t>
      </w:r>
      <w:proofErr w:type="spellEnd"/>
      <w:r w:rsidRPr="008444BC">
        <w:rPr>
          <w:rFonts w:ascii="Bookman Old Style" w:hAnsi="Bookman Old Style"/>
          <w:sz w:val="24"/>
          <w:szCs w:val="24"/>
          <w:lang w:val="en-US"/>
        </w:rPr>
        <w:t xml:space="preserve"> 6573);</w:t>
      </w:r>
    </w:p>
    <w:p w14:paraId="11E6D4BE" w14:textId="35C0F74D" w:rsidR="00736C06" w:rsidRPr="004E5A1F" w:rsidRDefault="00736C06">
      <w:pPr>
        <w:numPr>
          <w:ilvl w:val="0"/>
          <w:numId w:val="16"/>
        </w:numPr>
        <w:spacing w:after="0" w:line="360" w:lineRule="auto"/>
        <w:ind w:left="2552" w:right="96" w:hanging="566"/>
        <w:jc w:val="both"/>
        <w:rPr>
          <w:rFonts w:ascii="Bookman Old Style" w:hAnsi="Bookman Old Style"/>
          <w:sz w:val="24"/>
          <w:szCs w:val="24"/>
        </w:rPr>
      </w:pPr>
      <w:proofErr w:type="spellStart"/>
      <w:r w:rsidRPr="008444BC">
        <w:rPr>
          <w:rFonts w:ascii="Bookman Old Style" w:eastAsia="Bookman Old Style" w:hAnsi="Bookman Old Style" w:cs="Bookman Old Style"/>
          <w:sz w:val="24"/>
          <w:szCs w:val="24"/>
          <w:lang w:val="en-US"/>
        </w:rPr>
        <w:lastRenderedPageBreak/>
        <w:t>Peraturan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Pemerintah</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Nomor</w:t>
      </w:r>
      <w:proofErr w:type="spellEnd"/>
      <w:r w:rsidR="000A35D9" w:rsidRPr="008444BC">
        <w:rPr>
          <w:rFonts w:ascii="Bookman Old Style" w:eastAsia="Bookman Old Style" w:hAnsi="Bookman Old Style" w:cs="Bookman Old Style"/>
          <w:sz w:val="24"/>
          <w:szCs w:val="24"/>
          <w:lang w:val="en-US"/>
        </w:rPr>
        <w:t xml:space="preserve"> 5</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Tahun</w:t>
      </w:r>
      <w:proofErr w:type="spellEnd"/>
      <w:r w:rsidR="004A0CCF" w:rsidRPr="008444BC">
        <w:rPr>
          <w:rFonts w:ascii="Bookman Old Style" w:eastAsia="Bookman Old Style" w:hAnsi="Bookman Old Style" w:cs="Bookman Old Style"/>
          <w:sz w:val="24"/>
          <w:szCs w:val="24"/>
          <w:lang w:val="en-US"/>
        </w:rPr>
        <w:t xml:space="preserve"> 2021</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tentang</w:t>
      </w:r>
      <w:proofErr w:type="spellEnd"/>
      <w:r w:rsidRPr="008444BC">
        <w:rPr>
          <w:rFonts w:ascii="Bookman Old Style" w:eastAsia="Bookman Old Style" w:hAnsi="Bookman Old Style" w:cs="Bookman Old Style"/>
          <w:sz w:val="24"/>
          <w:szCs w:val="24"/>
          <w:lang w:val="en-US"/>
        </w:rPr>
        <w:t xml:space="preserve"> </w:t>
      </w:r>
      <w:proofErr w:type="spellStart"/>
      <w:r w:rsidR="00074977" w:rsidRPr="008444BC">
        <w:rPr>
          <w:rFonts w:ascii="Bookman Old Style" w:eastAsia="Bookman Old Style" w:hAnsi="Bookman Old Style" w:cs="Bookman Old Style"/>
          <w:sz w:val="24"/>
          <w:szCs w:val="24"/>
          <w:lang w:val="en-US"/>
        </w:rPr>
        <w:t>Penyelenggaraan</w:t>
      </w:r>
      <w:proofErr w:type="spellEnd"/>
      <w:r w:rsidR="00074977"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Perizinan Berusaha Berbasis Risiko</w:t>
      </w:r>
      <w:r w:rsidR="004A0CCF" w:rsidRPr="008444BC">
        <w:rPr>
          <w:rFonts w:ascii="Bookman Old Style" w:eastAsia="Bookman Old Style" w:hAnsi="Bookman Old Style" w:cs="Bookman Old Style"/>
          <w:sz w:val="24"/>
          <w:szCs w:val="24"/>
          <w:lang w:val="en-US"/>
        </w:rPr>
        <w:t xml:space="preserve"> </w:t>
      </w:r>
      <w:r w:rsidR="004A0CCF" w:rsidRPr="008444BC">
        <w:rPr>
          <w:rFonts w:ascii="Bookman Old Style" w:hAnsi="Bookman Old Style"/>
          <w:sz w:val="24"/>
          <w:szCs w:val="24"/>
          <w:lang w:val="en-US"/>
        </w:rPr>
        <w:t>(</w:t>
      </w:r>
      <w:proofErr w:type="spellStart"/>
      <w:r w:rsidR="004A0CCF" w:rsidRPr="008444BC">
        <w:rPr>
          <w:rFonts w:ascii="Bookman Old Style" w:hAnsi="Bookman Old Style"/>
          <w:sz w:val="24"/>
          <w:szCs w:val="24"/>
          <w:lang w:val="en-US"/>
        </w:rPr>
        <w:t>Lembaran</w:t>
      </w:r>
      <w:proofErr w:type="spellEnd"/>
      <w:r w:rsidR="004A0CCF" w:rsidRPr="008444BC">
        <w:rPr>
          <w:rFonts w:ascii="Bookman Old Style" w:hAnsi="Bookman Old Style"/>
          <w:sz w:val="24"/>
          <w:szCs w:val="24"/>
          <w:lang w:val="en-US"/>
        </w:rPr>
        <w:t xml:space="preserve"> Negara </w:t>
      </w:r>
      <w:proofErr w:type="spellStart"/>
      <w:r w:rsidR="004A0CCF" w:rsidRPr="008444BC">
        <w:rPr>
          <w:rFonts w:ascii="Bookman Old Style" w:hAnsi="Bookman Old Style"/>
          <w:sz w:val="24"/>
          <w:szCs w:val="24"/>
          <w:lang w:val="en-US"/>
        </w:rPr>
        <w:t>Republik</w:t>
      </w:r>
      <w:proofErr w:type="spellEnd"/>
      <w:r w:rsidR="004A0CCF" w:rsidRPr="008444BC">
        <w:rPr>
          <w:rFonts w:ascii="Bookman Old Style" w:hAnsi="Bookman Old Style"/>
          <w:sz w:val="24"/>
          <w:szCs w:val="24"/>
          <w:lang w:val="en-US"/>
        </w:rPr>
        <w:t xml:space="preserve"> Indonesia </w:t>
      </w:r>
      <w:proofErr w:type="spellStart"/>
      <w:r w:rsidR="004A0CCF" w:rsidRPr="008444BC">
        <w:rPr>
          <w:rFonts w:ascii="Bookman Old Style" w:hAnsi="Bookman Old Style"/>
          <w:sz w:val="24"/>
          <w:szCs w:val="24"/>
          <w:lang w:val="en-US"/>
        </w:rPr>
        <w:t>Tahun</w:t>
      </w:r>
      <w:proofErr w:type="spellEnd"/>
      <w:r w:rsidR="004A0CCF" w:rsidRPr="008444BC">
        <w:rPr>
          <w:rFonts w:ascii="Bookman Old Style" w:hAnsi="Bookman Old Style"/>
          <w:sz w:val="24"/>
          <w:szCs w:val="24"/>
          <w:lang w:val="en-US"/>
        </w:rPr>
        <w:t xml:space="preserve"> 202</w:t>
      </w:r>
      <w:r w:rsidR="000A35D9" w:rsidRPr="008444BC">
        <w:rPr>
          <w:rFonts w:ascii="Bookman Old Style" w:hAnsi="Bookman Old Style"/>
          <w:sz w:val="24"/>
          <w:szCs w:val="24"/>
          <w:lang w:val="en-US"/>
        </w:rPr>
        <w:t>1</w:t>
      </w:r>
      <w:r w:rsidR="004A0CCF" w:rsidRPr="008444BC">
        <w:rPr>
          <w:rFonts w:ascii="Bookman Old Style" w:hAnsi="Bookman Old Style"/>
          <w:sz w:val="24"/>
          <w:szCs w:val="24"/>
          <w:lang w:val="en-US"/>
        </w:rPr>
        <w:t xml:space="preserve"> </w:t>
      </w:r>
      <w:proofErr w:type="spellStart"/>
      <w:r w:rsidR="004A0CCF" w:rsidRPr="008444BC">
        <w:rPr>
          <w:rFonts w:ascii="Bookman Old Style" w:hAnsi="Bookman Old Style"/>
          <w:sz w:val="24"/>
          <w:szCs w:val="24"/>
          <w:lang w:val="en-US"/>
        </w:rPr>
        <w:t>Nomo</w:t>
      </w:r>
      <w:r w:rsidR="000A35D9" w:rsidRPr="004E5A1F">
        <w:rPr>
          <w:rFonts w:ascii="Bookman Old Style" w:hAnsi="Bookman Old Style"/>
          <w:sz w:val="24"/>
          <w:szCs w:val="24"/>
          <w:lang w:val="en-US"/>
        </w:rPr>
        <w:t>r</w:t>
      </w:r>
      <w:proofErr w:type="spellEnd"/>
      <w:r w:rsidR="000A35D9" w:rsidRPr="004E5A1F">
        <w:rPr>
          <w:rFonts w:ascii="Bookman Old Style" w:hAnsi="Bookman Old Style"/>
          <w:sz w:val="24"/>
          <w:szCs w:val="24"/>
          <w:lang w:val="en-US"/>
        </w:rPr>
        <w:t xml:space="preserve"> 15</w:t>
      </w:r>
      <w:r w:rsidR="004A0CCF" w:rsidRPr="008444BC">
        <w:rPr>
          <w:rFonts w:ascii="Bookman Old Style" w:hAnsi="Bookman Old Style"/>
          <w:sz w:val="24"/>
          <w:szCs w:val="24"/>
          <w:lang w:val="en-US"/>
        </w:rPr>
        <w:t xml:space="preserve">, </w:t>
      </w:r>
      <w:proofErr w:type="spellStart"/>
      <w:r w:rsidR="004A0CCF" w:rsidRPr="008444BC">
        <w:rPr>
          <w:rFonts w:ascii="Bookman Old Style" w:hAnsi="Bookman Old Style"/>
          <w:sz w:val="24"/>
          <w:szCs w:val="24"/>
          <w:lang w:val="en-US"/>
        </w:rPr>
        <w:t>Tambahan</w:t>
      </w:r>
      <w:proofErr w:type="spellEnd"/>
      <w:r w:rsidR="004A0CCF" w:rsidRPr="008444BC">
        <w:rPr>
          <w:rFonts w:ascii="Bookman Old Style" w:hAnsi="Bookman Old Style"/>
          <w:sz w:val="24"/>
          <w:szCs w:val="24"/>
          <w:lang w:val="en-US"/>
        </w:rPr>
        <w:t xml:space="preserve"> </w:t>
      </w:r>
      <w:proofErr w:type="spellStart"/>
      <w:r w:rsidR="004A0CCF" w:rsidRPr="008444BC">
        <w:rPr>
          <w:rFonts w:ascii="Bookman Old Style" w:hAnsi="Bookman Old Style"/>
          <w:sz w:val="24"/>
          <w:szCs w:val="24"/>
          <w:lang w:val="en-US"/>
        </w:rPr>
        <w:t>Lembaran</w:t>
      </w:r>
      <w:proofErr w:type="spellEnd"/>
      <w:r w:rsidR="004A0CCF" w:rsidRPr="008444BC">
        <w:rPr>
          <w:rFonts w:ascii="Bookman Old Style" w:hAnsi="Bookman Old Style"/>
          <w:sz w:val="24"/>
          <w:szCs w:val="24"/>
          <w:lang w:val="en-US"/>
        </w:rPr>
        <w:t xml:space="preserve"> Negara </w:t>
      </w:r>
      <w:proofErr w:type="spellStart"/>
      <w:r w:rsidR="004A0CCF" w:rsidRPr="008444BC">
        <w:rPr>
          <w:rFonts w:ascii="Bookman Old Style" w:hAnsi="Bookman Old Style"/>
          <w:sz w:val="24"/>
          <w:szCs w:val="24"/>
          <w:lang w:val="en-US"/>
        </w:rPr>
        <w:t>Republik</w:t>
      </w:r>
      <w:proofErr w:type="spellEnd"/>
      <w:r w:rsidR="004A0CCF" w:rsidRPr="008444BC">
        <w:rPr>
          <w:rFonts w:ascii="Bookman Old Style" w:hAnsi="Bookman Old Style"/>
          <w:sz w:val="24"/>
          <w:szCs w:val="24"/>
          <w:lang w:val="en-US"/>
        </w:rPr>
        <w:t xml:space="preserve"> Indonesia </w:t>
      </w:r>
      <w:proofErr w:type="spellStart"/>
      <w:r w:rsidR="004A0CCF" w:rsidRPr="008444BC">
        <w:rPr>
          <w:rFonts w:ascii="Bookman Old Style" w:hAnsi="Bookman Old Style"/>
          <w:sz w:val="24"/>
          <w:szCs w:val="24"/>
          <w:lang w:val="en-US"/>
        </w:rPr>
        <w:t>Nomor</w:t>
      </w:r>
      <w:proofErr w:type="spellEnd"/>
      <w:r w:rsidR="004A0CCF" w:rsidRPr="008444BC">
        <w:rPr>
          <w:rFonts w:ascii="Bookman Old Style" w:hAnsi="Bookman Old Style"/>
          <w:sz w:val="24"/>
          <w:szCs w:val="24"/>
          <w:lang w:val="en-US"/>
        </w:rPr>
        <w:t xml:space="preserve"> </w:t>
      </w:r>
      <w:r w:rsidR="000A35D9" w:rsidRPr="004E5A1F">
        <w:rPr>
          <w:rFonts w:ascii="Bookman Old Style" w:hAnsi="Bookman Old Style"/>
          <w:sz w:val="24"/>
          <w:szCs w:val="24"/>
          <w:lang w:val="en-US"/>
        </w:rPr>
        <w:t>6617</w:t>
      </w:r>
      <w:r w:rsidR="004A0CCF" w:rsidRPr="008444BC">
        <w:rPr>
          <w:rFonts w:ascii="Bookman Old Style" w:hAnsi="Bookman Old Style"/>
          <w:sz w:val="24"/>
          <w:szCs w:val="24"/>
          <w:lang w:val="en-US"/>
        </w:rPr>
        <w:t>)</w:t>
      </w:r>
      <w:r w:rsidRPr="008444BC">
        <w:rPr>
          <w:rFonts w:ascii="Bookman Old Style" w:eastAsia="Bookman Old Style" w:hAnsi="Bookman Old Style" w:cs="Bookman Old Style"/>
          <w:color w:val="000000"/>
          <w:sz w:val="24"/>
          <w:szCs w:val="24"/>
          <w:lang w:val="en-US"/>
        </w:rPr>
        <w:t>;</w:t>
      </w:r>
    </w:p>
    <w:p w14:paraId="452C1942" w14:textId="77777777" w:rsidR="007C7AA1" w:rsidRPr="004E5A1F" w:rsidRDefault="007C7AA1" w:rsidP="004E5A1F">
      <w:pPr>
        <w:numPr>
          <w:ilvl w:val="0"/>
          <w:numId w:val="16"/>
        </w:numPr>
        <w:spacing w:after="0" w:line="360" w:lineRule="auto"/>
        <w:ind w:left="2552" w:right="96" w:hanging="566"/>
        <w:jc w:val="both"/>
        <w:rPr>
          <w:rFonts w:ascii="Bookman Old Style" w:hAnsi="Bookman Old Style"/>
          <w:sz w:val="24"/>
          <w:szCs w:val="24"/>
        </w:rPr>
      </w:pPr>
      <w:r w:rsidRPr="004E5A1F">
        <w:rPr>
          <w:rFonts w:ascii="Bookman Old Style" w:hAnsi="Bookman Old Style"/>
          <w:sz w:val="24"/>
          <w:szCs w:val="24"/>
        </w:rPr>
        <w:t>Peraturan Pemerintah Nomor</w:t>
      </w:r>
      <w:r w:rsidRPr="004E5A1F">
        <w:rPr>
          <w:rFonts w:ascii="Bookman Old Style" w:hAnsi="Bookman Old Style"/>
          <w:sz w:val="24"/>
          <w:szCs w:val="24"/>
          <w:lang w:val="en-US"/>
        </w:rPr>
        <w:t xml:space="preserve"> 6</w:t>
      </w:r>
      <w:r w:rsidRPr="004E5A1F">
        <w:rPr>
          <w:rFonts w:ascii="Bookman Old Style" w:hAnsi="Bookman Old Style"/>
          <w:sz w:val="24"/>
          <w:szCs w:val="24"/>
        </w:rPr>
        <w:t xml:space="preserve"> Tahun 20</w:t>
      </w:r>
      <w:r w:rsidRPr="004E5A1F">
        <w:rPr>
          <w:rFonts w:ascii="Bookman Old Style" w:hAnsi="Bookman Old Style"/>
          <w:sz w:val="24"/>
          <w:szCs w:val="24"/>
          <w:lang w:val="en-US"/>
        </w:rPr>
        <w:t>21</w:t>
      </w:r>
      <w:r w:rsidRPr="004E5A1F">
        <w:rPr>
          <w:rFonts w:ascii="Bookman Old Style" w:hAnsi="Bookman Old Style"/>
          <w:sz w:val="24"/>
          <w:szCs w:val="24"/>
        </w:rPr>
        <w:t xml:space="preserve"> tentang </w:t>
      </w:r>
      <w:proofErr w:type="spellStart"/>
      <w:r w:rsidRPr="004E5A1F">
        <w:rPr>
          <w:rFonts w:ascii="Bookman Old Style" w:hAnsi="Bookman Old Style"/>
          <w:sz w:val="24"/>
          <w:szCs w:val="24"/>
          <w:lang w:val="en-US"/>
        </w:rPr>
        <w:t>Penyelenggaraan</w:t>
      </w:r>
      <w:proofErr w:type="spellEnd"/>
      <w:r w:rsidRPr="004E5A1F">
        <w:rPr>
          <w:rFonts w:ascii="Bookman Old Style" w:hAnsi="Bookman Old Style"/>
          <w:sz w:val="24"/>
          <w:szCs w:val="24"/>
          <w:lang w:val="en-US"/>
        </w:rPr>
        <w:t xml:space="preserve"> </w:t>
      </w:r>
      <w:r w:rsidRPr="004E5A1F">
        <w:rPr>
          <w:rFonts w:ascii="Bookman Old Style" w:hAnsi="Bookman Old Style"/>
          <w:sz w:val="24"/>
          <w:szCs w:val="24"/>
        </w:rPr>
        <w:t>Perizinan Berusaha</w:t>
      </w:r>
      <w:r w:rsidRPr="004E5A1F">
        <w:rPr>
          <w:rFonts w:ascii="Bookman Old Style" w:hAnsi="Bookman Old Style"/>
          <w:sz w:val="24"/>
          <w:szCs w:val="24"/>
          <w:lang w:val="en-US"/>
        </w:rPr>
        <w:t xml:space="preserve"> di Daerah </w:t>
      </w:r>
      <w:r w:rsidRPr="004E5A1F">
        <w:rPr>
          <w:rFonts w:ascii="Bookman Old Style" w:hAnsi="Bookman Old Style"/>
          <w:sz w:val="24"/>
          <w:szCs w:val="24"/>
        </w:rPr>
        <w:t xml:space="preserve">(Lembaran Negara </w:t>
      </w:r>
      <w:proofErr w:type="spellStart"/>
      <w:r w:rsidRPr="004E5A1F">
        <w:rPr>
          <w:rFonts w:ascii="Bookman Old Style" w:hAnsi="Bookman Old Style"/>
          <w:sz w:val="24"/>
          <w:szCs w:val="24"/>
          <w:lang w:val="en-US"/>
        </w:rPr>
        <w:t>Republik</w:t>
      </w:r>
      <w:proofErr w:type="spellEnd"/>
      <w:r w:rsidRPr="004E5A1F">
        <w:rPr>
          <w:rFonts w:ascii="Bookman Old Style" w:hAnsi="Bookman Old Style"/>
          <w:sz w:val="24"/>
          <w:szCs w:val="24"/>
          <w:lang w:val="en-US"/>
        </w:rPr>
        <w:t xml:space="preserve"> Indonesia </w:t>
      </w:r>
      <w:proofErr w:type="spellStart"/>
      <w:r w:rsidRPr="004E5A1F">
        <w:rPr>
          <w:rFonts w:ascii="Bookman Old Style" w:hAnsi="Bookman Old Style"/>
          <w:sz w:val="24"/>
          <w:szCs w:val="24"/>
          <w:lang w:val="en-US"/>
        </w:rPr>
        <w:t>Tahun</w:t>
      </w:r>
      <w:proofErr w:type="spellEnd"/>
      <w:r w:rsidRPr="004E5A1F">
        <w:rPr>
          <w:rFonts w:ascii="Bookman Old Style" w:hAnsi="Bookman Old Style"/>
          <w:sz w:val="24"/>
          <w:szCs w:val="24"/>
          <w:lang w:val="en-US"/>
        </w:rPr>
        <w:t xml:space="preserve"> 2021 </w:t>
      </w:r>
      <w:proofErr w:type="spellStart"/>
      <w:r w:rsidRPr="004E5A1F">
        <w:rPr>
          <w:rFonts w:ascii="Bookman Old Style" w:hAnsi="Bookman Old Style"/>
          <w:sz w:val="24"/>
          <w:szCs w:val="24"/>
          <w:lang w:val="en-US"/>
        </w:rPr>
        <w:t>Nomor</w:t>
      </w:r>
      <w:proofErr w:type="spellEnd"/>
      <w:r w:rsidRPr="004E5A1F">
        <w:rPr>
          <w:rFonts w:ascii="Bookman Old Style" w:hAnsi="Bookman Old Style"/>
          <w:sz w:val="24"/>
          <w:szCs w:val="24"/>
          <w:lang w:val="en-US"/>
        </w:rPr>
        <w:t xml:space="preserve"> 16, </w:t>
      </w:r>
      <w:proofErr w:type="spellStart"/>
      <w:r w:rsidRPr="004E5A1F">
        <w:rPr>
          <w:rFonts w:ascii="Bookman Old Style" w:hAnsi="Bookman Old Style"/>
          <w:sz w:val="24"/>
          <w:szCs w:val="24"/>
          <w:lang w:val="en-US"/>
        </w:rPr>
        <w:t>Tambahan</w:t>
      </w:r>
      <w:proofErr w:type="spellEnd"/>
      <w:r w:rsidRPr="004E5A1F">
        <w:rPr>
          <w:rFonts w:ascii="Bookman Old Style" w:hAnsi="Bookman Old Style"/>
          <w:sz w:val="24"/>
          <w:szCs w:val="24"/>
          <w:lang w:val="en-US"/>
        </w:rPr>
        <w:t xml:space="preserve"> </w:t>
      </w:r>
      <w:proofErr w:type="spellStart"/>
      <w:r w:rsidRPr="004E5A1F">
        <w:rPr>
          <w:rFonts w:ascii="Bookman Old Style" w:hAnsi="Bookman Old Style"/>
          <w:sz w:val="24"/>
          <w:szCs w:val="24"/>
          <w:lang w:val="en-US"/>
        </w:rPr>
        <w:t>Lembaran</w:t>
      </w:r>
      <w:proofErr w:type="spellEnd"/>
      <w:r w:rsidRPr="004E5A1F">
        <w:rPr>
          <w:rFonts w:ascii="Bookman Old Style" w:hAnsi="Bookman Old Style"/>
          <w:sz w:val="24"/>
          <w:szCs w:val="24"/>
          <w:lang w:val="en-US"/>
        </w:rPr>
        <w:t xml:space="preserve"> Negara </w:t>
      </w:r>
      <w:proofErr w:type="spellStart"/>
      <w:r w:rsidRPr="004E5A1F">
        <w:rPr>
          <w:rFonts w:ascii="Bookman Old Style" w:hAnsi="Bookman Old Style"/>
          <w:sz w:val="24"/>
          <w:szCs w:val="24"/>
          <w:lang w:val="en-US"/>
        </w:rPr>
        <w:t>Republik</w:t>
      </w:r>
      <w:proofErr w:type="spellEnd"/>
      <w:r w:rsidRPr="004E5A1F">
        <w:rPr>
          <w:rFonts w:ascii="Bookman Old Style" w:hAnsi="Bookman Old Style"/>
          <w:sz w:val="24"/>
          <w:szCs w:val="24"/>
          <w:lang w:val="en-US"/>
        </w:rPr>
        <w:t xml:space="preserve"> Indonesia </w:t>
      </w:r>
      <w:proofErr w:type="spellStart"/>
      <w:r w:rsidRPr="004E5A1F">
        <w:rPr>
          <w:rFonts w:ascii="Bookman Old Style" w:hAnsi="Bookman Old Style"/>
          <w:sz w:val="24"/>
          <w:szCs w:val="24"/>
          <w:lang w:val="en-US"/>
        </w:rPr>
        <w:t>Nomor</w:t>
      </w:r>
      <w:proofErr w:type="spellEnd"/>
      <w:r w:rsidRPr="004E5A1F">
        <w:rPr>
          <w:rFonts w:ascii="Bookman Old Style" w:hAnsi="Bookman Old Style"/>
          <w:sz w:val="24"/>
          <w:szCs w:val="24"/>
          <w:lang w:val="en-US"/>
        </w:rPr>
        <w:t xml:space="preserve"> 6618</w:t>
      </w:r>
      <w:r w:rsidRPr="004E5A1F">
        <w:rPr>
          <w:rFonts w:ascii="Bookman Old Style" w:hAnsi="Bookman Old Style"/>
          <w:sz w:val="24"/>
          <w:szCs w:val="24"/>
        </w:rPr>
        <w:t>)</w:t>
      </w:r>
      <w:r w:rsidRPr="004E5A1F">
        <w:rPr>
          <w:rFonts w:ascii="Bookman Old Style" w:hAnsi="Bookman Old Style"/>
          <w:sz w:val="24"/>
          <w:szCs w:val="24"/>
          <w:lang w:val="en-US"/>
        </w:rPr>
        <w:t>;</w:t>
      </w:r>
    </w:p>
    <w:p w14:paraId="0000001D" w14:textId="71B3EE9D" w:rsidR="00DC1B0C" w:rsidRPr="004E5A1F" w:rsidRDefault="002C21F9">
      <w:pPr>
        <w:numPr>
          <w:ilvl w:val="0"/>
          <w:numId w:val="16"/>
        </w:numPr>
        <w:spacing w:after="0" w:line="360" w:lineRule="auto"/>
        <w:ind w:left="2552" w:right="96" w:hanging="566"/>
        <w:jc w:val="both"/>
        <w:rPr>
          <w:rFonts w:ascii="Bookman Old Style" w:hAnsi="Bookman Old Style"/>
          <w:sz w:val="24"/>
          <w:szCs w:val="24"/>
        </w:rPr>
      </w:pPr>
      <w:r w:rsidRPr="004E5A1F">
        <w:rPr>
          <w:rFonts w:ascii="Bookman Old Style" w:eastAsia="Bookman Old Style" w:hAnsi="Bookman Old Style" w:cs="Bookman Old Style"/>
          <w:color w:val="000000"/>
          <w:sz w:val="24"/>
          <w:szCs w:val="24"/>
        </w:rPr>
        <w:t xml:space="preserve">Peraturan </w:t>
      </w:r>
      <w:r w:rsidRPr="004E5A1F">
        <w:rPr>
          <w:rFonts w:ascii="Bookman Old Style" w:eastAsia="Bookman Old Style" w:hAnsi="Bookman Old Style" w:cs="Bookman Old Style"/>
          <w:sz w:val="24"/>
          <w:szCs w:val="24"/>
        </w:rPr>
        <w:t xml:space="preserve">Presiden Nomor 90 Tahun 2007 tentang Badan Koordinasi Penanaman Modal sebagaimana telah </w:t>
      </w:r>
      <w:proofErr w:type="spellStart"/>
      <w:r w:rsidR="009966FC" w:rsidRPr="004E5A1F">
        <w:rPr>
          <w:rFonts w:ascii="Bookman Old Style" w:eastAsia="Bookman Old Style" w:hAnsi="Bookman Old Style" w:cs="Bookman Old Style"/>
          <w:sz w:val="24"/>
          <w:szCs w:val="24"/>
          <w:lang w:val="en-US"/>
        </w:rPr>
        <w:t>beberapa</w:t>
      </w:r>
      <w:proofErr w:type="spellEnd"/>
      <w:r w:rsidR="009966FC" w:rsidRPr="004E5A1F">
        <w:rPr>
          <w:rFonts w:ascii="Bookman Old Style" w:eastAsia="Bookman Old Style" w:hAnsi="Bookman Old Style" w:cs="Bookman Old Style"/>
          <w:sz w:val="24"/>
          <w:szCs w:val="24"/>
          <w:lang w:val="en-US"/>
        </w:rPr>
        <w:t xml:space="preserve"> kali </w:t>
      </w:r>
      <w:r w:rsidR="001548C9" w:rsidRPr="008444BC">
        <w:rPr>
          <w:rFonts w:ascii="Bookman Old Style" w:eastAsia="Bookman Old Style" w:hAnsi="Bookman Old Style" w:cs="Bookman Old Style"/>
          <w:sz w:val="24"/>
          <w:szCs w:val="24"/>
        </w:rPr>
        <w:t>diubah</w:t>
      </w:r>
      <w:r w:rsidR="00477E0C" w:rsidRPr="008444BC">
        <w:rPr>
          <w:rFonts w:ascii="Bookman Old Style" w:eastAsia="Bookman Old Style" w:hAnsi="Bookman Old Style" w:cs="Bookman Old Style"/>
          <w:sz w:val="24"/>
          <w:szCs w:val="24"/>
          <w:lang w:val="en-US"/>
        </w:rPr>
        <w:t xml:space="preserve"> </w:t>
      </w:r>
      <w:proofErr w:type="spellStart"/>
      <w:r w:rsidR="009966FC" w:rsidRPr="004E5A1F">
        <w:rPr>
          <w:rFonts w:ascii="Bookman Old Style" w:eastAsia="Bookman Old Style" w:hAnsi="Bookman Old Style" w:cs="Bookman Old Style"/>
          <w:sz w:val="24"/>
          <w:szCs w:val="24"/>
          <w:lang w:val="en-US"/>
        </w:rPr>
        <w:t>terakhir</w:t>
      </w:r>
      <w:proofErr w:type="spellEnd"/>
      <w:r w:rsidR="009966FC" w:rsidRPr="004E5A1F">
        <w:rPr>
          <w:rFonts w:ascii="Bookman Old Style" w:eastAsia="Bookman Old Style" w:hAnsi="Bookman Old Style" w:cs="Bookman Old Style"/>
          <w:sz w:val="24"/>
          <w:szCs w:val="24"/>
          <w:lang w:val="en-US"/>
        </w:rPr>
        <w:t xml:space="preserve"> </w:t>
      </w:r>
      <w:r w:rsidRPr="004E5A1F">
        <w:rPr>
          <w:rFonts w:ascii="Bookman Old Style" w:eastAsia="Bookman Old Style" w:hAnsi="Bookman Old Style" w:cs="Bookman Old Style"/>
          <w:sz w:val="24"/>
          <w:szCs w:val="24"/>
        </w:rPr>
        <w:t xml:space="preserve">dengan Peraturan Presiden Nomor 24 Tahun 2020 tentang Perubahan Kedua atas Peraturan Presiden Nomor 90 Tahun 2007 tentang Badan Koordinasi Penanaman Modal (Lembaran Negara </w:t>
      </w:r>
      <w:proofErr w:type="spellStart"/>
      <w:r w:rsidR="00CA74D9" w:rsidRPr="008444BC">
        <w:rPr>
          <w:rFonts w:ascii="Bookman Old Style" w:eastAsia="Bookman Old Style" w:hAnsi="Bookman Old Style" w:cs="Bookman Old Style"/>
          <w:sz w:val="24"/>
          <w:szCs w:val="24"/>
          <w:lang w:val="en-US"/>
        </w:rPr>
        <w:t>Republik</w:t>
      </w:r>
      <w:proofErr w:type="spellEnd"/>
      <w:r w:rsidR="00CA74D9" w:rsidRPr="008444BC">
        <w:rPr>
          <w:rFonts w:ascii="Bookman Old Style" w:eastAsia="Bookman Old Style" w:hAnsi="Bookman Old Style" w:cs="Bookman Old Style"/>
          <w:sz w:val="24"/>
          <w:szCs w:val="24"/>
          <w:lang w:val="en-US"/>
        </w:rPr>
        <w:t xml:space="preserve"> Indonesia </w:t>
      </w:r>
      <w:r w:rsidRPr="004E5A1F">
        <w:rPr>
          <w:rFonts w:ascii="Bookman Old Style" w:eastAsia="Bookman Old Style" w:hAnsi="Bookman Old Style" w:cs="Bookman Old Style"/>
          <w:sz w:val="24"/>
          <w:szCs w:val="24"/>
        </w:rPr>
        <w:t>Tahun 2020 Nomor 35);</w:t>
      </w:r>
    </w:p>
    <w:p w14:paraId="0000001E" w14:textId="2CDD0B0A" w:rsidR="00DC1B0C" w:rsidRPr="004E5A1F" w:rsidRDefault="002C21F9">
      <w:pPr>
        <w:numPr>
          <w:ilvl w:val="0"/>
          <w:numId w:val="16"/>
        </w:numPr>
        <w:spacing w:after="0" w:line="360" w:lineRule="auto"/>
        <w:ind w:left="2552" w:right="96" w:hanging="566"/>
        <w:jc w:val="both"/>
        <w:rPr>
          <w:rFonts w:ascii="Bookman Old Style" w:hAnsi="Bookman Old Style"/>
          <w:sz w:val="24"/>
          <w:szCs w:val="24"/>
        </w:rPr>
      </w:pPr>
      <w:r w:rsidRPr="004E5A1F">
        <w:rPr>
          <w:rFonts w:ascii="Bookman Old Style" w:eastAsia="Bookman Old Style" w:hAnsi="Bookman Old Style" w:cs="Bookman Old Style"/>
          <w:sz w:val="24"/>
          <w:szCs w:val="24"/>
        </w:rPr>
        <w:t xml:space="preserve">Peraturan Presiden Nomor 97 Tahun 2014 tentang Penyelenggaraan Pelayanan Terpadu Satu Pintu (Lembaran Negara </w:t>
      </w:r>
      <w:proofErr w:type="spellStart"/>
      <w:r w:rsidR="00CA74D9" w:rsidRPr="008444BC">
        <w:rPr>
          <w:rFonts w:ascii="Bookman Old Style" w:eastAsia="Bookman Old Style" w:hAnsi="Bookman Old Style" w:cs="Bookman Old Style"/>
          <w:sz w:val="24"/>
          <w:szCs w:val="24"/>
          <w:lang w:val="en-US"/>
        </w:rPr>
        <w:t>Republik</w:t>
      </w:r>
      <w:proofErr w:type="spellEnd"/>
      <w:r w:rsidR="00CA74D9" w:rsidRPr="008444BC">
        <w:rPr>
          <w:rFonts w:ascii="Bookman Old Style" w:eastAsia="Bookman Old Style" w:hAnsi="Bookman Old Style" w:cs="Bookman Old Style"/>
          <w:sz w:val="24"/>
          <w:szCs w:val="24"/>
          <w:lang w:val="en-US"/>
        </w:rPr>
        <w:t xml:space="preserve"> Indonesia </w:t>
      </w:r>
      <w:r w:rsidRPr="004E5A1F">
        <w:rPr>
          <w:rFonts w:ascii="Bookman Old Style" w:eastAsia="Bookman Old Style" w:hAnsi="Bookman Old Style" w:cs="Bookman Old Style"/>
          <w:sz w:val="24"/>
          <w:szCs w:val="24"/>
        </w:rPr>
        <w:t>Tahun 2014 Nomor 221);</w:t>
      </w:r>
    </w:p>
    <w:p w14:paraId="2D524CFF" w14:textId="77777777" w:rsidR="007C7AA1" w:rsidRPr="008444BC" w:rsidRDefault="007C7AA1" w:rsidP="004E5A1F">
      <w:pPr>
        <w:numPr>
          <w:ilvl w:val="0"/>
          <w:numId w:val="16"/>
        </w:numPr>
        <w:spacing w:after="0" w:line="360" w:lineRule="auto"/>
        <w:ind w:left="2552" w:right="96" w:hanging="566"/>
        <w:jc w:val="both"/>
        <w:rPr>
          <w:rFonts w:ascii="Bookman Old Style" w:hAnsi="Bookman Old Style"/>
          <w:sz w:val="24"/>
          <w:szCs w:val="24"/>
        </w:rPr>
      </w:pPr>
      <w:r w:rsidRPr="008444BC">
        <w:rPr>
          <w:rFonts w:ascii="Bookman Old Style" w:hAnsi="Bookman Old Style"/>
          <w:sz w:val="24"/>
          <w:szCs w:val="24"/>
        </w:rPr>
        <w:t>Peraturan Presiden Nomor</w:t>
      </w:r>
      <w:r w:rsidRPr="008444BC">
        <w:rPr>
          <w:rFonts w:ascii="Bookman Old Style" w:hAnsi="Bookman Old Style"/>
          <w:sz w:val="24"/>
          <w:szCs w:val="24"/>
          <w:lang w:val="en-US"/>
        </w:rPr>
        <w:t xml:space="preserve"> 10</w:t>
      </w:r>
      <w:r w:rsidRPr="008444BC">
        <w:rPr>
          <w:rFonts w:ascii="Bookman Old Style" w:hAnsi="Bookman Old Style"/>
          <w:sz w:val="24"/>
          <w:szCs w:val="24"/>
        </w:rPr>
        <w:t xml:space="preserve"> Tahun 20</w:t>
      </w:r>
      <w:r w:rsidRPr="008444BC">
        <w:rPr>
          <w:rFonts w:ascii="Bookman Old Style" w:hAnsi="Bookman Old Style"/>
          <w:sz w:val="24"/>
          <w:szCs w:val="24"/>
          <w:lang w:val="en-US"/>
        </w:rPr>
        <w:t>21</w:t>
      </w:r>
      <w:r w:rsidRPr="008444BC">
        <w:rPr>
          <w:rFonts w:ascii="Bookman Old Style" w:hAnsi="Bookman Old Style"/>
          <w:sz w:val="24"/>
          <w:szCs w:val="24"/>
        </w:rPr>
        <w:t xml:space="preserve"> tentang</w:t>
      </w:r>
      <w:r w:rsidRPr="008444BC">
        <w:rPr>
          <w:rFonts w:ascii="Bookman Old Style" w:hAnsi="Bookman Old Style"/>
          <w:sz w:val="24"/>
          <w:szCs w:val="24"/>
          <w:lang w:val="en-US"/>
        </w:rPr>
        <w:t xml:space="preserve"> </w:t>
      </w:r>
      <w:proofErr w:type="spellStart"/>
      <w:r w:rsidRPr="008444BC">
        <w:rPr>
          <w:rFonts w:ascii="Bookman Old Style" w:hAnsi="Bookman Old Style"/>
          <w:sz w:val="24"/>
          <w:szCs w:val="24"/>
          <w:lang w:val="en-US"/>
        </w:rPr>
        <w:t>Bidang</w:t>
      </w:r>
      <w:proofErr w:type="spellEnd"/>
      <w:r w:rsidRPr="008444BC">
        <w:rPr>
          <w:rFonts w:ascii="Bookman Old Style" w:hAnsi="Bookman Old Style"/>
          <w:sz w:val="24"/>
          <w:szCs w:val="24"/>
          <w:lang w:val="en-US"/>
        </w:rPr>
        <w:t xml:space="preserve"> Usaha </w:t>
      </w:r>
      <w:proofErr w:type="spellStart"/>
      <w:r w:rsidRPr="008444BC">
        <w:rPr>
          <w:rFonts w:ascii="Bookman Old Style" w:hAnsi="Bookman Old Style"/>
          <w:sz w:val="24"/>
          <w:szCs w:val="24"/>
          <w:lang w:val="en-US"/>
        </w:rPr>
        <w:t>Penanaman</w:t>
      </w:r>
      <w:proofErr w:type="spellEnd"/>
      <w:r w:rsidRPr="008444BC">
        <w:rPr>
          <w:rFonts w:ascii="Bookman Old Style" w:hAnsi="Bookman Old Style"/>
          <w:sz w:val="24"/>
          <w:szCs w:val="24"/>
          <w:lang w:val="en-US"/>
        </w:rPr>
        <w:t xml:space="preserve"> Modal (</w:t>
      </w:r>
      <w:proofErr w:type="spellStart"/>
      <w:r w:rsidRPr="008444BC">
        <w:rPr>
          <w:rFonts w:ascii="Bookman Old Style" w:hAnsi="Bookman Old Style"/>
          <w:sz w:val="24"/>
          <w:szCs w:val="24"/>
          <w:lang w:val="en-US"/>
        </w:rPr>
        <w:t>Lembaran</w:t>
      </w:r>
      <w:proofErr w:type="spellEnd"/>
      <w:r w:rsidRPr="008444BC">
        <w:rPr>
          <w:rFonts w:ascii="Bookman Old Style" w:hAnsi="Bookman Old Style"/>
          <w:sz w:val="24"/>
          <w:szCs w:val="24"/>
          <w:lang w:val="en-US"/>
        </w:rPr>
        <w:t xml:space="preserve"> Negara </w:t>
      </w:r>
      <w:proofErr w:type="spellStart"/>
      <w:r w:rsidRPr="008444BC">
        <w:rPr>
          <w:rFonts w:ascii="Bookman Old Style" w:hAnsi="Bookman Old Style"/>
          <w:sz w:val="24"/>
          <w:szCs w:val="24"/>
          <w:lang w:val="en-US"/>
        </w:rPr>
        <w:t>Republik</w:t>
      </w:r>
      <w:proofErr w:type="spellEnd"/>
      <w:r w:rsidRPr="008444BC">
        <w:rPr>
          <w:rFonts w:ascii="Bookman Old Style" w:hAnsi="Bookman Old Style"/>
          <w:sz w:val="24"/>
          <w:szCs w:val="24"/>
          <w:lang w:val="en-US"/>
        </w:rPr>
        <w:t xml:space="preserve"> Indonesia </w:t>
      </w:r>
      <w:proofErr w:type="spellStart"/>
      <w:r w:rsidRPr="008444BC">
        <w:rPr>
          <w:rFonts w:ascii="Bookman Old Style" w:hAnsi="Bookman Old Style"/>
          <w:sz w:val="24"/>
          <w:szCs w:val="24"/>
          <w:lang w:val="en-US"/>
        </w:rPr>
        <w:t>Tahun</w:t>
      </w:r>
      <w:proofErr w:type="spellEnd"/>
      <w:r w:rsidRPr="008444BC">
        <w:rPr>
          <w:rFonts w:ascii="Bookman Old Style" w:hAnsi="Bookman Old Style"/>
          <w:sz w:val="24"/>
          <w:szCs w:val="24"/>
          <w:lang w:val="en-US"/>
        </w:rPr>
        <w:t xml:space="preserve"> 2021 </w:t>
      </w:r>
      <w:proofErr w:type="spellStart"/>
      <w:r w:rsidRPr="008444BC">
        <w:rPr>
          <w:rFonts w:ascii="Bookman Old Style" w:hAnsi="Bookman Old Style"/>
          <w:sz w:val="24"/>
          <w:szCs w:val="24"/>
          <w:lang w:val="en-US"/>
        </w:rPr>
        <w:t>Nomor</w:t>
      </w:r>
      <w:proofErr w:type="spellEnd"/>
      <w:r w:rsidRPr="008444BC">
        <w:rPr>
          <w:rFonts w:ascii="Bookman Old Style" w:hAnsi="Bookman Old Style"/>
          <w:sz w:val="24"/>
          <w:szCs w:val="24"/>
          <w:lang w:val="en-US"/>
        </w:rPr>
        <w:t xml:space="preserve"> 61);</w:t>
      </w:r>
    </w:p>
    <w:p w14:paraId="485C2520" w14:textId="41522F11" w:rsidR="008444BC" w:rsidRPr="004E5A1F" w:rsidRDefault="000E3C00">
      <w:pPr>
        <w:numPr>
          <w:ilvl w:val="0"/>
          <w:numId w:val="16"/>
        </w:numPr>
        <w:spacing w:after="0" w:line="360" w:lineRule="auto"/>
        <w:ind w:left="2552" w:right="96" w:hanging="566"/>
        <w:jc w:val="both"/>
        <w:rPr>
          <w:rFonts w:ascii="Bookman Old Style" w:hAnsi="Bookman Old Style"/>
          <w:sz w:val="24"/>
          <w:szCs w:val="24"/>
        </w:rPr>
      </w:pPr>
      <w:r w:rsidRPr="008444BC">
        <w:rPr>
          <w:rFonts w:ascii="Bookman Old Style" w:hAnsi="Bookman Old Style"/>
          <w:sz w:val="24"/>
          <w:szCs w:val="24"/>
        </w:rPr>
        <w:t xml:space="preserve">Peraturan Badan Koordinasi Penanaman Modal </w:t>
      </w:r>
      <w:r w:rsidR="001548C9" w:rsidRPr="008444BC">
        <w:rPr>
          <w:rFonts w:ascii="Bookman Old Style" w:hAnsi="Bookman Old Style"/>
          <w:sz w:val="24"/>
          <w:szCs w:val="24"/>
          <w:lang w:val="en-AU"/>
        </w:rPr>
        <w:t xml:space="preserve">    </w:t>
      </w:r>
      <w:r w:rsidRPr="008444BC">
        <w:rPr>
          <w:rFonts w:ascii="Bookman Old Style" w:hAnsi="Bookman Old Style"/>
          <w:sz w:val="24"/>
          <w:szCs w:val="24"/>
        </w:rPr>
        <w:t>Nomor 4 Tahun 2020 tentang Organisasi dan Tata Kerja Badan Koordinasi Penanaman Modal (Berita Negara Republik Indonesia Tahun 2020 Nomor 1172);</w:t>
      </w:r>
    </w:p>
    <w:p w14:paraId="12F69081" w14:textId="52F0281C" w:rsidR="0019352D" w:rsidRPr="004E5A1F" w:rsidRDefault="00265CCD">
      <w:pPr>
        <w:numPr>
          <w:ilvl w:val="0"/>
          <w:numId w:val="16"/>
        </w:numPr>
        <w:spacing w:after="0" w:line="360" w:lineRule="auto"/>
        <w:ind w:left="2552" w:right="96" w:hanging="566"/>
        <w:jc w:val="both"/>
        <w:rPr>
          <w:rFonts w:ascii="Bookman Old Style" w:hAnsi="Bookman Old Style"/>
          <w:sz w:val="24"/>
          <w:szCs w:val="24"/>
        </w:rPr>
      </w:pPr>
      <w:proofErr w:type="spellStart"/>
      <w:r w:rsidRPr="008444BC">
        <w:rPr>
          <w:rFonts w:ascii="Bookman Old Style" w:eastAsia="Bookman Old Style" w:hAnsi="Bookman Old Style" w:cs="Bookman Old Style"/>
          <w:sz w:val="24"/>
          <w:szCs w:val="24"/>
          <w:lang w:val="en-US"/>
        </w:rPr>
        <w:t>Peraturan</w:t>
      </w:r>
      <w:proofErr w:type="spellEnd"/>
      <w:r w:rsidRPr="008444BC">
        <w:rPr>
          <w:rFonts w:ascii="Bookman Old Style" w:eastAsia="Bookman Old Style" w:hAnsi="Bookman Old Style" w:cs="Bookman Old Style"/>
          <w:sz w:val="24"/>
          <w:szCs w:val="24"/>
          <w:lang w:val="en-US"/>
        </w:rPr>
        <w:t xml:space="preserve"> Badan </w:t>
      </w:r>
      <w:proofErr w:type="spellStart"/>
      <w:r w:rsidRPr="008444BC">
        <w:rPr>
          <w:rFonts w:ascii="Bookman Old Style" w:eastAsia="Bookman Old Style" w:hAnsi="Bookman Old Style" w:cs="Bookman Old Style"/>
          <w:sz w:val="24"/>
          <w:szCs w:val="24"/>
          <w:lang w:val="en-US"/>
        </w:rPr>
        <w:t>Koordinasi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Penanaman</w:t>
      </w:r>
      <w:proofErr w:type="spellEnd"/>
      <w:r w:rsidRPr="008444BC">
        <w:rPr>
          <w:rFonts w:ascii="Bookman Old Style" w:eastAsia="Bookman Old Style" w:hAnsi="Bookman Old Style" w:cs="Bookman Old Style"/>
          <w:sz w:val="24"/>
          <w:szCs w:val="24"/>
          <w:lang w:val="en-US"/>
        </w:rPr>
        <w:t xml:space="preserve"> Modal    </w:t>
      </w:r>
      <w:proofErr w:type="spellStart"/>
      <w:r w:rsidRPr="008444BC">
        <w:rPr>
          <w:rFonts w:ascii="Bookman Old Style" w:eastAsia="Bookman Old Style" w:hAnsi="Bookman Old Style" w:cs="Bookman Old Style"/>
          <w:sz w:val="24"/>
          <w:szCs w:val="24"/>
          <w:lang w:val="en-US"/>
        </w:rPr>
        <w:t>Nomor</w:t>
      </w:r>
      <w:proofErr w:type="spellEnd"/>
      <w:r w:rsidR="00477E0C" w:rsidRPr="008444BC">
        <w:rPr>
          <w:rFonts w:ascii="Bookman Old Style" w:eastAsia="Bookman Old Style" w:hAnsi="Bookman Old Style" w:cs="Bookman Old Style"/>
          <w:sz w:val="24"/>
          <w:szCs w:val="24"/>
          <w:lang w:val="en-US"/>
        </w:rPr>
        <w:t xml:space="preserve"> </w:t>
      </w:r>
      <w:r w:rsidR="00A26C2E">
        <w:rPr>
          <w:rFonts w:ascii="Bookman Old Style" w:eastAsia="Bookman Old Style" w:hAnsi="Bookman Old Style" w:cs="Bookman Old Style"/>
          <w:sz w:val="24"/>
          <w:szCs w:val="24"/>
        </w:rPr>
        <w:t>3</w:t>
      </w:r>
      <w:r w:rsidR="00477E0C"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Tahun</w:t>
      </w:r>
      <w:proofErr w:type="spellEnd"/>
      <w:r w:rsidRPr="008444BC">
        <w:rPr>
          <w:rFonts w:ascii="Bookman Old Style" w:eastAsia="Bookman Old Style" w:hAnsi="Bookman Old Style" w:cs="Bookman Old Style"/>
          <w:sz w:val="24"/>
          <w:szCs w:val="24"/>
          <w:lang w:val="en-US"/>
        </w:rPr>
        <w:t xml:space="preserve"> 202</w:t>
      </w:r>
      <w:r w:rsidRPr="008444BC">
        <w:rPr>
          <w:rFonts w:ascii="Bookman Old Style" w:eastAsia="Bookman Old Style" w:hAnsi="Bookman Old Style" w:cs="Bookman Old Style"/>
          <w:sz w:val="24"/>
          <w:szCs w:val="24"/>
        </w:rPr>
        <w:t>1</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tentang</w:t>
      </w:r>
      <w:proofErr w:type="spellEnd"/>
      <w:r w:rsidRPr="008444BC">
        <w:rPr>
          <w:rFonts w:ascii="Bookman Old Style" w:eastAsia="Bookman Old Style" w:hAnsi="Bookman Old Style" w:cs="Bookman Old Style"/>
          <w:sz w:val="24"/>
          <w:szCs w:val="24"/>
          <w:lang w:val="en-US"/>
        </w:rPr>
        <w:t xml:space="preserve"> </w:t>
      </w:r>
      <w:proofErr w:type="spellStart"/>
      <w:r w:rsidR="00CB36D1" w:rsidRPr="008444BC">
        <w:rPr>
          <w:rFonts w:ascii="Bookman Old Style" w:eastAsia="Bookman Old Style" w:hAnsi="Bookman Old Style" w:cs="Bookman Old Style"/>
          <w:sz w:val="24"/>
          <w:szCs w:val="24"/>
          <w:lang w:val="en-US"/>
        </w:rPr>
        <w:t>Sistem</w:t>
      </w:r>
      <w:proofErr w:type="spellEnd"/>
      <w:r w:rsidR="00CB36D1" w:rsidRPr="008444BC">
        <w:rPr>
          <w:rFonts w:ascii="Bookman Old Style" w:eastAsia="Bookman Old Style" w:hAnsi="Bookman Old Style" w:cs="Bookman Old Style"/>
          <w:sz w:val="24"/>
          <w:szCs w:val="24"/>
          <w:lang w:val="en-US"/>
        </w:rPr>
        <w:t xml:space="preserve"> </w:t>
      </w:r>
      <w:proofErr w:type="spellStart"/>
      <w:r w:rsidR="00CB36D1" w:rsidRPr="008444BC">
        <w:rPr>
          <w:rFonts w:ascii="Bookman Old Style" w:eastAsia="Bookman Old Style" w:hAnsi="Bookman Old Style" w:cs="Bookman Old Style"/>
          <w:sz w:val="24"/>
          <w:szCs w:val="24"/>
          <w:lang w:val="en-US"/>
        </w:rPr>
        <w:t>Perizinan</w:t>
      </w:r>
      <w:proofErr w:type="spellEnd"/>
      <w:r w:rsidR="00CB36D1" w:rsidRPr="008444BC">
        <w:rPr>
          <w:rFonts w:ascii="Bookman Old Style" w:eastAsia="Bookman Old Style" w:hAnsi="Bookman Old Style" w:cs="Bookman Old Style"/>
          <w:sz w:val="24"/>
          <w:szCs w:val="24"/>
          <w:lang w:val="en-US"/>
        </w:rPr>
        <w:t xml:space="preserve"> </w:t>
      </w:r>
      <w:proofErr w:type="spellStart"/>
      <w:r w:rsidR="00CB36D1" w:rsidRPr="008444BC">
        <w:rPr>
          <w:rFonts w:ascii="Bookman Old Style" w:eastAsia="Bookman Old Style" w:hAnsi="Bookman Old Style" w:cs="Bookman Old Style"/>
          <w:sz w:val="24"/>
          <w:szCs w:val="24"/>
          <w:lang w:val="en-US"/>
        </w:rPr>
        <w:t>Berusaha</w:t>
      </w:r>
      <w:proofErr w:type="spellEnd"/>
      <w:r w:rsidR="00CB36D1" w:rsidRPr="008444BC">
        <w:rPr>
          <w:rFonts w:ascii="Bookman Old Style" w:eastAsia="Bookman Old Style" w:hAnsi="Bookman Old Style" w:cs="Bookman Old Style"/>
          <w:sz w:val="24"/>
          <w:szCs w:val="24"/>
          <w:lang w:val="en-US"/>
        </w:rPr>
        <w:t xml:space="preserve"> </w:t>
      </w:r>
      <w:proofErr w:type="spellStart"/>
      <w:r w:rsidR="00CB36D1" w:rsidRPr="008444BC">
        <w:rPr>
          <w:rFonts w:ascii="Bookman Old Style" w:eastAsia="Bookman Old Style" w:hAnsi="Bookman Old Style" w:cs="Bookman Old Style"/>
          <w:sz w:val="24"/>
          <w:szCs w:val="24"/>
          <w:lang w:val="en-US"/>
        </w:rPr>
        <w:t>Berbasis</w:t>
      </w:r>
      <w:proofErr w:type="spellEnd"/>
      <w:r w:rsidR="00CB36D1" w:rsidRPr="008444BC">
        <w:rPr>
          <w:rFonts w:ascii="Bookman Old Style" w:eastAsia="Bookman Old Style" w:hAnsi="Bookman Old Style" w:cs="Bookman Old Style"/>
          <w:sz w:val="24"/>
          <w:szCs w:val="24"/>
          <w:lang w:val="en-US"/>
        </w:rPr>
        <w:t xml:space="preserve"> </w:t>
      </w:r>
      <w:proofErr w:type="spellStart"/>
      <w:r w:rsidR="00CB36D1" w:rsidRPr="008444BC">
        <w:rPr>
          <w:rFonts w:ascii="Bookman Old Style" w:eastAsia="Bookman Old Style" w:hAnsi="Bookman Old Style" w:cs="Bookman Old Style"/>
          <w:sz w:val="24"/>
          <w:szCs w:val="24"/>
          <w:lang w:val="en-US"/>
        </w:rPr>
        <w:t>Risiko</w:t>
      </w:r>
      <w:proofErr w:type="spellEnd"/>
      <w:r w:rsidR="00CB36D1" w:rsidRPr="008444BC">
        <w:rPr>
          <w:rFonts w:ascii="Bookman Old Style" w:eastAsia="Bookman Old Style" w:hAnsi="Bookman Old Style" w:cs="Bookman Old Style"/>
          <w:sz w:val="24"/>
          <w:szCs w:val="24"/>
          <w:lang w:val="en-US"/>
        </w:rPr>
        <w:t xml:space="preserve"> </w:t>
      </w:r>
      <w:proofErr w:type="spellStart"/>
      <w:r w:rsidR="00CB36D1" w:rsidRPr="008444BC">
        <w:rPr>
          <w:rFonts w:ascii="Bookman Old Style" w:eastAsia="Bookman Old Style" w:hAnsi="Bookman Old Style" w:cs="Bookman Old Style"/>
          <w:sz w:val="24"/>
          <w:szCs w:val="24"/>
          <w:lang w:val="en-US"/>
        </w:rPr>
        <w:t>Terintegrasi</w:t>
      </w:r>
      <w:proofErr w:type="spellEnd"/>
      <w:r w:rsidR="00CB36D1" w:rsidRPr="008444BC">
        <w:rPr>
          <w:rFonts w:ascii="Bookman Old Style" w:eastAsia="Bookman Old Style" w:hAnsi="Bookman Old Style" w:cs="Bookman Old Style"/>
          <w:sz w:val="24"/>
          <w:szCs w:val="24"/>
          <w:lang w:val="en-US"/>
        </w:rPr>
        <w:t xml:space="preserve"> </w:t>
      </w:r>
      <w:proofErr w:type="spellStart"/>
      <w:r w:rsidR="00CB36D1" w:rsidRPr="008444BC">
        <w:rPr>
          <w:rFonts w:ascii="Bookman Old Style" w:eastAsia="Bookman Old Style" w:hAnsi="Bookman Old Style" w:cs="Bookman Old Style"/>
          <w:sz w:val="24"/>
          <w:szCs w:val="24"/>
          <w:lang w:val="en-US"/>
        </w:rPr>
        <w:t>secara</w:t>
      </w:r>
      <w:proofErr w:type="spellEnd"/>
      <w:r w:rsidR="00CB36D1" w:rsidRPr="008444BC">
        <w:rPr>
          <w:rFonts w:ascii="Bookman Old Style" w:eastAsia="Bookman Old Style" w:hAnsi="Bookman Old Style" w:cs="Bookman Old Style"/>
          <w:sz w:val="24"/>
          <w:szCs w:val="24"/>
          <w:lang w:val="en-US"/>
        </w:rPr>
        <w:t xml:space="preserve"> </w:t>
      </w:r>
      <w:proofErr w:type="spellStart"/>
      <w:r w:rsidR="00CB36D1" w:rsidRPr="008444BC">
        <w:rPr>
          <w:rFonts w:ascii="Bookman Old Style" w:eastAsia="Bookman Old Style" w:hAnsi="Bookman Old Style" w:cs="Bookman Old Style"/>
          <w:sz w:val="24"/>
          <w:szCs w:val="24"/>
          <w:lang w:val="en-US"/>
        </w:rPr>
        <w:t>Elektronik</w:t>
      </w:r>
      <w:proofErr w:type="spellEnd"/>
      <w:r w:rsidR="00CB36D1"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lang w:val="en-US"/>
        </w:rPr>
        <w:t>(</w:t>
      </w:r>
      <w:proofErr w:type="spellStart"/>
      <w:r w:rsidRPr="008444BC">
        <w:rPr>
          <w:rFonts w:ascii="Bookman Old Style" w:eastAsia="Bookman Old Style" w:hAnsi="Bookman Old Style" w:cs="Bookman Old Style"/>
          <w:sz w:val="24"/>
          <w:szCs w:val="24"/>
          <w:lang w:val="en-US"/>
        </w:rPr>
        <w:t>Berita</w:t>
      </w:r>
      <w:proofErr w:type="spellEnd"/>
      <w:r w:rsidRPr="008444BC">
        <w:rPr>
          <w:rFonts w:ascii="Bookman Old Style" w:eastAsia="Bookman Old Style" w:hAnsi="Bookman Old Style" w:cs="Bookman Old Style"/>
          <w:sz w:val="24"/>
          <w:szCs w:val="24"/>
          <w:lang w:val="en-US"/>
        </w:rPr>
        <w:t xml:space="preserve"> Negara </w:t>
      </w:r>
      <w:proofErr w:type="spellStart"/>
      <w:r w:rsidRPr="008444BC">
        <w:rPr>
          <w:rFonts w:ascii="Bookman Old Style" w:eastAsia="Bookman Old Style" w:hAnsi="Bookman Old Style" w:cs="Bookman Old Style"/>
          <w:sz w:val="24"/>
          <w:szCs w:val="24"/>
          <w:lang w:val="en-US"/>
        </w:rPr>
        <w:t>Republik</w:t>
      </w:r>
      <w:proofErr w:type="spellEnd"/>
      <w:r w:rsidRPr="008444BC">
        <w:rPr>
          <w:rFonts w:ascii="Bookman Old Style" w:eastAsia="Bookman Old Style" w:hAnsi="Bookman Old Style" w:cs="Bookman Old Style"/>
          <w:sz w:val="24"/>
          <w:szCs w:val="24"/>
          <w:lang w:val="en-US"/>
        </w:rPr>
        <w:t xml:space="preserve"> Indonesia </w:t>
      </w:r>
      <w:proofErr w:type="spellStart"/>
      <w:r w:rsidRPr="008444BC">
        <w:rPr>
          <w:rFonts w:ascii="Bookman Old Style" w:eastAsia="Bookman Old Style" w:hAnsi="Bookman Old Style" w:cs="Bookman Old Style"/>
          <w:sz w:val="24"/>
          <w:szCs w:val="24"/>
          <w:lang w:val="en-US"/>
        </w:rPr>
        <w:t>Tahun</w:t>
      </w:r>
      <w:proofErr w:type="spellEnd"/>
      <w:r w:rsidRPr="008444BC">
        <w:rPr>
          <w:rFonts w:ascii="Bookman Old Style" w:eastAsia="Bookman Old Style" w:hAnsi="Bookman Old Style" w:cs="Bookman Old Style"/>
          <w:sz w:val="24"/>
          <w:szCs w:val="24"/>
          <w:lang w:val="en-US"/>
        </w:rPr>
        <w:t xml:space="preserve"> 2021 </w:t>
      </w:r>
      <w:proofErr w:type="spellStart"/>
      <w:r w:rsidRPr="008444BC">
        <w:rPr>
          <w:rFonts w:ascii="Bookman Old Style" w:eastAsia="Bookman Old Style" w:hAnsi="Bookman Old Style" w:cs="Bookman Old Style"/>
          <w:sz w:val="24"/>
          <w:szCs w:val="24"/>
          <w:lang w:val="en-US"/>
        </w:rPr>
        <w:t>Nomor</w:t>
      </w:r>
      <w:proofErr w:type="spellEnd"/>
      <w:r w:rsidR="00910940" w:rsidRPr="008444BC">
        <w:rPr>
          <w:rFonts w:ascii="Bookman Old Style" w:eastAsia="Bookman Old Style" w:hAnsi="Bookman Old Style" w:cs="Bookman Old Style"/>
          <w:sz w:val="24"/>
          <w:szCs w:val="24"/>
          <w:lang w:val="en-US"/>
        </w:rPr>
        <w:t xml:space="preserve"> </w:t>
      </w:r>
      <w:r w:rsidR="00A26C2E">
        <w:rPr>
          <w:rFonts w:ascii="Bookman Old Style" w:eastAsia="Bookman Old Style" w:hAnsi="Bookman Old Style" w:cs="Bookman Old Style"/>
          <w:sz w:val="24"/>
          <w:szCs w:val="24"/>
        </w:rPr>
        <w:t>271</w:t>
      </w:r>
      <w:r w:rsidRPr="008444BC">
        <w:rPr>
          <w:rFonts w:ascii="Bookman Old Style" w:eastAsia="Bookman Old Style" w:hAnsi="Bookman Old Style" w:cs="Bookman Old Style"/>
          <w:sz w:val="24"/>
          <w:szCs w:val="24"/>
          <w:lang w:val="en-US"/>
        </w:rPr>
        <w:t>);</w:t>
      </w:r>
      <w:r w:rsidRPr="008444BC">
        <w:rPr>
          <w:rFonts w:ascii="Bookman Old Style" w:eastAsia="Bookman Old Style" w:hAnsi="Bookman Old Style" w:cs="Bookman Old Style"/>
          <w:color w:val="000000"/>
          <w:sz w:val="24"/>
          <w:szCs w:val="24"/>
        </w:rPr>
        <w:t xml:space="preserve"> </w:t>
      </w:r>
    </w:p>
    <w:p w14:paraId="232406FD" w14:textId="382CD7AD" w:rsidR="00D516A4" w:rsidRDefault="00D516A4" w:rsidP="00D516A4">
      <w:pPr>
        <w:spacing w:after="0" w:line="360" w:lineRule="auto"/>
        <w:ind w:right="96"/>
        <w:jc w:val="both"/>
        <w:rPr>
          <w:rFonts w:ascii="Bookman Old Style" w:eastAsia="Bookman Old Style" w:hAnsi="Bookman Old Style" w:cs="Bookman Old Style"/>
          <w:color w:val="000000"/>
          <w:sz w:val="24"/>
          <w:szCs w:val="24"/>
        </w:rPr>
      </w:pPr>
    </w:p>
    <w:p w14:paraId="2B5AD16E" w14:textId="77777777" w:rsidR="00D516A4" w:rsidRPr="0019352D" w:rsidRDefault="00D516A4" w:rsidP="004E5A1F">
      <w:pPr>
        <w:spacing w:after="0" w:line="360" w:lineRule="auto"/>
        <w:ind w:right="96"/>
        <w:jc w:val="both"/>
        <w:rPr>
          <w:rFonts w:ascii="Bookman Old Style" w:hAnsi="Bookman Old Style"/>
          <w:sz w:val="24"/>
          <w:szCs w:val="24"/>
        </w:rPr>
      </w:pPr>
    </w:p>
    <w:p w14:paraId="5D21355E" w14:textId="2BADB25B" w:rsidR="00B51E7E" w:rsidRPr="008444BC" w:rsidRDefault="00B51E7E">
      <w:pPr>
        <w:numPr>
          <w:ilvl w:val="0"/>
          <w:numId w:val="16"/>
        </w:numPr>
        <w:spacing w:after="0" w:line="360" w:lineRule="auto"/>
        <w:ind w:left="2552" w:right="96" w:hanging="566"/>
        <w:jc w:val="both"/>
        <w:rPr>
          <w:rFonts w:ascii="Bookman Old Style" w:hAnsi="Bookman Old Style"/>
          <w:sz w:val="24"/>
          <w:szCs w:val="24"/>
        </w:rPr>
      </w:pPr>
      <w:proofErr w:type="spellStart"/>
      <w:r w:rsidRPr="004E5A1F">
        <w:rPr>
          <w:rFonts w:ascii="Bookman Old Style" w:eastAsia="Bookman Old Style" w:hAnsi="Bookman Old Style" w:cs="Bookman Old Style"/>
          <w:sz w:val="24"/>
          <w:szCs w:val="24"/>
          <w:lang w:val="en-US"/>
        </w:rPr>
        <w:lastRenderedPageBreak/>
        <w:t>Peraturan</w:t>
      </w:r>
      <w:proofErr w:type="spellEnd"/>
      <w:r w:rsidRPr="004E5A1F">
        <w:rPr>
          <w:rFonts w:ascii="Bookman Old Style" w:eastAsia="Bookman Old Style" w:hAnsi="Bookman Old Style" w:cs="Bookman Old Style"/>
          <w:sz w:val="24"/>
          <w:szCs w:val="24"/>
          <w:lang w:val="en-US"/>
        </w:rPr>
        <w:t xml:space="preserve"> Badan </w:t>
      </w:r>
      <w:proofErr w:type="spellStart"/>
      <w:r w:rsidRPr="004E5A1F">
        <w:rPr>
          <w:rFonts w:ascii="Bookman Old Style" w:eastAsia="Bookman Old Style" w:hAnsi="Bookman Old Style" w:cs="Bookman Old Style"/>
          <w:sz w:val="24"/>
          <w:szCs w:val="24"/>
          <w:lang w:val="en-US"/>
        </w:rPr>
        <w:t>Koordinasi</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Penanaman</w:t>
      </w:r>
      <w:proofErr w:type="spellEnd"/>
      <w:r w:rsidRPr="004E5A1F">
        <w:rPr>
          <w:rFonts w:ascii="Bookman Old Style" w:eastAsia="Bookman Old Style" w:hAnsi="Bookman Old Style" w:cs="Bookman Old Style"/>
          <w:sz w:val="24"/>
          <w:szCs w:val="24"/>
          <w:lang w:val="en-US"/>
        </w:rPr>
        <w:t xml:space="preserve"> Modal </w:t>
      </w:r>
      <w:r w:rsidR="00A11B85"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Nomor</w:t>
      </w:r>
      <w:proofErr w:type="spellEnd"/>
      <w:r w:rsidRPr="004E5A1F">
        <w:rPr>
          <w:rFonts w:ascii="Bookman Old Style" w:eastAsia="Bookman Old Style" w:hAnsi="Bookman Old Style" w:cs="Bookman Old Style"/>
          <w:sz w:val="24"/>
          <w:szCs w:val="24"/>
          <w:lang w:val="en-US"/>
        </w:rPr>
        <w:t xml:space="preserve"> </w:t>
      </w:r>
      <w:r w:rsidR="00A26C2E">
        <w:rPr>
          <w:rFonts w:ascii="Bookman Old Style" w:eastAsia="Bookman Old Style" w:hAnsi="Bookman Old Style" w:cs="Bookman Old Style"/>
          <w:sz w:val="24"/>
          <w:szCs w:val="24"/>
        </w:rPr>
        <w:t>4</w:t>
      </w:r>
      <w:r w:rsidR="00736C06"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Tahun</w:t>
      </w:r>
      <w:proofErr w:type="spellEnd"/>
      <w:r w:rsidRPr="004E5A1F">
        <w:rPr>
          <w:rFonts w:ascii="Bookman Old Style" w:eastAsia="Bookman Old Style" w:hAnsi="Bookman Old Style" w:cs="Bookman Old Style"/>
          <w:sz w:val="24"/>
          <w:szCs w:val="24"/>
          <w:lang w:val="en-US"/>
        </w:rPr>
        <w:t xml:space="preserve"> </w:t>
      </w:r>
      <w:r w:rsidR="00736C06" w:rsidRPr="004E5A1F">
        <w:rPr>
          <w:rFonts w:ascii="Bookman Old Style" w:eastAsia="Bookman Old Style" w:hAnsi="Bookman Old Style" w:cs="Bookman Old Style"/>
          <w:sz w:val="24"/>
          <w:szCs w:val="24"/>
          <w:lang w:val="en-US"/>
        </w:rPr>
        <w:t>202</w:t>
      </w:r>
      <w:r w:rsidR="00736C06" w:rsidRPr="004E5A1F">
        <w:rPr>
          <w:rFonts w:ascii="Bookman Old Style" w:eastAsia="Bookman Old Style" w:hAnsi="Bookman Old Style" w:cs="Bookman Old Style"/>
          <w:sz w:val="24"/>
          <w:szCs w:val="24"/>
        </w:rPr>
        <w:t>1</w:t>
      </w:r>
      <w:r w:rsidR="00736C06"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tentang</w:t>
      </w:r>
      <w:proofErr w:type="spellEnd"/>
      <w:r w:rsidRPr="004E5A1F">
        <w:rPr>
          <w:rFonts w:ascii="Bookman Old Style" w:eastAsia="Bookman Old Style" w:hAnsi="Bookman Old Style" w:cs="Bookman Old Style"/>
          <w:sz w:val="24"/>
          <w:szCs w:val="24"/>
          <w:lang w:val="en-US"/>
        </w:rPr>
        <w:t xml:space="preserve"> </w:t>
      </w:r>
      <w:r w:rsidRPr="004E5A1F">
        <w:rPr>
          <w:rFonts w:ascii="Bookman Old Style" w:eastAsia="Bookman Old Style" w:hAnsi="Bookman Old Style" w:cs="Bookman Old Style"/>
          <w:sz w:val="24"/>
          <w:szCs w:val="24"/>
        </w:rPr>
        <w:t xml:space="preserve">Pedoman </w:t>
      </w:r>
      <w:r w:rsidR="00736C06" w:rsidRPr="004E5A1F">
        <w:rPr>
          <w:rFonts w:ascii="Bookman Old Style" w:eastAsia="Bookman Old Style" w:hAnsi="Bookman Old Style" w:cs="Bookman Old Style"/>
          <w:sz w:val="24"/>
          <w:szCs w:val="24"/>
        </w:rPr>
        <w:t>dan Tata Cara P</w:t>
      </w:r>
      <w:proofErr w:type="spellStart"/>
      <w:r w:rsidR="00A2003E" w:rsidRPr="008444BC">
        <w:rPr>
          <w:rFonts w:ascii="Bookman Old Style" w:eastAsia="Bookman Old Style" w:hAnsi="Bookman Old Style" w:cs="Bookman Old Style"/>
          <w:sz w:val="24"/>
          <w:szCs w:val="24"/>
          <w:lang w:val="en-US"/>
        </w:rPr>
        <w:t>ela</w:t>
      </w:r>
      <w:r w:rsidR="00B21F13" w:rsidRPr="008444BC">
        <w:rPr>
          <w:rFonts w:ascii="Bookman Old Style" w:eastAsia="Bookman Old Style" w:hAnsi="Bookman Old Style" w:cs="Bookman Old Style"/>
          <w:sz w:val="24"/>
          <w:szCs w:val="24"/>
          <w:lang w:val="en-US"/>
        </w:rPr>
        <w:t>yanan</w:t>
      </w:r>
      <w:proofErr w:type="spellEnd"/>
      <w:r w:rsidR="00A2003E" w:rsidRPr="008444BC">
        <w:rPr>
          <w:rFonts w:ascii="Bookman Old Style" w:eastAsia="Bookman Old Style" w:hAnsi="Bookman Old Style" w:cs="Bookman Old Style"/>
          <w:sz w:val="24"/>
          <w:szCs w:val="24"/>
          <w:lang w:val="en-US"/>
        </w:rPr>
        <w:t xml:space="preserve"> </w:t>
      </w:r>
      <w:r w:rsidR="00736C06" w:rsidRPr="004E5A1F">
        <w:rPr>
          <w:rFonts w:ascii="Bookman Old Style" w:eastAsia="Bookman Old Style" w:hAnsi="Bookman Old Style" w:cs="Bookman Old Style"/>
          <w:sz w:val="24"/>
          <w:szCs w:val="24"/>
        </w:rPr>
        <w:t>Perizinan Berusaha</w:t>
      </w:r>
      <w:r w:rsidR="00265CCD" w:rsidRPr="008444BC">
        <w:rPr>
          <w:rFonts w:ascii="Bookman Old Style" w:eastAsia="Bookman Old Style" w:hAnsi="Bookman Old Style" w:cs="Bookman Old Style"/>
          <w:sz w:val="24"/>
          <w:szCs w:val="24"/>
          <w:lang w:val="en-US"/>
        </w:rPr>
        <w:t xml:space="preserve"> </w:t>
      </w:r>
      <w:proofErr w:type="spellStart"/>
      <w:r w:rsidR="00265CCD" w:rsidRPr="008444BC">
        <w:rPr>
          <w:rFonts w:ascii="Bookman Old Style" w:eastAsia="Bookman Old Style" w:hAnsi="Bookman Old Style" w:cs="Bookman Old Style"/>
          <w:sz w:val="24"/>
          <w:szCs w:val="24"/>
          <w:lang w:val="en-US"/>
        </w:rPr>
        <w:t>Berbasis</w:t>
      </w:r>
      <w:proofErr w:type="spellEnd"/>
      <w:r w:rsidR="00265CCD" w:rsidRPr="008444BC">
        <w:rPr>
          <w:rFonts w:ascii="Bookman Old Style" w:eastAsia="Bookman Old Style" w:hAnsi="Bookman Old Style" w:cs="Bookman Old Style"/>
          <w:sz w:val="24"/>
          <w:szCs w:val="24"/>
          <w:lang w:val="en-US"/>
        </w:rPr>
        <w:t xml:space="preserve"> </w:t>
      </w:r>
      <w:proofErr w:type="spellStart"/>
      <w:r w:rsidR="00265CCD" w:rsidRPr="008444BC">
        <w:rPr>
          <w:rFonts w:ascii="Bookman Old Style" w:eastAsia="Bookman Old Style" w:hAnsi="Bookman Old Style" w:cs="Bookman Old Style"/>
          <w:sz w:val="24"/>
          <w:szCs w:val="24"/>
          <w:lang w:val="en-US"/>
        </w:rPr>
        <w:t>Risiko</w:t>
      </w:r>
      <w:proofErr w:type="spellEnd"/>
      <w:r w:rsidR="00265CCD" w:rsidRPr="008444BC">
        <w:rPr>
          <w:rFonts w:ascii="Bookman Old Style" w:eastAsia="Bookman Old Style" w:hAnsi="Bookman Old Style" w:cs="Bookman Old Style"/>
          <w:sz w:val="24"/>
          <w:szCs w:val="24"/>
          <w:lang w:val="en-US"/>
        </w:rPr>
        <w:t xml:space="preserve"> dan </w:t>
      </w:r>
      <w:proofErr w:type="spellStart"/>
      <w:r w:rsidR="00265CCD" w:rsidRPr="008444BC">
        <w:rPr>
          <w:rFonts w:ascii="Bookman Old Style" w:eastAsia="Bookman Old Style" w:hAnsi="Bookman Old Style" w:cs="Bookman Old Style"/>
          <w:sz w:val="24"/>
          <w:szCs w:val="24"/>
          <w:lang w:val="en-US"/>
        </w:rPr>
        <w:t>Fasilitas</w:t>
      </w:r>
      <w:proofErr w:type="spellEnd"/>
      <w:r w:rsidR="00265CCD" w:rsidRPr="008444BC">
        <w:rPr>
          <w:rFonts w:ascii="Bookman Old Style" w:eastAsia="Bookman Old Style" w:hAnsi="Bookman Old Style" w:cs="Bookman Old Style"/>
          <w:sz w:val="24"/>
          <w:szCs w:val="24"/>
          <w:lang w:val="en-US"/>
        </w:rPr>
        <w:t xml:space="preserve"> </w:t>
      </w:r>
      <w:proofErr w:type="spellStart"/>
      <w:r w:rsidR="00265CCD" w:rsidRPr="008444BC">
        <w:rPr>
          <w:rFonts w:ascii="Bookman Old Style" w:eastAsia="Bookman Old Style" w:hAnsi="Bookman Old Style" w:cs="Bookman Old Style"/>
          <w:sz w:val="24"/>
          <w:szCs w:val="24"/>
          <w:lang w:val="en-US"/>
        </w:rPr>
        <w:t>Penanaman</w:t>
      </w:r>
      <w:proofErr w:type="spellEnd"/>
      <w:r w:rsidR="00265CCD" w:rsidRPr="008444BC">
        <w:rPr>
          <w:rFonts w:ascii="Bookman Old Style" w:eastAsia="Bookman Old Style" w:hAnsi="Bookman Old Style" w:cs="Bookman Old Style"/>
          <w:sz w:val="24"/>
          <w:szCs w:val="24"/>
          <w:lang w:val="en-US"/>
        </w:rPr>
        <w:t xml:space="preserve"> Modal (</w:t>
      </w:r>
      <w:proofErr w:type="spellStart"/>
      <w:r w:rsidR="00265CCD" w:rsidRPr="008444BC">
        <w:rPr>
          <w:rFonts w:ascii="Bookman Old Style" w:eastAsia="Bookman Old Style" w:hAnsi="Bookman Old Style" w:cs="Bookman Old Style"/>
          <w:sz w:val="24"/>
          <w:szCs w:val="24"/>
          <w:lang w:val="en-US"/>
        </w:rPr>
        <w:t>Berita</w:t>
      </w:r>
      <w:proofErr w:type="spellEnd"/>
      <w:r w:rsidR="00265CCD" w:rsidRPr="008444BC">
        <w:rPr>
          <w:rFonts w:ascii="Bookman Old Style" w:eastAsia="Bookman Old Style" w:hAnsi="Bookman Old Style" w:cs="Bookman Old Style"/>
          <w:sz w:val="24"/>
          <w:szCs w:val="24"/>
          <w:lang w:val="en-US"/>
        </w:rPr>
        <w:t xml:space="preserve"> Negara </w:t>
      </w:r>
      <w:proofErr w:type="spellStart"/>
      <w:r w:rsidR="00265CCD" w:rsidRPr="008444BC">
        <w:rPr>
          <w:rFonts w:ascii="Bookman Old Style" w:eastAsia="Bookman Old Style" w:hAnsi="Bookman Old Style" w:cs="Bookman Old Style"/>
          <w:sz w:val="24"/>
          <w:szCs w:val="24"/>
          <w:lang w:val="en-US"/>
        </w:rPr>
        <w:t>Republik</w:t>
      </w:r>
      <w:proofErr w:type="spellEnd"/>
      <w:r w:rsidR="00265CCD" w:rsidRPr="008444BC">
        <w:rPr>
          <w:rFonts w:ascii="Bookman Old Style" w:eastAsia="Bookman Old Style" w:hAnsi="Bookman Old Style" w:cs="Bookman Old Style"/>
          <w:sz w:val="24"/>
          <w:szCs w:val="24"/>
          <w:lang w:val="en-US"/>
        </w:rPr>
        <w:t xml:space="preserve"> Indonesia </w:t>
      </w:r>
      <w:proofErr w:type="spellStart"/>
      <w:r w:rsidR="00265CCD" w:rsidRPr="008444BC">
        <w:rPr>
          <w:rFonts w:ascii="Bookman Old Style" w:eastAsia="Bookman Old Style" w:hAnsi="Bookman Old Style" w:cs="Bookman Old Style"/>
          <w:sz w:val="24"/>
          <w:szCs w:val="24"/>
          <w:lang w:val="en-US"/>
        </w:rPr>
        <w:t>Tahun</w:t>
      </w:r>
      <w:proofErr w:type="spellEnd"/>
      <w:r w:rsidR="00265CCD" w:rsidRPr="008444BC">
        <w:rPr>
          <w:rFonts w:ascii="Bookman Old Style" w:eastAsia="Bookman Old Style" w:hAnsi="Bookman Old Style" w:cs="Bookman Old Style"/>
          <w:sz w:val="24"/>
          <w:szCs w:val="24"/>
          <w:lang w:val="en-US"/>
        </w:rPr>
        <w:t xml:space="preserve"> 2021 </w:t>
      </w:r>
      <w:proofErr w:type="spellStart"/>
      <w:r w:rsidR="00265CCD" w:rsidRPr="008444BC">
        <w:rPr>
          <w:rFonts w:ascii="Bookman Old Style" w:eastAsia="Bookman Old Style" w:hAnsi="Bookman Old Style" w:cs="Bookman Old Style"/>
          <w:sz w:val="24"/>
          <w:szCs w:val="24"/>
          <w:lang w:val="en-US"/>
        </w:rPr>
        <w:t>Nomor</w:t>
      </w:r>
      <w:proofErr w:type="spellEnd"/>
      <w:r w:rsidR="00A26C2E">
        <w:rPr>
          <w:rFonts w:ascii="Bookman Old Style" w:eastAsia="Bookman Old Style" w:hAnsi="Bookman Old Style" w:cs="Bookman Old Style"/>
          <w:sz w:val="24"/>
          <w:szCs w:val="24"/>
        </w:rPr>
        <w:t xml:space="preserve"> 272</w:t>
      </w:r>
      <w:bookmarkStart w:id="2" w:name="_GoBack"/>
      <w:bookmarkEnd w:id="2"/>
      <w:r w:rsidR="00265CCD" w:rsidRPr="008444BC">
        <w:rPr>
          <w:rFonts w:ascii="Bookman Old Style" w:eastAsia="Bookman Old Style" w:hAnsi="Bookman Old Style" w:cs="Bookman Old Style"/>
          <w:sz w:val="24"/>
          <w:szCs w:val="24"/>
          <w:lang w:val="en-US"/>
        </w:rPr>
        <w:t>);</w:t>
      </w:r>
      <w:r w:rsidRPr="008444BC">
        <w:rPr>
          <w:rFonts w:ascii="Bookman Old Style" w:eastAsia="Bookman Old Style" w:hAnsi="Bookman Old Style" w:cs="Bookman Old Style"/>
          <w:color w:val="000000"/>
          <w:sz w:val="24"/>
          <w:szCs w:val="24"/>
        </w:rPr>
        <w:t xml:space="preserve"> </w:t>
      </w:r>
    </w:p>
    <w:p w14:paraId="341C8FAB" w14:textId="77777777" w:rsidR="007A45E3" w:rsidRPr="008444BC" w:rsidRDefault="007A45E3">
      <w:pPr>
        <w:spacing w:after="0" w:line="360" w:lineRule="auto"/>
        <w:rPr>
          <w:rFonts w:ascii="Bookman Old Style" w:hAnsi="Bookman Old Style"/>
          <w:sz w:val="24"/>
          <w:szCs w:val="24"/>
        </w:rPr>
      </w:pPr>
    </w:p>
    <w:p w14:paraId="10B188EB" w14:textId="77777777" w:rsidR="001548C9" w:rsidRPr="008444BC" w:rsidRDefault="001548C9">
      <w:pPr>
        <w:spacing w:after="0" w:line="360" w:lineRule="auto"/>
        <w:jc w:val="center"/>
        <w:rPr>
          <w:rFonts w:ascii="Bookman Old Style" w:hAnsi="Bookman Old Style"/>
          <w:sz w:val="24"/>
          <w:szCs w:val="24"/>
        </w:rPr>
      </w:pPr>
      <w:r w:rsidRPr="008444BC">
        <w:rPr>
          <w:rFonts w:ascii="Bookman Old Style" w:eastAsia="Bookman Old Style" w:hAnsi="Bookman Old Style" w:cs="Bookman Old Style"/>
          <w:sz w:val="24"/>
          <w:szCs w:val="24"/>
        </w:rPr>
        <w:t>MEMUTUSKAN:</w:t>
      </w:r>
    </w:p>
    <w:p w14:paraId="5F3F8D29" w14:textId="7A7AE443" w:rsidR="000E3C00" w:rsidRPr="008444BC" w:rsidRDefault="001548C9" w:rsidP="004E5A1F">
      <w:pPr>
        <w:tabs>
          <w:tab w:val="left" w:pos="1985"/>
        </w:tabs>
        <w:spacing w:after="0" w:line="360" w:lineRule="auto"/>
        <w:ind w:left="2268" w:hanging="2268"/>
        <w:jc w:val="both"/>
        <w:rPr>
          <w:rFonts w:ascii="Bookman Old Style" w:hAnsi="Bookman Old Style"/>
          <w:sz w:val="24"/>
          <w:szCs w:val="24"/>
        </w:rPr>
      </w:pPr>
      <w:r w:rsidRPr="008444BC">
        <w:rPr>
          <w:rFonts w:ascii="Bookman Old Style" w:eastAsia="Bookman Old Style" w:hAnsi="Bookman Old Style" w:cs="Bookman Old Style"/>
          <w:sz w:val="24"/>
          <w:szCs w:val="24"/>
        </w:rPr>
        <w:t>Menetapkan</w:t>
      </w:r>
      <w:r w:rsidRPr="008444BC">
        <w:rPr>
          <w:rFonts w:ascii="Bookman Old Style" w:eastAsia="Bookman Old Style" w:hAnsi="Bookman Old Style" w:cs="Bookman Old Style"/>
          <w:sz w:val="24"/>
          <w:szCs w:val="24"/>
        </w:rPr>
        <w:tab/>
        <w:t>:</w:t>
      </w:r>
      <w:r w:rsidRPr="008444BC">
        <w:rPr>
          <w:rFonts w:ascii="Bookman Old Style" w:eastAsia="Bookman Old Style" w:hAnsi="Bookman Old Style" w:cs="Bookman Old Style"/>
          <w:sz w:val="24"/>
          <w:szCs w:val="24"/>
        </w:rPr>
        <w:tab/>
        <w:t xml:space="preserve">PERATURAN BADAN KOORDINASI PENANAMAN MODAL TENTANG PEDOMAN DAN TATA CARA </w:t>
      </w:r>
      <w:r w:rsidRPr="008444BC">
        <w:rPr>
          <w:rFonts w:ascii="Bookman Old Style" w:eastAsia="Bookman Old Style" w:hAnsi="Bookman Old Style" w:cs="Bookman Old Style"/>
          <w:sz w:val="24"/>
          <w:szCs w:val="24"/>
          <w:lang w:val="en-US"/>
        </w:rPr>
        <w:t>PENGAWASAN PERIZINAN BERUSAHA BERBASIS RISIKO</w:t>
      </w:r>
      <w:r w:rsidRPr="004E5A1F">
        <w:rPr>
          <w:rFonts w:ascii="Bookman Old Style" w:eastAsia="Bookman Old Style" w:hAnsi="Bookman Old Style" w:cs="Bookman Old Style"/>
          <w:sz w:val="24"/>
          <w:szCs w:val="24"/>
          <w:lang w:val="en-US"/>
        </w:rPr>
        <w:t>.</w:t>
      </w:r>
    </w:p>
    <w:p w14:paraId="5E07CD91" w14:textId="77777777" w:rsidR="00D516A4" w:rsidRPr="008444BC" w:rsidRDefault="00D516A4">
      <w:pPr>
        <w:spacing w:after="0" w:line="360" w:lineRule="auto"/>
        <w:rPr>
          <w:rFonts w:ascii="Bookman Old Style" w:hAnsi="Bookman Old Style"/>
          <w:sz w:val="24"/>
          <w:szCs w:val="24"/>
        </w:rPr>
      </w:pPr>
    </w:p>
    <w:p w14:paraId="00000028" w14:textId="713257E3" w:rsidR="00DC1B0C" w:rsidRPr="008444BC" w:rsidRDefault="002C21F9">
      <w:pPr>
        <w:pStyle w:val="Heading7"/>
        <w:spacing w:line="360" w:lineRule="auto"/>
        <w:ind w:left="1985"/>
        <w:rPr>
          <w:sz w:val="24"/>
          <w:szCs w:val="24"/>
        </w:rPr>
      </w:pPr>
      <w:r w:rsidRPr="004E5A1F">
        <w:rPr>
          <w:sz w:val="24"/>
          <w:szCs w:val="24"/>
        </w:rPr>
        <w:t>BAB I</w:t>
      </w:r>
      <w:r w:rsidRPr="004E5A1F">
        <w:rPr>
          <w:sz w:val="24"/>
          <w:szCs w:val="24"/>
        </w:rPr>
        <w:br/>
        <w:t>KETENTUAN UMUM</w:t>
      </w:r>
    </w:p>
    <w:p w14:paraId="336287EA" w14:textId="77777777" w:rsidR="00A11B85" w:rsidRPr="004E5A1F" w:rsidRDefault="00A11B85">
      <w:pPr>
        <w:spacing w:after="0" w:line="360" w:lineRule="auto"/>
        <w:ind w:left="1985"/>
        <w:rPr>
          <w:rFonts w:ascii="Bookman Old Style" w:hAnsi="Bookman Old Style"/>
          <w:sz w:val="24"/>
          <w:szCs w:val="24"/>
        </w:rPr>
      </w:pPr>
    </w:p>
    <w:p w14:paraId="0000002A" w14:textId="77777777" w:rsidR="00DC1B0C" w:rsidRPr="008444BC" w:rsidRDefault="002C21F9">
      <w:pPr>
        <w:pStyle w:val="Heading8"/>
        <w:spacing w:before="0" w:after="0" w:line="360" w:lineRule="auto"/>
        <w:ind w:left="1985"/>
        <w:rPr>
          <w:rFonts w:eastAsia="Bookman Old Style" w:cs="Bookman Old Style"/>
          <w:color w:val="000000"/>
          <w:szCs w:val="24"/>
        </w:rPr>
      </w:pPr>
      <w:r w:rsidRPr="008444BC">
        <w:rPr>
          <w:szCs w:val="24"/>
        </w:rPr>
        <w:t>Pasal 1</w:t>
      </w:r>
    </w:p>
    <w:p w14:paraId="4A1976D7" w14:textId="16B4072C" w:rsidR="00A11B85" w:rsidRPr="008444BC" w:rsidRDefault="002C21F9">
      <w:pPr>
        <w:spacing w:after="0" w:line="360" w:lineRule="auto"/>
        <w:ind w:left="1985"/>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Dalam Peraturan Badan ini yang dimaksud dengan:</w:t>
      </w:r>
    </w:p>
    <w:p w14:paraId="3FD237A6" w14:textId="42E9B93E" w:rsidR="003101AE" w:rsidRPr="008444BC" w:rsidRDefault="002C21F9" w:rsidP="004E5A1F">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Penanaman Modal adalah segala bentuk kegiatan menanam modal, baik oleh penanam modal dalam negeri maupun penanam modal asing untuk melakukan usaha di wilayah </w:t>
      </w:r>
      <w:r w:rsidR="00A11B85" w:rsidRPr="008444BC">
        <w:rPr>
          <w:rFonts w:ascii="Bookman Old Style" w:eastAsia="Bookman Old Style" w:hAnsi="Bookman Old Style" w:cs="Bookman Old Style"/>
          <w:sz w:val="24"/>
          <w:szCs w:val="24"/>
          <w:lang w:val="en-US"/>
        </w:rPr>
        <w:t>n</w:t>
      </w:r>
      <w:r w:rsidRPr="008444BC">
        <w:rPr>
          <w:rFonts w:ascii="Bookman Old Style" w:eastAsia="Bookman Old Style" w:hAnsi="Bookman Old Style" w:cs="Bookman Old Style"/>
          <w:sz w:val="24"/>
          <w:szCs w:val="24"/>
        </w:rPr>
        <w:t>egara Republik Indonesia.</w:t>
      </w:r>
    </w:p>
    <w:p w14:paraId="52E7D62B" w14:textId="22A8FF11" w:rsidR="00A51F65" w:rsidRPr="008444BC" w:rsidRDefault="002C21F9" w:rsidP="004E5A1F">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Penanam Modal adalah perseorangan atau badan usaha yang melakukan Penanaman Modal yang dapat berupa penanam modal dalam negeri dan penanam modal asing</w:t>
      </w:r>
      <w:r w:rsidR="003101AE" w:rsidRPr="008444BC">
        <w:rPr>
          <w:rFonts w:ascii="Bookman Old Style" w:eastAsia="Bookman Old Style" w:hAnsi="Bookman Old Style" w:cs="Bookman Old Style"/>
          <w:sz w:val="24"/>
          <w:szCs w:val="24"/>
          <w:lang w:val="en-US"/>
        </w:rPr>
        <w:t xml:space="preserve"> yang </w:t>
      </w:r>
      <w:proofErr w:type="spellStart"/>
      <w:r w:rsidR="003101AE" w:rsidRPr="008444BC">
        <w:rPr>
          <w:rFonts w:ascii="Bookman Old Style" w:eastAsia="Bookman Old Style" w:hAnsi="Bookman Old Style" w:cs="Bookman Old Style"/>
          <w:sz w:val="24"/>
          <w:szCs w:val="24"/>
          <w:lang w:val="en-US"/>
        </w:rPr>
        <w:t>selanjutnya</w:t>
      </w:r>
      <w:proofErr w:type="spellEnd"/>
      <w:r w:rsidR="003101AE" w:rsidRPr="008444BC">
        <w:rPr>
          <w:rFonts w:ascii="Bookman Old Style" w:eastAsia="Bookman Old Style" w:hAnsi="Bookman Old Style" w:cs="Bookman Old Style"/>
          <w:sz w:val="24"/>
          <w:szCs w:val="24"/>
          <w:lang w:val="en-US"/>
        </w:rPr>
        <w:t xml:space="preserve"> </w:t>
      </w:r>
      <w:proofErr w:type="spellStart"/>
      <w:r w:rsidR="003101AE" w:rsidRPr="008444BC">
        <w:rPr>
          <w:rFonts w:ascii="Bookman Old Style" w:eastAsia="Bookman Old Style" w:hAnsi="Bookman Old Style" w:cs="Bookman Old Style"/>
          <w:sz w:val="24"/>
          <w:szCs w:val="24"/>
          <w:lang w:val="en-US"/>
        </w:rPr>
        <w:t>disebut</w:t>
      </w:r>
      <w:proofErr w:type="spellEnd"/>
      <w:r w:rsidR="003101AE" w:rsidRPr="008444BC">
        <w:rPr>
          <w:rFonts w:ascii="Bookman Old Style" w:eastAsia="Bookman Old Style" w:hAnsi="Bookman Old Style" w:cs="Bookman Old Style"/>
          <w:sz w:val="24"/>
          <w:szCs w:val="24"/>
          <w:lang w:val="en-US"/>
        </w:rPr>
        <w:t xml:space="preserve"> </w:t>
      </w:r>
      <w:r w:rsidR="003101AE" w:rsidRPr="008444BC">
        <w:rPr>
          <w:rFonts w:ascii="Bookman Old Style" w:eastAsia="Bookman Old Style" w:hAnsi="Bookman Old Style" w:cs="Bookman Old Style"/>
          <w:sz w:val="24"/>
          <w:szCs w:val="24"/>
        </w:rPr>
        <w:t>Pelaku Usaha</w:t>
      </w:r>
      <w:r w:rsidRPr="008444BC">
        <w:rPr>
          <w:rFonts w:ascii="Bookman Old Style" w:eastAsia="Bookman Old Style" w:hAnsi="Bookman Old Style" w:cs="Bookman Old Style"/>
          <w:sz w:val="24"/>
          <w:szCs w:val="24"/>
        </w:rPr>
        <w:t>.</w:t>
      </w:r>
    </w:p>
    <w:p w14:paraId="7C1F79AE" w14:textId="2F330A98" w:rsidR="002922BE" w:rsidRPr="00E45E94" w:rsidRDefault="002C21F9" w:rsidP="002922BE">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Penanaman Modal Dalam Negeri yang selanjutnya disingkat PMDN adalah kegiatan menanam modal untuk melakukan usaha di wilayah </w:t>
      </w:r>
      <w:r w:rsidR="00731630" w:rsidRPr="008444BC">
        <w:rPr>
          <w:rFonts w:ascii="Bookman Old Style" w:eastAsia="Bookman Old Style" w:hAnsi="Bookman Old Style" w:cs="Bookman Old Style"/>
          <w:sz w:val="24"/>
          <w:szCs w:val="24"/>
          <w:lang w:val="en-US"/>
        </w:rPr>
        <w:t>n</w:t>
      </w:r>
      <w:r w:rsidRPr="008444BC">
        <w:rPr>
          <w:rFonts w:ascii="Bookman Old Style" w:eastAsia="Bookman Old Style" w:hAnsi="Bookman Old Style" w:cs="Bookman Old Style"/>
          <w:sz w:val="24"/>
          <w:szCs w:val="24"/>
        </w:rPr>
        <w:t xml:space="preserve">egara Republik Indonesia yang dilakukan oleh </w:t>
      </w:r>
      <w:proofErr w:type="spellStart"/>
      <w:r w:rsidR="005E1B89" w:rsidRPr="008444BC">
        <w:rPr>
          <w:rFonts w:ascii="Bookman Old Style" w:eastAsia="Bookman Old Style" w:hAnsi="Bookman Old Style" w:cs="Bookman Old Style"/>
          <w:sz w:val="24"/>
          <w:szCs w:val="24"/>
          <w:lang w:val="en-US"/>
        </w:rPr>
        <w:t>Pelaku</w:t>
      </w:r>
      <w:proofErr w:type="spellEnd"/>
      <w:r w:rsidR="005E1B89" w:rsidRPr="008444BC">
        <w:rPr>
          <w:rFonts w:ascii="Bookman Old Style" w:eastAsia="Bookman Old Style" w:hAnsi="Bookman Old Style" w:cs="Bookman Old Style"/>
          <w:sz w:val="24"/>
          <w:szCs w:val="24"/>
          <w:lang w:val="en-US"/>
        </w:rPr>
        <w:t xml:space="preserve"> Usaha</w:t>
      </w:r>
      <w:r w:rsidR="005E1B89" w:rsidRPr="008444BC">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rPr>
        <w:t>dengan menggunakan modal dalam negeri.</w:t>
      </w:r>
    </w:p>
    <w:p w14:paraId="00000031" w14:textId="4990D3F7" w:rsidR="00DC1B0C" w:rsidRPr="008444BC" w:rsidRDefault="002C21F9">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Penanaman Modal Asing yang selanjutnya disingkat PMA adalah kegiatan menanam modal untuk melakukan usaha di wilayah </w:t>
      </w:r>
      <w:r w:rsidR="00731630" w:rsidRPr="008444BC">
        <w:rPr>
          <w:rFonts w:ascii="Bookman Old Style" w:eastAsia="Bookman Old Style" w:hAnsi="Bookman Old Style" w:cs="Bookman Old Style"/>
          <w:sz w:val="24"/>
          <w:szCs w:val="24"/>
          <w:lang w:val="en-US"/>
        </w:rPr>
        <w:t>n</w:t>
      </w:r>
      <w:r w:rsidRPr="008444BC">
        <w:rPr>
          <w:rFonts w:ascii="Bookman Old Style" w:eastAsia="Bookman Old Style" w:hAnsi="Bookman Old Style" w:cs="Bookman Old Style"/>
          <w:sz w:val="24"/>
          <w:szCs w:val="24"/>
        </w:rPr>
        <w:t xml:space="preserve">egara Republik Indonesia yang dilakukan oleh </w:t>
      </w:r>
      <w:proofErr w:type="spellStart"/>
      <w:r w:rsidR="00E83901" w:rsidRPr="008444BC">
        <w:rPr>
          <w:rFonts w:ascii="Bookman Old Style" w:eastAsia="Bookman Old Style" w:hAnsi="Bookman Old Style" w:cs="Bookman Old Style"/>
          <w:sz w:val="24"/>
          <w:szCs w:val="24"/>
          <w:lang w:val="en-US"/>
        </w:rPr>
        <w:t>penanam</w:t>
      </w:r>
      <w:proofErr w:type="spellEnd"/>
      <w:r w:rsidR="00E83901" w:rsidRPr="008444BC">
        <w:rPr>
          <w:rFonts w:ascii="Bookman Old Style" w:eastAsia="Bookman Old Style" w:hAnsi="Bookman Old Style" w:cs="Bookman Old Style"/>
          <w:sz w:val="24"/>
          <w:szCs w:val="24"/>
          <w:lang w:val="en-US"/>
        </w:rPr>
        <w:t xml:space="preserve"> modal </w:t>
      </w:r>
      <w:proofErr w:type="spellStart"/>
      <w:r w:rsidR="00E83901" w:rsidRPr="008444BC">
        <w:rPr>
          <w:rFonts w:ascii="Bookman Old Style" w:eastAsia="Bookman Old Style" w:hAnsi="Bookman Old Style" w:cs="Bookman Old Style"/>
          <w:sz w:val="24"/>
          <w:szCs w:val="24"/>
          <w:lang w:val="en-US"/>
        </w:rPr>
        <w:t>asing</w:t>
      </w:r>
      <w:proofErr w:type="spellEnd"/>
      <w:r w:rsidRPr="008444BC">
        <w:rPr>
          <w:rFonts w:ascii="Bookman Old Style" w:eastAsia="Bookman Old Style" w:hAnsi="Bookman Old Style" w:cs="Bookman Old Style"/>
          <w:sz w:val="24"/>
          <w:szCs w:val="24"/>
        </w:rPr>
        <w:t xml:space="preserve">, baik yang menggunakan modal asing sepenuhnya maupun yang berpatungan dengan </w:t>
      </w:r>
      <w:proofErr w:type="spellStart"/>
      <w:r w:rsidR="00953C4A" w:rsidRPr="008444BC">
        <w:rPr>
          <w:rFonts w:ascii="Bookman Old Style" w:hAnsi="Bookman Old Style"/>
          <w:sz w:val="24"/>
          <w:szCs w:val="24"/>
          <w:lang w:val="en-US"/>
        </w:rPr>
        <w:t>penanam</w:t>
      </w:r>
      <w:proofErr w:type="spellEnd"/>
      <w:r w:rsidR="00953C4A" w:rsidRPr="008444BC">
        <w:rPr>
          <w:rFonts w:ascii="Bookman Old Style" w:hAnsi="Bookman Old Style"/>
          <w:sz w:val="24"/>
          <w:szCs w:val="24"/>
          <w:lang w:val="en-US"/>
        </w:rPr>
        <w:t xml:space="preserve"> modal </w:t>
      </w:r>
      <w:proofErr w:type="spellStart"/>
      <w:r w:rsidR="00953C4A" w:rsidRPr="008444BC">
        <w:rPr>
          <w:rFonts w:ascii="Bookman Old Style" w:hAnsi="Bookman Old Style"/>
          <w:sz w:val="24"/>
          <w:szCs w:val="24"/>
          <w:lang w:val="en-US"/>
        </w:rPr>
        <w:t>dalam</w:t>
      </w:r>
      <w:proofErr w:type="spellEnd"/>
      <w:r w:rsidR="00953C4A" w:rsidRPr="008444BC">
        <w:rPr>
          <w:rFonts w:ascii="Bookman Old Style" w:hAnsi="Bookman Old Style"/>
          <w:sz w:val="24"/>
          <w:szCs w:val="24"/>
          <w:lang w:val="en-US"/>
        </w:rPr>
        <w:t xml:space="preserve"> negeri</w:t>
      </w:r>
      <w:r w:rsidRPr="008444BC">
        <w:rPr>
          <w:rFonts w:ascii="Bookman Old Style" w:eastAsia="Bookman Old Style" w:hAnsi="Bookman Old Style" w:cs="Bookman Old Style"/>
          <w:sz w:val="24"/>
          <w:szCs w:val="24"/>
        </w:rPr>
        <w:t>.</w:t>
      </w:r>
    </w:p>
    <w:p w14:paraId="01E0538D" w14:textId="5614DDB5" w:rsidR="00A54CBF" w:rsidRPr="004E5A1F" w:rsidRDefault="00E83901" w:rsidP="004E5A1F">
      <w:pPr>
        <w:numPr>
          <w:ilvl w:val="0"/>
          <w:numId w:val="19"/>
        </w:numPr>
        <w:spacing w:after="0" w:line="360" w:lineRule="auto"/>
        <w:ind w:left="2552" w:hanging="566"/>
        <w:jc w:val="both"/>
        <w:rPr>
          <w:rFonts w:ascii="Bookman Old Style" w:hAnsi="Bookman Old Style"/>
        </w:rPr>
      </w:pPr>
      <w:proofErr w:type="spellStart"/>
      <w:r w:rsidRPr="008444BC">
        <w:rPr>
          <w:rFonts w:ascii="Bookman Old Style" w:eastAsia="Bookman Old Style" w:hAnsi="Bookman Old Style" w:cs="Bookman Old Style"/>
          <w:sz w:val="24"/>
          <w:szCs w:val="24"/>
          <w:lang w:val="en-US"/>
        </w:rPr>
        <w:lastRenderedPageBreak/>
        <w:t>Pelaku</w:t>
      </w:r>
      <w:proofErr w:type="spellEnd"/>
      <w:r w:rsidRPr="008444BC">
        <w:rPr>
          <w:rFonts w:ascii="Bookman Old Style" w:eastAsia="Bookman Old Style" w:hAnsi="Bookman Old Style" w:cs="Bookman Old Style"/>
          <w:sz w:val="24"/>
          <w:szCs w:val="24"/>
          <w:lang w:val="en-US"/>
        </w:rPr>
        <w:t xml:space="preserve"> Usaha </w:t>
      </w:r>
      <w:proofErr w:type="spellStart"/>
      <w:r w:rsidRPr="008444BC">
        <w:rPr>
          <w:rFonts w:ascii="Bookman Old Style" w:eastAsia="Bookman Old Style" w:hAnsi="Bookman Old Style" w:cs="Bookman Old Style"/>
          <w:sz w:val="24"/>
          <w:szCs w:val="24"/>
          <w:lang w:val="en-US"/>
        </w:rPr>
        <w:t>adalah</w:t>
      </w:r>
      <w:proofErr w:type="spellEnd"/>
      <w:r w:rsidRPr="008444BC">
        <w:rPr>
          <w:rFonts w:ascii="Bookman Old Style" w:eastAsia="Bookman Old Style" w:hAnsi="Bookman Old Style" w:cs="Bookman Old Style"/>
          <w:sz w:val="24"/>
          <w:szCs w:val="24"/>
          <w:lang w:val="en-US"/>
        </w:rPr>
        <w:t xml:space="preserve"> </w:t>
      </w:r>
      <w:r w:rsidR="00265CCD" w:rsidRPr="008444BC">
        <w:rPr>
          <w:rFonts w:ascii="Bookman Old Style" w:eastAsia="Bookman Old Style" w:hAnsi="Bookman Old Style" w:cs="Bookman Old Style"/>
          <w:sz w:val="24"/>
          <w:szCs w:val="24"/>
          <w:lang w:val="en-US"/>
        </w:rPr>
        <w:t xml:space="preserve">orang </w:t>
      </w:r>
      <w:proofErr w:type="spellStart"/>
      <w:r w:rsidRPr="008444BC">
        <w:rPr>
          <w:rFonts w:ascii="Bookman Old Style" w:eastAsia="Bookman Old Style" w:hAnsi="Bookman Old Style" w:cs="Bookman Old Style"/>
          <w:sz w:val="24"/>
          <w:szCs w:val="24"/>
          <w:lang w:val="en-US"/>
        </w:rPr>
        <w:t>perseorangan</w:t>
      </w:r>
      <w:proofErr w:type="spellEnd"/>
      <w:r w:rsidR="00A2003E" w:rsidRPr="004E5A1F">
        <w:rPr>
          <w:rFonts w:ascii="Bookman Old Style" w:eastAsia="Bookman Old Style" w:hAnsi="Bookman Old Style" w:cs="Bookman Old Style"/>
          <w:sz w:val="24"/>
          <w:szCs w:val="24"/>
          <w:lang w:val="en-US"/>
        </w:rPr>
        <w:t>,</w:t>
      </w:r>
      <w:r w:rsidRPr="008444BC">
        <w:rPr>
          <w:rFonts w:ascii="Bookman Old Style" w:eastAsia="Bookman Old Style" w:hAnsi="Bookman Old Style" w:cs="Bookman Old Style"/>
          <w:sz w:val="24"/>
          <w:szCs w:val="24"/>
          <w:lang w:val="en-US"/>
        </w:rPr>
        <w:t xml:space="preserve"> </w:t>
      </w:r>
      <w:r w:rsidR="00265CCD" w:rsidRPr="008444BC">
        <w:rPr>
          <w:rFonts w:ascii="Bookman Old Style" w:eastAsia="Bookman Old Style" w:hAnsi="Bookman Old Style" w:cs="Bookman Old Style"/>
          <w:sz w:val="24"/>
          <w:szCs w:val="24"/>
          <w:lang w:val="en-US"/>
        </w:rPr>
        <w:t xml:space="preserve">badan </w:t>
      </w:r>
      <w:proofErr w:type="spellStart"/>
      <w:r w:rsidR="00265CCD" w:rsidRPr="008444BC">
        <w:rPr>
          <w:rFonts w:ascii="Bookman Old Style" w:eastAsia="Bookman Old Style" w:hAnsi="Bookman Old Style" w:cs="Bookman Old Style"/>
          <w:sz w:val="24"/>
          <w:szCs w:val="24"/>
          <w:lang w:val="en-US"/>
        </w:rPr>
        <w:t>usaha</w:t>
      </w:r>
      <w:proofErr w:type="spellEnd"/>
      <w:r w:rsidR="00A2003E" w:rsidRPr="004E5A1F">
        <w:rPr>
          <w:rFonts w:ascii="Bookman Old Style" w:eastAsia="Bookman Old Style" w:hAnsi="Bookman Old Style" w:cs="Bookman Old Style"/>
          <w:sz w:val="24"/>
          <w:szCs w:val="24"/>
          <w:lang w:val="en-US"/>
        </w:rPr>
        <w:t xml:space="preserve">, </w:t>
      </w:r>
      <w:proofErr w:type="spellStart"/>
      <w:r w:rsidR="00A2003E" w:rsidRPr="004E5A1F">
        <w:rPr>
          <w:rFonts w:ascii="Bookman Old Style" w:eastAsia="Bookman Old Style" w:hAnsi="Bookman Old Style" w:cs="Bookman Old Style"/>
          <w:sz w:val="24"/>
          <w:szCs w:val="24"/>
          <w:lang w:val="en-US"/>
        </w:rPr>
        <w:t>kantor</w:t>
      </w:r>
      <w:proofErr w:type="spellEnd"/>
      <w:r w:rsidR="00A2003E" w:rsidRPr="004E5A1F">
        <w:rPr>
          <w:rFonts w:ascii="Bookman Old Style" w:eastAsia="Bookman Old Style" w:hAnsi="Bookman Old Style" w:cs="Bookman Old Style"/>
          <w:sz w:val="24"/>
          <w:szCs w:val="24"/>
          <w:lang w:val="en-US"/>
        </w:rPr>
        <w:t xml:space="preserve"> </w:t>
      </w:r>
      <w:proofErr w:type="spellStart"/>
      <w:r w:rsidR="00A2003E" w:rsidRPr="004E5A1F">
        <w:rPr>
          <w:rFonts w:ascii="Bookman Old Style" w:eastAsia="Bookman Old Style" w:hAnsi="Bookman Old Style" w:cs="Bookman Old Style"/>
          <w:sz w:val="24"/>
          <w:szCs w:val="24"/>
          <w:lang w:val="en-US"/>
        </w:rPr>
        <w:t>perwakilan</w:t>
      </w:r>
      <w:proofErr w:type="spellEnd"/>
      <w:r w:rsidR="00A2003E" w:rsidRPr="004E5A1F">
        <w:rPr>
          <w:rFonts w:ascii="Bookman Old Style" w:eastAsia="Bookman Old Style" w:hAnsi="Bookman Old Style" w:cs="Bookman Old Style"/>
          <w:sz w:val="24"/>
          <w:szCs w:val="24"/>
          <w:lang w:val="en-US"/>
        </w:rPr>
        <w:t xml:space="preserve">, dan badan </w:t>
      </w:r>
      <w:proofErr w:type="spellStart"/>
      <w:r w:rsidR="00A2003E" w:rsidRPr="004E5A1F">
        <w:rPr>
          <w:rFonts w:ascii="Bookman Old Style" w:eastAsia="Bookman Old Style" w:hAnsi="Bookman Old Style" w:cs="Bookman Old Style"/>
          <w:sz w:val="24"/>
          <w:szCs w:val="24"/>
          <w:lang w:val="en-US"/>
        </w:rPr>
        <w:t>usaha</w:t>
      </w:r>
      <w:proofErr w:type="spellEnd"/>
      <w:r w:rsidR="00A2003E" w:rsidRPr="004E5A1F">
        <w:rPr>
          <w:rFonts w:ascii="Bookman Old Style" w:eastAsia="Bookman Old Style" w:hAnsi="Bookman Old Style" w:cs="Bookman Old Style"/>
          <w:sz w:val="24"/>
          <w:szCs w:val="24"/>
          <w:lang w:val="en-US"/>
        </w:rPr>
        <w:t xml:space="preserve"> </w:t>
      </w:r>
      <w:proofErr w:type="spellStart"/>
      <w:r w:rsidR="00A2003E" w:rsidRPr="004E5A1F">
        <w:rPr>
          <w:rFonts w:ascii="Bookman Old Style" w:eastAsia="Bookman Old Style" w:hAnsi="Bookman Old Style" w:cs="Bookman Old Style"/>
          <w:sz w:val="24"/>
          <w:szCs w:val="24"/>
          <w:lang w:val="en-US"/>
        </w:rPr>
        <w:t>luar</w:t>
      </w:r>
      <w:proofErr w:type="spellEnd"/>
      <w:r w:rsidR="00A2003E" w:rsidRPr="004E5A1F">
        <w:rPr>
          <w:rFonts w:ascii="Bookman Old Style" w:eastAsia="Bookman Old Style" w:hAnsi="Bookman Old Style" w:cs="Bookman Old Style"/>
          <w:sz w:val="24"/>
          <w:szCs w:val="24"/>
          <w:lang w:val="en-US"/>
        </w:rPr>
        <w:t xml:space="preserve"> negeri yang </w:t>
      </w:r>
      <w:proofErr w:type="spellStart"/>
      <w:r w:rsidR="00A2003E" w:rsidRPr="004E5A1F">
        <w:rPr>
          <w:rFonts w:ascii="Bookman Old Style" w:eastAsia="Bookman Old Style" w:hAnsi="Bookman Old Style" w:cs="Bookman Old Style"/>
          <w:sz w:val="24"/>
          <w:szCs w:val="24"/>
          <w:lang w:val="en-US"/>
        </w:rPr>
        <w:t>melakukan</w:t>
      </w:r>
      <w:proofErr w:type="spellEnd"/>
      <w:r w:rsidR="00A2003E" w:rsidRPr="004E5A1F">
        <w:rPr>
          <w:rFonts w:ascii="Bookman Old Style" w:eastAsia="Bookman Old Style" w:hAnsi="Bookman Old Style" w:cs="Bookman Old Style"/>
          <w:sz w:val="24"/>
          <w:szCs w:val="24"/>
          <w:lang w:val="en-US"/>
        </w:rPr>
        <w:t xml:space="preserve"> </w:t>
      </w:r>
      <w:proofErr w:type="spellStart"/>
      <w:r w:rsidR="00A2003E" w:rsidRPr="004E5A1F">
        <w:rPr>
          <w:rFonts w:ascii="Bookman Old Style" w:eastAsia="Bookman Old Style" w:hAnsi="Bookman Old Style" w:cs="Bookman Old Style"/>
          <w:sz w:val="24"/>
          <w:szCs w:val="24"/>
          <w:lang w:val="en-US"/>
        </w:rPr>
        <w:t>kegiatan</w:t>
      </w:r>
      <w:proofErr w:type="spellEnd"/>
      <w:r w:rsidR="00A2003E" w:rsidRPr="004E5A1F">
        <w:rPr>
          <w:rFonts w:ascii="Bookman Old Style" w:eastAsia="Bookman Old Style" w:hAnsi="Bookman Old Style" w:cs="Bookman Old Style"/>
          <w:sz w:val="24"/>
          <w:szCs w:val="24"/>
          <w:lang w:val="en-US"/>
        </w:rPr>
        <w:t xml:space="preserve"> </w:t>
      </w:r>
      <w:proofErr w:type="spellStart"/>
      <w:r w:rsidR="00A2003E" w:rsidRPr="004E5A1F">
        <w:rPr>
          <w:rFonts w:ascii="Bookman Old Style" w:eastAsia="Bookman Old Style" w:hAnsi="Bookman Old Style" w:cs="Bookman Old Style"/>
          <w:sz w:val="24"/>
          <w:szCs w:val="24"/>
          <w:lang w:val="en-US"/>
        </w:rPr>
        <w:t>usaha</w:t>
      </w:r>
      <w:proofErr w:type="spellEnd"/>
      <w:r w:rsidR="00A2003E" w:rsidRPr="004E5A1F">
        <w:rPr>
          <w:rFonts w:ascii="Bookman Old Style" w:eastAsia="Bookman Old Style" w:hAnsi="Bookman Old Style" w:cs="Bookman Old Style"/>
          <w:sz w:val="24"/>
          <w:szCs w:val="24"/>
          <w:lang w:val="en-US"/>
        </w:rPr>
        <w:t xml:space="preserve"> dan/</w:t>
      </w:r>
      <w:proofErr w:type="spellStart"/>
      <w:r w:rsidR="00A2003E" w:rsidRPr="004E5A1F">
        <w:rPr>
          <w:rFonts w:ascii="Bookman Old Style" w:eastAsia="Bookman Old Style" w:hAnsi="Bookman Old Style" w:cs="Bookman Old Style"/>
          <w:sz w:val="24"/>
          <w:szCs w:val="24"/>
          <w:lang w:val="en-US"/>
        </w:rPr>
        <w:t>atau</w:t>
      </w:r>
      <w:proofErr w:type="spellEnd"/>
      <w:r w:rsidR="00A2003E" w:rsidRPr="004E5A1F">
        <w:rPr>
          <w:rFonts w:ascii="Bookman Old Style" w:eastAsia="Bookman Old Style" w:hAnsi="Bookman Old Style" w:cs="Bookman Old Style"/>
          <w:sz w:val="24"/>
          <w:szCs w:val="24"/>
          <w:lang w:val="en-US"/>
        </w:rPr>
        <w:t xml:space="preserve"> </w:t>
      </w:r>
      <w:proofErr w:type="spellStart"/>
      <w:r w:rsidR="00A2003E" w:rsidRPr="004E5A1F">
        <w:rPr>
          <w:rFonts w:ascii="Bookman Old Style" w:eastAsia="Bookman Old Style" w:hAnsi="Bookman Old Style" w:cs="Bookman Old Style"/>
          <w:sz w:val="24"/>
          <w:szCs w:val="24"/>
          <w:lang w:val="en-US"/>
        </w:rPr>
        <w:t>kegiatan</w:t>
      </w:r>
      <w:proofErr w:type="spellEnd"/>
      <w:r w:rsidR="00A2003E" w:rsidRPr="004E5A1F">
        <w:rPr>
          <w:rFonts w:ascii="Bookman Old Style" w:eastAsia="Bookman Old Style" w:hAnsi="Bookman Old Style" w:cs="Bookman Old Style"/>
          <w:sz w:val="24"/>
          <w:szCs w:val="24"/>
          <w:lang w:val="en-US"/>
        </w:rPr>
        <w:t xml:space="preserve"> pada </w:t>
      </w:r>
      <w:proofErr w:type="spellStart"/>
      <w:r w:rsidR="001548C9" w:rsidRPr="008444BC">
        <w:rPr>
          <w:rFonts w:ascii="Bookman Old Style" w:eastAsia="Bookman Old Style" w:hAnsi="Bookman Old Style" w:cs="Bookman Old Style"/>
          <w:sz w:val="24"/>
          <w:szCs w:val="24"/>
          <w:lang w:val="en-US"/>
        </w:rPr>
        <w:t>bid</w:t>
      </w:r>
      <w:r w:rsidR="001548C9" w:rsidRPr="004E5A1F">
        <w:rPr>
          <w:rFonts w:ascii="Bookman Old Style" w:eastAsia="Bookman Old Style" w:hAnsi="Bookman Old Style" w:cs="Bookman Old Style"/>
          <w:sz w:val="24"/>
          <w:szCs w:val="24"/>
          <w:lang w:val="en-US"/>
        </w:rPr>
        <w:t>a</w:t>
      </w:r>
      <w:r w:rsidR="001548C9" w:rsidRPr="008444BC">
        <w:rPr>
          <w:rFonts w:ascii="Bookman Old Style" w:eastAsia="Bookman Old Style" w:hAnsi="Bookman Old Style" w:cs="Bookman Old Style"/>
          <w:sz w:val="24"/>
          <w:szCs w:val="24"/>
          <w:lang w:val="en-US"/>
        </w:rPr>
        <w:t>ng</w:t>
      </w:r>
      <w:proofErr w:type="spellEnd"/>
      <w:r w:rsidR="001548C9" w:rsidRPr="008444BC">
        <w:rPr>
          <w:rFonts w:ascii="Bookman Old Style" w:eastAsia="Bookman Old Style" w:hAnsi="Bookman Old Style" w:cs="Bookman Old Style"/>
          <w:sz w:val="24"/>
          <w:szCs w:val="24"/>
          <w:lang w:val="en-US"/>
        </w:rPr>
        <w:t xml:space="preserve"> </w:t>
      </w:r>
      <w:proofErr w:type="spellStart"/>
      <w:r w:rsidR="001548C9" w:rsidRPr="008444BC">
        <w:rPr>
          <w:rFonts w:ascii="Bookman Old Style" w:eastAsia="Bookman Old Style" w:hAnsi="Bookman Old Style" w:cs="Bookman Old Style"/>
          <w:sz w:val="24"/>
          <w:szCs w:val="24"/>
          <w:lang w:val="en-US"/>
        </w:rPr>
        <w:t>tertentu</w:t>
      </w:r>
      <w:proofErr w:type="spellEnd"/>
      <w:r w:rsidR="001548C9" w:rsidRPr="004E5A1F">
        <w:rPr>
          <w:rFonts w:ascii="Bookman Old Style" w:eastAsia="Bookman Old Style" w:hAnsi="Bookman Old Style" w:cs="Bookman Old Style"/>
          <w:sz w:val="24"/>
          <w:szCs w:val="24"/>
          <w:lang w:val="en-US"/>
        </w:rPr>
        <w:t>.</w:t>
      </w:r>
    </w:p>
    <w:p w14:paraId="539DA700" w14:textId="50692691" w:rsidR="008F7D0A" w:rsidRPr="004E5A1F" w:rsidRDefault="008F7D0A" w:rsidP="004E5A1F">
      <w:pPr>
        <w:numPr>
          <w:ilvl w:val="0"/>
          <w:numId w:val="19"/>
        </w:numPr>
        <w:spacing w:after="0" w:line="360" w:lineRule="auto"/>
        <w:ind w:left="2552" w:hanging="566"/>
        <w:jc w:val="both"/>
        <w:rPr>
          <w:rFonts w:ascii="Bookman Old Style" w:hAnsi="Bookman Old Style" w:cs="Arial"/>
        </w:rPr>
      </w:pPr>
      <w:r w:rsidRPr="004E5A1F">
        <w:rPr>
          <w:rFonts w:ascii="Bookman Old Style" w:hAnsi="Bookman Old Style" w:cs="Arial"/>
          <w:sz w:val="24"/>
          <w:szCs w:val="24"/>
        </w:rPr>
        <w:t xml:space="preserve">Perizinan Berusaha adalah </w:t>
      </w:r>
      <w:r w:rsidRPr="004E5A1F">
        <w:rPr>
          <w:rFonts w:ascii="Bookman Old Style" w:hAnsi="Bookman Old Style"/>
          <w:sz w:val="24"/>
          <w:szCs w:val="24"/>
        </w:rPr>
        <w:t xml:space="preserve">legalitas </w:t>
      </w:r>
      <w:r w:rsidRPr="004E5A1F">
        <w:rPr>
          <w:rFonts w:ascii="Bookman Old Style" w:hAnsi="Bookman Old Style"/>
          <w:sz w:val="24"/>
          <w:szCs w:val="24"/>
          <w:lang w:val="en-US"/>
        </w:rPr>
        <w:t xml:space="preserve">yang </w:t>
      </w:r>
      <w:proofErr w:type="spellStart"/>
      <w:r w:rsidRPr="004E5A1F">
        <w:rPr>
          <w:rFonts w:ascii="Bookman Old Style" w:hAnsi="Bookman Old Style"/>
          <w:sz w:val="24"/>
          <w:szCs w:val="24"/>
          <w:lang w:val="en-US"/>
        </w:rPr>
        <w:t>diberikan</w:t>
      </w:r>
      <w:proofErr w:type="spellEnd"/>
      <w:r w:rsidRPr="004E5A1F">
        <w:rPr>
          <w:rFonts w:ascii="Bookman Old Style" w:hAnsi="Bookman Old Style"/>
          <w:sz w:val="24"/>
          <w:szCs w:val="24"/>
          <w:lang w:val="en-US"/>
        </w:rPr>
        <w:t xml:space="preserve"> </w:t>
      </w:r>
      <w:proofErr w:type="spellStart"/>
      <w:r w:rsidRPr="004E5A1F">
        <w:rPr>
          <w:rFonts w:ascii="Bookman Old Style" w:hAnsi="Bookman Old Style"/>
          <w:sz w:val="24"/>
          <w:szCs w:val="24"/>
          <w:lang w:val="en-US"/>
        </w:rPr>
        <w:t>kepada</w:t>
      </w:r>
      <w:proofErr w:type="spellEnd"/>
      <w:r w:rsidRPr="004E5A1F">
        <w:rPr>
          <w:rFonts w:ascii="Bookman Old Style" w:hAnsi="Bookman Old Style"/>
          <w:sz w:val="24"/>
          <w:szCs w:val="24"/>
          <w:lang w:val="en-US"/>
        </w:rPr>
        <w:t xml:space="preserve"> </w:t>
      </w:r>
      <w:r w:rsidRPr="004E5A1F">
        <w:rPr>
          <w:rFonts w:ascii="Bookman Old Style" w:hAnsi="Bookman Old Style"/>
          <w:sz w:val="24"/>
          <w:szCs w:val="24"/>
        </w:rPr>
        <w:t xml:space="preserve">Pelaku Usaha untuk memulai dan menjalankan </w:t>
      </w:r>
      <w:proofErr w:type="spellStart"/>
      <w:r w:rsidR="00074977" w:rsidRPr="004E5A1F">
        <w:rPr>
          <w:rFonts w:ascii="Bookman Old Style" w:hAnsi="Bookman Old Style"/>
          <w:sz w:val="24"/>
          <w:szCs w:val="24"/>
          <w:lang w:val="en-US"/>
        </w:rPr>
        <w:t>usaha</w:t>
      </w:r>
      <w:proofErr w:type="spellEnd"/>
      <w:r w:rsidR="00074977" w:rsidRPr="004E5A1F">
        <w:rPr>
          <w:rFonts w:ascii="Bookman Old Style" w:hAnsi="Bookman Old Style"/>
          <w:sz w:val="24"/>
          <w:szCs w:val="24"/>
          <w:lang w:val="en-US"/>
        </w:rPr>
        <w:t xml:space="preserve"> dan/</w:t>
      </w:r>
      <w:proofErr w:type="spellStart"/>
      <w:r w:rsidR="00074977" w:rsidRPr="004E5A1F">
        <w:rPr>
          <w:rFonts w:ascii="Bookman Old Style" w:hAnsi="Bookman Old Style"/>
          <w:sz w:val="24"/>
          <w:szCs w:val="24"/>
          <w:lang w:val="en-US"/>
        </w:rPr>
        <w:t>atau</w:t>
      </w:r>
      <w:proofErr w:type="spellEnd"/>
      <w:r w:rsidR="00074977" w:rsidRPr="004E5A1F">
        <w:rPr>
          <w:rFonts w:ascii="Bookman Old Style" w:hAnsi="Bookman Old Style"/>
          <w:sz w:val="24"/>
          <w:szCs w:val="24"/>
          <w:lang w:val="en-US"/>
        </w:rPr>
        <w:t xml:space="preserve"> </w:t>
      </w:r>
      <w:proofErr w:type="spellStart"/>
      <w:r w:rsidRPr="004E5A1F">
        <w:rPr>
          <w:rFonts w:ascii="Bookman Old Style" w:hAnsi="Bookman Old Style"/>
          <w:sz w:val="24"/>
          <w:szCs w:val="24"/>
          <w:lang w:val="en-US"/>
        </w:rPr>
        <w:t>kegiata</w:t>
      </w:r>
      <w:r w:rsidR="007775BF" w:rsidRPr="004E5A1F">
        <w:rPr>
          <w:rFonts w:ascii="Bookman Old Style" w:hAnsi="Bookman Old Style"/>
          <w:sz w:val="24"/>
          <w:szCs w:val="24"/>
          <w:lang w:val="en-US"/>
        </w:rPr>
        <w:t>n</w:t>
      </w:r>
      <w:r w:rsidR="00074977" w:rsidRPr="004E5A1F">
        <w:rPr>
          <w:rFonts w:ascii="Bookman Old Style" w:hAnsi="Bookman Old Style"/>
          <w:sz w:val="24"/>
          <w:szCs w:val="24"/>
          <w:lang w:val="en-US"/>
        </w:rPr>
        <w:t>nya</w:t>
      </w:r>
      <w:proofErr w:type="spellEnd"/>
      <w:r w:rsidRPr="004E5A1F">
        <w:rPr>
          <w:rFonts w:ascii="Bookman Old Style" w:hAnsi="Bookman Old Style"/>
          <w:sz w:val="24"/>
          <w:szCs w:val="24"/>
          <w:lang w:val="en-US"/>
        </w:rPr>
        <w:t>.</w:t>
      </w:r>
      <w:r w:rsidRPr="004E5A1F">
        <w:rPr>
          <w:rFonts w:ascii="Bookman Old Style" w:hAnsi="Bookman Old Style" w:cs="Arial"/>
          <w:sz w:val="24"/>
          <w:szCs w:val="24"/>
        </w:rPr>
        <w:t xml:space="preserve"> </w:t>
      </w:r>
    </w:p>
    <w:p w14:paraId="1D5DF3D3" w14:textId="37734F5B" w:rsidR="00A54CBF" w:rsidRPr="004E5A1F" w:rsidRDefault="00A54CBF">
      <w:pPr>
        <w:numPr>
          <w:ilvl w:val="0"/>
          <w:numId w:val="19"/>
        </w:numPr>
        <w:spacing w:after="0" w:line="360" w:lineRule="auto"/>
        <w:ind w:left="2552" w:hanging="566"/>
        <w:jc w:val="both"/>
        <w:rPr>
          <w:rFonts w:ascii="Bookman Old Style" w:hAnsi="Bookman Old Style"/>
          <w:sz w:val="24"/>
          <w:szCs w:val="24"/>
        </w:rPr>
      </w:pPr>
      <w:r w:rsidRPr="008444BC">
        <w:rPr>
          <w:rFonts w:ascii="Bookman Old Style" w:hAnsi="Bookman Old Style"/>
          <w:color w:val="000000" w:themeColor="text1"/>
          <w:sz w:val="24"/>
          <w:szCs w:val="24"/>
        </w:rPr>
        <w:t xml:space="preserve">Risiko adalah potensi terjadinya </w:t>
      </w:r>
      <w:proofErr w:type="spellStart"/>
      <w:r w:rsidR="0073656F" w:rsidRPr="008444BC">
        <w:rPr>
          <w:rFonts w:ascii="Bookman Old Style" w:hAnsi="Bookman Old Style"/>
          <w:color w:val="000000" w:themeColor="text1"/>
          <w:sz w:val="24"/>
          <w:szCs w:val="24"/>
          <w:lang w:val="en-US"/>
        </w:rPr>
        <w:t>cidera</w:t>
      </w:r>
      <w:proofErr w:type="spellEnd"/>
      <w:r w:rsidR="0073656F" w:rsidRPr="008444BC">
        <w:rPr>
          <w:rFonts w:ascii="Bookman Old Style" w:hAnsi="Bookman Old Style"/>
          <w:color w:val="000000" w:themeColor="text1"/>
          <w:sz w:val="24"/>
          <w:szCs w:val="24"/>
          <w:lang w:val="en-US"/>
        </w:rPr>
        <w:t xml:space="preserve"> </w:t>
      </w:r>
      <w:proofErr w:type="spellStart"/>
      <w:r w:rsidR="0073656F" w:rsidRPr="008444BC">
        <w:rPr>
          <w:rFonts w:ascii="Bookman Old Style" w:hAnsi="Bookman Old Style"/>
          <w:color w:val="000000" w:themeColor="text1"/>
          <w:sz w:val="24"/>
          <w:szCs w:val="24"/>
          <w:lang w:val="en-US"/>
        </w:rPr>
        <w:t>atau</w:t>
      </w:r>
      <w:proofErr w:type="spellEnd"/>
      <w:r w:rsidR="0073656F" w:rsidRPr="008444BC">
        <w:rPr>
          <w:rFonts w:ascii="Bookman Old Style" w:hAnsi="Bookman Old Style"/>
          <w:color w:val="000000" w:themeColor="text1"/>
          <w:sz w:val="24"/>
          <w:szCs w:val="24"/>
          <w:lang w:val="en-US"/>
        </w:rPr>
        <w:t xml:space="preserve"> </w:t>
      </w:r>
      <w:proofErr w:type="spellStart"/>
      <w:r w:rsidR="0073656F" w:rsidRPr="008444BC">
        <w:rPr>
          <w:rFonts w:ascii="Bookman Old Style" w:hAnsi="Bookman Old Style"/>
          <w:color w:val="000000" w:themeColor="text1"/>
          <w:sz w:val="24"/>
          <w:szCs w:val="24"/>
          <w:lang w:val="en-US"/>
        </w:rPr>
        <w:t>kerugian</w:t>
      </w:r>
      <w:proofErr w:type="spellEnd"/>
      <w:r w:rsidR="0073656F" w:rsidRPr="008444BC">
        <w:rPr>
          <w:rFonts w:ascii="Bookman Old Style" w:hAnsi="Bookman Old Style"/>
          <w:color w:val="000000" w:themeColor="text1"/>
          <w:sz w:val="24"/>
          <w:szCs w:val="24"/>
          <w:lang w:val="en-US"/>
        </w:rPr>
        <w:t xml:space="preserve"> </w:t>
      </w:r>
      <w:proofErr w:type="spellStart"/>
      <w:r w:rsidR="0073656F" w:rsidRPr="008444BC">
        <w:rPr>
          <w:rFonts w:ascii="Bookman Old Style" w:hAnsi="Bookman Old Style"/>
          <w:color w:val="000000" w:themeColor="text1"/>
          <w:sz w:val="24"/>
          <w:szCs w:val="24"/>
          <w:lang w:val="en-US"/>
        </w:rPr>
        <w:t>dari</w:t>
      </w:r>
      <w:proofErr w:type="spellEnd"/>
      <w:r w:rsidR="0073656F" w:rsidRPr="008444BC">
        <w:rPr>
          <w:rFonts w:ascii="Bookman Old Style" w:hAnsi="Bookman Old Style"/>
          <w:color w:val="000000" w:themeColor="text1"/>
          <w:sz w:val="24"/>
          <w:szCs w:val="24"/>
          <w:lang w:val="en-US"/>
        </w:rPr>
        <w:t xml:space="preserve"> </w:t>
      </w:r>
      <w:proofErr w:type="spellStart"/>
      <w:r w:rsidR="0073656F" w:rsidRPr="008444BC">
        <w:rPr>
          <w:rFonts w:ascii="Bookman Old Style" w:hAnsi="Bookman Old Style"/>
          <w:color w:val="000000" w:themeColor="text1"/>
          <w:sz w:val="24"/>
          <w:szCs w:val="24"/>
          <w:lang w:val="en-US"/>
        </w:rPr>
        <w:t>suatu</w:t>
      </w:r>
      <w:proofErr w:type="spellEnd"/>
      <w:r w:rsidR="0073656F" w:rsidRPr="008444BC">
        <w:rPr>
          <w:rFonts w:ascii="Bookman Old Style" w:hAnsi="Bookman Old Style"/>
          <w:color w:val="000000" w:themeColor="text1"/>
          <w:sz w:val="24"/>
          <w:szCs w:val="24"/>
          <w:lang w:val="en-US"/>
        </w:rPr>
        <w:t xml:space="preserve"> </w:t>
      </w:r>
      <w:r w:rsidRPr="008444BC">
        <w:rPr>
          <w:rFonts w:ascii="Bookman Old Style" w:hAnsi="Bookman Old Style"/>
          <w:color w:val="000000" w:themeColor="text1"/>
          <w:sz w:val="24"/>
          <w:szCs w:val="24"/>
        </w:rPr>
        <w:t xml:space="preserve">bahaya </w:t>
      </w:r>
      <w:proofErr w:type="spellStart"/>
      <w:r w:rsidR="0073656F" w:rsidRPr="008444BC">
        <w:rPr>
          <w:rFonts w:ascii="Bookman Old Style" w:hAnsi="Bookman Old Style"/>
          <w:color w:val="000000" w:themeColor="text1"/>
          <w:sz w:val="24"/>
          <w:szCs w:val="24"/>
          <w:lang w:val="en-US"/>
        </w:rPr>
        <w:t>atau</w:t>
      </w:r>
      <w:proofErr w:type="spellEnd"/>
      <w:r w:rsidR="0073656F" w:rsidRPr="008444BC">
        <w:rPr>
          <w:rFonts w:ascii="Bookman Old Style" w:hAnsi="Bookman Old Style"/>
          <w:color w:val="000000" w:themeColor="text1"/>
          <w:sz w:val="24"/>
          <w:szCs w:val="24"/>
          <w:lang w:val="en-US"/>
        </w:rPr>
        <w:t xml:space="preserve"> </w:t>
      </w:r>
      <w:proofErr w:type="spellStart"/>
      <w:r w:rsidR="0073656F" w:rsidRPr="008444BC">
        <w:rPr>
          <w:rFonts w:ascii="Bookman Old Style" w:hAnsi="Bookman Old Style"/>
          <w:color w:val="000000" w:themeColor="text1"/>
          <w:sz w:val="24"/>
          <w:szCs w:val="24"/>
          <w:lang w:val="en-US"/>
        </w:rPr>
        <w:t>kombinasi</w:t>
      </w:r>
      <w:proofErr w:type="spellEnd"/>
      <w:r w:rsidR="0073656F" w:rsidRPr="008444BC">
        <w:rPr>
          <w:rFonts w:ascii="Bookman Old Style" w:hAnsi="Bookman Old Style"/>
          <w:color w:val="000000" w:themeColor="text1"/>
          <w:sz w:val="24"/>
          <w:szCs w:val="24"/>
          <w:lang w:val="en-US"/>
        </w:rPr>
        <w:t xml:space="preserve"> </w:t>
      </w:r>
      <w:proofErr w:type="spellStart"/>
      <w:r w:rsidR="0073656F" w:rsidRPr="008444BC">
        <w:rPr>
          <w:rFonts w:ascii="Bookman Old Style" w:hAnsi="Bookman Old Style"/>
          <w:color w:val="000000" w:themeColor="text1"/>
          <w:sz w:val="24"/>
          <w:szCs w:val="24"/>
          <w:lang w:val="en-US"/>
        </w:rPr>
        <w:t>kemungkinan</w:t>
      </w:r>
      <w:proofErr w:type="spellEnd"/>
      <w:r w:rsidR="0073656F" w:rsidRPr="008444BC">
        <w:rPr>
          <w:rFonts w:ascii="Bookman Old Style" w:hAnsi="Bookman Old Style"/>
          <w:color w:val="000000" w:themeColor="text1"/>
          <w:sz w:val="24"/>
          <w:szCs w:val="24"/>
          <w:lang w:val="en-US"/>
        </w:rPr>
        <w:t xml:space="preserve"> dan </w:t>
      </w:r>
      <w:proofErr w:type="spellStart"/>
      <w:r w:rsidR="0073656F" w:rsidRPr="008444BC">
        <w:rPr>
          <w:rFonts w:ascii="Bookman Old Style" w:hAnsi="Bookman Old Style"/>
          <w:color w:val="000000" w:themeColor="text1"/>
          <w:sz w:val="24"/>
          <w:szCs w:val="24"/>
          <w:lang w:val="en-US"/>
        </w:rPr>
        <w:t>akibat</w:t>
      </w:r>
      <w:proofErr w:type="spellEnd"/>
      <w:r w:rsidR="0073656F" w:rsidRPr="008444BC">
        <w:rPr>
          <w:rFonts w:ascii="Bookman Old Style" w:hAnsi="Bookman Old Style"/>
          <w:color w:val="000000" w:themeColor="text1"/>
          <w:sz w:val="24"/>
          <w:szCs w:val="24"/>
          <w:lang w:val="en-US"/>
        </w:rPr>
        <w:t xml:space="preserve"> </w:t>
      </w:r>
      <w:proofErr w:type="spellStart"/>
      <w:r w:rsidR="0073656F" w:rsidRPr="008444BC">
        <w:rPr>
          <w:rFonts w:ascii="Bookman Old Style" w:hAnsi="Bookman Old Style"/>
          <w:color w:val="000000" w:themeColor="text1"/>
          <w:sz w:val="24"/>
          <w:szCs w:val="24"/>
          <w:lang w:val="en-US"/>
        </w:rPr>
        <w:t>bahaya</w:t>
      </w:r>
      <w:proofErr w:type="spellEnd"/>
      <w:r w:rsidRPr="008444BC">
        <w:rPr>
          <w:rFonts w:ascii="Bookman Old Style" w:hAnsi="Bookman Old Style"/>
          <w:color w:val="000000" w:themeColor="text1"/>
          <w:sz w:val="24"/>
          <w:szCs w:val="24"/>
        </w:rPr>
        <w:t>.</w:t>
      </w:r>
      <w:r w:rsidR="00DC5AF3" w:rsidRPr="008444BC">
        <w:rPr>
          <w:rFonts w:ascii="Bookman Old Style" w:hAnsi="Bookman Old Style"/>
          <w:color w:val="000000" w:themeColor="text1"/>
          <w:sz w:val="24"/>
          <w:szCs w:val="24"/>
          <w:lang w:val="en-US"/>
        </w:rPr>
        <w:t xml:space="preserve"> </w:t>
      </w:r>
    </w:p>
    <w:p w14:paraId="60017B71" w14:textId="5DB81DEA" w:rsidR="00A54CBF" w:rsidRPr="004E5A1F" w:rsidRDefault="00A54CBF" w:rsidP="004E5A1F">
      <w:pPr>
        <w:numPr>
          <w:ilvl w:val="0"/>
          <w:numId w:val="19"/>
        </w:numPr>
        <w:spacing w:after="0" w:line="360" w:lineRule="auto"/>
        <w:ind w:left="2552" w:hanging="566"/>
        <w:jc w:val="both"/>
        <w:rPr>
          <w:rFonts w:ascii="Bookman Old Style" w:hAnsi="Bookman Old Style"/>
        </w:rPr>
      </w:pPr>
      <w:r w:rsidRPr="004E5A1F">
        <w:rPr>
          <w:rFonts w:ascii="Bookman Old Style" w:eastAsia="Bookman Old Style" w:hAnsi="Bookman Old Style" w:cs="Bookman Old Style"/>
          <w:sz w:val="24"/>
          <w:szCs w:val="24"/>
        </w:rPr>
        <w:t xml:space="preserve">Perizinan Berusaha Berbasis Risiko </w:t>
      </w:r>
      <w:proofErr w:type="spellStart"/>
      <w:r w:rsidR="008F7D0A" w:rsidRPr="004E5A1F">
        <w:rPr>
          <w:rFonts w:ascii="Bookman Old Style" w:hAnsi="Bookman Old Style" w:cs="Times New Roman"/>
          <w:sz w:val="24"/>
          <w:szCs w:val="24"/>
          <w:lang w:val="en-US"/>
        </w:rPr>
        <w:t>adalah</w:t>
      </w:r>
      <w:proofErr w:type="spellEnd"/>
      <w:r w:rsidR="008F7D0A" w:rsidRPr="004E5A1F">
        <w:rPr>
          <w:rFonts w:ascii="Bookman Old Style" w:hAnsi="Bookman Old Style" w:cs="Times New Roman"/>
          <w:sz w:val="24"/>
          <w:szCs w:val="24"/>
          <w:lang w:val="en-US"/>
        </w:rPr>
        <w:t xml:space="preserve"> </w:t>
      </w:r>
      <w:proofErr w:type="spellStart"/>
      <w:r w:rsidR="00074977" w:rsidRPr="004E5A1F">
        <w:rPr>
          <w:rFonts w:ascii="Bookman Old Style" w:hAnsi="Bookman Old Style" w:cs="Times New Roman"/>
          <w:sz w:val="24"/>
          <w:szCs w:val="24"/>
          <w:lang w:val="en-US"/>
        </w:rPr>
        <w:t>P</w:t>
      </w:r>
      <w:r w:rsidR="008F7D0A" w:rsidRPr="004E5A1F">
        <w:rPr>
          <w:rFonts w:ascii="Bookman Old Style" w:hAnsi="Bookman Old Style" w:cs="Times New Roman"/>
          <w:sz w:val="24"/>
          <w:szCs w:val="24"/>
          <w:lang w:val="en-US"/>
        </w:rPr>
        <w:t>erizinan</w:t>
      </w:r>
      <w:proofErr w:type="spellEnd"/>
      <w:r w:rsidR="008F7D0A" w:rsidRPr="004E5A1F">
        <w:rPr>
          <w:rFonts w:ascii="Bookman Old Style" w:hAnsi="Bookman Old Style" w:cs="Times New Roman"/>
          <w:sz w:val="24"/>
          <w:szCs w:val="24"/>
          <w:lang w:val="en-US"/>
        </w:rPr>
        <w:t xml:space="preserve"> </w:t>
      </w:r>
      <w:proofErr w:type="spellStart"/>
      <w:r w:rsidR="00074977" w:rsidRPr="004E5A1F">
        <w:rPr>
          <w:rFonts w:ascii="Bookman Old Style" w:hAnsi="Bookman Old Style" w:cs="Times New Roman"/>
          <w:sz w:val="24"/>
          <w:szCs w:val="24"/>
          <w:lang w:val="en-US"/>
        </w:rPr>
        <w:t>B</w:t>
      </w:r>
      <w:r w:rsidR="008F7D0A" w:rsidRPr="004E5A1F">
        <w:rPr>
          <w:rFonts w:ascii="Bookman Old Style" w:hAnsi="Bookman Old Style" w:cs="Times New Roman"/>
          <w:sz w:val="24"/>
          <w:szCs w:val="24"/>
          <w:lang w:val="en-US"/>
        </w:rPr>
        <w:t>erusaha</w:t>
      </w:r>
      <w:proofErr w:type="spellEnd"/>
      <w:r w:rsidR="008F7D0A" w:rsidRPr="004E5A1F">
        <w:rPr>
          <w:rFonts w:ascii="Bookman Old Style" w:hAnsi="Bookman Old Style" w:cs="Times New Roman"/>
          <w:sz w:val="24"/>
          <w:szCs w:val="24"/>
          <w:lang w:val="en-US"/>
        </w:rPr>
        <w:t xml:space="preserve"> </w:t>
      </w:r>
      <w:proofErr w:type="spellStart"/>
      <w:r w:rsidR="008F7D0A" w:rsidRPr="004E5A1F">
        <w:rPr>
          <w:rFonts w:ascii="Bookman Old Style" w:hAnsi="Bookman Old Style" w:cs="Times New Roman"/>
          <w:sz w:val="24"/>
          <w:szCs w:val="24"/>
          <w:lang w:val="en-US"/>
        </w:rPr>
        <w:t>berdasarkan</w:t>
      </w:r>
      <w:proofErr w:type="spellEnd"/>
      <w:r w:rsidR="008F7D0A" w:rsidRPr="004E5A1F">
        <w:rPr>
          <w:rFonts w:ascii="Bookman Old Style" w:hAnsi="Bookman Old Style" w:cs="Times New Roman"/>
          <w:sz w:val="24"/>
          <w:szCs w:val="24"/>
          <w:lang w:val="en-US"/>
        </w:rPr>
        <w:t xml:space="preserve"> </w:t>
      </w:r>
      <w:proofErr w:type="spellStart"/>
      <w:r w:rsidR="008F7D0A" w:rsidRPr="004E5A1F">
        <w:rPr>
          <w:rFonts w:ascii="Bookman Old Style" w:hAnsi="Bookman Old Style" w:cs="Times New Roman"/>
          <w:sz w:val="24"/>
          <w:szCs w:val="24"/>
          <w:lang w:val="en-US"/>
        </w:rPr>
        <w:t>tingkat</w:t>
      </w:r>
      <w:proofErr w:type="spellEnd"/>
      <w:r w:rsidR="008F7D0A" w:rsidRPr="004E5A1F">
        <w:rPr>
          <w:rFonts w:ascii="Bookman Old Style" w:hAnsi="Bookman Old Style" w:cs="Times New Roman"/>
          <w:sz w:val="24"/>
          <w:szCs w:val="24"/>
          <w:lang w:val="en-US"/>
        </w:rPr>
        <w:t xml:space="preserve"> </w:t>
      </w:r>
      <w:proofErr w:type="spellStart"/>
      <w:r w:rsidR="007775BF" w:rsidRPr="004E5A1F">
        <w:rPr>
          <w:rFonts w:ascii="Bookman Old Style" w:hAnsi="Bookman Old Style" w:cs="Times New Roman"/>
          <w:sz w:val="24"/>
          <w:szCs w:val="24"/>
          <w:lang w:val="en-US"/>
        </w:rPr>
        <w:t>R</w:t>
      </w:r>
      <w:r w:rsidR="008F7D0A" w:rsidRPr="004E5A1F">
        <w:rPr>
          <w:rFonts w:ascii="Bookman Old Style" w:hAnsi="Bookman Old Style" w:cs="Times New Roman"/>
          <w:sz w:val="24"/>
          <w:szCs w:val="24"/>
          <w:lang w:val="en-US"/>
        </w:rPr>
        <w:t>isiko</w:t>
      </w:r>
      <w:proofErr w:type="spellEnd"/>
      <w:r w:rsidR="008F7D0A" w:rsidRPr="004E5A1F">
        <w:rPr>
          <w:rFonts w:ascii="Bookman Old Style" w:hAnsi="Bookman Old Style" w:cs="Times New Roman"/>
          <w:sz w:val="24"/>
          <w:szCs w:val="24"/>
          <w:lang w:val="en-US"/>
        </w:rPr>
        <w:t xml:space="preserve"> </w:t>
      </w:r>
      <w:proofErr w:type="spellStart"/>
      <w:r w:rsidR="008F7D0A" w:rsidRPr="004E5A1F">
        <w:rPr>
          <w:rFonts w:ascii="Bookman Old Style" w:hAnsi="Bookman Old Style" w:cs="Times New Roman"/>
          <w:sz w:val="24"/>
          <w:szCs w:val="24"/>
          <w:lang w:val="en-US"/>
        </w:rPr>
        <w:t>kegiatan</w:t>
      </w:r>
      <w:proofErr w:type="spellEnd"/>
      <w:r w:rsidR="008F7D0A" w:rsidRPr="004E5A1F">
        <w:rPr>
          <w:rFonts w:ascii="Bookman Old Style" w:hAnsi="Bookman Old Style" w:cs="Times New Roman"/>
          <w:sz w:val="24"/>
          <w:szCs w:val="24"/>
          <w:lang w:val="en-US"/>
        </w:rPr>
        <w:t xml:space="preserve"> </w:t>
      </w:r>
      <w:proofErr w:type="spellStart"/>
      <w:r w:rsidR="008F7D0A" w:rsidRPr="004E5A1F">
        <w:rPr>
          <w:rFonts w:ascii="Bookman Old Style" w:hAnsi="Bookman Old Style" w:cs="Times New Roman"/>
          <w:sz w:val="24"/>
          <w:szCs w:val="24"/>
          <w:lang w:val="en-US"/>
        </w:rPr>
        <w:t>usaha</w:t>
      </w:r>
      <w:proofErr w:type="spellEnd"/>
      <w:r w:rsidR="008F7D0A" w:rsidRPr="004E5A1F">
        <w:rPr>
          <w:rFonts w:ascii="Bookman Old Style" w:hAnsi="Bookman Old Style" w:cs="Times New Roman"/>
          <w:sz w:val="24"/>
          <w:szCs w:val="24"/>
          <w:lang w:val="en-US"/>
        </w:rPr>
        <w:t>.</w:t>
      </w:r>
    </w:p>
    <w:p w14:paraId="15F98BA5" w14:textId="487A76DE" w:rsidR="0068362C" w:rsidRPr="004E5A1F" w:rsidRDefault="0068362C" w:rsidP="005E57A3">
      <w:pPr>
        <w:numPr>
          <w:ilvl w:val="0"/>
          <w:numId w:val="19"/>
        </w:numPr>
        <w:spacing w:after="0" w:line="360" w:lineRule="auto"/>
        <w:ind w:left="2552" w:hanging="566"/>
        <w:jc w:val="both"/>
        <w:rPr>
          <w:rFonts w:ascii="Bookman Old Style" w:hAnsi="Bookman Old Style"/>
          <w:sz w:val="24"/>
          <w:szCs w:val="24"/>
        </w:rPr>
      </w:pPr>
      <w:r w:rsidRPr="004E5A1F">
        <w:rPr>
          <w:rFonts w:ascii="Bookman Old Style" w:hAnsi="Bookman Old Style"/>
          <w:sz w:val="24"/>
          <w:szCs w:val="24"/>
        </w:rPr>
        <w:t>Perizinan Berusaha Untuk Menunjang Kegiatan Usaha adalah legalitas yang diberikan kepada Pelaku Usaha untuk menunjang kegiatan usaha</w:t>
      </w:r>
      <w:r w:rsidRPr="008444BC">
        <w:rPr>
          <w:rFonts w:ascii="Bookman Old Style" w:hAnsi="Bookman Old Style"/>
          <w:sz w:val="24"/>
          <w:szCs w:val="24"/>
          <w:lang w:val="en-US"/>
        </w:rPr>
        <w:t>.</w:t>
      </w:r>
    </w:p>
    <w:p w14:paraId="66309FFD" w14:textId="2E3A1B3F" w:rsidR="008B43E8" w:rsidRPr="008444BC" w:rsidRDefault="00A54CBF">
      <w:pPr>
        <w:numPr>
          <w:ilvl w:val="0"/>
          <w:numId w:val="19"/>
        </w:numPr>
        <w:spacing w:after="0" w:line="360" w:lineRule="auto"/>
        <w:ind w:left="2552" w:hanging="566"/>
        <w:jc w:val="both"/>
        <w:rPr>
          <w:rFonts w:ascii="Bookman Old Style" w:hAnsi="Bookman Old Style"/>
          <w:sz w:val="24"/>
          <w:szCs w:val="24"/>
        </w:rPr>
      </w:pPr>
      <w:r w:rsidRPr="004E5A1F">
        <w:rPr>
          <w:rFonts w:ascii="Bookman Old Style" w:hAnsi="Bookman Old Style"/>
          <w:sz w:val="24"/>
          <w:szCs w:val="24"/>
        </w:rPr>
        <w:t xml:space="preserve">Pengawasan adalah upaya untuk memastikan pelaksanaan kegiatan usaha sesuai dengan standar pelaksanaan kegiatan usaha yang dilakukan melalui pendekatan berbasis </w:t>
      </w:r>
      <w:r w:rsidR="0073656F" w:rsidRPr="004E5A1F">
        <w:rPr>
          <w:rFonts w:ascii="Bookman Old Style" w:hAnsi="Bookman Old Style"/>
          <w:sz w:val="24"/>
          <w:szCs w:val="24"/>
          <w:lang w:val="en-US"/>
        </w:rPr>
        <w:t>R</w:t>
      </w:r>
      <w:r w:rsidRPr="004E5A1F">
        <w:rPr>
          <w:rFonts w:ascii="Bookman Old Style" w:hAnsi="Bookman Old Style"/>
          <w:sz w:val="24"/>
          <w:szCs w:val="24"/>
        </w:rPr>
        <w:t>isiko</w:t>
      </w:r>
      <w:r w:rsidR="0073656F" w:rsidRPr="004E5A1F">
        <w:rPr>
          <w:rFonts w:ascii="Bookman Old Style" w:hAnsi="Bookman Old Style"/>
          <w:sz w:val="24"/>
          <w:szCs w:val="24"/>
          <w:lang w:val="en-US"/>
        </w:rPr>
        <w:t xml:space="preserve"> dan </w:t>
      </w:r>
      <w:proofErr w:type="spellStart"/>
      <w:r w:rsidR="0073656F" w:rsidRPr="004E5A1F">
        <w:rPr>
          <w:rFonts w:ascii="Bookman Old Style" w:hAnsi="Bookman Old Style"/>
          <w:sz w:val="24"/>
          <w:szCs w:val="24"/>
          <w:lang w:val="en-US"/>
        </w:rPr>
        <w:t>kewajiban</w:t>
      </w:r>
      <w:proofErr w:type="spellEnd"/>
      <w:r w:rsidR="0073656F" w:rsidRPr="004E5A1F">
        <w:rPr>
          <w:rFonts w:ascii="Bookman Old Style" w:hAnsi="Bookman Old Style"/>
          <w:sz w:val="24"/>
          <w:szCs w:val="24"/>
          <w:lang w:val="en-US"/>
        </w:rPr>
        <w:t xml:space="preserve"> yang </w:t>
      </w:r>
      <w:proofErr w:type="spellStart"/>
      <w:r w:rsidR="0073656F" w:rsidRPr="004E5A1F">
        <w:rPr>
          <w:rFonts w:ascii="Bookman Old Style" w:hAnsi="Bookman Old Style"/>
          <w:sz w:val="24"/>
          <w:szCs w:val="24"/>
          <w:lang w:val="en-US"/>
        </w:rPr>
        <w:t>harus</w:t>
      </w:r>
      <w:proofErr w:type="spellEnd"/>
      <w:r w:rsidR="0073656F" w:rsidRPr="004E5A1F">
        <w:rPr>
          <w:rFonts w:ascii="Bookman Old Style" w:hAnsi="Bookman Old Style"/>
          <w:sz w:val="24"/>
          <w:szCs w:val="24"/>
          <w:lang w:val="en-US"/>
        </w:rPr>
        <w:t xml:space="preserve"> </w:t>
      </w:r>
      <w:proofErr w:type="spellStart"/>
      <w:r w:rsidR="0073656F" w:rsidRPr="004E5A1F">
        <w:rPr>
          <w:rFonts w:ascii="Bookman Old Style" w:hAnsi="Bookman Old Style"/>
          <w:sz w:val="24"/>
          <w:szCs w:val="24"/>
          <w:lang w:val="en-US"/>
        </w:rPr>
        <w:t>dipenuhi</w:t>
      </w:r>
      <w:proofErr w:type="spellEnd"/>
      <w:r w:rsidR="0073656F" w:rsidRPr="004E5A1F">
        <w:rPr>
          <w:rFonts w:ascii="Bookman Old Style" w:hAnsi="Bookman Old Style"/>
          <w:sz w:val="24"/>
          <w:szCs w:val="24"/>
          <w:lang w:val="en-US"/>
        </w:rPr>
        <w:t xml:space="preserve"> </w:t>
      </w:r>
      <w:proofErr w:type="spellStart"/>
      <w:r w:rsidR="0073656F" w:rsidRPr="004E5A1F">
        <w:rPr>
          <w:rFonts w:ascii="Bookman Old Style" w:hAnsi="Bookman Old Style"/>
          <w:sz w:val="24"/>
          <w:szCs w:val="24"/>
          <w:lang w:val="en-US"/>
        </w:rPr>
        <w:t>Pelaku</w:t>
      </w:r>
      <w:proofErr w:type="spellEnd"/>
      <w:r w:rsidR="0073656F" w:rsidRPr="004E5A1F">
        <w:rPr>
          <w:rFonts w:ascii="Bookman Old Style" w:hAnsi="Bookman Old Style"/>
          <w:sz w:val="24"/>
          <w:szCs w:val="24"/>
          <w:lang w:val="en-US"/>
        </w:rPr>
        <w:t xml:space="preserve"> Usaha</w:t>
      </w:r>
      <w:r w:rsidRPr="004E5A1F">
        <w:rPr>
          <w:rFonts w:ascii="Bookman Old Style" w:hAnsi="Bookman Old Style"/>
          <w:sz w:val="24"/>
          <w:szCs w:val="24"/>
          <w:lang w:val="en-US"/>
        </w:rPr>
        <w:t>.</w:t>
      </w:r>
    </w:p>
    <w:p w14:paraId="6E891555" w14:textId="26E4E6DD" w:rsidR="008F7D0A" w:rsidRPr="004E5A1F" w:rsidRDefault="006641D1">
      <w:pPr>
        <w:numPr>
          <w:ilvl w:val="0"/>
          <w:numId w:val="19"/>
        </w:numPr>
        <w:spacing w:after="0" w:line="360" w:lineRule="auto"/>
        <w:ind w:left="2552" w:hanging="566"/>
        <w:jc w:val="both"/>
        <w:rPr>
          <w:rFonts w:ascii="Bookman Old Style" w:eastAsia="Times New Roman" w:hAnsi="Bookman Old Style" w:cs="Arial"/>
          <w:sz w:val="24"/>
          <w:szCs w:val="24"/>
        </w:rPr>
      </w:pPr>
      <w:proofErr w:type="spellStart"/>
      <w:r w:rsidRPr="002943E6">
        <w:rPr>
          <w:rFonts w:ascii="Bookman Old Style" w:eastAsia="Bookman Old Style" w:hAnsi="Bookman Old Style" w:cs="Bookman Old Style"/>
          <w:sz w:val="24"/>
          <w:szCs w:val="24"/>
          <w:lang w:val="en-US"/>
        </w:rPr>
        <w:t>Sistem</w:t>
      </w:r>
      <w:proofErr w:type="spellEnd"/>
      <w:r w:rsidR="008F7D0A" w:rsidRPr="004E5A1F">
        <w:rPr>
          <w:rFonts w:ascii="Bookman Old Style" w:hAnsi="Bookman Old Style" w:cs="Arial"/>
          <w:sz w:val="24"/>
          <w:szCs w:val="24"/>
        </w:rPr>
        <w:t xml:space="preserve"> Perizinan Berusaha </w:t>
      </w:r>
      <w:proofErr w:type="spellStart"/>
      <w:r w:rsidR="001548C9" w:rsidRPr="004E5A1F">
        <w:rPr>
          <w:rFonts w:ascii="Bookman Old Style" w:hAnsi="Bookman Old Style" w:cs="Arial"/>
          <w:sz w:val="24"/>
          <w:szCs w:val="24"/>
          <w:lang w:val="en-US"/>
        </w:rPr>
        <w:t>T</w:t>
      </w:r>
      <w:r w:rsidR="001548C9" w:rsidRPr="002943E6">
        <w:rPr>
          <w:rFonts w:ascii="Bookman Old Style" w:hAnsi="Bookman Old Style" w:cs="Arial"/>
          <w:sz w:val="24"/>
          <w:szCs w:val="24"/>
          <w:lang w:val="en-US"/>
        </w:rPr>
        <w:t>erintegrasi</w:t>
      </w:r>
      <w:proofErr w:type="spellEnd"/>
      <w:r w:rsidR="001548C9" w:rsidRPr="002943E6">
        <w:rPr>
          <w:rFonts w:ascii="Bookman Old Style" w:hAnsi="Bookman Old Style" w:cs="Arial"/>
          <w:sz w:val="24"/>
          <w:szCs w:val="24"/>
          <w:lang w:val="en-US"/>
        </w:rPr>
        <w:t xml:space="preserve"> </w:t>
      </w:r>
      <w:proofErr w:type="spellStart"/>
      <w:r w:rsidR="001548C9" w:rsidRPr="004E5A1F">
        <w:rPr>
          <w:rFonts w:ascii="Bookman Old Style" w:hAnsi="Bookman Old Style" w:cs="Arial"/>
          <w:sz w:val="24"/>
          <w:szCs w:val="24"/>
          <w:lang w:val="en-US"/>
        </w:rPr>
        <w:t>s</w:t>
      </w:r>
      <w:r w:rsidR="001548C9" w:rsidRPr="002943E6">
        <w:rPr>
          <w:rFonts w:ascii="Bookman Old Style" w:hAnsi="Bookman Old Style" w:cs="Arial"/>
          <w:sz w:val="24"/>
          <w:szCs w:val="24"/>
          <w:lang w:val="en-US"/>
        </w:rPr>
        <w:t>ecara</w:t>
      </w:r>
      <w:proofErr w:type="spellEnd"/>
      <w:r w:rsidR="001548C9" w:rsidRPr="002943E6">
        <w:rPr>
          <w:rFonts w:ascii="Bookman Old Style" w:hAnsi="Bookman Old Style" w:cs="Arial"/>
          <w:sz w:val="24"/>
          <w:szCs w:val="24"/>
          <w:lang w:val="en-US"/>
        </w:rPr>
        <w:t xml:space="preserve"> </w:t>
      </w:r>
      <w:proofErr w:type="spellStart"/>
      <w:r w:rsidRPr="00FB122D">
        <w:rPr>
          <w:rFonts w:ascii="Bookman Old Style" w:hAnsi="Bookman Old Style" w:cs="Arial"/>
          <w:sz w:val="24"/>
          <w:szCs w:val="24"/>
          <w:lang w:val="en-US"/>
        </w:rPr>
        <w:t>Elektronik</w:t>
      </w:r>
      <w:proofErr w:type="spellEnd"/>
      <w:r w:rsidRPr="00FB122D">
        <w:rPr>
          <w:rFonts w:ascii="Bookman Old Style" w:hAnsi="Bookman Old Style" w:cs="Arial"/>
          <w:sz w:val="24"/>
          <w:szCs w:val="24"/>
          <w:lang w:val="en-US"/>
        </w:rPr>
        <w:t xml:space="preserve"> (</w:t>
      </w:r>
      <w:r w:rsidRPr="004E5A1F">
        <w:rPr>
          <w:rFonts w:ascii="Bookman Old Style" w:hAnsi="Bookman Old Style" w:cs="Arial"/>
          <w:i/>
          <w:iCs/>
          <w:sz w:val="24"/>
          <w:szCs w:val="24"/>
          <w:lang w:val="en-US"/>
        </w:rPr>
        <w:t>Online Single Submission</w:t>
      </w:r>
      <w:r w:rsidRPr="002943E6">
        <w:rPr>
          <w:rFonts w:ascii="Bookman Old Style" w:hAnsi="Bookman Old Style" w:cs="Arial"/>
          <w:sz w:val="24"/>
          <w:szCs w:val="24"/>
          <w:lang w:val="en-US"/>
        </w:rPr>
        <w:t xml:space="preserve">) yang </w:t>
      </w:r>
      <w:proofErr w:type="spellStart"/>
      <w:r w:rsidRPr="002943E6">
        <w:rPr>
          <w:rFonts w:ascii="Bookman Old Style" w:hAnsi="Bookman Old Style" w:cs="Arial"/>
          <w:sz w:val="24"/>
          <w:szCs w:val="24"/>
          <w:lang w:val="en-US"/>
        </w:rPr>
        <w:t>s</w:t>
      </w:r>
      <w:r w:rsidRPr="007753E4">
        <w:rPr>
          <w:rFonts w:ascii="Bookman Old Style" w:hAnsi="Bookman Old Style" w:cs="Arial"/>
          <w:sz w:val="24"/>
          <w:szCs w:val="24"/>
          <w:lang w:val="en-US"/>
        </w:rPr>
        <w:t>elanjutnya</w:t>
      </w:r>
      <w:proofErr w:type="spellEnd"/>
      <w:r w:rsidRPr="007753E4">
        <w:rPr>
          <w:rFonts w:ascii="Bookman Old Style" w:hAnsi="Bookman Old Style" w:cs="Arial"/>
          <w:sz w:val="24"/>
          <w:szCs w:val="24"/>
          <w:lang w:val="en-US"/>
        </w:rPr>
        <w:t xml:space="preserve"> </w:t>
      </w:r>
      <w:proofErr w:type="spellStart"/>
      <w:r w:rsidR="00CA74D9" w:rsidRPr="00FB122D">
        <w:rPr>
          <w:rFonts w:ascii="Bookman Old Style" w:hAnsi="Bookman Old Style" w:cs="Arial"/>
          <w:sz w:val="24"/>
          <w:szCs w:val="24"/>
          <w:lang w:val="en-US"/>
        </w:rPr>
        <w:t>disebut</w:t>
      </w:r>
      <w:proofErr w:type="spellEnd"/>
      <w:r w:rsidRPr="00FB122D">
        <w:rPr>
          <w:rFonts w:ascii="Bookman Old Style" w:hAnsi="Bookman Old Style" w:cs="Arial"/>
          <w:sz w:val="24"/>
          <w:szCs w:val="24"/>
          <w:lang w:val="en-US"/>
        </w:rPr>
        <w:t xml:space="preserve"> </w:t>
      </w:r>
      <w:r w:rsidRPr="004E5A1F">
        <w:rPr>
          <w:rFonts w:ascii="Bookman Old Style" w:hAnsi="Bookman Old Style"/>
          <w:sz w:val="24"/>
          <w:szCs w:val="24"/>
        </w:rPr>
        <w:t>Sistem</w:t>
      </w:r>
      <w:r w:rsidRPr="002943E6">
        <w:rPr>
          <w:rFonts w:ascii="Bookman Old Style" w:hAnsi="Bookman Old Style" w:cs="Arial"/>
          <w:sz w:val="24"/>
          <w:szCs w:val="24"/>
          <w:lang w:val="en-US"/>
        </w:rPr>
        <w:t xml:space="preserve"> OSS </w:t>
      </w:r>
      <w:proofErr w:type="spellStart"/>
      <w:r w:rsidRPr="002943E6">
        <w:rPr>
          <w:rFonts w:ascii="Bookman Old Style" w:hAnsi="Bookman Old Style" w:cs="Arial"/>
          <w:sz w:val="24"/>
          <w:szCs w:val="24"/>
          <w:lang w:val="en-US"/>
        </w:rPr>
        <w:t>adalah</w:t>
      </w:r>
      <w:proofErr w:type="spellEnd"/>
      <w:r w:rsidRPr="002943E6">
        <w:rPr>
          <w:rFonts w:ascii="Bookman Old Style" w:hAnsi="Bookman Old Style" w:cs="Arial"/>
          <w:sz w:val="24"/>
          <w:szCs w:val="24"/>
          <w:lang w:val="en-US"/>
        </w:rPr>
        <w:t xml:space="preserve"> </w:t>
      </w:r>
      <w:proofErr w:type="spellStart"/>
      <w:r w:rsidRPr="002943E6">
        <w:rPr>
          <w:rFonts w:ascii="Bookman Old Style" w:hAnsi="Bookman Old Style" w:cs="Arial"/>
          <w:sz w:val="24"/>
          <w:szCs w:val="24"/>
          <w:lang w:val="en-US"/>
        </w:rPr>
        <w:t>sistem</w:t>
      </w:r>
      <w:proofErr w:type="spellEnd"/>
      <w:r w:rsidRPr="002943E6">
        <w:rPr>
          <w:rFonts w:ascii="Bookman Old Style" w:hAnsi="Bookman Old Style" w:cs="Arial"/>
          <w:sz w:val="24"/>
          <w:szCs w:val="24"/>
          <w:lang w:val="en-US"/>
        </w:rPr>
        <w:t xml:space="preserve"> </w:t>
      </w:r>
      <w:proofErr w:type="spellStart"/>
      <w:r w:rsidRPr="002943E6">
        <w:rPr>
          <w:rFonts w:ascii="Bookman Old Style" w:hAnsi="Bookman Old Style" w:cs="Arial"/>
          <w:sz w:val="24"/>
          <w:szCs w:val="24"/>
          <w:lang w:val="en-US"/>
        </w:rPr>
        <w:t>elektronik</w:t>
      </w:r>
      <w:proofErr w:type="spellEnd"/>
      <w:r w:rsidRPr="002943E6">
        <w:rPr>
          <w:rFonts w:ascii="Bookman Old Style" w:hAnsi="Bookman Old Style" w:cs="Arial"/>
          <w:sz w:val="24"/>
          <w:szCs w:val="24"/>
          <w:lang w:val="en-US"/>
        </w:rPr>
        <w:t xml:space="preserve"> </w:t>
      </w:r>
      <w:proofErr w:type="spellStart"/>
      <w:r w:rsidRPr="002943E6">
        <w:rPr>
          <w:rFonts w:ascii="Bookman Old Style" w:hAnsi="Bookman Old Style" w:cs="Arial"/>
          <w:sz w:val="24"/>
          <w:szCs w:val="24"/>
          <w:lang w:val="en-US"/>
        </w:rPr>
        <w:t>terintegrasi</w:t>
      </w:r>
      <w:proofErr w:type="spellEnd"/>
      <w:r w:rsidRPr="002943E6">
        <w:rPr>
          <w:rFonts w:ascii="Bookman Old Style" w:hAnsi="Bookman Old Style" w:cs="Arial"/>
          <w:sz w:val="24"/>
          <w:szCs w:val="24"/>
          <w:lang w:val="en-US"/>
        </w:rPr>
        <w:t xml:space="preserve"> yang </w:t>
      </w:r>
      <w:proofErr w:type="spellStart"/>
      <w:r w:rsidRPr="002943E6">
        <w:rPr>
          <w:rFonts w:ascii="Bookman Old Style" w:hAnsi="Bookman Old Style" w:cs="Arial"/>
          <w:sz w:val="24"/>
          <w:szCs w:val="24"/>
          <w:lang w:val="en-US"/>
        </w:rPr>
        <w:t>dikelola</w:t>
      </w:r>
      <w:proofErr w:type="spellEnd"/>
      <w:r w:rsidRPr="002943E6">
        <w:rPr>
          <w:rFonts w:ascii="Bookman Old Style" w:hAnsi="Bookman Old Style" w:cs="Arial"/>
          <w:sz w:val="24"/>
          <w:szCs w:val="24"/>
          <w:lang w:val="en-US"/>
        </w:rPr>
        <w:t xml:space="preserve"> dan </w:t>
      </w:r>
      <w:proofErr w:type="spellStart"/>
      <w:r w:rsidRPr="002943E6">
        <w:rPr>
          <w:rFonts w:ascii="Bookman Old Style" w:hAnsi="Bookman Old Style" w:cs="Arial"/>
          <w:sz w:val="24"/>
          <w:szCs w:val="24"/>
          <w:lang w:val="en-US"/>
        </w:rPr>
        <w:t>diselenggarakan</w:t>
      </w:r>
      <w:proofErr w:type="spellEnd"/>
      <w:r w:rsidRPr="002943E6">
        <w:rPr>
          <w:rFonts w:ascii="Bookman Old Style" w:hAnsi="Bookman Old Style" w:cs="Arial"/>
          <w:sz w:val="24"/>
          <w:szCs w:val="24"/>
          <w:lang w:val="en-US"/>
        </w:rPr>
        <w:t xml:space="preserve"> oleh </w:t>
      </w:r>
      <w:proofErr w:type="spellStart"/>
      <w:r w:rsidR="00142F00" w:rsidRPr="004E5A1F">
        <w:rPr>
          <w:rFonts w:ascii="Bookman Old Style" w:hAnsi="Bookman Old Style"/>
          <w:sz w:val="24"/>
          <w:szCs w:val="24"/>
          <w:lang w:val="en-US"/>
        </w:rPr>
        <w:t>lembaga</w:t>
      </w:r>
      <w:proofErr w:type="spellEnd"/>
      <w:r w:rsidR="00142F00" w:rsidRPr="004E5A1F">
        <w:rPr>
          <w:rFonts w:ascii="Bookman Old Style" w:hAnsi="Bookman Old Style"/>
          <w:sz w:val="24"/>
          <w:szCs w:val="24"/>
          <w:lang w:val="en-US"/>
        </w:rPr>
        <w:t xml:space="preserve"> </w:t>
      </w:r>
      <w:proofErr w:type="spellStart"/>
      <w:r w:rsidR="00142F00" w:rsidRPr="004E5A1F">
        <w:rPr>
          <w:rFonts w:ascii="Bookman Old Style" w:hAnsi="Bookman Old Style"/>
          <w:sz w:val="24"/>
          <w:szCs w:val="24"/>
          <w:lang w:val="en-US"/>
        </w:rPr>
        <w:t>pengelola</w:t>
      </w:r>
      <w:proofErr w:type="spellEnd"/>
      <w:r w:rsidR="00142F00" w:rsidRPr="004E5A1F">
        <w:rPr>
          <w:rFonts w:ascii="Bookman Old Style" w:hAnsi="Bookman Old Style"/>
          <w:sz w:val="24"/>
          <w:szCs w:val="24"/>
          <w:lang w:val="en-US"/>
        </w:rPr>
        <w:t xml:space="preserve"> dan </w:t>
      </w:r>
      <w:proofErr w:type="spellStart"/>
      <w:r w:rsidR="00142F00" w:rsidRPr="004E5A1F">
        <w:rPr>
          <w:rFonts w:ascii="Bookman Old Style" w:hAnsi="Bookman Old Style"/>
          <w:sz w:val="24"/>
          <w:szCs w:val="24"/>
          <w:lang w:val="en-US"/>
        </w:rPr>
        <w:t>penyelenggara</w:t>
      </w:r>
      <w:proofErr w:type="spellEnd"/>
      <w:r w:rsidR="00142F00" w:rsidRPr="004E5A1F">
        <w:rPr>
          <w:rFonts w:ascii="Bookman Old Style" w:hAnsi="Bookman Old Style"/>
          <w:sz w:val="24"/>
          <w:szCs w:val="24"/>
          <w:lang w:val="en-US"/>
        </w:rPr>
        <w:t xml:space="preserve"> </w:t>
      </w:r>
      <w:r w:rsidR="00142F00" w:rsidRPr="004E5A1F">
        <w:rPr>
          <w:rFonts w:ascii="Bookman Old Style" w:hAnsi="Bookman Old Style"/>
          <w:i/>
          <w:iCs/>
          <w:sz w:val="24"/>
          <w:szCs w:val="24"/>
          <w:lang w:val="en-US"/>
        </w:rPr>
        <w:t>online single submission</w:t>
      </w:r>
      <w:r w:rsidR="00142F00" w:rsidRPr="002943E6">
        <w:rPr>
          <w:rFonts w:ascii="Bookman Old Style" w:hAnsi="Bookman Old Style"/>
          <w:sz w:val="24"/>
          <w:szCs w:val="24"/>
          <w:lang w:val="en-US"/>
        </w:rPr>
        <w:t xml:space="preserve"> </w:t>
      </w:r>
      <w:proofErr w:type="spellStart"/>
      <w:r w:rsidRPr="007753E4">
        <w:rPr>
          <w:rFonts w:ascii="Bookman Old Style" w:hAnsi="Bookman Old Style" w:cs="Arial"/>
          <w:sz w:val="24"/>
          <w:szCs w:val="24"/>
          <w:lang w:val="en-US"/>
        </w:rPr>
        <w:t>untuk</w:t>
      </w:r>
      <w:proofErr w:type="spellEnd"/>
      <w:r w:rsidRPr="007753E4">
        <w:rPr>
          <w:rFonts w:ascii="Bookman Old Style" w:hAnsi="Bookman Old Style" w:cs="Arial"/>
          <w:sz w:val="24"/>
          <w:szCs w:val="24"/>
          <w:lang w:val="en-US"/>
        </w:rPr>
        <w:t xml:space="preserve"> </w:t>
      </w:r>
      <w:proofErr w:type="spellStart"/>
      <w:r w:rsidRPr="007753E4">
        <w:rPr>
          <w:rFonts w:ascii="Bookman Old Style" w:hAnsi="Bookman Old Style" w:cs="Arial"/>
          <w:sz w:val="24"/>
          <w:szCs w:val="24"/>
          <w:lang w:val="en-US"/>
        </w:rPr>
        <w:t>penyelenggaraan</w:t>
      </w:r>
      <w:proofErr w:type="spellEnd"/>
      <w:r w:rsidRPr="007753E4">
        <w:rPr>
          <w:rFonts w:ascii="Bookman Old Style" w:hAnsi="Bookman Old Style" w:cs="Arial"/>
          <w:sz w:val="24"/>
          <w:szCs w:val="24"/>
          <w:lang w:val="en-US"/>
        </w:rPr>
        <w:t xml:space="preserve"> </w:t>
      </w:r>
      <w:proofErr w:type="spellStart"/>
      <w:r w:rsidRPr="007753E4">
        <w:rPr>
          <w:rFonts w:ascii="Bookman Old Style" w:hAnsi="Bookman Old Style" w:cs="Arial"/>
          <w:sz w:val="24"/>
          <w:szCs w:val="24"/>
          <w:lang w:val="en-US"/>
        </w:rPr>
        <w:t>Perizinan</w:t>
      </w:r>
      <w:proofErr w:type="spellEnd"/>
      <w:r w:rsidRPr="007753E4">
        <w:rPr>
          <w:rFonts w:ascii="Bookman Old Style" w:hAnsi="Bookman Old Style" w:cs="Arial"/>
          <w:sz w:val="24"/>
          <w:szCs w:val="24"/>
          <w:lang w:val="en-US"/>
        </w:rPr>
        <w:t xml:space="preserve"> </w:t>
      </w:r>
      <w:proofErr w:type="spellStart"/>
      <w:r w:rsidRPr="007753E4">
        <w:rPr>
          <w:rFonts w:ascii="Bookman Old Style" w:hAnsi="Bookman Old Style" w:cs="Arial"/>
          <w:sz w:val="24"/>
          <w:szCs w:val="24"/>
          <w:lang w:val="en-US"/>
        </w:rPr>
        <w:t>Berusaha</w:t>
      </w:r>
      <w:proofErr w:type="spellEnd"/>
      <w:r w:rsidRPr="007753E4">
        <w:rPr>
          <w:rFonts w:ascii="Bookman Old Style" w:hAnsi="Bookman Old Style" w:cs="Arial"/>
          <w:sz w:val="24"/>
          <w:szCs w:val="24"/>
          <w:lang w:val="en-US"/>
        </w:rPr>
        <w:t xml:space="preserve"> </w:t>
      </w:r>
      <w:proofErr w:type="spellStart"/>
      <w:r w:rsidRPr="007753E4">
        <w:rPr>
          <w:rFonts w:ascii="Bookman Old Style" w:hAnsi="Bookman Old Style" w:cs="Arial"/>
          <w:sz w:val="24"/>
          <w:szCs w:val="24"/>
          <w:lang w:val="en-US"/>
        </w:rPr>
        <w:t>Berbasis</w:t>
      </w:r>
      <w:proofErr w:type="spellEnd"/>
      <w:r w:rsidRPr="007753E4">
        <w:rPr>
          <w:rFonts w:ascii="Bookman Old Style" w:hAnsi="Bookman Old Style" w:cs="Arial"/>
          <w:sz w:val="24"/>
          <w:szCs w:val="24"/>
          <w:lang w:val="en-US"/>
        </w:rPr>
        <w:t xml:space="preserve"> </w:t>
      </w:r>
      <w:proofErr w:type="spellStart"/>
      <w:r w:rsidRPr="007753E4">
        <w:rPr>
          <w:rFonts w:ascii="Bookman Old Style" w:hAnsi="Bookman Old Style" w:cs="Arial"/>
          <w:sz w:val="24"/>
          <w:szCs w:val="24"/>
          <w:lang w:val="en-US"/>
        </w:rPr>
        <w:t>Risiko</w:t>
      </w:r>
      <w:proofErr w:type="spellEnd"/>
      <w:r w:rsidRPr="007753E4">
        <w:rPr>
          <w:rFonts w:ascii="Bookman Old Style" w:hAnsi="Bookman Old Style" w:cs="Arial"/>
          <w:sz w:val="24"/>
          <w:szCs w:val="24"/>
          <w:lang w:val="en-US"/>
        </w:rPr>
        <w:t>.</w:t>
      </w:r>
    </w:p>
    <w:p w14:paraId="5822EA7B" w14:textId="29AE8F7F" w:rsidR="00133306" w:rsidRPr="004E5A1F" w:rsidRDefault="00133306" w:rsidP="004E5A1F">
      <w:pPr>
        <w:numPr>
          <w:ilvl w:val="0"/>
          <w:numId w:val="19"/>
        </w:numPr>
        <w:spacing w:after="0" w:line="360" w:lineRule="auto"/>
        <w:ind w:left="2552" w:hanging="566"/>
        <w:jc w:val="both"/>
        <w:rPr>
          <w:rFonts w:ascii="Bookman Old Style" w:hAnsi="Bookman Old Style"/>
          <w:sz w:val="24"/>
          <w:szCs w:val="24"/>
        </w:rPr>
      </w:pPr>
      <w:r w:rsidRPr="004E5A1F">
        <w:rPr>
          <w:rFonts w:ascii="Bookman Old Style" w:hAnsi="Bookman Old Style"/>
          <w:sz w:val="24"/>
          <w:szCs w:val="24"/>
        </w:rPr>
        <w:t>Nomor Induk Berusaha yang selanjutnya disingkat NIB adalah bukti registrasi</w:t>
      </w:r>
      <w:r w:rsidR="0073656F" w:rsidRPr="008444BC">
        <w:rPr>
          <w:rFonts w:ascii="Bookman Old Style" w:hAnsi="Bookman Old Style"/>
          <w:sz w:val="24"/>
          <w:szCs w:val="24"/>
          <w:lang w:val="en-US"/>
        </w:rPr>
        <w:t>/</w:t>
      </w:r>
      <w:r w:rsidRPr="004E5A1F">
        <w:rPr>
          <w:rFonts w:ascii="Bookman Old Style" w:hAnsi="Bookman Old Style"/>
          <w:sz w:val="24"/>
          <w:szCs w:val="24"/>
        </w:rPr>
        <w:t xml:space="preserve">pendaftaran </w:t>
      </w:r>
      <w:r w:rsidR="0073656F" w:rsidRPr="008444BC">
        <w:rPr>
          <w:rFonts w:ascii="Bookman Old Style" w:hAnsi="Bookman Old Style"/>
          <w:sz w:val="24"/>
          <w:szCs w:val="24"/>
          <w:lang w:val="en-US"/>
        </w:rPr>
        <w:t>P</w:t>
      </w:r>
      <w:r w:rsidRPr="004E5A1F">
        <w:rPr>
          <w:rFonts w:ascii="Bookman Old Style" w:hAnsi="Bookman Old Style"/>
          <w:sz w:val="24"/>
          <w:szCs w:val="24"/>
        </w:rPr>
        <w:t xml:space="preserve">elaku </w:t>
      </w:r>
      <w:r w:rsidR="0073656F" w:rsidRPr="008444BC">
        <w:rPr>
          <w:rFonts w:ascii="Bookman Old Style" w:hAnsi="Bookman Old Style"/>
          <w:sz w:val="24"/>
          <w:szCs w:val="24"/>
          <w:lang w:val="en-US"/>
        </w:rPr>
        <w:t>U</w:t>
      </w:r>
      <w:r w:rsidRPr="004E5A1F">
        <w:rPr>
          <w:rFonts w:ascii="Bookman Old Style" w:hAnsi="Bookman Old Style"/>
          <w:sz w:val="24"/>
          <w:szCs w:val="24"/>
        </w:rPr>
        <w:t xml:space="preserve">saha untuk melakukan kegiatan usaha dan sebagai </w:t>
      </w:r>
      <w:proofErr w:type="spellStart"/>
      <w:r w:rsidR="00320AB6" w:rsidRPr="008444BC">
        <w:rPr>
          <w:rFonts w:ascii="Bookman Old Style" w:hAnsi="Bookman Old Style"/>
          <w:sz w:val="24"/>
          <w:szCs w:val="24"/>
          <w:lang w:val="en-US"/>
        </w:rPr>
        <w:t>identitas</w:t>
      </w:r>
      <w:proofErr w:type="spellEnd"/>
      <w:r w:rsidRPr="004E5A1F">
        <w:rPr>
          <w:rFonts w:ascii="Bookman Old Style" w:hAnsi="Bookman Old Style"/>
          <w:sz w:val="24"/>
          <w:szCs w:val="24"/>
        </w:rPr>
        <w:t xml:space="preserve"> bagi </w:t>
      </w:r>
      <w:r w:rsidR="0073656F" w:rsidRPr="008444BC">
        <w:rPr>
          <w:rFonts w:ascii="Bookman Old Style" w:hAnsi="Bookman Old Style"/>
          <w:sz w:val="24"/>
          <w:szCs w:val="24"/>
          <w:lang w:val="en-US"/>
        </w:rPr>
        <w:t>P</w:t>
      </w:r>
      <w:r w:rsidRPr="004E5A1F">
        <w:rPr>
          <w:rFonts w:ascii="Bookman Old Style" w:hAnsi="Bookman Old Style"/>
          <w:sz w:val="24"/>
          <w:szCs w:val="24"/>
        </w:rPr>
        <w:t xml:space="preserve">elaku </w:t>
      </w:r>
      <w:r w:rsidR="0073656F" w:rsidRPr="008444BC">
        <w:rPr>
          <w:rFonts w:ascii="Bookman Old Style" w:hAnsi="Bookman Old Style"/>
          <w:sz w:val="24"/>
          <w:szCs w:val="24"/>
          <w:lang w:val="en-US"/>
        </w:rPr>
        <w:t>U</w:t>
      </w:r>
      <w:r w:rsidRPr="004E5A1F">
        <w:rPr>
          <w:rFonts w:ascii="Bookman Old Style" w:hAnsi="Bookman Old Style"/>
          <w:sz w:val="24"/>
          <w:szCs w:val="24"/>
        </w:rPr>
        <w:t>saha dalam pelaksanaan kegiatan usahanya.</w:t>
      </w:r>
    </w:p>
    <w:p w14:paraId="78D4D38E" w14:textId="1A929909" w:rsidR="00586F8E" w:rsidRPr="008444BC" w:rsidRDefault="00133306">
      <w:pPr>
        <w:numPr>
          <w:ilvl w:val="0"/>
          <w:numId w:val="19"/>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Sertifikat Standar adalah pernyataan dan/atau bukti pemenuhan standar pelaksanaan kegiatan usaha.</w:t>
      </w:r>
    </w:p>
    <w:p w14:paraId="6626CD55" w14:textId="79799CC7" w:rsidR="00133306" w:rsidRPr="008444BC" w:rsidRDefault="00133306">
      <w:pPr>
        <w:numPr>
          <w:ilvl w:val="0"/>
          <w:numId w:val="19"/>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Izin adalah persetujuan </w:t>
      </w:r>
      <w:r w:rsidR="00142F00"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 xml:space="preserve">emerintah </w:t>
      </w:r>
      <w:proofErr w:type="spellStart"/>
      <w:r w:rsidR="00142F00" w:rsidRPr="008444BC">
        <w:rPr>
          <w:rFonts w:ascii="Bookman Old Style" w:eastAsia="Bookman Old Style" w:hAnsi="Bookman Old Style" w:cs="Bookman Old Style"/>
          <w:sz w:val="24"/>
          <w:szCs w:val="24"/>
          <w:lang w:val="en-US"/>
        </w:rPr>
        <w:t>p</w:t>
      </w:r>
      <w:r w:rsidR="0073656F" w:rsidRPr="008444BC">
        <w:rPr>
          <w:rFonts w:ascii="Bookman Old Style" w:eastAsia="Bookman Old Style" w:hAnsi="Bookman Old Style" w:cs="Bookman Old Style"/>
          <w:sz w:val="24"/>
          <w:szCs w:val="24"/>
          <w:lang w:val="en-US"/>
        </w:rPr>
        <w:t>usat</w:t>
      </w:r>
      <w:proofErr w:type="spellEnd"/>
      <w:r w:rsidR="0073656F" w:rsidRPr="008444BC">
        <w:rPr>
          <w:rFonts w:ascii="Bookman Old Style" w:eastAsia="Bookman Old Style" w:hAnsi="Bookman Old Style" w:cs="Bookman Old Style"/>
          <w:sz w:val="24"/>
          <w:szCs w:val="24"/>
          <w:lang w:val="en-US"/>
        </w:rPr>
        <w:t xml:space="preserve"> </w:t>
      </w:r>
      <w:proofErr w:type="spellStart"/>
      <w:r w:rsidR="0073656F" w:rsidRPr="008444BC">
        <w:rPr>
          <w:rFonts w:ascii="Bookman Old Style" w:eastAsia="Bookman Old Style" w:hAnsi="Bookman Old Style" w:cs="Bookman Old Style"/>
          <w:sz w:val="24"/>
          <w:szCs w:val="24"/>
          <w:lang w:val="en-US"/>
        </w:rPr>
        <w:t>atau</w:t>
      </w:r>
      <w:proofErr w:type="spellEnd"/>
      <w:r w:rsidR="0073656F" w:rsidRPr="008444BC">
        <w:rPr>
          <w:rFonts w:ascii="Bookman Old Style" w:eastAsia="Bookman Old Style" w:hAnsi="Bookman Old Style" w:cs="Bookman Old Style"/>
          <w:sz w:val="24"/>
          <w:szCs w:val="24"/>
          <w:lang w:val="en-US"/>
        </w:rPr>
        <w:t xml:space="preserve"> </w:t>
      </w:r>
      <w:proofErr w:type="spellStart"/>
      <w:r w:rsidR="00142F00" w:rsidRPr="008444BC">
        <w:rPr>
          <w:rFonts w:ascii="Bookman Old Style" w:eastAsia="Bookman Old Style" w:hAnsi="Bookman Old Style" w:cs="Bookman Old Style"/>
          <w:sz w:val="24"/>
          <w:szCs w:val="24"/>
          <w:lang w:val="en-US"/>
        </w:rPr>
        <w:t>p</w:t>
      </w:r>
      <w:r w:rsidR="0073656F" w:rsidRPr="008444BC">
        <w:rPr>
          <w:rFonts w:ascii="Bookman Old Style" w:eastAsia="Bookman Old Style" w:hAnsi="Bookman Old Style" w:cs="Bookman Old Style"/>
          <w:sz w:val="24"/>
          <w:szCs w:val="24"/>
          <w:lang w:val="en-US"/>
        </w:rPr>
        <w:t>emerintah</w:t>
      </w:r>
      <w:proofErr w:type="spellEnd"/>
      <w:r w:rsidR="0073656F" w:rsidRPr="008444BC">
        <w:rPr>
          <w:rFonts w:ascii="Bookman Old Style" w:eastAsia="Bookman Old Style" w:hAnsi="Bookman Old Style" w:cs="Bookman Old Style"/>
          <w:sz w:val="24"/>
          <w:szCs w:val="24"/>
          <w:lang w:val="en-US"/>
        </w:rPr>
        <w:t xml:space="preserve"> </w:t>
      </w:r>
      <w:proofErr w:type="spellStart"/>
      <w:r w:rsidR="00142F00" w:rsidRPr="008444BC">
        <w:rPr>
          <w:rFonts w:ascii="Bookman Old Style" w:eastAsia="Bookman Old Style" w:hAnsi="Bookman Old Style" w:cs="Bookman Old Style"/>
          <w:sz w:val="24"/>
          <w:szCs w:val="24"/>
          <w:lang w:val="en-US"/>
        </w:rPr>
        <w:t>d</w:t>
      </w:r>
      <w:r w:rsidR="0073656F" w:rsidRPr="008444BC">
        <w:rPr>
          <w:rFonts w:ascii="Bookman Old Style" w:eastAsia="Bookman Old Style" w:hAnsi="Bookman Old Style" w:cs="Bookman Old Style"/>
          <w:sz w:val="24"/>
          <w:szCs w:val="24"/>
          <w:lang w:val="en-US"/>
        </w:rPr>
        <w:t>aerah</w:t>
      </w:r>
      <w:proofErr w:type="spellEnd"/>
      <w:r w:rsidR="0073656F" w:rsidRPr="008444BC">
        <w:rPr>
          <w:rFonts w:ascii="Bookman Old Style" w:eastAsia="Bookman Old Style" w:hAnsi="Bookman Old Style" w:cs="Bookman Old Style"/>
          <w:sz w:val="24"/>
          <w:szCs w:val="24"/>
          <w:lang w:val="en-US"/>
        </w:rPr>
        <w:t xml:space="preserve"> </w:t>
      </w:r>
      <w:proofErr w:type="spellStart"/>
      <w:r w:rsidR="0073656F" w:rsidRPr="008444BC">
        <w:rPr>
          <w:rFonts w:ascii="Bookman Old Style" w:eastAsia="Bookman Old Style" w:hAnsi="Bookman Old Style" w:cs="Bookman Old Style"/>
          <w:sz w:val="24"/>
          <w:szCs w:val="24"/>
          <w:lang w:val="en-US"/>
        </w:rPr>
        <w:t>untuk</w:t>
      </w:r>
      <w:proofErr w:type="spellEnd"/>
      <w:r w:rsidR="0073656F" w:rsidRPr="008444BC">
        <w:rPr>
          <w:rFonts w:ascii="Bookman Old Style" w:eastAsia="Bookman Old Style" w:hAnsi="Bookman Old Style" w:cs="Bookman Old Style"/>
          <w:sz w:val="24"/>
          <w:szCs w:val="24"/>
          <w:lang w:val="en-US"/>
        </w:rPr>
        <w:t xml:space="preserve"> </w:t>
      </w:r>
      <w:proofErr w:type="spellStart"/>
      <w:r w:rsidR="0073656F" w:rsidRPr="008444BC">
        <w:rPr>
          <w:rFonts w:ascii="Bookman Old Style" w:eastAsia="Bookman Old Style" w:hAnsi="Bookman Old Style" w:cs="Bookman Old Style"/>
          <w:sz w:val="24"/>
          <w:szCs w:val="24"/>
          <w:lang w:val="en-US"/>
        </w:rPr>
        <w:t>pelaksanaan</w:t>
      </w:r>
      <w:proofErr w:type="spellEnd"/>
      <w:r w:rsidR="0073656F" w:rsidRPr="008444BC">
        <w:rPr>
          <w:rFonts w:ascii="Bookman Old Style" w:eastAsia="Bookman Old Style" w:hAnsi="Bookman Old Style" w:cs="Bookman Old Style"/>
          <w:sz w:val="24"/>
          <w:szCs w:val="24"/>
          <w:lang w:val="en-US"/>
        </w:rPr>
        <w:t xml:space="preserve"> </w:t>
      </w:r>
      <w:proofErr w:type="spellStart"/>
      <w:r w:rsidR="0073656F" w:rsidRPr="008444BC">
        <w:rPr>
          <w:rFonts w:ascii="Bookman Old Style" w:eastAsia="Bookman Old Style" w:hAnsi="Bookman Old Style" w:cs="Bookman Old Style"/>
          <w:sz w:val="24"/>
          <w:szCs w:val="24"/>
          <w:lang w:val="en-US"/>
        </w:rPr>
        <w:t>kegiatan</w:t>
      </w:r>
      <w:proofErr w:type="spellEnd"/>
      <w:r w:rsidR="0073656F" w:rsidRPr="008444BC">
        <w:rPr>
          <w:rFonts w:ascii="Bookman Old Style" w:eastAsia="Bookman Old Style" w:hAnsi="Bookman Old Style" w:cs="Bookman Old Style"/>
          <w:sz w:val="24"/>
          <w:szCs w:val="24"/>
          <w:lang w:val="en-US"/>
        </w:rPr>
        <w:t xml:space="preserve"> </w:t>
      </w:r>
      <w:proofErr w:type="spellStart"/>
      <w:r w:rsidR="0073656F" w:rsidRPr="008444BC">
        <w:rPr>
          <w:rFonts w:ascii="Bookman Old Style" w:eastAsia="Bookman Old Style" w:hAnsi="Bookman Old Style" w:cs="Bookman Old Style"/>
          <w:sz w:val="24"/>
          <w:szCs w:val="24"/>
          <w:lang w:val="en-US"/>
        </w:rPr>
        <w:t>usaha</w:t>
      </w:r>
      <w:proofErr w:type="spellEnd"/>
      <w:r w:rsidR="0073656F" w:rsidRPr="008444BC">
        <w:rPr>
          <w:rFonts w:ascii="Bookman Old Style" w:eastAsia="Bookman Old Style" w:hAnsi="Bookman Old Style" w:cs="Bookman Old Style"/>
          <w:sz w:val="24"/>
          <w:szCs w:val="24"/>
          <w:lang w:val="en-US"/>
        </w:rPr>
        <w:t xml:space="preserve"> </w:t>
      </w:r>
      <w:r w:rsidR="0073656F" w:rsidRPr="008444BC">
        <w:rPr>
          <w:rFonts w:ascii="Bookman Old Style" w:eastAsia="Bookman Old Style" w:hAnsi="Bookman Old Style" w:cs="Bookman Old Style"/>
          <w:sz w:val="24"/>
          <w:szCs w:val="24"/>
          <w:lang w:val="en-US"/>
        </w:rPr>
        <w:lastRenderedPageBreak/>
        <w:t xml:space="preserve">yang </w:t>
      </w:r>
      <w:proofErr w:type="spellStart"/>
      <w:r w:rsidR="0073656F" w:rsidRPr="008444BC">
        <w:rPr>
          <w:rFonts w:ascii="Bookman Old Style" w:eastAsia="Bookman Old Style" w:hAnsi="Bookman Old Style" w:cs="Bookman Old Style"/>
          <w:sz w:val="24"/>
          <w:szCs w:val="24"/>
          <w:lang w:val="en-US"/>
        </w:rPr>
        <w:t>wajib</w:t>
      </w:r>
      <w:proofErr w:type="spellEnd"/>
      <w:r w:rsidR="0073656F" w:rsidRPr="008444BC">
        <w:rPr>
          <w:rFonts w:ascii="Bookman Old Style" w:eastAsia="Bookman Old Style" w:hAnsi="Bookman Old Style" w:cs="Bookman Old Style"/>
          <w:sz w:val="24"/>
          <w:szCs w:val="24"/>
          <w:lang w:val="en-US"/>
        </w:rPr>
        <w:t xml:space="preserve"> </w:t>
      </w:r>
      <w:proofErr w:type="spellStart"/>
      <w:r w:rsidR="0073656F" w:rsidRPr="008444BC">
        <w:rPr>
          <w:rFonts w:ascii="Bookman Old Style" w:eastAsia="Bookman Old Style" w:hAnsi="Bookman Old Style" w:cs="Bookman Old Style"/>
          <w:sz w:val="24"/>
          <w:szCs w:val="24"/>
          <w:lang w:val="en-US"/>
        </w:rPr>
        <w:t>dipenuhi</w:t>
      </w:r>
      <w:proofErr w:type="spellEnd"/>
      <w:r w:rsidR="0073656F" w:rsidRPr="008444BC">
        <w:rPr>
          <w:rFonts w:ascii="Bookman Old Style" w:eastAsia="Bookman Old Style" w:hAnsi="Bookman Old Style" w:cs="Bookman Old Style"/>
          <w:sz w:val="24"/>
          <w:szCs w:val="24"/>
          <w:lang w:val="en-US"/>
        </w:rPr>
        <w:t xml:space="preserve"> oleh </w:t>
      </w:r>
      <w:proofErr w:type="spellStart"/>
      <w:r w:rsidR="0073656F" w:rsidRPr="008444BC">
        <w:rPr>
          <w:rFonts w:ascii="Bookman Old Style" w:eastAsia="Bookman Old Style" w:hAnsi="Bookman Old Style" w:cs="Bookman Old Style"/>
          <w:sz w:val="24"/>
          <w:szCs w:val="24"/>
          <w:lang w:val="en-US"/>
        </w:rPr>
        <w:t>Pelaku</w:t>
      </w:r>
      <w:proofErr w:type="spellEnd"/>
      <w:r w:rsidR="0073656F" w:rsidRPr="008444BC">
        <w:rPr>
          <w:rFonts w:ascii="Bookman Old Style" w:eastAsia="Bookman Old Style" w:hAnsi="Bookman Old Style" w:cs="Bookman Old Style"/>
          <w:sz w:val="24"/>
          <w:szCs w:val="24"/>
          <w:lang w:val="en-US"/>
        </w:rPr>
        <w:t xml:space="preserve"> Usaha </w:t>
      </w:r>
      <w:proofErr w:type="spellStart"/>
      <w:r w:rsidR="0073656F" w:rsidRPr="008444BC">
        <w:rPr>
          <w:rFonts w:ascii="Bookman Old Style" w:eastAsia="Bookman Old Style" w:hAnsi="Bookman Old Style" w:cs="Bookman Old Style"/>
          <w:sz w:val="24"/>
          <w:szCs w:val="24"/>
          <w:lang w:val="en-US"/>
        </w:rPr>
        <w:t>sebelum</w:t>
      </w:r>
      <w:proofErr w:type="spellEnd"/>
      <w:r w:rsidR="0073656F" w:rsidRPr="008444BC">
        <w:rPr>
          <w:rFonts w:ascii="Bookman Old Style" w:eastAsia="Bookman Old Style" w:hAnsi="Bookman Old Style" w:cs="Bookman Old Style"/>
          <w:sz w:val="24"/>
          <w:szCs w:val="24"/>
          <w:lang w:val="en-US"/>
        </w:rPr>
        <w:t xml:space="preserve"> </w:t>
      </w:r>
      <w:proofErr w:type="spellStart"/>
      <w:r w:rsidR="0073656F" w:rsidRPr="008444BC">
        <w:rPr>
          <w:rFonts w:ascii="Bookman Old Style" w:eastAsia="Bookman Old Style" w:hAnsi="Bookman Old Style" w:cs="Bookman Old Style"/>
          <w:sz w:val="24"/>
          <w:szCs w:val="24"/>
          <w:lang w:val="en-US"/>
        </w:rPr>
        <w:t>melaksanakan</w:t>
      </w:r>
      <w:proofErr w:type="spellEnd"/>
      <w:r w:rsidR="0073656F"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kegiatan usaha</w:t>
      </w:r>
      <w:proofErr w:type="spellStart"/>
      <w:r w:rsidR="0073656F" w:rsidRPr="008444BC">
        <w:rPr>
          <w:rFonts w:ascii="Bookman Old Style" w:eastAsia="Bookman Old Style" w:hAnsi="Bookman Old Style" w:cs="Bookman Old Style"/>
          <w:sz w:val="24"/>
          <w:szCs w:val="24"/>
          <w:lang w:val="en-US"/>
        </w:rPr>
        <w:t>nya</w:t>
      </w:r>
      <w:proofErr w:type="spellEnd"/>
      <w:r w:rsidRPr="008444BC">
        <w:rPr>
          <w:rFonts w:ascii="Bookman Old Style" w:eastAsia="Bookman Old Style" w:hAnsi="Bookman Old Style" w:cs="Bookman Old Style"/>
          <w:sz w:val="24"/>
          <w:szCs w:val="24"/>
        </w:rPr>
        <w:t>.</w:t>
      </w:r>
    </w:p>
    <w:p w14:paraId="00000056" w14:textId="08F7C436" w:rsidR="00DC1B0C" w:rsidRPr="008444BC" w:rsidRDefault="002C21F9">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Hari adalah hari kerja sesuai yang ditetapkan oleh </w:t>
      </w:r>
      <w:r w:rsidR="00AC4FEF"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 xml:space="preserve">emerintah </w:t>
      </w:r>
      <w:r w:rsidR="00AC4FEF"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usat.</w:t>
      </w:r>
    </w:p>
    <w:p w14:paraId="099EDDB1" w14:textId="6D36DBAD" w:rsidR="00731BDA" w:rsidRPr="008444BC" w:rsidRDefault="002C21F9">
      <w:pPr>
        <w:numPr>
          <w:ilvl w:val="0"/>
          <w:numId w:val="19"/>
        </w:numPr>
        <w:spacing w:after="0" w:line="360" w:lineRule="auto"/>
        <w:ind w:left="2552" w:hanging="566"/>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Fasilitas Penanaman Modal adalah segala bentuk insentif fiskal dan nonfiskal serta kemudahan pelayanan Penanaman Modal, sesuai dengan ketentuan peraturan perundang-undangan.</w:t>
      </w:r>
    </w:p>
    <w:p w14:paraId="65DD46B4" w14:textId="491D93FF" w:rsidR="005C1C11" w:rsidRPr="008444BC" w:rsidRDefault="00CB36D1">
      <w:pPr>
        <w:numPr>
          <w:ilvl w:val="0"/>
          <w:numId w:val="19"/>
        </w:numPr>
        <w:spacing w:after="0" w:line="360" w:lineRule="auto"/>
        <w:ind w:left="2552" w:hanging="566"/>
        <w:jc w:val="both"/>
        <w:rPr>
          <w:rFonts w:ascii="Bookman Old Style" w:hAnsi="Bookman Old Style"/>
          <w:strike/>
          <w:sz w:val="24"/>
          <w:szCs w:val="24"/>
        </w:rPr>
      </w:pPr>
      <w:r w:rsidRPr="008444BC">
        <w:rPr>
          <w:rFonts w:ascii="Bookman Old Style" w:hAnsi="Bookman Old Style"/>
          <w:sz w:val="24"/>
          <w:szCs w:val="24"/>
        </w:rPr>
        <w:t>Hak Akses adalah hak yang diberikan Pemerintah Republik Indonesia melalui Lembaga OSS dalam bentuk kode akses</w:t>
      </w:r>
      <w:r w:rsidR="006A161C" w:rsidRPr="008444BC">
        <w:rPr>
          <w:rFonts w:ascii="Bookman Old Style" w:eastAsia="Bookman Old Style" w:hAnsi="Bookman Old Style" w:cs="Bookman Old Style"/>
          <w:sz w:val="24"/>
          <w:szCs w:val="24"/>
          <w:lang w:val="en-US"/>
        </w:rPr>
        <w:t>.</w:t>
      </w:r>
    </w:p>
    <w:p w14:paraId="00000068" w14:textId="52CE7762" w:rsidR="00DC1B0C" w:rsidRPr="008444BC" w:rsidRDefault="002C21F9">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Dekonsentrasi adalah pelimpahan wewenang dari </w:t>
      </w:r>
      <w:r w:rsidR="00142F00"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emerintah kepada gubernur.</w:t>
      </w:r>
    </w:p>
    <w:p w14:paraId="00000069" w14:textId="2045D29E" w:rsidR="00DC1B0C" w:rsidRPr="008444BC" w:rsidRDefault="002C21F9">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Mandat adalah pelimpahan kewenangan dari </w:t>
      </w:r>
      <w:r w:rsidR="00142F00" w:rsidRPr="008444BC">
        <w:rPr>
          <w:rFonts w:ascii="Bookman Old Style" w:eastAsia="Bookman Old Style" w:hAnsi="Bookman Old Style" w:cs="Bookman Old Style"/>
          <w:sz w:val="24"/>
          <w:szCs w:val="24"/>
          <w:lang w:val="en-US"/>
        </w:rPr>
        <w:t>b</w:t>
      </w:r>
      <w:r w:rsidRPr="008444BC">
        <w:rPr>
          <w:rFonts w:ascii="Bookman Old Style" w:eastAsia="Bookman Old Style" w:hAnsi="Bookman Old Style" w:cs="Bookman Old Style"/>
          <w:sz w:val="24"/>
          <w:szCs w:val="24"/>
        </w:rPr>
        <w:t xml:space="preserve">adan dan/atau </w:t>
      </w:r>
      <w:r w:rsidR="00142F00"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 xml:space="preserve">ejabat </w:t>
      </w:r>
      <w:r w:rsidR="00142F00"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 xml:space="preserve">emerintahan yang lebih tinggi kepada </w:t>
      </w:r>
      <w:r w:rsidR="00142F00" w:rsidRPr="008444BC">
        <w:rPr>
          <w:rFonts w:ascii="Bookman Old Style" w:eastAsia="Bookman Old Style" w:hAnsi="Bookman Old Style" w:cs="Bookman Old Style"/>
          <w:sz w:val="24"/>
          <w:szCs w:val="24"/>
          <w:lang w:val="en-US"/>
        </w:rPr>
        <w:t>b</w:t>
      </w:r>
      <w:r w:rsidRPr="008444BC">
        <w:rPr>
          <w:rFonts w:ascii="Bookman Old Style" w:eastAsia="Bookman Old Style" w:hAnsi="Bookman Old Style" w:cs="Bookman Old Style"/>
          <w:sz w:val="24"/>
          <w:szCs w:val="24"/>
        </w:rPr>
        <w:t xml:space="preserve">adan dan/atau </w:t>
      </w:r>
      <w:r w:rsidR="00142F00"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 xml:space="preserve">ejabat </w:t>
      </w:r>
      <w:r w:rsidR="00142F00"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emerintahan yang lebih rendah dengan tanggung jawab dan tanggung gugat tetap berada pada pemberi mandat.</w:t>
      </w:r>
    </w:p>
    <w:p w14:paraId="459A3AA5" w14:textId="1780D2E1" w:rsidR="005820C2" w:rsidRPr="004E5A1F" w:rsidRDefault="002C21F9">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Laporan Kegiatan Penanaman Modal yang selanjutnya disingkat LKPM adalah laporan mengenai perkembangan realisasi Penanaman Modal dan permasalahan yang dihadapi Pelaku Usaha yang wajib dibuat dan disampaikan secara berkala.</w:t>
      </w:r>
    </w:p>
    <w:p w14:paraId="0000006C" w14:textId="711AE6C7" w:rsidR="00DC1B0C" w:rsidRPr="004E5A1F" w:rsidRDefault="007C65B7">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B</w:t>
      </w:r>
      <w:proofErr w:type="spellStart"/>
      <w:r w:rsidR="00FB3392" w:rsidRPr="008444BC">
        <w:rPr>
          <w:rFonts w:ascii="Bookman Old Style" w:eastAsia="Bookman Old Style" w:hAnsi="Bookman Old Style" w:cs="Bookman Old Style"/>
          <w:sz w:val="24"/>
          <w:szCs w:val="24"/>
          <w:lang w:val="en-US"/>
        </w:rPr>
        <w:t>erita</w:t>
      </w:r>
      <w:proofErr w:type="spellEnd"/>
      <w:r w:rsidR="00FB3392"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A</w:t>
      </w:r>
      <w:proofErr w:type="spellStart"/>
      <w:r w:rsidR="00FB3392" w:rsidRPr="008444BC">
        <w:rPr>
          <w:rFonts w:ascii="Bookman Old Style" w:eastAsia="Bookman Old Style" w:hAnsi="Bookman Old Style" w:cs="Bookman Old Style"/>
          <w:sz w:val="24"/>
          <w:szCs w:val="24"/>
          <w:lang w:val="en-US"/>
        </w:rPr>
        <w:t>cara</w:t>
      </w:r>
      <w:proofErr w:type="spellEnd"/>
      <w:r w:rsidR="00FB3392"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P</w:t>
      </w:r>
      <w:proofErr w:type="spellStart"/>
      <w:r w:rsidR="00FB3392" w:rsidRPr="008444BC">
        <w:rPr>
          <w:rFonts w:ascii="Bookman Old Style" w:eastAsia="Bookman Old Style" w:hAnsi="Bookman Old Style" w:cs="Bookman Old Style"/>
          <w:sz w:val="24"/>
          <w:szCs w:val="24"/>
          <w:lang w:val="en-US"/>
        </w:rPr>
        <w:t>emeriksaan</w:t>
      </w:r>
      <w:proofErr w:type="spellEnd"/>
      <w:r w:rsidR="002C21F9" w:rsidRPr="008444BC">
        <w:rPr>
          <w:rFonts w:ascii="Bookman Old Style" w:eastAsia="Bookman Old Style" w:hAnsi="Bookman Old Style" w:cs="Bookman Old Style"/>
          <w:sz w:val="24"/>
          <w:szCs w:val="24"/>
        </w:rPr>
        <w:t xml:space="preserve"> yang selanjutnya disingkat BAP adalah hasil </w:t>
      </w:r>
      <w:proofErr w:type="spellStart"/>
      <w:r w:rsidR="008535ED" w:rsidRPr="008444BC">
        <w:rPr>
          <w:rFonts w:ascii="Bookman Old Style" w:eastAsia="Bookman Old Style" w:hAnsi="Bookman Old Style" w:cs="Bookman Old Style"/>
          <w:sz w:val="24"/>
          <w:szCs w:val="24"/>
          <w:lang w:val="en-US"/>
        </w:rPr>
        <w:t>inspeksi</w:t>
      </w:r>
      <w:proofErr w:type="spellEnd"/>
      <w:r w:rsidR="008535ED" w:rsidRPr="008444BC">
        <w:rPr>
          <w:rFonts w:ascii="Bookman Old Style" w:eastAsia="Bookman Old Style" w:hAnsi="Bookman Old Style" w:cs="Bookman Old Style"/>
          <w:sz w:val="24"/>
          <w:szCs w:val="24"/>
          <w:lang w:val="en-US"/>
        </w:rPr>
        <w:t xml:space="preserve"> </w:t>
      </w:r>
      <w:proofErr w:type="spellStart"/>
      <w:r w:rsidR="008535ED" w:rsidRPr="008444BC">
        <w:rPr>
          <w:rFonts w:ascii="Bookman Old Style" w:eastAsia="Bookman Old Style" w:hAnsi="Bookman Old Style" w:cs="Bookman Old Style"/>
          <w:sz w:val="24"/>
          <w:szCs w:val="24"/>
          <w:lang w:val="en-US"/>
        </w:rPr>
        <w:t>lapangan</w:t>
      </w:r>
      <w:proofErr w:type="spellEnd"/>
      <w:r w:rsidR="008535ED" w:rsidRPr="008444BC">
        <w:rPr>
          <w:rFonts w:ascii="Bookman Old Style" w:eastAsia="Bookman Old Style" w:hAnsi="Bookman Old Style" w:cs="Bookman Old Style"/>
          <w:sz w:val="24"/>
          <w:szCs w:val="24"/>
        </w:rPr>
        <w:t xml:space="preserve"> </w:t>
      </w:r>
      <w:r w:rsidR="002C21F9" w:rsidRPr="008444BC">
        <w:rPr>
          <w:rFonts w:ascii="Bookman Old Style" w:eastAsia="Bookman Old Style" w:hAnsi="Bookman Old Style" w:cs="Bookman Old Style"/>
          <w:sz w:val="24"/>
          <w:szCs w:val="24"/>
        </w:rPr>
        <w:t xml:space="preserve">yang dilakukan terhadap pelaksanaan kegiatan Penanaman Modal. </w:t>
      </w:r>
    </w:p>
    <w:p w14:paraId="2FC44B7E" w14:textId="466C7182" w:rsidR="00C26C7C" w:rsidRPr="004E5A1F" w:rsidRDefault="003E6457">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w:t>
      </w:r>
      <w:proofErr w:type="spellStart"/>
      <w:r w:rsidRPr="008444BC">
        <w:rPr>
          <w:rFonts w:ascii="Bookman Old Style" w:eastAsia="Bookman Old Style" w:hAnsi="Bookman Old Style" w:cs="Bookman Old Style"/>
          <w:sz w:val="24"/>
          <w:szCs w:val="24"/>
          <w:lang w:val="en-US"/>
        </w:rPr>
        <w:t>enghentian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Sementara</w:t>
      </w:r>
      <w:proofErr w:type="spellEnd"/>
      <w:r w:rsidRPr="008444BC">
        <w:rPr>
          <w:rFonts w:ascii="Bookman Old Style" w:eastAsia="Bookman Old Style" w:hAnsi="Bookman Old Style" w:cs="Bookman Old Style"/>
          <w:sz w:val="24"/>
          <w:szCs w:val="24"/>
        </w:rPr>
        <w:t xml:space="preserve"> </w:t>
      </w:r>
      <w:proofErr w:type="spellStart"/>
      <w:r w:rsidRPr="008444BC">
        <w:rPr>
          <w:rFonts w:ascii="Bookman Old Style" w:eastAsia="Bookman Old Style" w:hAnsi="Bookman Old Style" w:cs="Bookman Old Style"/>
          <w:sz w:val="24"/>
          <w:szCs w:val="24"/>
          <w:lang w:val="en-US"/>
        </w:rPr>
        <w:t>Kegiatan</w:t>
      </w:r>
      <w:proofErr w:type="spellEnd"/>
      <w:r w:rsidRPr="008444BC">
        <w:rPr>
          <w:rFonts w:ascii="Bookman Old Style" w:eastAsia="Bookman Old Style" w:hAnsi="Bookman Old Style" w:cs="Bookman Old Style"/>
          <w:sz w:val="24"/>
          <w:szCs w:val="24"/>
          <w:lang w:val="en-US"/>
        </w:rPr>
        <w:t xml:space="preserve"> Usaha </w:t>
      </w:r>
      <w:r w:rsidR="002C21F9" w:rsidRPr="008444BC">
        <w:rPr>
          <w:rFonts w:ascii="Bookman Old Style" w:eastAsia="Bookman Old Style" w:hAnsi="Bookman Old Style" w:cs="Bookman Old Style"/>
          <w:sz w:val="24"/>
          <w:szCs w:val="24"/>
        </w:rPr>
        <w:t>adalah tindakan administratif yang mengakibatkan dihentikannya kegiatan usaha untuk sementara waktu</w:t>
      </w:r>
      <w:r w:rsidR="009E3B24" w:rsidRPr="008444BC">
        <w:rPr>
          <w:rFonts w:ascii="Bookman Old Style" w:eastAsia="Bookman Old Style" w:hAnsi="Bookman Old Style" w:cs="Bookman Old Style"/>
          <w:sz w:val="24"/>
          <w:szCs w:val="24"/>
          <w:lang w:val="en-US"/>
        </w:rPr>
        <w:t>.</w:t>
      </w:r>
      <w:r w:rsidR="003C5B44" w:rsidRPr="008444BC">
        <w:rPr>
          <w:rFonts w:ascii="Bookman Old Style" w:eastAsia="Bookman Old Style" w:hAnsi="Bookman Old Style" w:cs="Bookman Old Style"/>
          <w:strike/>
          <w:sz w:val="24"/>
          <w:szCs w:val="24"/>
          <w:lang w:val="en-US"/>
        </w:rPr>
        <w:t xml:space="preserve"> </w:t>
      </w:r>
    </w:p>
    <w:p w14:paraId="3DD23FD8" w14:textId="3FB7C1D4" w:rsidR="00561636" w:rsidRPr="008444BC" w:rsidRDefault="00C26C7C">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Pembatalan adalah tindakan administratif yang mengakibatkan dibatalkannya </w:t>
      </w:r>
      <w:proofErr w:type="spellStart"/>
      <w:r w:rsidR="00797BE3" w:rsidRPr="004E5A1F">
        <w:rPr>
          <w:rFonts w:ascii="Bookman Old Style" w:eastAsia="Bookman Old Style" w:hAnsi="Bookman Old Style" w:cs="Bookman Old Style"/>
          <w:sz w:val="24"/>
          <w:szCs w:val="24"/>
          <w:lang w:val="en-US"/>
        </w:rPr>
        <w:t>Sertifikat</w:t>
      </w:r>
      <w:proofErr w:type="spellEnd"/>
      <w:r w:rsidR="00797BE3" w:rsidRPr="004E5A1F">
        <w:rPr>
          <w:rFonts w:ascii="Bookman Old Style" w:eastAsia="Bookman Old Style" w:hAnsi="Bookman Old Style" w:cs="Bookman Old Style"/>
          <w:sz w:val="24"/>
          <w:szCs w:val="24"/>
          <w:lang w:val="en-US"/>
        </w:rPr>
        <w:t xml:space="preserve"> </w:t>
      </w:r>
      <w:proofErr w:type="spellStart"/>
      <w:r w:rsidR="00797BE3" w:rsidRPr="004E5A1F">
        <w:rPr>
          <w:rFonts w:ascii="Bookman Old Style" w:eastAsia="Bookman Old Style" w:hAnsi="Bookman Old Style" w:cs="Bookman Old Style"/>
          <w:sz w:val="24"/>
          <w:szCs w:val="24"/>
          <w:lang w:val="en-US"/>
        </w:rPr>
        <w:t>Standar</w:t>
      </w:r>
      <w:proofErr w:type="spellEnd"/>
      <w:r w:rsidRPr="008444BC">
        <w:rPr>
          <w:rFonts w:ascii="Bookman Old Style" w:eastAsia="Bookman Old Style" w:hAnsi="Bookman Old Style" w:cs="Bookman Old Style"/>
          <w:sz w:val="24"/>
          <w:szCs w:val="24"/>
        </w:rPr>
        <w:t xml:space="preserve"> </w:t>
      </w:r>
      <w:proofErr w:type="spellStart"/>
      <w:r w:rsidR="003219E0" w:rsidRPr="004E5A1F">
        <w:rPr>
          <w:rFonts w:ascii="Bookman Old Style" w:eastAsia="Bookman Old Style" w:hAnsi="Bookman Old Style" w:cs="Bookman Old Style"/>
          <w:sz w:val="24"/>
          <w:szCs w:val="24"/>
          <w:lang w:val="en-US"/>
        </w:rPr>
        <w:t>atau</w:t>
      </w:r>
      <w:proofErr w:type="spellEnd"/>
      <w:r w:rsidR="003219E0" w:rsidRPr="004E5A1F">
        <w:rPr>
          <w:rFonts w:ascii="Bookman Old Style" w:eastAsia="Bookman Old Style" w:hAnsi="Bookman Old Style" w:cs="Bookman Old Style"/>
          <w:sz w:val="24"/>
          <w:szCs w:val="24"/>
          <w:lang w:val="en-US"/>
        </w:rPr>
        <w:t xml:space="preserve"> </w:t>
      </w:r>
      <w:proofErr w:type="spellStart"/>
      <w:r w:rsidR="003219E0" w:rsidRPr="004E5A1F">
        <w:rPr>
          <w:rFonts w:ascii="Bookman Old Style" w:eastAsia="Bookman Old Style" w:hAnsi="Bookman Old Style" w:cs="Bookman Old Style"/>
          <w:sz w:val="24"/>
          <w:szCs w:val="24"/>
          <w:lang w:val="en-US"/>
        </w:rPr>
        <w:t>Izin</w:t>
      </w:r>
      <w:proofErr w:type="spellEnd"/>
      <w:r w:rsidR="003219E0" w:rsidRPr="004E5A1F">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yang belum memenuhi</w:t>
      </w:r>
      <w:r w:rsidRPr="004E5A1F">
        <w:rPr>
          <w:rFonts w:ascii="Bookman Old Style" w:eastAsia="Bookman Old Style" w:hAnsi="Bookman Old Style" w:cs="Bookman Old Style"/>
          <w:sz w:val="24"/>
          <w:szCs w:val="24"/>
        </w:rPr>
        <w:t xml:space="preserve"> persyaratan</w:t>
      </w:r>
      <w:r w:rsidR="003430FD" w:rsidRPr="004E5A1F">
        <w:rPr>
          <w:rFonts w:ascii="Bookman Old Style" w:eastAsia="Bookman Old Style" w:hAnsi="Bookman Old Style" w:cs="Bookman Old Style"/>
          <w:sz w:val="24"/>
          <w:szCs w:val="24"/>
          <w:lang w:val="en-US"/>
        </w:rPr>
        <w:t>.</w:t>
      </w:r>
    </w:p>
    <w:p w14:paraId="00000071" w14:textId="7D6A982E" w:rsidR="00DC1B0C" w:rsidRPr="004E5A1F" w:rsidRDefault="002C21F9">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Pencabutan adalah tindakan administratif yang mengakibatkan dicabutnya</w:t>
      </w:r>
      <w:r w:rsidR="002C0CC2" w:rsidRPr="008444BC">
        <w:rPr>
          <w:rFonts w:ascii="Bookman Old Style" w:eastAsia="Bookman Old Style" w:hAnsi="Bookman Old Style" w:cs="Bookman Old Style"/>
          <w:sz w:val="24"/>
          <w:szCs w:val="24"/>
        </w:rPr>
        <w:t xml:space="preserve"> Perizinan Berusaha</w:t>
      </w:r>
      <w:r w:rsidR="003219E0" w:rsidRPr="004E5A1F">
        <w:rPr>
          <w:rFonts w:ascii="Bookman Old Style" w:eastAsia="Bookman Old Style" w:hAnsi="Bookman Old Style" w:cs="Bookman Old Style"/>
          <w:sz w:val="24"/>
          <w:szCs w:val="24"/>
          <w:lang w:val="en-US"/>
        </w:rPr>
        <w:t xml:space="preserve"> </w:t>
      </w:r>
      <w:proofErr w:type="spellStart"/>
      <w:r w:rsidR="0010476E" w:rsidRPr="008444BC">
        <w:rPr>
          <w:rFonts w:ascii="Bookman Old Style" w:eastAsia="Bookman Old Style" w:hAnsi="Bookman Old Style" w:cs="Bookman Old Style"/>
          <w:sz w:val="24"/>
          <w:szCs w:val="24"/>
          <w:lang w:val="en-US"/>
        </w:rPr>
        <w:t>Berbasis</w:t>
      </w:r>
      <w:proofErr w:type="spellEnd"/>
      <w:r w:rsidR="0010476E" w:rsidRPr="008444BC">
        <w:rPr>
          <w:rFonts w:ascii="Bookman Old Style" w:eastAsia="Bookman Old Style" w:hAnsi="Bookman Old Style" w:cs="Bookman Old Style"/>
          <w:sz w:val="24"/>
          <w:szCs w:val="24"/>
          <w:lang w:val="en-US"/>
        </w:rPr>
        <w:t xml:space="preserve"> </w:t>
      </w:r>
      <w:proofErr w:type="spellStart"/>
      <w:r w:rsidR="0010476E" w:rsidRPr="008444BC">
        <w:rPr>
          <w:rFonts w:ascii="Bookman Old Style" w:eastAsia="Bookman Old Style" w:hAnsi="Bookman Old Style" w:cs="Bookman Old Style"/>
          <w:sz w:val="24"/>
          <w:szCs w:val="24"/>
          <w:lang w:val="en-US"/>
        </w:rPr>
        <w:t>Risiko</w:t>
      </w:r>
      <w:proofErr w:type="spellEnd"/>
      <w:r w:rsidR="0010476E" w:rsidRPr="008444BC">
        <w:rPr>
          <w:rFonts w:ascii="Bookman Old Style" w:eastAsia="Bookman Old Style" w:hAnsi="Bookman Old Style" w:cs="Bookman Old Style"/>
          <w:sz w:val="24"/>
          <w:szCs w:val="24"/>
          <w:lang w:val="en-US"/>
        </w:rPr>
        <w:t xml:space="preserve"> </w:t>
      </w:r>
      <w:proofErr w:type="spellStart"/>
      <w:r w:rsidR="00142F00" w:rsidRPr="008444BC">
        <w:rPr>
          <w:rFonts w:ascii="Bookman Old Style" w:eastAsia="Bookman Old Style" w:hAnsi="Bookman Old Style" w:cs="Bookman Old Style"/>
          <w:sz w:val="24"/>
          <w:szCs w:val="24"/>
          <w:lang w:val="en-US"/>
        </w:rPr>
        <w:t>berdasarkan</w:t>
      </w:r>
      <w:proofErr w:type="spellEnd"/>
      <w:r w:rsidR="003219E0" w:rsidRPr="004E5A1F">
        <w:rPr>
          <w:rFonts w:ascii="Bookman Old Style" w:eastAsia="Bookman Old Style" w:hAnsi="Bookman Old Style" w:cs="Bookman Old Style"/>
          <w:sz w:val="24"/>
          <w:szCs w:val="24"/>
          <w:lang w:val="en-US"/>
        </w:rPr>
        <w:t xml:space="preserve"> </w:t>
      </w:r>
      <w:proofErr w:type="spellStart"/>
      <w:r w:rsidR="003219E0" w:rsidRPr="004E5A1F">
        <w:rPr>
          <w:rFonts w:ascii="Bookman Old Style" w:eastAsia="Bookman Old Style" w:hAnsi="Bookman Old Style" w:cs="Bookman Old Style"/>
          <w:sz w:val="24"/>
          <w:szCs w:val="24"/>
          <w:lang w:val="en-US"/>
        </w:rPr>
        <w:t>permohonan</w:t>
      </w:r>
      <w:proofErr w:type="spellEnd"/>
      <w:r w:rsidR="003219E0" w:rsidRPr="004E5A1F">
        <w:rPr>
          <w:rFonts w:ascii="Bookman Old Style" w:eastAsia="Bookman Old Style" w:hAnsi="Bookman Old Style" w:cs="Bookman Old Style"/>
          <w:sz w:val="24"/>
          <w:szCs w:val="24"/>
          <w:lang w:val="en-US"/>
        </w:rPr>
        <w:t xml:space="preserve"> </w:t>
      </w:r>
      <w:proofErr w:type="spellStart"/>
      <w:r w:rsidR="003219E0" w:rsidRPr="004E5A1F">
        <w:rPr>
          <w:rFonts w:ascii="Bookman Old Style" w:eastAsia="Bookman Old Style" w:hAnsi="Bookman Old Style" w:cs="Bookman Old Style"/>
          <w:sz w:val="24"/>
          <w:szCs w:val="24"/>
          <w:lang w:val="en-US"/>
        </w:rPr>
        <w:t>Pelaku</w:t>
      </w:r>
      <w:proofErr w:type="spellEnd"/>
      <w:r w:rsidR="003219E0" w:rsidRPr="004E5A1F">
        <w:rPr>
          <w:rFonts w:ascii="Bookman Old Style" w:eastAsia="Bookman Old Style" w:hAnsi="Bookman Old Style" w:cs="Bookman Old Style"/>
          <w:sz w:val="24"/>
          <w:szCs w:val="24"/>
          <w:lang w:val="en-US"/>
        </w:rPr>
        <w:t xml:space="preserve"> Usaha, </w:t>
      </w:r>
      <w:proofErr w:type="spellStart"/>
      <w:r w:rsidR="003219E0" w:rsidRPr="004E5A1F">
        <w:rPr>
          <w:rFonts w:ascii="Bookman Old Style" w:eastAsia="Bookman Old Style" w:hAnsi="Bookman Old Style" w:cs="Bookman Old Style"/>
          <w:sz w:val="24"/>
          <w:szCs w:val="24"/>
          <w:lang w:val="en-US"/>
        </w:rPr>
        <w:t>putusan</w:t>
      </w:r>
      <w:proofErr w:type="spellEnd"/>
      <w:r w:rsidR="003219E0" w:rsidRPr="004E5A1F">
        <w:rPr>
          <w:rFonts w:ascii="Bookman Old Style" w:eastAsia="Bookman Old Style" w:hAnsi="Bookman Old Style" w:cs="Bookman Old Style"/>
          <w:sz w:val="24"/>
          <w:szCs w:val="24"/>
          <w:lang w:val="en-US"/>
        </w:rPr>
        <w:t xml:space="preserve"> </w:t>
      </w:r>
      <w:proofErr w:type="spellStart"/>
      <w:r w:rsidR="003219E0" w:rsidRPr="004E5A1F">
        <w:rPr>
          <w:rFonts w:ascii="Bookman Old Style" w:eastAsia="Bookman Old Style" w:hAnsi="Bookman Old Style" w:cs="Bookman Old Style"/>
          <w:sz w:val="24"/>
          <w:szCs w:val="24"/>
          <w:lang w:val="en-US"/>
        </w:rPr>
        <w:t>pengadilan</w:t>
      </w:r>
      <w:proofErr w:type="spellEnd"/>
      <w:r w:rsidR="003219E0" w:rsidRPr="004E5A1F">
        <w:rPr>
          <w:rFonts w:ascii="Bookman Old Style" w:eastAsia="Bookman Old Style" w:hAnsi="Bookman Old Style" w:cs="Bookman Old Style"/>
          <w:sz w:val="24"/>
          <w:szCs w:val="24"/>
          <w:lang w:val="en-US"/>
        </w:rPr>
        <w:t xml:space="preserve">, dan </w:t>
      </w:r>
      <w:proofErr w:type="spellStart"/>
      <w:r w:rsidR="003219E0" w:rsidRPr="004E5A1F">
        <w:rPr>
          <w:rFonts w:ascii="Bookman Old Style" w:eastAsia="Bookman Old Style" w:hAnsi="Bookman Old Style" w:cs="Bookman Old Style"/>
          <w:sz w:val="24"/>
          <w:szCs w:val="24"/>
          <w:lang w:val="en-US"/>
        </w:rPr>
        <w:t>sanksi</w:t>
      </w:r>
      <w:proofErr w:type="spellEnd"/>
      <w:r w:rsidR="003219E0" w:rsidRPr="004E5A1F">
        <w:rPr>
          <w:rFonts w:ascii="Bookman Old Style" w:eastAsia="Bookman Old Style" w:hAnsi="Bookman Old Style" w:cs="Bookman Old Style"/>
          <w:sz w:val="24"/>
          <w:szCs w:val="24"/>
          <w:lang w:val="en-US"/>
        </w:rPr>
        <w:t>.</w:t>
      </w:r>
      <w:r w:rsidR="002C0CC2" w:rsidRPr="004E5A1F">
        <w:rPr>
          <w:rFonts w:ascii="Bookman Old Style" w:eastAsia="Bookman Old Style" w:hAnsi="Bookman Old Style" w:cs="Bookman Old Style"/>
          <w:sz w:val="24"/>
          <w:szCs w:val="24"/>
        </w:rPr>
        <w:t xml:space="preserve"> </w:t>
      </w:r>
    </w:p>
    <w:p w14:paraId="0E32806B" w14:textId="3E723130" w:rsidR="00E02A57" w:rsidRPr="008444BC" w:rsidRDefault="00E02A57">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lastRenderedPageBreak/>
        <w:t>Keadaan Kahar adalah suatu kejadian yang terjadi di luar kemampuan manusia dan tidak dapat dihindarkan sehingga suatu kegiatan tidak dapat dilaksanakan</w:t>
      </w:r>
      <w:r w:rsidR="00577364" w:rsidRPr="004E5A1F">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sebagaimana mestinya.</w:t>
      </w:r>
    </w:p>
    <w:p w14:paraId="5E1AB377" w14:textId="4F7AF19A" w:rsidR="002C0CC2" w:rsidRPr="008444BC" w:rsidRDefault="002C0CC2">
      <w:pPr>
        <w:numPr>
          <w:ilvl w:val="0"/>
          <w:numId w:val="19"/>
        </w:numPr>
        <w:spacing w:after="0" w:line="360" w:lineRule="auto"/>
        <w:ind w:left="2552" w:hanging="566"/>
        <w:jc w:val="both"/>
        <w:rPr>
          <w:rFonts w:ascii="Bookman Old Style" w:hAnsi="Bookman Old Style"/>
          <w:sz w:val="24"/>
          <w:szCs w:val="24"/>
          <w:lang w:val="en-US"/>
        </w:rPr>
      </w:pPr>
      <w:r w:rsidRPr="008444BC">
        <w:rPr>
          <w:rFonts w:ascii="Bookman Old Style" w:eastAsia="Bookman Old Style" w:hAnsi="Bookman Old Style" w:cs="Bookman Old Style"/>
          <w:sz w:val="24"/>
          <w:szCs w:val="24"/>
        </w:rPr>
        <w:t xml:space="preserve">Badan Koordinasi Penanaman Modal yang selanjutnya disingkat BKPM adalah </w:t>
      </w:r>
      <w:proofErr w:type="spellStart"/>
      <w:r w:rsidR="00142F00" w:rsidRPr="008444BC">
        <w:rPr>
          <w:rFonts w:ascii="Bookman Old Style" w:eastAsia="Bookman Old Style" w:hAnsi="Bookman Old Style" w:cs="Bookman Old Style"/>
          <w:sz w:val="24"/>
          <w:szCs w:val="24"/>
          <w:lang w:val="en-US"/>
        </w:rPr>
        <w:t>l</w:t>
      </w:r>
      <w:r w:rsidRPr="008444BC">
        <w:rPr>
          <w:rFonts w:ascii="Bookman Old Style" w:eastAsia="Bookman Old Style" w:hAnsi="Bookman Old Style" w:cs="Bookman Old Style"/>
          <w:sz w:val="24"/>
          <w:szCs w:val="24"/>
          <w:lang w:val="en-US"/>
        </w:rPr>
        <w:t>embaga</w:t>
      </w:r>
      <w:proofErr w:type="spellEnd"/>
      <w:r w:rsidRPr="008444BC">
        <w:rPr>
          <w:rFonts w:ascii="Bookman Old Style" w:eastAsia="Bookman Old Style" w:hAnsi="Bookman Old Style" w:cs="Bookman Old Style"/>
          <w:sz w:val="24"/>
          <w:szCs w:val="24"/>
          <w:lang w:val="en-US"/>
        </w:rPr>
        <w:t xml:space="preserve"> </w:t>
      </w:r>
      <w:proofErr w:type="spellStart"/>
      <w:r w:rsidR="00142F00"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lang w:val="en-US"/>
        </w:rPr>
        <w:t>emerintah</w:t>
      </w:r>
      <w:proofErr w:type="spellEnd"/>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berada</w:t>
      </w:r>
      <w:proofErr w:type="spellEnd"/>
      <w:r w:rsidRPr="008444BC">
        <w:rPr>
          <w:rFonts w:ascii="Bookman Old Style" w:eastAsia="Bookman Old Style" w:hAnsi="Bookman Old Style" w:cs="Bookman Old Style"/>
          <w:sz w:val="24"/>
          <w:szCs w:val="24"/>
          <w:lang w:val="en-US"/>
        </w:rPr>
        <w:t xml:space="preserve"> di </w:t>
      </w:r>
      <w:proofErr w:type="spellStart"/>
      <w:r w:rsidRPr="008444BC">
        <w:rPr>
          <w:rFonts w:ascii="Bookman Old Style" w:eastAsia="Bookman Old Style" w:hAnsi="Bookman Old Style" w:cs="Bookman Old Style"/>
          <w:sz w:val="24"/>
          <w:szCs w:val="24"/>
          <w:lang w:val="en-US"/>
        </w:rPr>
        <w:t>bawah</w:t>
      </w:r>
      <w:proofErr w:type="spellEnd"/>
      <w:r w:rsidRPr="008444BC">
        <w:rPr>
          <w:rFonts w:ascii="Bookman Old Style" w:eastAsia="Bookman Old Style" w:hAnsi="Bookman Old Style" w:cs="Bookman Old Style"/>
          <w:sz w:val="24"/>
          <w:szCs w:val="24"/>
          <w:lang w:val="en-US"/>
        </w:rPr>
        <w:t xml:space="preserve"> dan </w:t>
      </w:r>
      <w:proofErr w:type="spellStart"/>
      <w:r w:rsidRPr="008444BC">
        <w:rPr>
          <w:rFonts w:ascii="Bookman Old Style" w:eastAsia="Bookman Old Style" w:hAnsi="Bookman Old Style" w:cs="Bookman Old Style"/>
          <w:sz w:val="24"/>
          <w:szCs w:val="24"/>
          <w:lang w:val="en-US"/>
        </w:rPr>
        <w:t>bertanggung</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jawab</w:t>
      </w:r>
      <w:proofErr w:type="spellEnd"/>
      <w:r w:rsidRPr="008444BC">
        <w:rPr>
          <w:rFonts w:ascii="Bookman Old Style" w:eastAsia="Bookman Old Style" w:hAnsi="Bookman Old Style" w:cs="Bookman Old Style"/>
          <w:sz w:val="24"/>
          <w:szCs w:val="24"/>
          <w:lang w:val="en-US"/>
        </w:rPr>
        <w:t xml:space="preserve"> </w:t>
      </w:r>
      <w:proofErr w:type="spellStart"/>
      <w:r w:rsidR="000E3C00" w:rsidRPr="008444BC">
        <w:rPr>
          <w:rFonts w:ascii="Bookman Old Style" w:eastAsia="Bookman Old Style" w:hAnsi="Bookman Old Style" w:cs="Bookman Old Style"/>
          <w:sz w:val="24"/>
          <w:szCs w:val="24"/>
          <w:lang w:val="en-US"/>
        </w:rPr>
        <w:t>langsung</w:t>
      </w:r>
      <w:proofErr w:type="spellEnd"/>
      <w:r w:rsidR="000E3C00"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kepada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Presiden</w:t>
      </w:r>
      <w:proofErr w:type="spellEnd"/>
      <w:r w:rsidRPr="008444BC">
        <w:rPr>
          <w:rFonts w:ascii="Bookman Old Style" w:eastAsia="Bookman Old Style" w:hAnsi="Bookman Old Style" w:cs="Bookman Old Style"/>
          <w:sz w:val="24"/>
          <w:szCs w:val="24"/>
          <w:lang w:val="en-US"/>
        </w:rPr>
        <w:t>.</w:t>
      </w:r>
    </w:p>
    <w:p w14:paraId="4163D145" w14:textId="03B9D23E" w:rsidR="002C0CC2" w:rsidRPr="004E5A1F" w:rsidRDefault="002C0CC2">
      <w:pPr>
        <w:numPr>
          <w:ilvl w:val="0"/>
          <w:numId w:val="19"/>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hAnsi="Bookman Old Style"/>
          <w:sz w:val="24"/>
          <w:szCs w:val="24"/>
          <w:lang w:val="en-US"/>
        </w:rPr>
        <w:t xml:space="preserve">Lembaga </w:t>
      </w:r>
      <w:proofErr w:type="spellStart"/>
      <w:r w:rsidRPr="008444BC">
        <w:rPr>
          <w:rFonts w:ascii="Bookman Old Style" w:hAnsi="Bookman Old Style"/>
          <w:sz w:val="24"/>
          <w:szCs w:val="24"/>
          <w:lang w:val="en-US"/>
        </w:rPr>
        <w:t>Pengelola</w:t>
      </w:r>
      <w:proofErr w:type="spellEnd"/>
      <w:r w:rsidRPr="008444BC">
        <w:rPr>
          <w:rFonts w:ascii="Bookman Old Style" w:hAnsi="Bookman Old Style"/>
          <w:sz w:val="24"/>
          <w:szCs w:val="24"/>
          <w:lang w:val="en-US"/>
        </w:rPr>
        <w:t xml:space="preserve"> dan </w:t>
      </w:r>
      <w:proofErr w:type="spellStart"/>
      <w:r w:rsidRPr="008444BC">
        <w:rPr>
          <w:rFonts w:ascii="Bookman Old Style" w:hAnsi="Bookman Old Style"/>
          <w:sz w:val="24"/>
          <w:szCs w:val="24"/>
          <w:lang w:val="en-US"/>
        </w:rPr>
        <w:t>Penyelenggara</w:t>
      </w:r>
      <w:proofErr w:type="spellEnd"/>
      <w:r w:rsidRPr="008444BC">
        <w:rPr>
          <w:rFonts w:ascii="Bookman Old Style" w:hAnsi="Bookman Old Style"/>
          <w:sz w:val="24"/>
          <w:szCs w:val="24"/>
          <w:lang w:val="en-US"/>
        </w:rPr>
        <w:t xml:space="preserve"> </w:t>
      </w:r>
      <w:r w:rsidR="00142F00" w:rsidRPr="004E5A1F">
        <w:rPr>
          <w:rFonts w:ascii="Bookman Old Style" w:hAnsi="Bookman Old Style"/>
          <w:i/>
          <w:iCs/>
          <w:sz w:val="24"/>
          <w:szCs w:val="24"/>
          <w:lang w:val="en-US"/>
        </w:rPr>
        <w:t>Online Single Submission</w:t>
      </w:r>
      <w:r w:rsidRPr="008444BC">
        <w:rPr>
          <w:rFonts w:ascii="Bookman Old Style" w:hAnsi="Bookman Old Style"/>
          <w:sz w:val="24"/>
          <w:szCs w:val="24"/>
          <w:lang w:val="en-US"/>
        </w:rPr>
        <w:t xml:space="preserve"> yang </w:t>
      </w:r>
      <w:proofErr w:type="spellStart"/>
      <w:r w:rsidRPr="008444BC">
        <w:rPr>
          <w:rFonts w:ascii="Bookman Old Style" w:hAnsi="Bookman Old Style"/>
          <w:sz w:val="24"/>
          <w:szCs w:val="24"/>
          <w:lang w:val="en-US"/>
        </w:rPr>
        <w:t>selanjutnya</w:t>
      </w:r>
      <w:proofErr w:type="spellEnd"/>
      <w:r w:rsidRPr="008444BC">
        <w:rPr>
          <w:rFonts w:ascii="Bookman Old Style" w:hAnsi="Bookman Old Style"/>
          <w:sz w:val="24"/>
          <w:szCs w:val="24"/>
          <w:lang w:val="en-US"/>
        </w:rPr>
        <w:t xml:space="preserve"> </w:t>
      </w:r>
      <w:proofErr w:type="spellStart"/>
      <w:r w:rsidRPr="008444BC">
        <w:rPr>
          <w:rFonts w:ascii="Bookman Old Style" w:hAnsi="Bookman Old Style"/>
          <w:sz w:val="24"/>
          <w:szCs w:val="24"/>
          <w:lang w:val="en-US"/>
        </w:rPr>
        <w:t>disebut</w:t>
      </w:r>
      <w:proofErr w:type="spellEnd"/>
      <w:r w:rsidRPr="008444BC">
        <w:rPr>
          <w:rFonts w:ascii="Bookman Old Style" w:hAnsi="Bookman Old Style"/>
          <w:sz w:val="24"/>
          <w:szCs w:val="24"/>
          <w:lang w:val="en-US"/>
        </w:rPr>
        <w:t xml:space="preserve"> Lembaga OSS </w:t>
      </w:r>
      <w:proofErr w:type="spellStart"/>
      <w:r w:rsidRPr="008444BC">
        <w:rPr>
          <w:rFonts w:ascii="Bookman Old Style" w:hAnsi="Bookman Old Style"/>
          <w:sz w:val="24"/>
          <w:szCs w:val="24"/>
          <w:lang w:val="en-US"/>
        </w:rPr>
        <w:t>adalah</w:t>
      </w:r>
      <w:proofErr w:type="spellEnd"/>
      <w:r w:rsidRPr="008444BC">
        <w:rPr>
          <w:rFonts w:ascii="Bookman Old Style" w:hAnsi="Bookman Old Style"/>
          <w:sz w:val="24"/>
          <w:szCs w:val="24"/>
          <w:lang w:val="en-US"/>
        </w:rPr>
        <w:t xml:space="preserve"> </w:t>
      </w:r>
      <w:proofErr w:type="spellStart"/>
      <w:r w:rsidRPr="008444BC">
        <w:rPr>
          <w:rFonts w:ascii="Bookman Old Style" w:hAnsi="Bookman Old Style"/>
          <w:sz w:val="24"/>
          <w:szCs w:val="24"/>
          <w:lang w:val="en-US"/>
        </w:rPr>
        <w:t>lembaga</w:t>
      </w:r>
      <w:proofErr w:type="spellEnd"/>
      <w:r w:rsidRPr="008444BC">
        <w:rPr>
          <w:rFonts w:ascii="Bookman Old Style" w:hAnsi="Bookman Old Style"/>
          <w:sz w:val="24"/>
          <w:szCs w:val="24"/>
          <w:lang w:val="en-US"/>
        </w:rPr>
        <w:t xml:space="preserve"> </w:t>
      </w:r>
      <w:proofErr w:type="spellStart"/>
      <w:r w:rsidRPr="008444BC">
        <w:rPr>
          <w:rFonts w:ascii="Bookman Old Style" w:hAnsi="Bookman Old Style"/>
          <w:sz w:val="24"/>
          <w:szCs w:val="24"/>
          <w:lang w:val="en-US"/>
        </w:rPr>
        <w:t>pemerintah</w:t>
      </w:r>
      <w:proofErr w:type="spellEnd"/>
      <w:r w:rsidRPr="008444BC">
        <w:rPr>
          <w:rFonts w:ascii="Bookman Old Style" w:hAnsi="Bookman Old Style"/>
          <w:sz w:val="24"/>
          <w:szCs w:val="24"/>
          <w:lang w:val="en-US"/>
        </w:rPr>
        <w:t xml:space="preserve"> yang </w:t>
      </w:r>
      <w:proofErr w:type="spellStart"/>
      <w:r w:rsidRPr="008444BC">
        <w:rPr>
          <w:rFonts w:ascii="Bookman Old Style" w:hAnsi="Bookman Old Style"/>
          <w:sz w:val="24"/>
          <w:szCs w:val="24"/>
          <w:lang w:val="en-US"/>
        </w:rPr>
        <w:t>menyelenggarakan</w:t>
      </w:r>
      <w:proofErr w:type="spellEnd"/>
      <w:r w:rsidRPr="008444BC">
        <w:rPr>
          <w:rFonts w:ascii="Bookman Old Style" w:hAnsi="Bookman Old Style"/>
          <w:sz w:val="24"/>
          <w:szCs w:val="24"/>
          <w:lang w:val="en-US"/>
        </w:rPr>
        <w:t xml:space="preserve"> </w:t>
      </w:r>
      <w:proofErr w:type="spellStart"/>
      <w:r w:rsidRPr="008444BC">
        <w:rPr>
          <w:rFonts w:ascii="Bookman Old Style" w:hAnsi="Bookman Old Style"/>
          <w:sz w:val="24"/>
          <w:szCs w:val="24"/>
          <w:lang w:val="en-US"/>
        </w:rPr>
        <w:t>urusan</w:t>
      </w:r>
      <w:proofErr w:type="spellEnd"/>
      <w:r w:rsidRPr="008444BC">
        <w:rPr>
          <w:rFonts w:ascii="Bookman Old Style" w:hAnsi="Bookman Old Style"/>
          <w:sz w:val="24"/>
          <w:szCs w:val="24"/>
          <w:lang w:val="en-US"/>
        </w:rPr>
        <w:t xml:space="preserve"> </w:t>
      </w:r>
      <w:proofErr w:type="spellStart"/>
      <w:r w:rsidRPr="008444BC">
        <w:rPr>
          <w:rFonts w:ascii="Bookman Old Style" w:hAnsi="Bookman Old Style"/>
          <w:sz w:val="24"/>
          <w:szCs w:val="24"/>
          <w:lang w:val="en-US"/>
        </w:rPr>
        <w:t>pemerintahan</w:t>
      </w:r>
      <w:proofErr w:type="spellEnd"/>
      <w:r w:rsidRPr="008444BC">
        <w:rPr>
          <w:rFonts w:ascii="Bookman Old Style" w:hAnsi="Bookman Old Style"/>
          <w:sz w:val="24"/>
          <w:szCs w:val="24"/>
          <w:lang w:val="en-US"/>
        </w:rPr>
        <w:t xml:space="preserve"> di </w:t>
      </w:r>
      <w:proofErr w:type="spellStart"/>
      <w:r w:rsidRPr="008444BC">
        <w:rPr>
          <w:rFonts w:ascii="Bookman Old Style" w:hAnsi="Bookman Old Style"/>
          <w:sz w:val="24"/>
          <w:szCs w:val="24"/>
          <w:lang w:val="en-US"/>
        </w:rPr>
        <w:t>bidang</w:t>
      </w:r>
      <w:proofErr w:type="spellEnd"/>
      <w:r w:rsidRPr="008444BC">
        <w:rPr>
          <w:rFonts w:ascii="Bookman Old Style" w:hAnsi="Bookman Old Style"/>
          <w:sz w:val="24"/>
          <w:szCs w:val="24"/>
          <w:lang w:val="en-US"/>
        </w:rPr>
        <w:t xml:space="preserve"> </w:t>
      </w:r>
      <w:proofErr w:type="spellStart"/>
      <w:r w:rsidRPr="008444BC">
        <w:rPr>
          <w:rFonts w:ascii="Bookman Old Style" w:hAnsi="Bookman Old Style"/>
          <w:sz w:val="24"/>
          <w:szCs w:val="24"/>
          <w:lang w:val="en-US"/>
        </w:rPr>
        <w:t>koordinasi</w:t>
      </w:r>
      <w:proofErr w:type="spellEnd"/>
      <w:r w:rsidRPr="008444BC">
        <w:rPr>
          <w:rFonts w:ascii="Bookman Old Style" w:hAnsi="Bookman Old Style"/>
          <w:sz w:val="24"/>
          <w:szCs w:val="24"/>
          <w:lang w:val="en-US"/>
        </w:rPr>
        <w:t xml:space="preserve"> </w:t>
      </w:r>
      <w:proofErr w:type="spellStart"/>
      <w:r w:rsidR="000E70C7" w:rsidRPr="008444BC">
        <w:rPr>
          <w:rFonts w:ascii="Bookman Old Style" w:hAnsi="Bookman Old Style"/>
          <w:sz w:val="24"/>
          <w:szCs w:val="24"/>
          <w:lang w:val="en-US"/>
        </w:rPr>
        <w:t>P</w:t>
      </w:r>
      <w:r w:rsidRPr="008444BC">
        <w:rPr>
          <w:rFonts w:ascii="Bookman Old Style" w:hAnsi="Bookman Old Style"/>
          <w:sz w:val="24"/>
          <w:szCs w:val="24"/>
          <w:lang w:val="en-US"/>
        </w:rPr>
        <w:t>enanaman</w:t>
      </w:r>
      <w:proofErr w:type="spellEnd"/>
      <w:r w:rsidRPr="008444BC">
        <w:rPr>
          <w:rFonts w:ascii="Bookman Old Style" w:hAnsi="Bookman Old Style"/>
          <w:sz w:val="24"/>
          <w:szCs w:val="24"/>
          <w:lang w:val="en-US"/>
        </w:rPr>
        <w:t xml:space="preserve"> </w:t>
      </w:r>
      <w:r w:rsidR="000E70C7" w:rsidRPr="008444BC">
        <w:rPr>
          <w:rFonts w:ascii="Bookman Old Style" w:hAnsi="Bookman Old Style"/>
          <w:sz w:val="24"/>
          <w:szCs w:val="24"/>
          <w:lang w:val="en-US"/>
        </w:rPr>
        <w:t>M</w:t>
      </w:r>
      <w:r w:rsidRPr="008444BC">
        <w:rPr>
          <w:rFonts w:ascii="Bookman Old Style" w:hAnsi="Bookman Old Style"/>
          <w:sz w:val="24"/>
          <w:szCs w:val="24"/>
          <w:lang w:val="en-US"/>
        </w:rPr>
        <w:t>odal.</w:t>
      </w:r>
    </w:p>
    <w:p w14:paraId="69D24A0F" w14:textId="437023F9" w:rsidR="00572822" w:rsidRPr="004E5A1F" w:rsidRDefault="00572822">
      <w:pPr>
        <w:numPr>
          <w:ilvl w:val="0"/>
          <w:numId w:val="19"/>
        </w:numPr>
        <w:spacing w:after="0" w:line="360" w:lineRule="auto"/>
        <w:ind w:left="2552" w:hanging="567"/>
        <w:jc w:val="both"/>
        <w:rPr>
          <w:rFonts w:ascii="Bookman Old Style" w:eastAsia="Bookman Old Style" w:hAnsi="Bookman Old Style" w:cs="Bookman Old Style"/>
          <w:sz w:val="24"/>
          <w:szCs w:val="24"/>
        </w:rPr>
      </w:pPr>
      <w:r w:rsidRPr="004E5A1F">
        <w:rPr>
          <w:rFonts w:ascii="Bookman Old Style" w:eastAsia="Times New Roman" w:hAnsi="Bookman Old Style" w:cs="Arial"/>
          <w:sz w:val="24"/>
          <w:szCs w:val="24"/>
        </w:rPr>
        <w:t>Pemerintah Pusat adalah Presiden Republik Indonesia yang memegang kekuasaan pemerintahan negara Republik Indonesia yang dibantu oleh Wakil Presiden dan menteri sebagaimana dimaksud dalam Undang-Undang Dasar Negara Republik Indonesia Tahun 1945.</w:t>
      </w:r>
    </w:p>
    <w:p w14:paraId="2D601344" w14:textId="038BD372" w:rsidR="002C0CC2" w:rsidRPr="004E5A1F" w:rsidRDefault="002C0CC2">
      <w:pPr>
        <w:numPr>
          <w:ilvl w:val="0"/>
          <w:numId w:val="19"/>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hAnsi="Bookman Old Style"/>
          <w:sz w:val="24"/>
          <w:szCs w:val="24"/>
        </w:rPr>
        <w:t>Pemerintah Daerah adalah kepala daerah sebagai unsur  penyelenggara Pemerintahan Daerah yang memimpin pelaksanaan urusan pemerintahan yang menjadi kewenangan daerah otonom.</w:t>
      </w:r>
    </w:p>
    <w:p w14:paraId="59CFF151" w14:textId="2DD69A31" w:rsidR="002C0CC2" w:rsidRPr="008444BC" w:rsidRDefault="002C0CC2">
      <w:pPr>
        <w:pStyle w:val="NormalWeb"/>
        <w:numPr>
          <w:ilvl w:val="0"/>
          <w:numId w:val="19"/>
        </w:numPr>
        <w:spacing w:before="0" w:beforeAutospacing="0" w:after="0" w:afterAutospacing="0" w:line="360" w:lineRule="auto"/>
        <w:ind w:left="2552" w:hanging="567"/>
        <w:jc w:val="both"/>
        <w:rPr>
          <w:rFonts w:ascii="Bookman Old Style" w:hAnsi="Bookman Old Style"/>
          <w:color w:val="000000" w:themeColor="text1"/>
          <w:lang w:val="id-ID"/>
        </w:rPr>
      </w:pPr>
      <w:r w:rsidRPr="008444BC">
        <w:rPr>
          <w:rFonts w:ascii="Bookman Old Style" w:hAnsi="Bookman Old Style"/>
          <w:color w:val="000000" w:themeColor="text1"/>
          <w:lang w:val="id-ID"/>
        </w:rPr>
        <w:t>Dinas Penanaman Modal dan Pelayanan Terpadu Satu Pintu yang selanjutnya dis</w:t>
      </w:r>
      <w:proofErr w:type="spellStart"/>
      <w:r w:rsidR="00142F00" w:rsidRPr="008444BC">
        <w:rPr>
          <w:rFonts w:ascii="Bookman Old Style" w:hAnsi="Bookman Old Style"/>
          <w:color w:val="000000" w:themeColor="text1"/>
          <w:lang w:val="en-US"/>
        </w:rPr>
        <w:t>ebut</w:t>
      </w:r>
      <w:proofErr w:type="spellEnd"/>
      <w:r w:rsidR="00142F00" w:rsidRPr="008444BC">
        <w:rPr>
          <w:rFonts w:ascii="Bookman Old Style" w:hAnsi="Bookman Old Style"/>
          <w:color w:val="000000" w:themeColor="text1"/>
          <w:lang w:val="en-US"/>
        </w:rPr>
        <w:t xml:space="preserve"> </w:t>
      </w:r>
      <w:r w:rsidRPr="008444BC">
        <w:rPr>
          <w:rFonts w:ascii="Bookman Old Style" w:hAnsi="Bookman Old Style"/>
          <w:color w:val="000000" w:themeColor="text1"/>
          <w:lang w:val="id-ID"/>
        </w:rPr>
        <w:t xml:space="preserve">DPMPTSP adalah </w:t>
      </w:r>
      <w:proofErr w:type="spellStart"/>
      <w:r w:rsidR="000E70C7" w:rsidRPr="008444BC">
        <w:rPr>
          <w:rFonts w:ascii="Bookman Old Style" w:hAnsi="Bookman Old Style"/>
          <w:color w:val="000000" w:themeColor="text1"/>
          <w:lang w:val="en-US"/>
        </w:rPr>
        <w:t>organisasi</w:t>
      </w:r>
      <w:proofErr w:type="spellEnd"/>
      <w:r w:rsidR="000E70C7" w:rsidRPr="008444BC">
        <w:rPr>
          <w:rFonts w:ascii="Bookman Old Style" w:hAnsi="Bookman Old Style"/>
          <w:color w:val="000000" w:themeColor="text1"/>
          <w:lang w:val="en-US"/>
        </w:rPr>
        <w:t xml:space="preserve"> </w:t>
      </w:r>
      <w:proofErr w:type="spellStart"/>
      <w:r w:rsidR="000E70C7" w:rsidRPr="008444BC">
        <w:rPr>
          <w:rFonts w:ascii="Bookman Old Style" w:hAnsi="Bookman Old Style"/>
          <w:color w:val="000000" w:themeColor="text1"/>
          <w:lang w:val="en-US"/>
        </w:rPr>
        <w:t>perangkat</w:t>
      </w:r>
      <w:proofErr w:type="spellEnd"/>
      <w:r w:rsidR="000E70C7" w:rsidRPr="008444BC">
        <w:rPr>
          <w:rFonts w:ascii="Bookman Old Style" w:hAnsi="Bookman Old Style"/>
          <w:color w:val="000000" w:themeColor="text1"/>
          <w:lang w:val="en-US"/>
        </w:rPr>
        <w:t xml:space="preserve"> </w:t>
      </w:r>
      <w:proofErr w:type="spellStart"/>
      <w:r w:rsidR="000E70C7" w:rsidRPr="008444BC">
        <w:rPr>
          <w:rFonts w:ascii="Bookman Old Style" w:hAnsi="Bookman Old Style"/>
          <w:color w:val="000000" w:themeColor="text1"/>
          <w:lang w:val="en-US"/>
        </w:rPr>
        <w:t>daerah</w:t>
      </w:r>
      <w:proofErr w:type="spellEnd"/>
      <w:r w:rsidR="000E70C7" w:rsidRPr="008444BC">
        <w:rPr>
          <w:rFonts w:ascii="Bookman Old Style" w:hAnsi="Bookman Old Style"/>
          <w:color w:val="000000" w:themeColor="text1"/>
          <w:lang w:val="en-US"/>
        </w:rPr>
        <w:t xml:space="preserve"> </w:t>
      </w:r>
      <w:proofErr w:type="spellStart"/>
      <w:r w:rsidR="000E70C7" w:rsidRPr="008444BC">
        <w:rPr>
          <w:rFonts w:ascii="Bookman Old Style" w:hAnsi="Bookman Old Style"/>
          <w:color w:val="000000" w:themeColor="text1"/>
          <w:lang w:val="en-US"/>
        </w:rPr>
        <w:t>pemerintah</w:t>
      </w:r>
      <w:proofErr w:type="spellEnd"/>
      <w:r w:rsidR="000E70C7" w:rsidRPr="008444BC">
        <w:rPr>
          <w:rFonts w:ascii="Bookman Old Style" w:hAnsi="Bookman Old Style"/>
          <w:color w:val="000000" w:themeColor="text1"/>
          <w:lang w:val="en-US"/>
        </w:rPr>
        <w:t xml:space="preserve"> </w:t>
      </w:r>
      <w:proofErr w:type="spellStart"/>
      <w:r w:rsidR="000E70C7" w:rsidRPr="008444BC">
        <w:rPr>
          <w:rFonts w:ascii="Bookman Old Style" w:hAnsi="Bookman Old Style"/>
          <w:color w:val="000000" w:themeColor="text1"/>
          <w:lang w:val="en-US"/>
        </w:rPr>
        <w:t>provinsi</w:t>
      </w:r>
      <w:proofErr w:type="spellEnd"/>
      <w:r w:rsidR="000E70C7" w:rsidRPr="008444BC">
        <w:rPr>
          <w:rFonts w:ascii="Bookman Old Style" w:hAnsi="Bookman Old Style"/>
          <w:color w:val="000000" w:themeColor="text1"/>
          <w:lang w:val="en-US"/>
        </w:rPr>
        <w:t xml:space="preserve"> </w:t>
      </w:r>
      <w:proofErr w:type="spellStart"/>
      <w:r w:rsidR="000E70C7" w:rsidRPr="008444BC">
        <w:rPr>
          <w:rFonts w:ascii="Bookman Old Style" w:hAnsi="Bookman Old Style"/>
          <w:color w:val="000000" w:themeColor="text1"/>
          <w:lang w:val="en-US"/>
        </w:rPr>
        <w:t>atau</w:t>
      </w:r>
      <w:proofErr w:type="spellEnd"/>
      <w:r w:rsidR="000E70C7" w:rsidRPr="008444BC">
        <w:rPr>
          <w:rFonts w:ascii="Bookman Old Style" w:hAnsi="Bookman Old Style"/>
          <w:color w:val="000000" w:themeColor="text1"/>
          <w:lang w:val="en-US"/>
        </w:rPr>
        <w:t xml:space="preserve"> </w:t>
      </w:r>
      <w:proofErr w:type="spellStart"/>
      <w:r w:rsidR="000E70C7" w:rsidRPr="008444BC">
        <w:rPr>
          <w:rFonts w:ascii="Bookman Old Style" w:hAnsi="Bookman Old Style"/>
          <w:color w:val="000000" w:themeColor="text1"/>
          <w:lang w:val="en-US"/>
        </w:rPr>
        <w:t>pemerintah</w:t>
      </w:r>
      <w:proofErr w:type="spellEnd"/>
      <w:r w:rsidR="000E70C7" w:rsidRPr="008444BC">
        <w:rPr>
          <w:rFonts w:ascii="Bookman Old Style" w:hAnsi="Bookman Old Style"/>
          <w:color w:val="000000" w:themeColor="text1"/>
          <w:lang w:val="en-US"/>
        </w:rPr>
        <w:t xml:space="preserve"> </w:t>
      </w:r>
      <w:r w:rsidR="000E70C7" w:rsidRPr="008444BC">
        <w:rPr>
          <w:rFonts w:ascii="Bookman Old Style" w:hAnsi="Bookman Old Style"/>
          <w:color w:val="000000" w:themeColor="text1"/>
          <w:lang w:val="id-ID"/>
        </w:rPr>
        <w:t>kabupaten/kota</w:t>
      </w:r>
      <w:r w:rsidRPr="008444BC">
        <w:rPr>
          <w:rFonts w:ascii="Bookman Old Style" w:hAnsi="Bookman Old Style"/>
          <w:color w:val="000000" w:themeColor="text1"/>
          <w:lang w:val="id-ID"/>
        </w:rPr>
        <w:t xml:space="preserve"> </w:t>
      </w:r>
      <w:r w:rsidR="000E70C7" w:rsidRPr="008444BC">
        <w:rPr>
          <w:rFonts w:ascii="Bookman Old Style" w:hAnsi="Bookman Old Style"/>
          <w:color w:val="000000" w:themeColor="text1"/>
          <w:lang w:val="en-US"/>
        </w:rPr>
        <w:t xml:space="preserve">yang </w:t>
      </w:r>
      <w:proofErr w:type="spellStart"/>
      <w:r w:rsidR="000E70C7" w:rsidRPr="008444BC">
        <w:rPr>
          <w:rFonts w:ascii="Bookman Old Style" w:hAnsi="Bookman Old Style"/>
          <w:color w:val="000000" w:themeColor="text1"/>
          <w:lang w:val="en-US"/>
        </w:rPr>
        <w:t>mempunyai</w:t>
      </w:r>
      <w:proofErr w:type="spellEnd"/>
      <w:r w:rsidR="000E70C7" w:rsidRPr="008444BC">
        <w:rPr>
          <w:rFonts w:ascii="Bookman Old Style" w:hAnsi="Bookman Old Style"/>
          <w:color w:val="000000" w:themeColor="text1"/>
          <w:lang w:val="en-US"/>
        </w:rPr>
        <w:t xml:space="preserve"> </w:t>
      </w:r>
      <w:proofErr w:type="spellStart"/>
      <w:r w:rsidR="000E70C7" w:rsidRPr="008444BC">
        <w:rPr>
          <w:rFonts w:ascii="Bookman Old Style" w:hAnsi="Bookman Old Style"/>
          <w:color w:val="000000" w:themeColor="text1"/>
          <w:lang w:val="en-US"/>
        </w:rPr>
        <w:t>tugas</w:t>
      </w:r>
      <w:proofErr w:type="spellEnd"/>
      <w:r w:rsidR="000E70C7" w:rsidRPr="008444BC">
        <w:rPr>
          <w:rFonts w:ascii="Bookman Old Style" w:hAnsi="Bookman Old Style"/>
          <w:color w:val="000000" w:themeColor="text1"/>
          <w:lang w:val="en-US"/>
        </w:rPr>
        <w:t xml:space="preserve"> </w:t>
      </w:r>
      <w:r w:rsidRPr="008444BC">
        <w:rPr>
          <w:rFonts w:ascii="Bookman Old Style" w:hAnsi="Bookman Old Style"/>
          <w:color w:val="000000" w:themeColor="text1"/>
          <w:lang w:val="id-ID"/>
        </w:rPr>
        <w:t xml:space="preserve">menyelenggarakan urusan pemerintahan daerah di bidang </w:t>
      </w:r>
      <w:r w:rsidR="000E70C7" w:rsidRPr="008444BC">
        <w:rPr>
          <w:rFonts w:ascii="Bookman Old Style" w:hAnsi="Bookman Old Style"/>
          <w:color w:val="000000" w:themeColor="text1"/>
          <w:lang w:val="en-US"/>
        </w:rPr>
        <w:t>P</w:t>
      </w:r>
      <w:r w:rsidRPr="008444BC">
        <w:rPr>
          <w:rFonts w:ascii="Bookman Old Style" w:hAnsi="Bookman Old Style"/>
          <w:color w:val="000000" w:themeColor="text1"/>
          <w:lang w:val="id-ID"/>
        </w:rPr>
        <w:t xml:space="preserve">enanaman </w:t>
      </w:r>
      <w:r w:rsidR="000E70C7" w:rsidRPr="008444BC">
        <w:rPr>
          <w:rFonts w:ascii="Bookman Old Style" w:hAnsi="Bookman Old Style"/>
          <w:color w:val="000000" w:themeColor="text1"/>
          <w:lang w:val="en-US"/>
        </w:rPr>
        <w:t>M</w:t>
      </w:r>
      <w:r w:rsidRPr="008444BC">
        <w:rPr>
          <w:rFonts w:ascii="Bookman Old Style" w:hAnsi="Bookman Old Style"/>
          <w:color w:val="000000" w:themeColor="text1"/>
          <w:lang w:val="id-ID"/>
        </w:rPr>
        <w:t>odal.</w:t>
      </w:r>
    </w:p>
    <w:p w14:paraId="1969938F" w14:textId="77777777" w:rsidR="002C0CC2" w:rsidRPr="008444BC" w:rsidRDefault="002C0CC2">
      <w:pPr>
        <w:pStyle w:val="NormalWeb"/>
        <w:numPr>
          <w:ilvl w:val="0"/>
          <w:numId w:val="19"/>
        </w:numPr>
        <w:spacing w:before="0" w:beforeAutospacing="0" w:after="0" w:afterAutospacing="0" w:line="360" w:lineRule="auto"/>
        <w:ind w:left="2552" w:hanging="567"/>
        <w:jc w:val="both"/>
        <w:rPr>
          <w:rFonts w:ascii="Bookman Old Style" w:hAnsi="Bookman Old Style"/>
          <w:color w:val="000000" w:themeColor="text1"/>
          <w:lang w:val="id-ID"/>
        </w:rPr>
      </w:pPr>
      <w:r w:rsidRPr="008444BC">
        <w:rPr>
          <w:rFonts w:ascii="Bookman Old Style" w:hAnsi="Bookman Old Style"/>
          <w:color w:val="000000" w:themeColor="text1"/>
          <w:lang w:val="id-ID"/>
        </w:rPr>
        <w:t>Kawasan Ekonomi Khusus yang selanjutnya disingkat KEK adalah kawasan dengan batas tertentu dalam wilayah hukum Negara Kesatuan Republik Indonesia yang ditetapkan untuk menyelenggarakan fungsi perekonomian dan memperoleh fasilitas tertentu.</w:t>
      </w:r>
    </w:p>
    <w:p w14:paraId="6AD4F6E8" w14:textId="4188180E" w:rsidR="00FF64F0" w:rsidRPr="004E5A1F" w:rsidRDefault="002C0CC2" w:rsidP="005E57A3">
      <w:pPr>
        <w:pStyle w:val="NormalWeb"/>
        <w:numPr>
          <w:ilvl w:val="0"/>
          <w:numId w:val="19"/>
        </w:numPr>
        <w:spacing w:before="0" w:beforeAutospacing="0" w:after="0" w:afterAutospacing="0" w:line="360" w:lineRule="auto"/>
        <w:ind w:left="2552" w:hanging="566"/>
        <w:jc w:val="both"/>
        <w:rPr>
          <w:rFonts w:ascii="Bookman Old Style" w:hAnsi="Bookman Old Style"/>
          <w:color w:val="000000" w:themeColor="text1"/>
          <w:lang w:val="id-ID"/>
        </w:rPr>
      </w:pPr>
      <w:r w:rsidRPr="008444BC">
        <w:rPr>
          <w:rFonts w:ascii="Bookman Old Style" w:hAnsi="Bookman Old Style"/>
          <w:color w:val="000000" w:themeColor="text1"/>
        </w:rPr>
        <w:t xml:space="preserve">Kawasan </w:t>
      </w:r>
      <w:proofErr w:type="spellStart"/>
      <w:r w:rsidRPr="008444BC">
        <w:rPr>
          <w:rFonts w:ascii="Bookman Old Style" w:hAnsi="Bookman Old Style"/>
          <w:color w:val="000000" w:themeColor="text1"/>
        </w:rPr>
        <w:t>Perdagangan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Bebas</w:t>
      </w:r>
      <w:proofErr w:type="spellEnd"/>
      <w:r w:rsidRPr="008444BC">
        <w:rPr>
          <w:rFonts w:ascii="Bookman Old Style" w:hAnsi="Bookman Old Style"/>
          <w:color w:val="000000" w:themeColor="text1"/>
        </w:rPr>
        <w:t xml:space="preserve"> dan </w:t>
      </w:r>
      <w:proofErr w:type="spellStart"/>
      <w:r w:rsidRPr="008444BC">
        <w:rPr>
          <w:rFonts w:ascii="Bookman Old Style" w:hAnsi="Bookman Old Style"/>
          <w:color w:val="000000" w:themeColor="text1"/>
        </w:rPr>
        <w:t>Pelabuhan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Bebas</w:t>
      </w:r>
      <w:proofErr w:type="spellEnd"/>
      <w:r w:rsidRPr="008444BC">
        <w:rPr>
          <w:rFonts w:ascii="Bookman Old Style" w:hAnsi="Bookman Old Style"/>
          <w:color w:val="000000" w:themeColor="text1"/>
        </w:rPr>
        <w:t xml:space="preserve"> yang </w:t>
      </w:r>
      <w:proofErr w:type="spellStart"/>
      <w:r w:rsidRPr="008444BC">
        <w:rPr>
          <w:rFonts w:ascii="Bookman Old Style" w:hAnsi="Bookman Old Style"/>
          <w:color w:val="000000" w:themeColor="text1"/>
        </w:rPr>
        <w:t>selanjutnya</w:t>
      </w:r>
      <w:proofErr w:type="spellEnd"/>
      <w:r w:rsidRPr="008444BC">
        <w:rPr>
          <w:rFonts w:ascii="Bookman Old Style" w:hAnsi="Bookman Old Style"/>
          <w:color w:val="000000" w:themeColor="text1"/>
        </w:rPr>
        <w:t xml:space="preserve"> di</w:t>
      </w:r>
      <w:proofErr w:type="spellStart"/>
      <w:r w:rsidR="00142F00" w:rsidRPr="008444BC">
        <w:rPr>
          <w:rFonts w:ascii="Bookman Old Style" w:hAnsi="Bookman Old Style"/>
          <w:color w:val="000000" w:themeColor="text1"/>
          <w:lang w:val="en-US"/>
        </w:rPr>
        <w:t>sebut</w:t>
      </w:r>
      <w:proofErr w:type="spellEnd"/>
      <w:r w:rsidRPr="008444BC">
        <w:rPr>
          <w:rFonts w:ascii="Bookman Old Style" w:hAnsi="Bookman Old Style"/>
          <w:color w:val="000000" w:themeColor="text1"/>
        </w:rPr>
        <w:t xml:space="preserve"> KPBPB </w:t>
      </w:r>
      <w:proofErr w:type="spellStart"/>
      <w:r w:rsidRPr="008444BC">
        <w:rPr>
          <w:rFonts w:ascii="Bookman Old Style" w:hAnsi="Bookman Old Style"/>
          <w:color w:val="000000" w:themeColor="text1"/>
        </w:rPr>
        <w:t>adalah</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suatu</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kawasan</w:t>
      </w:r>
      <w:proofErr w:type="spellEnd"/>
      <w:r w:rsidRPr="008444BC">
        <w:rPr>
          <w:rFonts w:ascii="Bookman Old Style" w:hAnsi="Bookman Old Style"/>
          <w:color w:val="000000" w:themeColor="text1"/>
        </w:rPr>
        <w:t xml:space="preserve"> yang </w:t>
      </w:r>
      <w:proofErr w:type="spellStart"/>
      <w:r w:rsidRPr="008444BC">
        <w:rPr>
          <w:rFonts w:ascii="Bookman Old Style" w:hAnsi="Bookman Old Style"/>
          <w:color w:val="000000" w:themeColor="text1"/>
        </w:rPr>
        <w:t>berada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dalam</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wilayah</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hukum</w:t>
      </w:r>
      <w:proofErr w:type="spellEnd"/>
      <w:r w:rsidRPr="008444BC">
        <w:rPr>
          <w:rFonts w:ascii="Bookman Old Style" w:hAnsi="Bookman Old Style"/>
          <w:color w:val="000000" w:themeColor="text1"/>
        </w:rPr>
        <w:t xml:space="preserve"> Negara </w:t>
      </w:r>
      <w:proofErr w:type="spellStart"/>
      <w:r w:rsidRPr="008444BC">
        <w:rPr>
          <w:rFonts w:ascii="Bookman Old Style" w:hAnsi="Bookman Old Style"/>
          <w:color w:val="000000" w:themeColor="text1"/>
        </w:rPr>
        <w:t>Kesatuan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Republik</w:t>
      </w:r>
      <w:proofErr w:type="spellEnd"/>
      <w:r w:rsidRPr="008444BC">
        <w:rPr>
          <w:rFonts w:ascii="Bookman Old Style" w:hAnsi="Bookman Old Style"/>
          <w:color w:val="000000" w:themeColor="text1"/>
        </w:rPr>
        <w:t xml:space="preserve"> Indonesia yang </w:t>
      </w:r>
      <w:proofErr w:type="spellStart"/>
      <w:r w:rsidRPr="008444BC">
        <w:rPr>
          <w:rFonts w:ascii="Bookman Old Style" w:hAnsi="Bookman Old Style"/>
          <w:color w:val="000000" w:themeColor="text1"/>
        </w:rPr>
        <w:t>terpisah</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dari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daerah</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pabean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lastRenderedPageBreak/>
        <w:t>sehingga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bebas</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dari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pengenaan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bea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masuk</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pajak</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pertambahan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nilai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pajak</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penjualan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atas</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barang</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mewah</w:t>
      </w:r>
      <w:proofErr w:type="spellEnd"/>
      <w:r w:rsidRPr="008444BC">
        <w:rPr>
          <w:rFonts w:ascii="Bookman Old Style" w:hAnsi="Bookman Old Style"/>
          <w:color w:val="000000" w:themeColor="text1"/>
        </w:rPr>
        <w:t xml:space="preserve">, dan </w:t>
      </w:r>
      <w:proofErr w:type="spellStart"/>
      <w:r w:rsidRPr="008444BC">
        <w:rPr>
          <w:rFonts w:ascii="Bookman Old Style" w:hAnsi="Bookman Old Style"/>
          <w:color w:val="000000" w:themeColor="text1"/>
        </w:rPr>
        <w:t>cukai</w:t>
      </w:r>
      <w:proofErr w:type="spellEnd"/>
      <w:r w:rsidRPr="008444BC">
        <w:rPr>
          <w:rFonts w:ascii="Bookman Old Style" w:hAnsi="Bookman Old Style"/>
          <w:color w:val="000000" w:themeColor="text1"/>
        </w:rPr>
        <w:t>.</w:t>
      </w:r>
    </w:p>
    <w:p w14:paraId="75A47204" w14:textId="40B6F4F8" w:rsidR="00E808D0" w:rsidRPr="004E5A1F" w:rsidRDefault="00E808D0" w:rsidP="004E5A1F">
      <w:pPr>
        <w:pStyle w:val="NormalWeb"/>
        <w:spacing w:before="0" w:beforeAutospacing="0" w:after="0" w:afterAutospacing="0" w:line="360" w:lineRule="auto"/>
        <w:ind w:left="2552"/>
        <w:jc w:val="both"/>
        <w:rPr>
          <w:rFonts w:ascii="Bookman Old Style" w:eastAsia="Bookman Old Style" w:hAnsi="Bookman Old Style" w:cs="Bookman Old Style"/>
        </w:rPr>
      </w:pPr>
    </w:p>
    <w:p w14:paraId="00000077" w14:textId="0EC3A733" w:rsidR="00DC1B0C" w:rsidRPr="008444BC" w:rsidRDefault="002C21F9">
      <w:pPr>
        <w:pStyle w:val="Heading8"/>
        <w:spacing w:before="0" w:after="0" w:line="360" w:lineRule="auto"/>
        <w:ind w:left="1985"/>
        <w:rPr>
          <w:rFonts w:eastAsia="Bookman Old Style" w:cs="Bookman Old Style"/>
          <w:color w:val="000000"/>
          <w:szCs w:val="24"/>
        </w:rPr>
      </w:pPr>
      <w:r w:rsidRPr="008444BC">
        <w:rPr>
          <w:szCs w:val="24"/>
        </w:rPr>
        <w:t>Pasal 2</w:t>
      </w:r>
    </w:p>
    <w:p w14:paraId="396497F1" w14:textId="4E6B6C6D" w:rsidR="00B21F13" w:rsidRPr="004E5A1F" w:rsidRDefault="002C21F9" w:rsidP="004E5A1F">
      <w:pPr>
        <w:pStyle w:val="ListParagraph"/>
        <w:numPr>
          <w:ilvl w:val="3"/>
          <w:numId w:val="19"/>
        </w:numPr>
        <w:tabs>
          <w:tab w:val="left" w:pos="2552"/>
        </w:tabs>
        <w:spacing w:after="0" w:line="360" w:lineRule="auto"/>
        <w:ind w:left="2552" w:hanging="630"/>
        <w:jc w:val="both"/>
        <w:rPr>
          <w:rFonts w:ascii="Bookman Old Style" w:eastAsia="Bookman Old Style" w:hAnsi="Bookman Old Style" w:cs="Bookman Old Style"/>
          <w:sz w:val="24"/>
          <w:szCs w:val="24"/>
          <w:lang w:val="en-US"/>
        </w:rPr>
      </w:pPr>
      <w:r w:rsidRPr="004E5A1F">
        <w:rPr>
          <w:rFonts w:ascii="Bookman Old Style" w:eastAsia="Bookman Old Style" w:hAnsi="Bookman Old Style" w:cs="Bookman Old Style"/>
          <w:sz w:val="24"/>
          <w:szCs w:val="24"/>
        </w:rPr>
        <w:t xml:space="preserve">Pedoman dan </w:t>
      </w:r>
      <w:r w:rsidR="009360D6" w:rsidRPr="004E5A1F">
        <w:rPr>
          <w:rFonts w:ascii="Bookman Old Style" w:eastAsia="Bookman Old Style" w:hAnsi="Bookman Old Style" w:cs="Bookman Old Style"/>
          <w:sz w:val="24"/>
          <w:szCs w:val="24"/>
        </w:rPr>
        <w:t>T</w:t>
      </w:r>
      <w:r w:rsidRPr="004E5A1F">
        <w:rPr>
          <w:rFonts w:ascii="Bookman Old Style" w:eastAsia="Bookman Old Style" w:hAnsi="Bookman Old Style" w:cs="Bookman Old Style"/>
          <w:sz w:val="24"/>
          <w:szCs w:val="24"/>
        </w:rPr>
        <w:t xml:space="preserve">ata </w:t>
      </w:r>
      <w:r w:rsidR="009360D6" w:rsidRPr="004E5A1F">
        <w:rPr>
          <w:rFonts w:ascii="Bookman Old Style" w:eastAsia="Bookman Old Style" w:hAnsi="Bookman Old Style" w:cs="Bookman Old Style"/>
          <w:sz w:val="24"/>
          <w:szCs w:val="24"/>
        </w:rPr>
        <w:t>C</w:t>
      </w:r>
      <w:r w:rsidRPr="004E5A1F">
        <w:rPr>
          <w:rFonts w:ascii="Bookman Old Style" w:eastAsia="Bookman Old Style" w:hAnsi="Bookman Old Style" w:cs="Bookman Old Style"/>
          <w:sz w:val="24"/>
          <w:szCs w:val="24"/>
        </w:rPr>
        <w:t xml:space="preserve">ara </w:t>
      </w:r>
      <w:r w:rsidR="0072118B" w:rsidRPr="004E5A1F">
        <w:rPr>
          <w:rFonts w:ascii="Bookman Old Style" w:eastAsia="Bookman Old Style" w:hAnsi="Bookman Old Style" w:cs="Bookman Old Style"/>
          <w:sz w:val="24"/>
          <w:szCs w:val="24"/>
        </w:rPr>
        <w:t xml:space="preserve">Pengawasan Perizinan Berusaha Berbasis Risiko </w:t>
      </w:r>
      <w:r w:rsidRPr="004E5A1F">
        <w:rPr>
          <w:rFonts w:ascii="Bookman Old Style" w:eastAsia="Bookman Old Style" w:hAnsi="Bookman Old Style" w:cs="Bookman Old Style"/>
          <w:sz w:val="24"/>
          <w:szCs w:val="24"/>
        </w:rPr>
        <w:t>merupakan panduan bagi</w:t>
      </w:r>
      <w:r w:rsidR="00B21F13" w:rsidRPr="004E5A1F">
        <w:rPr>
          <w:rFonts w:ascii="Bookman Old Style" w:eastAsia="Bookman Old Style" w:hAnsi="Bookman Old Style" w:cs="Bookman Old Style"/>
          <w:sz w:val="24"/>
          <w:szCs w:val="24"/>
          <w:lang w:val="en-US"/>
        </w:rPr>
        <w:t>:</w:t>
      </w:r>
    </w:p>
    <w:p w14:paraId="66428C52" w14:textId="1F595458" w:rsidR="00CB36D1" w:rsidRPr="008444BC" w:rsidRDefault="00BF399A" w:rsidP="004E5A1F">
      <w:pPr>
        <w:pStyle w:val="ListParagraph"/>
        <w:numPr>
          <w:ilvl w:val="1"/>
          <w:numId w:val="298"/>
        </w:numPr>
        <w:spacing w:after="0" w:line="360" w:lineRule="auto"/>
        <w:ind w:left="3119"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lang w:val="en-US"/>
        </w:rPr>
        <w:t>Lembaga OSS</w:t>
      </w:r>
      <w:r w:rsidR="00B21F13" w:rsidRPr="008444BC">
        <w:rPr>
          <w:rFonts w:ascii="Bookman Old Style" w:eastAsia="Bookman Old Style" w:hAnsi="Bookman Old Style" w:cs="Bookman Old Style"/>
          <w:sz w:val="24"/>
          <w:szCs w:val="24"/>
          <w:lang w:val="en-US"/>
        </w:rPr>
        <w:t>;</w:t>
      </w:r>
      <w:r w:rsidR="00B21F13" w:rsidRPr="008444BC">
        <w:rPr>
          <w:rFonts w:ascii="Bookman Old Style" w:eastAsia="Bookman Old Style" w:hAnsi="Bookman Old Style" w:cs="Bookman Old Style"/>
          <w:sz w:val="24"/>
          <w:szCs w:val="24"/>
        </w:rPr>
        <w:t xml:space="preserve"> </w:t>
      </w:r>
    </w:p>
    <w:p w14:paraId="13037533" w14:textId="40D54019" w:rsidR="00CB36D1" w:rsidRPr="004E5A1F" w:rsidRDefault="007211B5" w:rsidP="004E5A1F">
      <w:pPr>
        <w:pStyle w:val="ListParagraph"/>
        <w:numPr>
          <w:ilvl w:val="1"/>
          <w:numId w:val="298"/>
        </w:numPr>
        <w:spacing w:after="0" w:line="360" w:lineRule="auto"/>
        <w:ind w:left="3119" w:hanging="567"/>
        <w:jc w:val="both"/>
        <w:rPr>
          <w:rFonts w:ascii="Bookman Old Style" w:hAnsi="Bookman Old Style"/>
          <w:color w:val="000000"/>
          <w:sz w:val="24"/>
          <w:szCs w:val="24"/>
        </w:rPr>
      </w:pPr>
      <w:r w:rsidRPr="008444BC">
        <w:rPr>
          <w:rFonts w:ascii="Bookman Old Style" w:hAnsi="Bookman Old Style"/>
          <w:color w:val="000000" w:themeColor="text1"/>
          <w:sz w:val="24"/>
          <w:szCs w:val="24"/>
          <w:lang w:val="en-US"/>
        </w:rPr>
        <w:t>k</w:t>
      </w:r>
      <w:r w:rsidR="00766516" w:rsidRPr="008444BC">
        <w:rPr>
          <w:rFonts w:ascii="Bookman Old Style" w:hAnsi="Bookman Old Style"/>
          <w:color w:val="000000" w:themeColor="text1"/>
          <w:sz w:val="24"/>
          <w:szCs w:val="24"/>
        </w:rPr>
        <w:t>ementerian</w:t>
      </w:r>
      <w:r w:rsidR="00FF64F0" w:rsidRPr="008444BC">
        <w:rPr>
          <w:rFonts w:ascii="Bookman Old Style" w:hAnsi="Bookman Old Style"/>
          <w:color w:val="000000" w:themeColor="text1"/>
          <w:sz w:val="24"/>
          <w:szCs w:val="24"/>
          <w:lang w:val="en-US"/>
        </w:rPr>
        <w:t>/</w:t>
      </w:r>
      <w:r w:rsidR="00794677" w:rsidRPr="004E5A1F">
        <w:rPr>
          <w:rFonts w:ascii="Bookman Old Style" w:hAnsi="Bookman Old Style"/>
          <w:color w:val="000000" w:themeColor="text1"/>
          <w:sz w:val="24"/>
          <w:szCs w:val="24"/>
          <w:lang w:val="en-US"/>
        </w:rPr>
        <w:t>l</w:t>
      </w:r>
      <w:r w:rsidR="00766516" w:rsidRPr="008444BC">
        <w:rPr>
          <w:rFonts w:ascii="Bookman Old Style" w:hAnsi="Bookman Old Style"/>
          <w:color w:val="000000" w:themeColor="text1"/>
          <w:sz w:val="24"/>
          <w:szCs w:val="24"/>
        </w:rPr>
        <w:t>embaga</w:t>
      </w:r>
      <w:r w:rsidR="00B21F13" w:rsidRPr="004E5A1F">
        <w:rPr>
          <w:rFonts w:ascii="Bookman Old Style" w:hAnsi="Bookman Old Style"/>
          <w:color w:val="000000" w:themeColor="text1"/>
          <w:sz w:val="24"/>
          <w:szCs w:val="24"/>
          <w:lang w:val="en-US"/>
        </w:rPr>
        <w:t>;</w:t>
      </w:r>
    </w:p>
    <w:p w14:paraId="76593ABA" w14:textId="7B4C0BDF" w:rsidR="00CB36D1" w:rsidRPr="004E5A1F" w:rsidRDefault="001548C9" w:rsidP="004E5A1F">
      <w:pPr>
        <w:pStyle w:val="ListParagraph"/>
        <w:numPr>
          <w:ilvl w:val="1"/>
          <w:numId w:val="298"/>
        </w:numPr>
        <w:spacing w:after="0" w:line="360" w:lineRule="auto"/>
        <w:ind w:left="3119" w:hanging="567"/>
        <w:jc w:val="both"/>
        <w:rPr>
          <w:rFonts w:ascii="Bookman Old Style" w:hAnsi="Bookman Old Style"/>
          <w:color w:val="000000"/>
          <w:sz w:val="24"/>
          <w:szCs w:val="24"/>
        </w:rPr>
      </w:pPr>
      <w:r w:rsidRPr="004E5A1F">
        <w:rPr>
          <w:rFonts w:ascii="Bookman Old Style" w:hAnsi="Bookman Old Style"/>
          <w:color w:val="000000" w:themeColor="text1"/>
          <w:sz w:val="24"/>
          <w:szCs w:val="24"/>
          <w:lang w:val="en-US"/>
        </w:rPr>
        <w:t xml:space="preserve">DPMPTSP </w:t>
      </w:r>
      <w:proofErr w:type="spellStart"/>
      <w:r w:rsidRPr="004E5A1F">
        <w:rPr>
          <w:rFonts w:ascii="Bookman Old Style" w:hAnsi="Bookman Old Style"/>
          <w:color w:val="000000" w:themeColor="text1"/>
          <w:sz w:val="24"/>
          <w:szCs w:val="24"/>
          <w:lang w:val="en-US"/>
        </w:rPr>
        <w:t>provinsi</w:t>
      </w:r>
      <w:proofErr w:type="spellEnd"/>
      <w:r w:rsidRPr="004E5A1F">
        <w:rPr>
          <w:rFonts w:ascii="Bookman Old Style" w:hAnsi="Bookman Old Style"/>
          <w:color w:val="000000" w:themeColor="text1"/>
          <w:sz w:val="24"/>
          <w:szCs w:val="24"/>
          <w:lang w:val="en-US"/>
        </w:rPr>
        <w:t xml:space="preserve"> </w:t>
      </w:r>
      <w:r w:rsidR="00B21F13" w:rsidRPr="004E5A1F">
        <w:rPr>
          <w:rFonts w:ascii="Bookman Old Style" w:hAnsi="Bookman Old Style"/>
          <w:color w:val="000000" w:themeColor="text1"/>
          <w:sz w:val="24"/>
          <w:szCs w:val="24"/>
          <w:lang w:val="en-US"/>
        </w:rPr>
        <w:t>dan P</w:t>
      </w:r>
      <w:r w:rsidR="00B21F13" w:rsidRPr="004E5A1F">
        <w:rPr>
          <w:rFonts w:ascii="Bookman Old Style" w:hAnsi="Bookman Old Style"/>
          <w:color w:val="000000" w:themeColor="text1"/>
          <w:sz w:val="24"/>
          <w:szCs w:val="24"/>
        </w:rPr>
        <w:t xml:space="preserve">emerintah </w:t>
      </w:r>
      <w:r w:rsidR="00B21F13" w:rsidRPr="004E5A1F">
        <w:rPr>
          <w:rFonts w:ascii="Bookman Old Style" w:hAnsi="Bookman Old Style"/>
          <w:color w:val="000000" w:themeColor="text1"/>
          <w:sz w:val="24"/>
          <w:szCs w:val="24"/>
          <w:lang w:val="en-US"/>
        </w:rPr>
        <w:t>D</w:t>
      </w:r>
      <w:r w:rsidR="00B21F13" w:rsidRPr="004E5A1F">
        <w:rPr>
          <w:rFonts w:ascii="Bookman Old Style" w:hAnsi="Bookman Old Style"/>
          <w:color w:val="000000" w:themeColor="text1"/>
          <w:sz w:val="24"/>
          <w:szCs w:val="24"/>
        </w:rPr>
        <w:t>aerah provinsi</w:t>
      </w:r>
      <w:r w:rsidR="00B21F13" w:rsidRPr="004E5A1F">
        <w:rPr>
          <w:rFonts w:ascii="Bookman Old Style" w:hAnsi="Bookman Old Style"/>
          <w:color w:val="000000" w:themeColor="text1"/>
          <w:sz w:val="24"/>
          <w:szCs w:val="24"/>
          <w:lang w:val="en-US"/>
        </w:rPr>
        <w:t>;</w:t>
      </w:r>
    </w:p>
    <w:p w14:paraId="083ADEB8" w14:textId="2F707501" w:rsidR="00CB36D1" w:rsidRPr="004E5A1F" w:rsidRDefault="00B21F13" w:rsidP="004E5A1F">
      <w:pPr>
        <w:pStyle w:val="ListParagraph"/>
        <w:numPr>
          <w:ilvl w:val="1"/>
          <w:numId w:val="298"/>
        </w:numPr>
        <w:spacing w:after="0" w:line="360" w:lineRule="auto"/>
        <w:ind w:left="3119" w:hanging="567"/>
        <w:jc w:val="both"/>
        <w:rPr>
          <w:rFonts w:ascii="Bookman Old Style" w:hAnsi="Bookman Old Style"/>
          <w:color w:val="000000"/>
          <w:sz w:val="24"/>
          <w:szCs w:val="24"/>
        </w:rPr>
      </w:pPr>
      <w:r w:rsidRPr="004E5A1F">
        <w:rPr>
          <w:rFonts w:ascii="Bookman Old Style" w:hAnsi="Bookman Old Style"/>
          <w:color w:val="000000" w:themeColor="text1"/>
          <w:sz w:val="24"/>
          <w:szCs w:val="24"/>
          <w:lang w:val="en-US"/>
        </w:rPr>
        <w:t xml:space="preserve">DPMPTSP </w:t>
      </w:r>
      <w:proofErr w:type="spellStart"/>
      <w:r w:rsidRPr="004E5A1F">
        <w:rPr>
          <w:rFonts w:ascii="Bookman Old Style" w:hAnsi="Bookman Old Style"/>
          <w:color w:val="000000" w:themeColor="text1"/>
          <w:sz w:val="24"/>
          <w:szCs w:val="24"/>
          <w:lang w:val="en-US"/>
        </w:rPr>
        <w:t>kabupaten</w:t>
      </w:r>
      <w:proofErr w:type="spellEnd"/>
      <w:r w:rsidRPr="004E5A1F">
        <w:rPr>
          <w:rFonts w:ascii="Bookman Old Style" w:hAnsi="Bookman Old Style"/>
          <w:color w:val="000000" w:themeColor="text1"/>
          <w:sz w:val="24"/>
          <w:szCs w:val="24"/>
          <w:lang w:val="en-US"/>
        </w:rPr>
        <w:t>/</w:t>
      </w:r>
      <w:proofErr w:type="spellStart"/>
      <w:r w:rsidRPr="004E5A1F">
        <w:rPr>
          <w:rFonts w:ascii="Bookman Old Style" w:hAnsi="Bookman Old Style"/>
          <w:color w:val="000000" w:themeColor="text1"/>
          <w:sz w:val="24"/>
          <w:szCs w:val="24"/>
          <w:lang w:val="en-US"/>
        </w:rPr>
        <w:t>kota</w:t>
      </w:r>
      <w:proofErr w:type="spellEnd"/>
      <w:r w:rsidRPr="004E5A1F">
        <w:rPr>
          <w:rFonts w:ascii="Bookman Old Style" w:hAnsi="Bookman Old Style"/>
          <w:color w:val="000000" w:themeColor="text1"/>
          <w:sz w:val="24"/>
          <w:szCs w:val="24"/>
          <w:lang w:val="en-US"/>
        </w:rPr>
        <w:t xml:space="preserve"> dan P</w:t>
      </w:r>
      <w:r w:rsidRPr="004E5A1F">
        <w:rPr>
          <w:rFonts w:ascii="Bookman Old Style" w:hAnsi="Bookman Old Style"/>
          <w:color w:val="000000" w:themeColor="text1"/>
          <w:sz w:val="24"/>
          <w:szCs w:val="24"/>
        </w:rPr>
        <w:t xml:space="preserve">emerintah </w:t>
      </w:r>
      <w:r w:rsidRPr="004E5A1F">
        <w:rPr>
          <w:rFonts w:ascii="Bookman Old Style" w:hAnsi="Bookman Old Style"/>
          <w:color w:val="000000" w:themeColor="text1"/>
          <w:sz w:val="24"/>
          <w:szCs w:val="24"/>
          <w:lang w:val="en-US"/>
        </w:rPr>
        <w:t>D</w:t>
      </w:r>
      <w:r w:rsidRPr="004E5A1F">
        <w:rPr>
          <w:rFonts w:ascii="Bookman Old Style" w:hAnsi="Bookman Old Style"/>
          <w:color w:val="000000" w:themeColor="text1"/>
          <w:sz w:val="24"/>
          <w:szCs w:val="24"/>
        </w:rPr>
        <w:t>aerah kabupaten/kota</w:t>
      </w:r>
      <w:r w:rsidRPr="004E5A1F">
        <w:rPr>
          <w:rFonts w:ascii="Bookman Old Style" w:eastAsia="Bookman Old Style" w:hAnsi="Bookman Old Style" w:cs="Bookman Old Style"/>
          <w:sz w:val="24"/>
          <w:szCs w:val="24"/>
          <w:lang w:val="en-US"/>
        </w:rPr>
        <w:t>;</w:t>
      </w:r>
      <w:r w:rsidRPr="004E5A1F">
        <w:rPr>
          <w:rFonts w:ascii="Bookman Old Style" w:eastAsia="Bookman Old Style" w:hAnsi="Bookman Old Style" w:cs="Bookman Old Style"/>
          <w:sz w:val="24"/>
          <w:szCs w:val="24"/>
        </w:rPr>
        <w:t xml:space="preserve"> </w:t>
      </w:r>
    </w:p>
    <w:p w14:paraId="11D0D1AF" w14:textId="08457F1C" w:rsidR="00CB36D1" w:rsidRPr="004E5A1F" w:rsidRDefault="00B21F13" w:rsidP="004E5A1F">
      <w:pPr>
        <w:pStyle w:val="ListParagraph"/>
        <w:numPr>
          <w:ilvl w:val="1"/>
          <w:numId w:val="298"/>
        </w:numPr>
        <w:spacing w:after="0" w:line="360" w:lineRule="auto"/>
        <w:ind w:left="3119" w:hanging="567"/>
        <w:jc w:val="both"/>
        <w:rPr>
          <w:rFonts w:ascii="Bookman Old Style" w:hAnsi="Bookman Old Style"/>
          <w:color w:val="000000"/>
          <w:sz w:val="24"/>
          <w:szCs w:val="24"/>
        </w:rPr>
      </w:pPr>
      <w:r w:rsidRPr="004E5A1F">
        <w:rPr>
          <w:rFonts w:ascii="Bookman Old Style" w:eastAsia="Bookman Old Style" w:hAnsi="Bookman Old Style" w:cs="Bookman Old Style"/>
          <w:sz w:val="24"/>
          <w:szCs w:val="24"/>
        </w:rPr>
        <w:t>administrator KEK</w:t>
      </w:r>
      <w:r w:rsidRPr="004E5A1F">
        <w:rPr>
          <w:rFonts w:ascii="Bookman Old Style" w:eastAsia="Bookman Old Style" w:hAnsi="Bookman Old Style" w:cs="Bookman Old Style"/>
          <w:sz w:val="24"/>
          <w:szCs w:val="24"/>
          <w:lang w:val="en-US"/>
        </w:rPr>
        <w:t>;</w:t>
      </w:r>
    </w:p>
    <w:p w14:paraId="4154D4DA" w14:textId="6D29FD2E" w:rsidR="00CB36D1" w:rsidRPr="004E5A1F" w:rsidRDefault="00B21F13" w:rsidP="004E5A1F">
      <w:pPr>
        <w:pStyle w:val="ListParagraph"/>
        <w:numPr>
          <w:ilvl w:val="1"/>
          <w:numId w:val="298"/>
        </w:numPr>
        <w:spacing w:after="0" w:line="360" w:lineRule="auto"/>
        <w:ind w:left="3119" w:hanging="567"/>
        <w:jc w:val="both"/>
        <w:rPr>
          <w:rFonts w:ascii="Bookman Old Style" w:hAnsi="Bookman Old Style"/>
          <w:color w:val="000000"/>
          <w:sz w:val="24"/>
          <w:szCs w:val="24"/>
        </w:rPr>
      </w:pPr>
      <w:r w:rsidRPr="004E5A1F">
        <w:rPr>
          <w:rFonts w:ascii="Bookman Old Style" w:eastAsia="Bookman Old Style" w:hAnsi="Bookman Old Style" w:cs="Bookman Old Style"/>
          <w:sz w:val="24"/>
          <w:szCs w:val="24"/>
        </w:rPr>
        <w:t>badan pengusahaan KPBPB</w:t>
      </w:r>
      <w:r w:rsidRPr="004E5A1F">
        <w:rPr>
          <w:rFonts w:ascii="Bookman Old Style" w:eastAsia="Bookman Old Style" w:hAnsi="Bookman Old Style" w:cs="Bookman Old Style"/>
          <w:sz w:val="24"/>
          <w:szCs w:val="24"/>
          <w:lang w:val="en-US"/>
        </w:rPr>
        <w:t>; dan/</w:t>
      </w:r>
      <w:proofErr w:type="spellStart"/>
      <w:r w:rsidRPr="004E5A1F">
        <w:rPr>
          <w:rFonts w:ascii="Bookman Old Style" w:eastAsia="Bookman Old Style" w:hAnsi="Bookman Old Style" w:cs="Bookman Old Style"/>
          <w:sz w:val="24"/>
          <w:szCs w:val="24"/>
          <w:lang w:val="en-US"/>
        </w:rPr>
        <w:t>atau</w:t>
      </w:r>
      <w:proofErr w:type="spellEnd"/>
    </w:p>
    <w:p w14:paraId="6AB7B6A4" w14:textId="76FB0136" w:rsidR="00B21F13" w:rsidRPr="004E5A1F" w:rsidRDefault="00B21F13" w:rsidP="004E5A1F">
      <w:pPr>
        <w:pStyle w:val="ListParagraph"/>
        <w:numPr>
          <w:ilvl w:val="1"/>
          <w:numId w:val="298"/>
        </w:numPr>
        <w:spacing w:after="0" w:line="360" w:lineRule="auto"/>
        <w:ind w:left="3119" w:hanging="567"/>
        <w:jc w:val="both"/>
        <w:rPr>
          <w:rFonts w:ascii="Bookman Old Style" w:hAnsi="Bookman Old Style"/>
          <w:color w:val="000000"/>
          <w:sz w:val="24"/>
          <w:szCs w:val="24"/>
        </w:rPr>
      </w:pPr>
      <w:r w:rsidRPr="004E5A1F">
        <w:rPr>
          <w:rFonts w:ascii="Bookman Old Style" w:eastAsia="Bookman Old Style" w:hAnsi="Bookman Old Style" w:cs="Bookman Old Style"/>
          <w:sz w:val="24"/>
          <w:szCs w:val="24"/>
        </w:rPr>
        <w:t>Pelaku Usaha</w:t>
      </w:r>
      <w:r w:rsidRPr="004E5A1F">
        <w:rPr>
          <w:rFonts w:ascii="Bookman Old Style" w:eastAsia="Bookman Old Style" w:hAnsi="Bookman Old Style" w:cs="Bookman Old Style"/>
          <w:sz w:val="24"/>
          <w:szCs w:val="24"/>
          <w:lang w:val="en-US"/>
        </w:rPr>
        <w:t xml:space="preserve"> </w:t>
      </w:r>
      <w:r w:rsidRPr="004E5A1F">
        <w:rPr>
          <w:rFonts w:ascii="Bookman Old Style" w:eastAsia="Bookman Old Style" w:hAnsi="Bookman Old Style" w:cs="Bookman Old Style"/>
          <w:sz w:val="24"/>
          <w:szCs w:val="24"/>
        </w:rPr>
        <w:t xml:space="preserve">serta masyarakat umum lainnya. </w:t>
      </w:r>
    </w:p>
    <w:p w14:paraId="53F9DE2E" w14:textId="37604DB5" w:rsidR="008F7D0A" w:rsidRPr="004E5A1F" w:rsidRDefault="00766516" w:rsidP="005E57A3">
      <w:pPr>
        <w:pStyle w:val="ListParagraph"/>
        <w:numPr>
          <w:ilvl w:val="3"/>
          <w:numId w:val="19"/>
        </w:numPr>
        <w:tabs>
          <w:tab w:val="left" w:pos="2552"/>
        </w:tabs>
        <w:spacing w:after="0" w:line="360" w:lineRule="auto"/>
        <w:ind w:left="2552" w:hanging="630"/>
        <w:jc w:val="both"/>
        <w:rPr>
          <w:rFonts w:ascii="Bookman Old Style" w:eastAsia="Bookman Old Style" w:hAnsi="Bookman Old Style" w:cs="Bookman Old Style"/>
          <w:sz w:val="24"/>
          <w:szCs w:val="24"/>
          <w:lang w:val="en-US"/>
        </w:rPr>
      </w:pPr>
      <w:r w:rsidRPr="004E5A1F">
        <w:rPr>
          <w:rFonts w:ascii="Bookman Old Style" w:eastAsia="Bookman Old Style" w:hAnsi="Bookman Old Style" w:cs="Bookman Old Style"/>
          <w:sz w:val="24"/>
          <w:szCs w:val="24"/>
        </w:rPr>
        <w:t>Kementerian/lembaga</w:t>
      </w:r>
      <w:r w:rsidR="00CB36D1" w:rsidRPr="008444BC">
        <w:rPr>
          <w:rFonts w:ascii="Bookman Old Style" w:eastAsia="Bookman Old Style" w:hAnsi="Bookman Old Style" w:cs="Bookman Old Style"/>
          <w:sz w:val="24"/>
          <w:szCs w:val="24"/>
        </w:rPr>
        <w:t xml:space="preserve"> sebagaimana dimaksud pada ayat (</w:t>
      </w:r>
      <w:r w:rsidR="00CB36D1" w:rsidRPr="008444BC">
        <w:rPr>
          <w:rFonts w:ascii="Bookman Old Style" w:eastAsia="Bookman Old Style" w:hAnsi="Bookman Old Style" w:cs="Bookman Old Style"/>
          <w:sz w:val="24"/>
          <w:szCs w:val="24"/>
          <w:lang w:val="en-US"/>
        </w:rPr>
        <w:t>1</w:t>
      </w:r>
      <w:r w:rsidR="00CB36D1" w:rsidRPr="008444BC">
        <w:rPr>
          <w:rFonts w:ascii="Bookman Old Style" w:eastAsia="Bookman Old Style" w:hAnsi="Bookman Old Style" w:cs="Bookman Old Style"/>
          <w:sz w:val="24"/>
          <w:szCs w:val="24"/>
        </w:rPr>
        <w:t xml:space="preserve">) huruf </w:t>
      </w:r>
      <w:r w:rsidR="00CB36D1" w:rsidRPr="008444BC">
        <w:rPr>
          <w:rFonts w:ascii="Bookman Old Style" w:eastAsia="Bookman Old Style" w:hAnsi="Bookman Old Style" w:cs="Bookman Old Style"/>
          <w:sz w:val="24"/>
          <w:szCs w:val="24"/>
          <w:lang w:val="en-US"/>
        </w:rPr>
        <w:t>b</w:t>
      </w:r>
      <w:r w:rsidR="00CB36D1" w:rsidRPr="008444BC">
        <w:rPr>
          <w:rFonts w:ascii="Bookman Old Style" w:eastAsia="Bookman Old Style" w:hAnsi="Bookman Old Style" w:cs="Bookman Old Style"/>
          <w:sz w:val="24"/>
          <w:szCs w:val="24"/>
        </w:rPr>
        <w:t xml:space="preserve"> merupakan </w:t>
      </w:r>
      <w:r w:rsidRPr="004E5A1F">
        <w:rPr>
          <w:rFonts w:ascii="Bookman Old Style" w:eastAsia="Bookman Old Style" w:hAnsi="Bookman Old Style" w:cs="Bookman Old Style"/>
          <w:sz w:val="24"/>
          <w:szCs w:val="24"/>
        </w:rPr>
        <w:t>kementerian/lembaga</w:t>
      </w:r>
      <w:r w:rsidR="00CB36D1" w:rsidRPr="008444BC">
        <w:rPr>
          <w:rFonts w:ascii="Bookman Old Style" w:eastAsia="Bookman Old Style" w:hAnsi="Bookman Old Style" w:cs="Bookman Old Style"/>
          <w:sz w:val="24"/>
          <w:szCs w:val="24"/>
        </w:rPr>
        <w:t xml:space="preserve"> terkait dengan Perizinan Berusaha Berbasis Risiko</w:t>
      </w:r>
      <w:r w:rsidR="00CB36D1" w:rsidRPr="008444BC">
        <w:rPr>
          <w:rFonts w:ascii="Bookman Old Style" w:eastAsia="Bookman Old Style" w:hAnsi="Bookman Old Style" w:cs="Bookman Old Style"/>
          <w:sz w:val="24"/>
          <w:szCs w:val="24"/>
          <w:lang w:val="en-US"/>
        </w:rPr>
        <w:t>.</w:t>
      </w:r>
    </w:p>
    <w:p w14:paraId="164D11BE" w14:textId="77777777" w:rsidR="002922BE" w:rsidRDefault="002922BE">
      <w:pPr>
        <w:pStyle w:val="Heading8"/>
        <w:spacing w:before="0" w:after="0" w:line="360" w:lineRule="auto"/>
        <w:ind w:left="1985"/>
        <w:rPr>
          <w:szCs w:val="24"/>
        </w:rPr>
      </w:pPr>
    </w:p>
    <w:p w14:paraId="0000007A" w14:textId="3526385D" w:rsidR="00DC1B0C" w:rsidRPr="008444BC" w:rsidRDefault="002C21F9">
      <w:pPr>
        <w:pStyle w:val="Heading8"/>
        <w:spacing w:before="0" w:after="0" w:line="360" w:lineRule="auto"/>
        <w:ind w:left="1985"/>
        <w:rPr>
          <w:rFonts w:eastAsia="Bookman Old Style" w:cs="Bookman Old Style"/>
          <w:color w:val="000000"/>
          <w:szCs w:val="24"/>
        </w:rPr>
      </w:pPr>
      <w:r w:rsidRPr="008444BC">
        <w:rPr>
          <w:szCs w:val="24"/>
        </w:rPr>
        <w:t>Pasal 3</w:t>
      </w:r>
    </w:p>
    <w:p w14:paraId="7BF57132" w14:textId="7D809C71" w:rsidR="00DC010F" w:rsidRPr="008444BC" w:rsidRDefault="0072118B">
      <w:pPr>
        <w:tabs>
          <w:tab w:val="left" w:pos="2552"/>
        </w:tabs>
        <w:spacing w:after="0" w:line="360" w:lineRule="auto"/>
        <w:ind w:left="1985"/>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rPr>
        <w:t xml:space="preserve">Pedoman dan Tata Cara </w:t>
      </w:r>
      <w:r w:rsidRPr="004E5A1F">
        <w:rPr>
          <w:rFonts w:ascii="Bookman Old Style" w:eastAsia="Bookman Old Style" w:hAnsi="Bookman Old Style" w:cs="Bookman Old Style"/>
          <w:sz w:val="24"/>
          <w:szCs w:val="24"/>
        </w:rPr>
        <w:t>Pengawasan Perizinan Berusaha Berbasis Risiko</w:t>
      </w:r>
      <w:r w:rsidRPr="008444BC">
        <w:rPr>
          <w:rFonts w:ascii="Bookman Old Style" w:eastAsia="Bookman Old Style" w:hAnsi="Bookman Old Style" w:cs="Bookman Old Style"/>
          <w:sz w:val="24"/>
          <w:szCs w:val="24"/>
        </w:rPr>
        <w:t xml:space="preserve"> </w:t>
      </w:r>
      <w:bookmarkStart w:id="3" w:name="_Hlk65058948"/>
      <w:r w:rsidR="002C21F9" w:rsidRPr="008444BC">
        <w:rPr>
          <w:rFonts w:ascii="Bookman Old Style" w:eastAsia="Bookman Old Style" w:hAnsi="Bookman Old Style" w:cs="Bookman Old Style"/>
          <w:sz w:val="24"/>
          <w:szCs w:val="24"/>
        </w:rPr>
        <w:t xml:space="preserve">bertujuan untuk mewujudkan standardisasi dan informasi </w:t>
      </w:r>
      <w:r w:rsidR="007221FD" w:rsidRPr="008444BC">
        <w:rPr>
          <w:rFonts w:ascii="Bookman Old Style" w:eastAsia="Bookman Old Style" w:hAnsi="Bookman Old Style" w:cs="Bookman Old Style"/>
          <w:sz w:val="24"/>
          <w:szCs w:val="24"/>
          <w:lang w:val="en-US"/>
        </w:rPr>
        <w:t>P</w:t>
      </w:r>
      <w:r w:rsidRPr="004E5A1F">
        <w:rPr>
          <w:rFonts w:ascii="Bookman Old Style" w:eastAsia="Bookman Old Style" w:hAnsi="Bookman Old Style" w:cs="Bookman Old Style"/>
          <w:sz w:val="24"/>
          <w:szCs w:val="24"/>
        </w:rPr>
        <w:t xml:space="preserve">engawasan </w:t>
      </w:r>
      <w:r w:rsidR="007221FD" w:rsidRPr="008444BC">
        <w:rPr>
          <w:rFonts w:ascii="Bookman Old Style" w:eastAsia="Bookman Old Style" w:hAnsi="Bookman Old Style" w:cs="Bookman Old Style"/>
          <w:sz w:val="24"/>
          <w:szCs w:val="24"/>
          <w:lang w:val="en-US"/>
        </w:rPr>
        <w:t>P</w:t>
      </w:r>
      <w:r w:rsidRPr="004E5A1F">
        <w:rPr>
          <w:rFonts w:ascii="Bookman Old Style" w:eastAsia="Bookman Old Style" w:hAnsi="Bookman Old Style" w:cs="Bookman Old Style"/>
          <w:sz w:val="24"/>
          <w:szCs w:val="24"/>
        </w:rPr>
        <w:t xml:space="preserve">erizinan </w:t>
      </w:r>
      <w:r w:rsidR="007221FD" w:rsidRPr="008444BC">
        <w:rPr>
          <w:rFonts w:ascii="Bookman Old Style" w:eastAsia="Bookman Old Style" w:hAnsi="Bookman Old Style" w:cs="Bookman Old Style"/>
          <w:sz w:val="24"/>
          <w:szCs w:val="24"/>
          <w:lang w:val="en-US"/>
        </w:rPr>
        <w:t>B</w:t>
      </w:r>
      <w:r w:rsidRPr="004E5A1F">
        <w:rPr>
          <w:rFonts w:ascii="Bookman Old Style" w:eastAsia="Bookman Old Style" w:hAnsi="Bookman Old Style" w:cs="Bookman Old Style"/>
          <w:sz w:val="24"/>
          <w:szCs w:val="24"/>
        </w:rPr>
        <w:t xml:space="preserve">erusaha </w:t>
      </w:r>
      <w:r w:rsidR="007221FD" w:rsidRPr="008444BC">
        <w:rPr>
          <w:rFonts w:ascii="Bookman Old Style" w:eastAsia="Bookman Old Style" w:hAnsi="Bookman Old Style" w:cs="Bookman Old Style"/>
          <w:sz w:val="24"/>
          <w:szCs w:val="24"/>
          <w:lang w:val="en-US"/>
        </w:rPr>
        <w:t>B</w:t>
      </w:r>
      <w:r w:rsidRPr="004E5A1F">
        <w:rPr>
          <w:rFonts w:ascii="Bookman Old Style" w:eastAsia="Bookman Old Style" w:hAnsi="Bookman Old Style" w:cs="Bookman Old Style"/>
          <w:sz w:val="24"/>
          <w:szCs w:val="24"/>
        </w:rPr>
        <w:t xml:space="preserve">erbasis </w:t>
      </w:r>
      <w:r w:rsidR="007221FD" w:rsidRPr="008444BC">
        <w:rPr>
          <w:rFonts w:ascii="Bookman Old Style" w:eastAsia="Bookman Old Style" w:hAnsi="Bookman Old Style" w:cs="Bookman Old Style"/>
          <w:sz w:val="24"/>
          <w:szCs w:val="24"/>
          <w:lang w:val="en-US"/>
        </w:rPr>
        <w:t>R</w:t>
      </w:r>
      <w:r w:rsidRPr="004E5A1F">
        <w:rPr>
          <w:rFonts w:ascii="Bookman Old Style" w:eastAsia="Bookman Old Style" w:hAnsi="Bookman Old Style" w:cs="Bookman Old Style"/>
          <w:sz w:val="24"/>
          <w:szCs w:val="24"/>
        </w:rPr>
        <w:t>isiko</w:t>
      </w:r>
      <w:r w:rsidR="002C21F9" w:rsidRPr="008444BC">
        <w:rPr>
          <w:rFonts w:ascii="Bookman Old Style" w:eastAsia="Bookman Old Style" w:hAnsi="Bookman Old Style" w:cs="Bookman Old Style"/>
          <w:sz w:val="24"/>
          <w:szCs w:val="24"/>
        </w:rPr>
        <w:t xml:space="preserve"> </w:t>
      </w:r>
      <w:proofErr w:type="spellStart"/>
      <w:r w:rsidR="004C283C" w:rsidRPr="008444BC">
        <w:rPr>
          <w:rFonts w:ascii="Bookman Old Style" w:eastAsia="Bookman Old Style" w:hAnsi="Bookman Old Style" w:cs="Bookman Old Style"/>
          <w:sz w:val="24"/>
          <w:szCs w:val="24"/>
          <w:lang w:val="en-US"/>
        </w:rPr>
        <w:t>ke</w:t>
      </w:r>
      <w:r w:rsidR="00B21F13" w:rsidRPr="008444BC">
        <w:rPr>
          <w:rFonts w:ascii="Bookman Old Style" w:eastAsia="Bookman Old Style" w:hAnsi="Bookman Old Style" w:cs="Bookman Old Style"/>
          <w:sz w:val="24"/>
          <w:szCs w:val="24"/>
          <w:lang w:val="en-US"/>
        </w:rPr>
        <w:t>pada</w:t>
      </w:r>
      <w:proofErr w:type="spellEnd"/>
      <w:r w:rsidR="00DC010F" w:rsidRPr="008444BC">
        <w:rPr>
          <w:rFonts w:ascii="Bookman Old Style" w:eastAsia="Bookman Old Style" w:hAnsi="Bookman Old Style" w:cs="Bookman Old Style"/>
          <w:sz w:val="24"/>
          <w:szCs w:val="24"/>
          <w:lang w:val="en-US"/>
        </w:rPr>
        <w:t>:</w:t>
      </w:r>
    </w:p>
    <w:p w14:paraId="6F179706" w14:textId="48616B8F" w:rsidR="00DC010F" w:rsidRPr="004E5A1F" w:rsidRDefault="00AA1ABF" w:rsidP="004E5A1F">
      <w:pPr>
        <w:pStyle w:val="ListParagraph"/>
        <w:numPr>
          <w:ilvl w:val="1"/>
          <w:numId w:val="255"/>
        </w:numPr>
        <w:spacing w:after="0" w:line="360" w:lineRule="auto"/>
        <w:ind w:left="2552" w:hanging="572"/>
        <w:jc w:val="both"/>
        <w:rPr>
          <w:rFonts w:ascii="Bookman Old Style" w:hAnsi="Bookman Old Style"/>
          <w:color w:val="000000"/>
          <w:sz w:val="24"/>
          <w:szCs w:val="24"/>
        </w:rPr>
      </w:pPr>
      <w:r w:rsidRPr="004E5A1F">
        <w:rPr>
          <w:rFonts w:ascii="Bookman Old Style" w:eastAsia="Bookman Old Style" w:hAnsi="Bookman Old Style" w:cs="Bookman Old Style"/>
          <w:sz w:val="24"/>
          <w:szCs w:val="24"/>
        </w:rPr>
        <w:t>BKPM</w:t>
      </w:r>
      <w:r w:rsidR="00DC010F" w:rsidRPr="008444BC">
        <w:rPr>
          <w:rFonts w:ascii="Bookman Old Style" w:eastAsia="Bookman Old Style" w:hAnsi="Bookman Old Style" w:cs="Bookman Old Style"/>
          <w:sz w:val="24"/>
          <w:szCs w:val="24"/>
          <w:lang w:val="en-US"/>
        </w:rPr>
        <w:t>;</w:t>
      </w:r>
      <w:r w:rsidRPr="004E5A1F">
        <w:rPr>
          <w:rFonts w:ascii="Bookman Old Style" w:eastAsia="Bookman Old Style" w:hAnsi="Bookman Old Style" w:cs="Bookman Old Style"/>
          <w:sz w:val="24"/>
          <w:szCs w:val="24"/>
        </w:rPr>
        <w:t xml:space="preserve"> </w:t>
      </w:r>
    </w:p>
    <w:p w14:paraId="6B28BD52" w14:textId="2182B3DF" w:rsidR="00DC010F" w:rsidRPr="004E5A1F" w:rsidRDefault="007211B5" w:rsidP="004E5A1F">
      <w:pPr>
        <w:pStyle w:val="ListParagraph"/>
        <w:numPr>
          <w:ilvl w:val="1"/>
          <w:numId w:val="255"/>
        </w:numPr>
        <w:spacing w:after="0" w:line="360" w:lineRule="auto"/>
        <w:ind w:left="2552" w:hanging="572"/>
        <w:jc w:val="both"/>
        <w:rPr>
          <w:rFonts w:ascii="Bookman Old Style" w:hAnsi="Bookman Old Style"/>
          <w:color w:val="000000"/>
          <w:sz w:val="24"/>
          <w:szCs w:val="24"/>
        </w:rPr>
      </w:pPr>
      <w:r w:rsidRPr="008444BC">
        <w:rPr>
          <w:rFonts w:ascii="Bookman Old Style" w:hAnsi="Bookman Old Style"/>
          <w:color w:val="000000" w:themeColor="text1"/>
          <w:sz w:val="24"/>
          <w:szCs w:val="24"/>
        </w:rPr>
        <w:t>kementerian/lembaga</w:t>
      </w:r>
      <w:r w:rsidR="00CB36D1" w:rsidRPr="008444BC">
        <w:rPr>
          <w:rFonts w:ascii="Bookman Old Style" w:hAnsi="Bookman Old Style"/>
          <w:color w:val="000000" w:themeColor="text1"/>
          <w:sz w:val="24"/>
          <w:szCs w:val="24"/>
          <w:lang w:val="en-US"/>
        </w:rPr>
        <w:t>;</w:t>
      </w:r>
    </w:p>
    <w:p w14:paraId="6AED2AB2" w14:textId="331644AA" w:rsidR="00DC010F" w:rsidRPr="004E5A1F" w:rsidRDefault="001548C9" w:rsidP="004E5A1F">
      <w:pPr>
        <w:pStyle w:val="ListParagraph"/>
        <w:numPr>
          <w:ilvl w:val="1"/>
          <w:numId w:val="255"/>
        </w:numPr>
        <w:spacing w:after="0" w:line="360" w:lineRule="auto"/>
        <w:ind w:left="2552" w:hanging="572"/>
        <w:jc w:val="both"/>
        <w:rPr>
          <w:rFonts w:ascii="Bookman Old Style" w:hAnsi="Bookman Old Style"/>
          <w:color w:val="000000"/>
          <w:sz w:val="24"/>
          <w:szCs w:val="24"/>
        </w:rPr>
      </w:pPr>
      <w:r w:rsidRPr="008444BC">
        <w:rPr>
          <w:rFonts w:ascii="Bookman Old Style" w:hAnsi="Bookman Old Style"/>
          <w:color w:val="000000" w:themeColor="text1"/>
          <w:sz w:val="24"/>
          <w:szCs w:val="24"/>
          <w:lang w:val="en-US"/>
        </w:rPr>
        <w:t xml:space="preserve">DPMPTSP </w:t>
      </w:r>
      <w:proofErr w:type="spellStart"/>
      <w:r w:rsidRPr="004E5A1F">
        <w:rPr>
          <w:rFonts w:ascii="Bookman Old Style" w:hAnsi="Bookman Old Style"/>
          <w:color w:val="000000" w:themeColor="text1"/>
          <w:sz w:val="24"/>
          <w:szCs w:val="24"/>
          <w:lang w:val="en-US"/>
        </w:rPr>
        <w:t>p</w:t>
      </w:r>
      <w:r w:rsidRPr="008444BC">
        <w:rPr>
          <w:rFonts w:ascii="Bookman Old Style" w:hAnsi="Bookman Old Style"/>
          <w:color w:val="000000" w:themeColor="text1"/>
          <w:sz w:val="24"/>
          <w:szCs w:val="24"/>
          <w:lang w:val="en-US"/>
        </w:rPr>
        <w:t>rovinsi</w:t>
      </w:r>
      <w:proofErr w:type="spellEnd"/>
      <w:r w:rsidRPr="008444BC">
        <w:rPr>
          <w:rFonts w:ascii="Bookman Old Style" w:hAnsi="Bookman Old Style"/>
          <w:color w:val="000000" w:themeColor="text1"/>
          <w:sz w:val="24"/>
          <w:szCs w:val="24"/>
          <w:lang w:val="en-US"/>
        </w:rPr>
        <w:t xml:space="preserve"> </w:t>
      </w:r>
      <w:r w:rsidR="00DC010F" w:rsidRPr="008444BC">
        <w:rPr>
          <w:rFonts w:ascii="Bookman Old Style" w:hAnsi="Bookman Old Style"/>
          <w:color w:val="000000" w:themeColor="text1"/>
          <w:sz w:val="24"/>
          <w:szCs w:val="24"/>
          <w:lang w:val="en-US"/>
        </w:rPr>
        <w:t>dan P</w:t>
      </w:r>
      <w:r w:rsidR="00AA1ABF" w:rsidRPr="004E5A1F">
        <w:rPr>
          <w:rFonts w:ascii="Bookman Old Style" w:hAnsi="Bookman Old Style"/>
          <w:color w:val="000000" w:themeColor="text1"/>
          <w:sz w:val="24"/>
          <w:szCs w:val="24"/>
        </w:rPr>
        <w:t xml:space="preserve">emerintah </w:t>
      </w:r>
      <w:r w:rsidR="00DC010F" w:rsidRPr="008444BC">
        <w:rPr>
          <w:rFonts w:ascii="Bookman Old Style" w:hAnsi="Bookman Old Style"/>
          <w:color w:val="000000" w:themeColor="text1"/>
          <w:sz w:val="24"/>
          <w:szCs w:val="24"/>
          <w:lang w:val="en-US"/>
        </w:rPr>
        <w:t>D</w:t>
      </w:r>
      <w:r w:rsidR="00AA1ABF" w:rsidRPr="004E5A1F">
        <w:rPr>
          <w:rFonts w:ascii="Bookman Old Style" w:hAnsi="Bookman Old Style"/>
          <w:color w:val="000000" w:themeColor="text1"/>
          <w:sz w:val="24"/>
          <w:szCs w:val="24"/>
        </w:rPr>
        <w:t>aerah provinsi</w:t>
      </w:r>
      <w:r w:rsidR="00DC010F" w:rsidRPr="008444BC">
        <w:rPr>
          <w:rFonts w:ascii="Bookman Old Style" w:hAnsi="Bookman Old Style"/>
          <w:color w:val="000000" w:themeColor="text1"/>
          <w:sz w:val="24"/>
          <w:szCs w:val="24"/>
          <w:lang w:val="en-US"/>
        </w:rPr>
        <w:t>;</w:t>
      </w:r>
    </w:p>
    <w:p w14:paraId="04A8FA53" w14:textId="5D808743" w:rsidR="00DC010F" w:rsidRPr="004E5A1F" w:rsidRDefault="00DC010F" w:rsidP="004E5A1F">
      <w:pPr>
        <w:pStyle w:val="ListParagraph"/>
        <w:numPr>
          <w:ilvl w:val="1"/>
          <w:numId w:val="255"/>
        </w:numPr>
        <w:spacing w:after="0" w:line="360" w:lineRule="auto"/>
        <w:ind w:left="2552" w:hanging="572"/>
        <w:jc w:val="both"/>
        <w:rPr>
          <w:rFonts w:ascii="Bookman Old Style" w:hAnsi="Bookman Old Style"/>
          <w:color w:val="000000"/>
          <w:sz w:val="24"/>
          <w:szCs w:val="24"/>
        </w:rPr>
      </w:pPr>
      <w:r w:rsidRPr="008444BC">
        <w:rPr>
          <w:rFonts w:ascii="Bookman Old Style" w:hAnsi="Bookman Old Style"/>
          <w:color w:val="000000" w:themeColor="text1"/>
          <w:sz w:val="24"/>
          <w:szCs w:val="24"/>
          <w:lang w:val="en-US"/>
        </w:rPr>
        <w:t xml:space="preserve">DPMPTSP </w:t>
      </w:r>
      <w:proofErr w:type="spellStart"/>
      <w:r w:rsidRPr="008444BC">
        <w:rPr>
          <w:rFonts w:ascii="Bookman Old Style" w:hAnsi="Bookman Old Style"/>
          <w:color w:val="000000" w:themeColor="text1"/>
          <w:sz w:val="24"/>
          <w:szCs w:val="24"/>
          <w:lang w:val="en-US"/>
        </w:rPr>
        <w:t>kabupaten</w:t>
      </w:r>
      <w:proofErr w:type="spellEnd"/>
      <w:r w:rsidRPr="008444BC">
        <w:rPr>
          <w:rFonts w:ascii="Bookman Old Style" w:hAnsi="Bookman Old Style"/>
          <w:color w:val="000000" w:themeColor="text1"/>
          <w:sz w:val="24"/>
          <w:szCs w:val="24"/>
          <w:lang w:val="en-US"/>
        </w:rPr>
        <w:t>/</w:t>
      </w:r>
      <w:proofErr w:type="spellStart"/>
      <w:r w:rsidRPr="008444BC">
        <w:rPr>
          <w:rFonts w:ascii="Bookman Old Style" w:hAnsi="Bookman Old Style"/>
          <w:color w:val="000000" w:themeColor="text1"/>
          <w:sz w:val="24"/>
          <w:szCs w:val="24"/>
          <w:lang w:val="en-US"/>
        </w:rPr>
        <w:t>kota</w:t>
      </w:r>
      <w:proofErr w:type="spellEnd"/>
      <w:r w:rsidRPr="008444BC">
        <w:rPr>
          <w:rFonts w:ascii="Bookman Old Style" w:hAnsi="Bookman Old Style"/>
          <w:color w:val="000000" w:themeColor="text1"/>
          <w:sz w:val="24"/>
          <w:szCs w:val="24"/>
          <w:lang w:val="en-US"/>
        </w:rPr>
        <w:t xml:space="preserve"> dan P</w:t>
      </w:r>
      <w:r w:rsidR="00AA1ABF" w:rsidRPr="004E5A1F">
        <w:rPr>
          <w:rFonts w:ascii="Bookman Old Style" w:hAnsi="Bookman Old Style"/>
          <w:color w:val="000000" w:themeColor="text1"/>
          <w:sz w:val="24"/>
          <w:szCs w:val="24"/>
        </w:rPr>
        <w:t xml:space="preserve">emerintah </w:t>
      </w:r>
      <w:r w:rsidRPr="008444BC">
        <w:rPr>
          <w:rFonts w:ascii="Bookman Old Style" w:hAnsi="Bookman Old Style"/>
          <w:color w:val="000000" w:themeColor="text1"/>
          <w:sz w:val="24"/>
          <w:szCs w:val="24"/>
          <w:lang w:val="en-US"/>
        </w:rPr>
        <w:t>D</w:t>
      </w:r>
      <w:r w:rsidR="00AA1ABF" w:rsidRPr="004E5A1F">
        <w:rPr>
          <w:rFonts w:ascii="Bookman Old Style" w:hAnsi="Bookman Old Style"/>
          <w:color w:val="000000" w:themeColor="text1"/>
          <w:sz w:val="24"/>
          <w:szCs w:val="24"/>
        </w:rPr>
        <w:t>aerah kabupaten/kota</w:t>
      </w:r>
      <w:r w:rsidRPr="008444BC">
        <w:rPr>
          <w:rFonts w:ascii="Bookman Old Style" w:eastAsia="Bookman Old Style" w:hAnsi="Bookman Old Style" w:cs="Bookman Old Style"/>
          <w:sz w:val="24"/>
          <w:szCs w:val="24"/>
          <w:lang w:val="en-US"/>
        </w:rPr>
        <w:t>;</w:t>
      </w:r>
      <w:r w:rsidR="00AA1ABF" w:rsidRPr="004E5A1F">
        <w:rPr>
          <w:rFonts w:ascii="Bookman Old Style" w:eastAsia="Bookman Old Style" w:hAnsi="Bookman Old Style" w:cs="Bookman Old Style"/>
          <w:sz w:val="24"/>
          <w:szCs w:val="24"/>
        </w:rPr>
        <w:t xml:space="preserve"> </w:t>
      </w:r>
    </w:p>
    <w:p w14:paraId="17DADBB5" w14:textId="043DFC0E" w:rsidR="00DC010F" w:rsidRPr="004E5A1F" w:rsidRDefault="00AA1ABF" w:rsidP="004E5A1F">
      <w:pPr>
        <w:pStyle w:val="ListParagraph"/>
        <w:numPr>
          <w:ilvl w:val="1"/>
          <w:numId w:val="255"/>
        </w:numPr>
        <w:spacing w:after="0" w:line="360" w:lineRule="auto"/>
        <w:ind w:left="2552" w:hanging="572"/>
        <w:jc w:val="both"/>
        <w:rPr>
          <w:rFonts w:ascii="Bookman Old Style" w:hAnsi="Bookman Old Style"/>
          <w:color w:val="000000"/>
          <w:sz w:val="24"/>
          <w:szCs w:val="24"/>
        </w:rPr>
      </w:pPr>
      <w:r w:rsidRPr="004E5A1F">
        <w:rPr>
          <w:rFonts w:ascii="Bookman Old Style" w:eastAsia="Bookman Old Style" w:hAnsi="Bookman Old Style" w:cs="Bookman Old Style"/>
          <w:sz w:val="24"/>
          <w:szCs w:val="24"/>
        </w:rPr>
        <w:t>administrator KEK</w:t>
      </w:r>
      <w:r w:rsidR="00DC010F" w:rsidRPr="008444BC">
        <w:rPr>
          <w:rFonts w:ascii="Bookman Old Style" w:eastAsia="Bookman Old Style" w:hAnsi="Bookman Old Style" w:cs="Bookman Old Style"/>
          <w:sz w:val="24"/>
          <w:szCs w:val="24"/>
          <w:lang w:val="en-US"/>
        </w:rPr>
        <w:t>;</w:t>
      </w:r>
      <w:r w:rsidR="00F46AD9" w:rsidRPr="008444BC">
        <w:rPr>
          <w:rFonts w:ascii="Bookman Old Style" w:eastAsia="Bookman Old Style" w:hAnsi="Bookman Old Style" w:cs="Bookman Old Style"/>
          <w:sz w:val="24"/>
          <w:szCs w:val="24"/>
          <w:lang w:val="en-US"/>
        </w:rPr>
        <w:t xml:space="preserve"> dan/</w:t>
      </w:r>
      <w:proofErr w:type="spellStart"/>
      <w:r w:rsidR="00F46AD9" w:rsidRPr="008444BC">
        <w:rPr>
          <w:rFonts w:ascii="Bookman Old Style" w:eastAsia="Bookman Old Style" w:hAnsi="Bookman Old Style" w:cs="Bookman Old Style"/>
          <w:sz w:val="24"/>
          <w:szCs w:val="24"/>
          <w:lang w:val="en-US"/>
        </w:rPr>
        <w:t>atau</w:t>
      </w:r>
      <w:proofErr w:type="spellEnd"/>
    </w:p>
    <w:p w14:paraId="0000007B" w14:textId="25273AB5" w:rsidR="00DC1B0C" w:rsidRPr="004E5A1F" w:rsidRDefault="00AA1ABF" w:rsidP="004E5A1F">
      <w:pPr>
        <w:pStyle w:val="ListParagraph"/>
        <w:numPr>
          <w:ilvl w:val="1"/>
          <w:numId w:val="255"/>
        </w:numPr>
        <w:spacing w:after="0" w:line="360" w:lineRule="auto"/>
        <w:ind w:left="2552" w:hanging="572"/>
        <w:jc w:val="both"/>
        <w:rPr>
          <w:rFonts w:ascii="Bookman Old Style" w:hAnsi="Bookman Old Style"/>
          <w:strike/>
          <w:color w:val="000000"/>
          <w:sz w:val="24"/>
          <w:szCs w:val="24"/>
        </w:rPr>
      </w:pPr>
      <w:r w:rsidRPr="004E5A1F">
        <w:rPr>
          <w:rFonts w:ascii="Bookman Old Style" w:eastAsia="Bookman Old Style" w:hAnsi="Bookman Old Style" w:cs="Bookman Old Style"/>
          <w:sz w:val="24"/>
          <w:szCs w:val="24"/>
        </w:rPr>
        <w:t>badan pengusahaan KPBPB</w:t>
      </w:r>
      <w:r w:rsidR="00F46AD9" w:rsidRPr="008444BC">
        <w:rPr>
          <w:rFonts w:ascii="Bookman Old Style" w:eastAsia="Bookman Old Style" w:hAnsi="Bookman Old Style" w:cs="Bookman Old Style"/>
          <w:sz w:val="24"/>
          <w:szCs w:val="24"/>
          <w:lang w:val="en-US"/>
        </w:rPr>
        <w:t>.</w:t>
      </w:r>
      <w:r w:rsidR="00DC010F" w:rsidRPr="008444BC">
        <w:rPr>
          <w:rFonts w:ascii="Bookman Old Style" w:eastAsia="Bookman Old Style" w:hAnsi="Bookman Old Style" w:cs="Bookman Old Style"/>
          <w:sz w:val="24"/>
          <w:szCs w:val="24"/>
          <w:lang w:val="en-US"/>
        </w:rPr>
        <w:t xml:space="preserve"> </w:t>
      </w:r>
      <w:bookmarkEnd w:id="3"/>
    </w:p>
    <w:p w14:paraId="0000007E" w14:textId="77777777" w:rsidR="00DC1B0C" w:rsidRPr="008444BC" w:rsidRDefault="00DC1B0C">
      <w:pPr>
        <w:tabs>
          <w:tab w:val="left" w:pos="2552"/>
        </w:tabs>
        <w:spacing w:after="0" w:line="360" w:lineRule="auto"/>
        <w:ind w:left="1985" w:hanging="720"/>
        <w:jc w:val="both"/>
        <w:rPr>
          <w:rFonts w:ascii="Bookman Old Style" w:hAnsi="Bookman Old Style"/>
          <w:color w:val="000000"/>
          <w:sz w:val="24"/>
          <w:szCs w:val="24"/>
        </w:rPr>
      </w:pPr>
    </w:p>
    <w:p w14:paraId="1B56790C" w14:textId="440AE85B" w:rsidR="004C3448" w:rsidRPr="004E5A1F" w:rsidRDefault="004C3448">
      <w:pPr>
        <w:pStyle w:val="Heading7"/>
        <w:spacing w:line="360" w:lineRule="auto"/>
        <w:ind w:left="1985"/>
        <w:rPr>
          <w:strike/>
          <w:sz w:val="24"/>
          <w:szCs w:val="24"/>
          <w:lang w:val="en-US"/>
        </w:rPr>
      </w:pPr>
      <w:r w:rsidRPr="008444BC">
        <w:rPr>
          <w:sz w:val="24"/>
          <w:szCs w:val="24"/>
        </w:rPr>
        <w:t>BAB I</w:t>
      </w:r>
      <w:r w:rsidRPr="008444BC">
        <w:rPr>
          <w:sz w:val="24"/>
          <w:szCs w:val="24"/>
          <w:lang w:val="en-US"/>
        </w:rPr>
        <w:t>I</w:t>
      </w:r>
      <w:r w:rsidRPr="008444BC">
        <w:rPr>
          <w:sz w:val="24"/>
          <w:szCs w:val="24"/>
        </w:rPr>
        <w:br/>
      </w:r>
      <w:r w:rsidR="00F24F58" w:rsidRPr="004E5A1F">
        <w:rPr>
          <w:sz w:val="24"/>
          <w:szCs w:val="24"/>
          <w:lang w:val="en-US"/>
        </w:rPr>
        <w:t>HAK</w:t>
      </w:r>
      <w:r w:rsidR="00F24F58" w:rsidRPr="008444BC">
        <w:rPr>
          <w:sz w:val="24"/>
          <w:szCs w:val="24"/>
          <w:lang w:val="en-US"/>
        </w:rPr>
        <w:t>, KEWAJIBAN, DAN TANGGUNG JAWAB PELAKU USAHA</w:t>
      </w:r>
    </w:p>
    <w:p w14:paraId="52B07FAA" w14:textId="140923A5" w:rsidR="00FC214E" w:rsidRPr="004E5A1F" w:rsidRDefault="00FC214E" w:rsidP="004E5A1F">
      <w:pPr>
        <w:widowControl w:val="0"/>
        <w:spacing w:after="0" w:line="360" w:lineRule="auto"/>
        <w:ind w:left="1843" w:right="23"/>
        <w:rPr>
          <w:rFonts w:ascii="Bookman Old Style" w:eastAsia="Times New Roman" w:hAnsi="Bookman Old Style" w:cs="Times New Roman"/>
          <w:color w:val="000000"/>
          <w:sz w:val="24"/>
          <w:szCs w:val="24"/>
          <w:lang w:val="en-US"/>
        </w:rPr>
      </w:pPr>
    </w:p>
    <w:p w14:paraId="058956FB" w14:textId="20118A13" w:rsidR="00156760" w:rsidRPr="004E5A1F" w:rsidRDefault="00156760">
      <w:pPr>
        <w:pStyle w:val="Heading8"/>
        <w:spacing w:before="0" w:after="0" w:line="360" w:lineRule="auto"/>
        <w:ind w:left="1985"/>
        <w:rPr>
          <w:rFonts w:eastAsia="Bookman Old Style" w:cs="Bookman Old Style"/>
          <w:color w:val="000000"/>
          <w:szCs w:val="24"/>
          <w:lang w:val="en-US"/>
        </w:rPr>
      </w:pPr>
      <w:r w:rsidRPr="008444BC">
        <w:rPr>
          <w:szCs w:val="24"/>
        </w:rPr>
        <w:lastRenderedPageBreak/>
        <w:t>Pasal</w:t>
      </w:r>
      <w:r w:rsidR="002319FF" w:rsidRPr="004E5A1F">
        <w:rPr>
          <w:szCs w:val="24"/>
          <w:lang w:val="en-US"/>
        </w:rPr>
        <w:t xml:space="preserve"> </w:t>
      </w:r>
      <w:r w:rsidR="00F2476B" w:rsidRPr="008444BC">
        <w:rPr>
          <w:szCs w:val="24"/>
          <w:lang w:val="en-US"/>
        </w:rPr>
        <w:t>4</w:t>
      </w:r>
    </w:p>
    <w:p w14:paraId="00DA91F6" w14:textId="77777777" w:rsidR="00156760" w:rsidRPr="008444BC" w:rsidRDefault="00156760">
      <w:pPr>
        <w:spacing w:after="0" w:line="360" w:lineRule="auto"/>
        <w:ind w:left="1985"/>
        <w:jc w:val="both"/>
        <w:rPr>
          <w:rFonts w:ascii="Bookman Old Style" w:hAnsi="Bookman Old Style"/>
          <w:sz w:val="24"/>
          <w:szCs w:val="24"/>
        </w:rPr>
      </w:pPr>
      <w:r w:rsidRPr="008444BC">
        <w:rPr>
          <w:rFonts w:ascii="Bookman Old Style" w:eastAsia="Bookman Old Style" w:hAnsi="Bookman Old Style" w:cs="Bookman Old Style"/>
          <w:sz w:val="24"/>
          <w:szCs w:val="24"/>
        </w:rPr>
        <w:t>Setiap Pelaku Usaha berhak mendapatkan:</w:t>
      </w:r>
    </w:p>
    <w:p w14:paraId="5C1E3560" w14:textId="77777777" w:rsidR="00156760" w:rsidRPr="008444BC" w:rsidRDefault="00156760">
      <w:pPr>
        <w:numPr>
          <w:ilvl w:val="0"/>
          <w:numId w:val="6"/>
        </w:numPr>
        <w:spacing w:after="0" w:line="360" w:lineRule="auto"/>
        <w:ind w:left="2552" w:hanging="568"/>
        <w:jc w:val="both"/>
        <w:rPr>
          <w:rFonts w:ascii="Bookman Old Style" w:hAnsi="Bookman Old Style"/>
          <w:sz w:val="24"/>
          <w:szCs w:val="24"/>
        </w:rPr>
      </w:pPr>
      <w:r w:rsidRPr="008444BC">
        <w:rPr>
          <w:rFonts w:ascii="Bookman Old Style" w:eastAsia="Bookman Old Style" w:hAnsi="Bookman Old Style" w:cs="Bookman Old Style"/>
          <w:sz w:val="24"/>
          <w:szCs w:val="24"/>
        </w:rPr>
        <w:t>kepastian hak, hukum, dan perlindungan;</w:t>
      </w:r>
    </w:p>
    <w:p w14:paraId="0DF287C2" w14:textId="77777777" w:rsidR="00156760" w:rsidRPr="008444BC" w:rsidRDefault="00156760">
      <w:pPr>
        <w:numPr>
          <w:ilvl w:val="0"/>
          <w:numId w:val="6"/>
        </w:numPr>
        <w:spacing w:after="0" w:line="360" w:lineRule="auto"/>
        <w:ind w:left="2552" w:hanging="568"/>
        <w:jc w:val="both"/>
        <w:rPr>
          <w:rFonts w:ascii="Bookman Old Style" w:hAnsi="Bookman Old Style"/>
          <w:sz w:val="24"/>
          <w:szCs w:val="24"/>
        </w:rPr>
      </w:pPr>
      <w:r w:rsidRPr="008444BC">
        <w:rPr>
          <w:rFonts w:ascii="Bookman Old Style" w:eastAsia="Bookman Old Style" w:hAnsi="Bookman Old Style" w:cs="Bookman Old Style"/>
          <w:sz w:val="24"/>
          <w:szCs w:val="24"/>
        </w:rPr>
        <w:t>informasi yang terbuka mengenai bidang usaha yang dijalankannya;</w:t>
      </w:r>
    </w:p>
    <w:p w14:paraId="2C4EE14A" w14:textId="77777777" w:rsidR="00156760" w:rsidRPr="008444BC" w:rsidRDefault="00156760">
      <w:pPr>
        <w:numPr>
          <w:ilvl w:val="0"/>
          <w:numId w:val="6"/>
        </w:numPr>
        <w:spacing w:after="0" w:line="360" w:lineRule="auto"/>
        <w:ind w:left="2552" w:hanging="568"/>
        <w:jc w:val="both"/>
        <w:rPr>
          <w:rFonts w:ascii="Bookman Old Style" w:hAnsi="Bookman Old Style"/>
          <w:sz w:val="24"/>
          <w:szCs w:val="24"/>
        </w:rPr>
      </w:pPr>
      <w:r w:rsidRPr="008444BC">
        <w:rPr>
          <w:rFonts w:ascii="Bookman Old Style" w:eastAsia="Bookman Old Style" w:hAnsi="Bookman Old Style" w:cs="Bookman Old Style"/>
          <w:sz w:val="24"/>
          <w:szCs w:val="24"/>
        </w:rPr>
        <w:t>hak pelayanan; dan</w:t>
      </w:r>
    </w:p>
    <w:p w14:paraId="6925961E" w14:textId="77777777" w:rsidR="00156760" w:rsidRPr="008444BC" w:rsidRDefault="00156760">
      <w:pPr>
        <w:numPr>
          <w:ilvl w:val="0"/>
          <w:numId w:val="6"/>
        </w:numPr>
        <w:spacing w:after="0" w:line="360" w:lineRule="auto"/>
        <w:ind w:left="2552" w:hanging="568"/>
        <w:jc w:val="both"/>
        <w:rPr>
          <w:rFonts w:ascii="Bookman Old Style" w:hAnsi="Bookman Old Style"/>
          <w:sz w:val="24"/>
          <w:szCs w:val="24"/>
        </w:rPr>
      </w:pPr>
      <w:r w:rsidRPr="008444BC">
        <w:rPr>
          <w:rFonts w:ascii="Bookman Old Style" w:eastAsia="Bookman Old Style" w:hAnsi="Bookman Old Style" w:cs="Bookman Old Style"/>
          <w:sz w:val="24"/>
          <w:szCs w:val="24"/>
        </w:rPr>
        <w:t>berbagai bentuk fasilitas kemudahan sesuai dengan ketentuan peraturan perundang-undangan.</w:t>
      </w:r>
    </w:p>
    <w:p w14:paraId="61FCEC9D" w14:textId="77777777" w:rsidR="00156760" w:rsidRPr="008444BC" w:rsidRDefault="00156760">
      <w:pPr>
        <w:spacing w:after="0" w:line="360" w:lineRule="auto"/>
        <w:jc w:val="center"/>
        <w:rPr>
          <w:rFonts w:ascii="Bookman Old Style" w:hAnsi="Bookman Old Style"/>
          <w:sz w:val="24"/>
          <w:szCs w:val="24"/>
        </w:rPr>
      </w:pPr>
    </w:p>
    <w:p w14:paraId="3F0E3C92" w14:textId="592FE2DE" w:rsidR="00156760" w:rsidRPr="004E5A1F" w:rsidRDefault="00156760">
      <w:pPr>
        <w:pStyle w:val="Heading8"/>
        <w:spacing w:before="0" w:after="0" w:line="360" w:lineRule="auto"/>
        <w:ind w:left="1985"/>
        <w:rPr>
          <w:rFonts w:eastAsia="Bookman Old Style" w:cs="Bookman Old Style"/>
          <w:color w:val="000000"/>
          <w:szCs w:val="24"/>
          <w:lang w:val="en-US"/>
        </w:rPr>
      </w:pPr>
      <w:r w:rsidRPr="008444BC">
        <w:rPr>
          <w:szCs w:val="24"/>
        </w:rPr>
        <w:t>Pasal</w:t>
      </w:r>
      <w:r w:rsidR="002319FF" w:rsidRPr="008444BC">
        <w:rPr>
          <w:szCs w:val="24"/>
          <w:lang w:val="en-US"/>
        </w:rPr>
        <w:t xml:space="preserve"> </w:t>
      </w:r>
      <w:r w:rsidR="00F2476B" w:rsidRPr="008444BC">
        <w:rPr>
          <w:szCs w:val="24"/>
          <w:lang w:val="en-US"/>
        </w:rPr>
        <w:t>5</w:t>
      </w:r>
    </w:p>
    <w:p w14:paraId="20367858" w14:textId="77777777" w:rsidR="00156760" w:rsidRPr="008444BC" w:rsidRDefault="00156760">
      <w:pPr>
        <w:spacing w:after="0" w:line="360" w:lineRule="auto"/>
        <w:ind w:left="1985"/>
        <w:jc w:val="both"/>
        <w:rPr>
          <w:rFonts w:ascii="Bookman Old Style" w:hAnsi="Bookman Old Style"/>
          <w:sz w:val="24"/>
          <w:szCs w:val="24"/>
        </w:rPr>
      </w:pPr>
      <w:r w:rsidRPr="008444BC">
        <w:rPr>
          <w:rFonts w:ascii="Bookman Old Style" w:eastAsia="Bookman Old Style" w:hAnsi="Bookman Old Style" w:cs="Bookman Old Style"/>
          <w:sz w:val="24"/>
          <w:szCs w:val="24"/>
        </w:rPr>
        <w:t>Setiap Pelaku Usaha berkewajiban:</w:t>
      </w:r>
    </w:p>
    <w:p w14:paraId="64B3907F" w14:textId="77777777" w:rsidR="00156760" w:rsidRPr="008444BC" w:rsidRDefault="00156760">
      <w:pPr>
        <w:numPr>
          <w:ilvl w:val="0"/>
          <w:numId w:val="11"/>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menerapkan prinsip tata kelola perusahaan yang baik;</w:t>
      </w:r>
    </w:p>
    <w:p w14:paraId="57BB51BF" w14:textId="77777777" w:rsidR="00156760" w:rsidRPr="008444BC" w:rsidRDefault="00156760">
      <w:pPr>
        <w:numPr>
          <w:ilvl w:val="0"/>
          <w:numId w:val="11"/>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melaksanakan tanggung jawab sosial perusahaan;</w:t>
      </w:r>
    </w:p>
    <w:p w14:paraId="483BDEA8" w14:textId="77777777" w:rsidR="00156760" w:rsidRPr="008444BC" w:rsidRDefault="00156760">
      <w:pPr>
        <w:numPr>
          <w:ilvl w:val="0"/>
          <w:numId w:val="11"/>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menyampaikan LKPM;</w:t>
      </w:r>
    </w:p>
    <w:p w14:paraId="3BD9BDCE" w14:textId="25AE6437" w:rsidR="00156760" w:rsidRPr="004E5A1F" w:rsidRDefault="00156760">
      <w:pPr>
        <w:numPr>
          <w:ilvl w:val="0"/>
          <w:numId w:val="11"/>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menghormati tradisi budaya masyarakat sekitar lokasi kegiatan usaha Penanaman Modal;</w:t>
      </w:r>
    </w:p>
    <w:p w14:paraId="2B535B75" w14:textId="77777777" w:rsidR="00156760" w:rsidRPr="008444BC" w:rsidRDefault="00156760">
      <w:pPr>
        <w:numPr>
          <w:ilvl w:val="0"/>
          <w:numId w:val="11"/>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meningkatkan kompetensi tenaga kerja warga negara Indonesia melalui pelatihan kerja sesuai dengan ketentuan peraturan perundang-undangan;</w:t>
      </w:r>
    </w:p>
    <w:p w14:paraId="37E86641" w14:textId="77777777" w:rsidR="00156760" w:rsidRPr="008444BC" w:rsidRDefault="00156760">
      <w:pPr>
        <w:numPr>
          <w:ilvl w:val="0"/>
          <w:numId w:val="11"/>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 xml:space="preserve">menyelenggarakan pelatihan dan melakukan alih teknologi kepada tenaga kerja warga negara Indonesia sesuai dengan peraturan perundang-undangan bagi perusahaan yang memperkerjakan tenaga kerja asing; </w:t>
      </w:r>
    </w:p>
    <w:p w14:paraId="69A7A1C7" w14:textId="77777777" w:rsidR="00156760" w:rsidRPr="008444BC" w:rsidRDefault="00156760">
      <w:pPr>
        <w:numPr>
          <w:ilvl w:val="0"/>
          <w:numId w:val="11"/>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mengalokasikan dana secara bertahap untuk pemulihan lokasi yang memenuhi standar kelayakan lingkungan hidup bagi perusahaan yang mengusahakan sumber daya alam yang tidak terbarukan, yang pelaksanaannya sesuai dengan ketentuan peraturan perundang-undangan; dan</w:t>
      </w:r>
    </w:p>
    <w:p w14:paraId="5EF64B26" w14:textId="0591714F" w:rsidR="00156760" w:rsidRPr="008444BC" w:rsidRDefault="00156760">
      <w:pPr>
        <w:numPr>
          <w:ilvl w:val="0"/>
          <w:numId w:val="11"/>
        </w:numPr>
        <w:tabs>
          <w:tab w:val="left" w:pos="2552"/>
        </w:tabs>
        <w:spacing w:after="0" w:line="360" w:lineRule="auto"/>
        <w:ind w:left="2552" w:hanging="566"/>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rPr>
        <w:t>mematuhi semua ketentuan peraturan perundang-undangan.</w:t>
      </w:r>
    </w:p>
    <w:p w14:paraId="29ADD450" w14:textId="77777777" w:rsidR="00156760" w:rsidRPr="008444BC" w:rsidRDefault="00156760">
      <w:pPr>
        <w:tabs>
          <w:tab w:val="left" w:pos="2552"/>
        </w:tabs>
        <w:spacing w:after="0" w:line="360" w:lineRule="auto"/>
        <w:ind w:left="2410" w:hanging="720"/>
        <w:jc w:val="both"/>
        <w:rPr>
          <w:rFonts w:ascii="Bookman Old Style" w:hAnsi="Bookman Old Style"/>
          <w:color w:val="000000"/>
          <w:sz w:val="24"/>
          <w:szCs w:val="24"/>
          <w:lang w:val="en-US"/>
        </w:rPr>
      </w:pPr>
    </w:p>
    <w:p w14:paraId="0CB6BCEF" w14:textId="5610F3AE" w:rsidR="00156760" w:rsidRPr="004E5A1F" w:rsidRDefault="00156760">
      <w:pPr>
        <w:pStyle w:val="Heading8"/>
        <w:spacing w:before="0" w:after="0" w:line="360" w:lineRule="auto"/>
        <w:ind w:left="1985"/>
        <w:rPr>
          <w:rFonts w:eastAsia="Bookman Old Style" w:cs="Bookman Old Style"/>
          <w:color w:val="000000"/>
          <w:szCs w:val="24"/>
          <w:lang w:val="en-US"/>
        </w:rPr>
      </w:pPr>
      <w:r w:rsidRPr="008444BC">
        <w:rPr>
          <w:szCs w:val="24"/>
        </w:rPr>
        <w:t>Pasal</w:t>
      </w:r>
      <w:r w:rsidR="002319FF" w:rsidRPr="008444BC">
        <w:rPr>
          <w:szCs w:val="24"/>
          <w:lang w:val="en-US"/>
        </w:rPr>
        <w:t xml:space="preserve"> </w:t>
      </w:r>
      <w:r w:rsidR="00F2476B" w:rsidRPr="008444BC">
        <w:rPr>
          <w:szCs w:val="24"/>
          <w:lang w:val="en-US"/>
        </w:rPr>
        <w:t>6</w:t>
      </w:r>
    </w:p>
    <w:p w14:paraId="597AD552" w14:textId="77777777" w:rsidR="00156760" w:rsidRPr="008444BC" w:rsidRDefault="00156760">
      <w:pPr>
        <w:spacing w:after="0" w:line="360" w:lineRule="auto"/>
        <w:ind w:left="1985"/>
        <w:jc w:val="both"/>
        <w:rPr>
          <w:rFonts w:ascii="Bookman Old Style" w:hAnsi="Bookman Old Style"/>
          <w:sz w:val="24"/>
          <w:szCs w:val="24"/>
        </w:rPr>
      </w:pPr>
      <w:r w:rsidRPr="008444BC">
        <w:rPr>
          <w:rFonts w:ascii="Bookman Old Style" w:eastAsia="Bookman Old Style" w:hAnsi="Bookman Old Style" w:cs="Bookman Old Style"/>
          <w:sz w:val="24"/>
          <w:szCs w:val="24"/>
        </w:rPr>
        <w:t>Setiap Pelaku Usaha bertanggung jawab:</w:t>
      </w:r>
    </w:p>
    <w:p w14:paraId="585682FA" w14:textId="77777777" w:rsidR="00156760" w:rsidRPr="008444BC" w:rsidRDefault="00156760">
      <w:pPr>
        <w:numPr>
          <w:ilvl w:val="0"/>
          <w:numId w:val="13"/>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menjamin tersedianya modal yang berasal dari sumber yang tidak bertentangan dengan ketentuan peraturan perundang-undangan;</w:t>
      </w:r>
    </w:p>
    <w:p w14:paraId="09EBA902" w14:textId="77777777" w:rsidR="00156760" w:rsidRPr="008444BC" w:rsidRDefault="00156760">
      <w:pPr>
        <w:numPr>
          <w:ilvl w:val="0"/>
          <w:numId w:val="13"/>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lastRenderedPageBreak/>
        <w:t>menanggung dan menyelesaikan segala kewajiban dan kerugian jika Pelaku Usaha menghentikan atau menelantarkan kegiatan usahanya;</w:t>
      </w:r>
    </w:p>
    <w:p w14:paraId="30BF72B1" w14:textId="77777777" w:rsidR="00156760" w:rsidRPr="008444BC" w:rsidRDefault="00156760">
      <w:pPr>
        <w:numPr>
          <w:ilvl w:val="0"/>
          <w:numId w:val="13"/>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menciptakan iklim usaha persaingan yang sehat dan mencegah prakt</w:t>
      </w:r>
      <w:proofErr w:type="spellStart"/>
      <w:r w:rsidRPr="008444BC">
        <w:rPr>
          <w:rFonts w:ascii="Bookman Old Style" w:eastAsia="Bookman Old Style" w:hAnsi="Bookman Old Style" w:cs="Bookman Old Style"/>
          <w:sz w:val="24"/>
          <w:szCs w:val="24"/>
          <w:lang w:val="en-US"/>
        </w:rPr>
        <w:t>i</w:t>
      </w:r>
      <w:proofErr w:type="spellEnd"/>
      <w:r w:rsidRPr="008444BC">
        <w:rPr>
          <w:rFonts w:ascii="Bookman Old Style" w:eastAsia="Bookman Old Style" w:hAnsi="Bookman Old Style" w:cs="Bookman Old Style"/>
          <w:sz w:val="24"/>
          <w:szCs w:val="24"/>
        </w:rPr>
        <w:t>k monopoli;</w:t>
      </w:r>
    </w:p>
    <w:p w14:paraId="3B9FB649" w14:textId="77777777" w:rsidR="00156760" w:rsidRPr="008444BC" w:rsidRDefault="00156760">
      <w:pPr>
        <w:numPr>
          <w:ilvl w:val="0"/>
          <w:numId w:val="13"/>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menjaga kelestarian lingkungan hidup; dan</w:t>
      </w:r>
    </w:p>
    <w:p w14:paraId="7920DB05" w14:textId="77777777" w:rsidR="00156760" w:rsidRPr="008444BC" w:rsidRDefault="00156760">
      <w:pPr>
        <w:numPr>
          <w:ilvl w:val="0"/>
          <w:numId w:val="13"/>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menciptakan keselamatan, kesehatan, kenyamanan, dan kesejahteraan pekerja.</w:t>
      </w:r>
    </w:p>
    <w:p w14:paraId="3FFA8201" w14:textId="77777777" w:rsidR="001A19A6" w:rsidRDefault="001A19A6">
      <w:pPr>
        <w:pStyle w:val="Heading7"/>
        <w:spacing w:line="360" w:lineRule="auto"/>
        <w:ind w:left="1985"/>
        <w:rPr>
          <w:sz w:val="24"/>
          <w:szCs w:val="24"/>
        </w:rPr>
      </w:pPr>
    </w:p>
    <w:p w14:paraId="22D6CDCA" w14:textId="0A176E98" w:rsidR="00F46AD9" w:rsidRPr="008444BC" w:rsidRDefault="005D23D6">
      <w:pPr>
        <w:pStyle w:val="Heading7"/>
        <w:spacing w:line="360" w:lineRule="auto"/>
        <w:ind w:left="1985"/>
        <w:rPr>
          <w:rFonts w:eastAsia="Bookman Old Style" w:cs="Bookman Old Style"/>
          <w:sz w:val="24"/>
          <w:szCs w:val="24"/>
          <w:lang w:val="en-US"/>
        </w:rPr>
      </w:pPr>
      <w:r w:rsidRPr="008444BC">
        <w:rPr>
          <w:sz w:val="24"/>
          <w:szCs w:val="24"/>
        </w:rPr>
        <w:t>BAB I</w:t>
      </w:r>
      <w:r w:rsidRPr="008444BC">
        <w:rPr>
          <w:sz w:val="24"/>
          <w:szCs w:val="24"/>
          <w:lang w:val="en-US"/>
        </w:rPr>
        <w:t>II</w:t>
      </w:r>
      <w:r w:rsidRPr="008444BC">
        <w:rPr>
          <w:sz w:val="24"/>
          <w:szCs w:val="24"/>
        </w:rPr>
        <w:br/>
      </w:r>
      <w:r w:rsidRPr="008444BC">
        <w:rPr>
          <w:sz w:val="24"/>
          <w:szCs w:val="24"/>
          <w:lang w:val="en-US"/>
        </w:rPr>
        <w:t>KOORDINATOR PELAKSANAAN</w:t>
      </w:r>
      <w:r w:rsidRPr="008444BC">
        <w:rPr>
          <w:sz w:val="24"/>
          <w:szCs w:val="24"/>
        </w:rPr>
        <w:t xml:space="preserve"> </w:t>
      </w:r>
      <w:r w:rsidRPr="008444BC">
        <w:rPr>
          <w:rFonts w:eastAsia="Bookman Old Style" w:cs="Bookman Old Style"/>
          <w:sz w:val="24"/>
          <w:szCs w:val="24"/>
          <w:lang w:val="en-US"/>
        </w:rPr>
        <w:t>PENGAWASAN PERIZINAN BERUSAHA BERBASIS RISIKO</w:t>
      </w:r>
    </w:p>
    <w:p w14:paraId="01388BAC" w14:textId="77777777" w:rsidR="001A19A6" w:rsidRDefault="001A19A6">
      <w:pPr>
        <w:pStyle w:val="Heading8"/>
        <w:spacing w:before="0" w:after="0" w:line="360" w:lineRule="auto"/>
        <w:ind w:left="1985"/>
        <w:rPr>
          <w:szCs w:val="24"/>
        </w:rPr>
      </w:pPr>
    </w:p>
    <w:p w14:paraId="25A193BA" w14:textId="72535032" w:rsidR="00F46AD9" w:rsidRPr="004E5A1F" w:rsidRDefault="00F46AD9">
      <w:pPr>
        <w:pStyle w:val="Heading8"/>
        <w:spacing w:before="0" w:after="0" w:line="360" w:lineRule="auto"/>
        <w:ind w:left="1985"/>
        <w:rPr>
          <w:szCs w:val="24"/>
          <w:lang w:val="en-US"/>
        </w:rPr>
      </w:pPr>
      <w:r w:rsidRPr="008444BC">
        <w:rPr>
          <w:szCs w:val="24"/>
        </w:rPr>
        <w:t>Pasal</w:t>
      </w:r>
      <w:r w:rsidR="002319FF" w:rsidRPr="008444BC">
        <w:rPr>
          <w:szCs w:val="24"/>
          <w:lang w:val="en-US"/>
        </w:rPr>
        <w:t xml:space="preserve"> </w:t>
      </w:r>
      <w:r w:rsidR="00F2476B" w:rsidRPr="008444BC">
        <w:rPr>
          <w:szCs w:val="24"/>
          <w:lang w:val="en-US"/>
        </w:rPr>
        <w:t>7</w:t>
      </w:r>
    </w:p>
    <w:p w14:paraId="42AD1C23" w14:textId="22D1AB80" w:rsidR="00F46AD9" w:rsidRPr="008444BC" w:rsidRDefault="00F46AD9">
      <w:pPr>
        <w:pStyle w:val="Style"/>
        <w:numPr>
          <w:ilvl w:val="0"/>
          <w:numId w:val="124"/>
        </w:numPr>
        <w:tabs>
          <w:tab w:val="left" w:pos="2552"/>
        </w:tabs>
        <w:spacing w:after="0" w:line="360" w:lineRule="auto"/>
        <w:ind w:left="2552" w:right="23" w:hanging="567"/>
        <w:jc w:val="both"/>
        <w:rPr>
          <w:rFonts w:ascii="Bookman Old Style" w:hAnsi="Bookman Old Style" w:cs="Arial"/>
          <w:color w:val="000000" w:themeColor="text1"/>
        </w:rPr>
      </w:pPr>
      <w:proofErr w:type="spellStart"/>
      <w:r w:rsidRPr="008444BC">
        <w:rPr>
          <w:rFonts w:ascii="Bookman Old Style" w:hAnsi="Bookman Old Style" w:cs="Arial"/>
          <w:color w:val="000000" w:themeColor="text1"/>
        </w:rPr>
        <w:t>Pengawasan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theme="minorHAnsi"/>
          <w:color w:val="000000" w:themeColor="text1"/>
        </w:rPr>
        <w:t>Perizinan</w:t>
      </w:r>
      <w:proofErr w:type="spellEnd"/>
      <w:r w:rsidRPr="008444BC">
        <w:rPr>
          <w:rFonts w:ascii="Bookman Old Style" w:hAnsi="Bookman Old Style" w:cstheme="minorHAnsi"/>
          <w:color w:val="000000" w:themeColor="text1"/>
        </w:rPr>
        <w:t xml:space="preserve"> </w:t>
      </w:r>
      <w:proofErr w:type="spellStart"/>
      <w:r w:rsidRPr="008444BC">
        <w:rPr>
          <w:rFonts w:ascii="Bookman Old Style" w:hAnsi="Bookman Old Style" w:cstheme="minorHAnsi"/>
          <w:color w:val="000000" w:themeColor="text1"/>
        </w:rPr>
        <w:t>Berusaha</w:t>
      </w:r>
      <w:proofErr w:type="spellEnd"/>
      <w:r w:rsidRPr="008444BC">
        <w:rPr>
          <w:rFonts w:ascii="Bookman Old Style" w:hAnsi="Bookman Old Style" w:cstheme="minorHAnsi"/>
          <w:color w:val="000000" w:themeColor="text1"/>
        </w:rPr>
        <w:t xml:space="preserve"> </w:t>
      </w:r>
      <w:proofErr w:type="spellStart"/>
      <w:r w:rsidRPr="008444BC">
        <w:rPr>
          <w:rFonts w:ascii="Bookman Old Style" w:hAnsi="Bookman Old Style" w:cstheme="minorHAnsi"/>
          <w:color w:val="000000" w:themeColor="text1"/>
        </w:rPr>
        <w:t>Berbasis</w:t>
      </w:r>
      <w:proofErr w:type="spellEnd"/>
      <w:r w:rsidRPr="008444BC">
        <w:rPr>
          <w:rFonts w:ascii="Bookman Old Style" w:hAnsi="Bookman Old Style" w:cstheme="minorHAnsi"/>
          <w:color w:val="000000" w:themeColor="text1"/>
        </w:rPr>
        <w:t xml:space="preserve"> </w:t>
      </w:r>
      <w:proofErr w:type="spellStart"/>
      <w:r w:rsidRPr="008444BC">
        <w:rPr>
          <w:rFonts w:ascii="Bookman Old Style" w:hAnsi="Bookman Old Style" w:cstheme="minorHAnsi"/>
          <w:color w:val="000000" w:themeColor="text1"/>
        </w:rPr>
        <w:t>Risiko</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dilakukan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secara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terintegrasi</w:t>
      </w:r>
      <w:proofErr w:type="spellEnd"/>
      <w:r w:rsidRPr="008444BC">
        <w:rPr>
          <w:rFonts w:ascii="Bookman Old Style" w:hAnsi="Bookman Old Style" w:cs="Arial"/>
          <w:color w:val="000000" w:themeColor="text1"/>
        </w:rPr>
        <w:t xml:space="preserve"> dan </w:t>
      </w:r>
      <w:proofErr w:type="spellStart"/>
      <w:r w:rsidRPr="008444BC">
        <w:rPr>
          <w:rFonts w:ascii="Bookman Old Style" w:hAnsi="Bookman Old Style" w:cs="Arial"/>
          <w:color w:val="000000" w:themeColor="text1"/>
        </w:rPr>
        <w:t>terkoordinasi</w:t>
      </w:r>
      <w:proofErr w:type="spellEnd"/>
      <w:r w:rsidRPr="008444BC">
        <w:rPr>
          <w:rFonts w:ascii="Bookman Old Style" w:hAnsi="Bookman Old Style" w:cs="Arial"/>
          <w:color w:val="000000" w:themeColor="text1"/>
        </w:rPr>
        <w:t xml:space="preserve"> </w:t>
      </w:r>
      <w:proofErr w:type="spellStart"/>
      <w:r w:rsidR="00320073" w:rsidRPr="008444BC">
        <w:rPr>
          <w:rFonts w:ascii="Bookman Old Style" w:hAnsi="Bookman Old Style" w:cstheme="minorHAnsi"/>
          <w:color w:val="000000" w:themeColor="text1"/>
        </w:rPr>
        <w:t>antar</w:t>
      </w:r>
      <w:proofErr w:type="spellEnd"/>
      <w:r w:rsidR="00320073" w:rsidRPr="008444BC">
        <w:rPr>
          <w:rFonts w:ascii="Bookman Old Style" w:hAnsi="Bookman Old Style" w:cstheme="minorHAnsi"/>
          <w:color w:val="000000" w:themeColor="text1"/>
        </w:rPr>
        <w:t xml:space="preserve"> </w:t>
      </w:r>
      <w:proofErr w:type="spellStart"/>
      <w:r w:rsidR="00766516" w:rsidRPr="008444BC">
        <w:rPr>
          <w:rFonts w:ascii="Bookman Old Style" w:hAnsi="Bookman Old Style" w:cstheme="minorHAnsi"/>
          <w:color w:val="000000" w:themeColor="text1"/>
        </w:rPr>
        <w:t>kementerian</w:t>
      </w:r>
      <w:proofErr w:type="spellEnd"/>
      <w:r w:rsidR="00766516" w:rsidRPr="008444BC">
        <w:rPr>
          <w:rFonts w:ascii="Bookman Old Style" w:hAnsi="Bookman Old Style" w:cstheme="minorHAnsi"/>
          <w:color w:val="000000" w:themeColor="text1"/>
        </w:rPr>
        <w:t>/</w:t>
      </w:r>
      <w:proofErr w:type="spellStart"/>
      <w:r w:rsidR="00766516" w:rsidRPr="008444BC">
        <w:rPr>
          <w:rFonts w:ascii="Bookman Old Style" w:hAnsi="Bookman Old Style" w:cstheme="minorHAnsi"/>
          <w:color w:val="000000" w:themeColor="text1"/>
        </w:rPr>
        <w:t>lembaga</w:t>
      </w:r>
      <w:proofErr w:type="spellEnd"/>
      <w:r w:rsidR="00320073" w:rsidRPr="008444BC">
        <w:rPr>
          <w:rFonts w:ascii="Bookman Old Style" w:hAnsi="Bookman Old Style" w:cstheme="minorHAnsi"/>
          <w:color w:val="000000" w:themeColor="text1"/>
        </w:rPr>
        <w:t xml:space="preserve">, </w:t>
      </w:r>
      <w:proofErr w:type="spellStart"/>
      <w:r w:rsidR="00320073" w:rsidRPr="008444BC">
        <w:rPr>
          <w:rFonts w:ascii="Bookman Old Style" w:hAnsi="Bookman Old Style" w:cstheme="minorHAnsi"/>
          <w:color w:val="000000" w:themeColor="text1"/>
        </w:rPr>
        <w:t>Pemerintah</w:t>
      </w:r>
      <w:proofErr w:type="spellEnd"/>
      <w:r w:rsidR="00320073" w:rsidRPr="008444BC">
        <w:rPr>
          <w:rFonts w:ascii="Bookman Old Style" w:hAnsi="Bookman Old Style" w:cstheme="minorHAnsi"/>
          <w:color w:val="000000" w:themeColor="text1"/>
        </w:rPr>
        <w:t xml:space="preserve"> Daerah </w:t>
      </w:r>
      <w:proofErr w:type="spellStart"/>
      <w:r w:rsidR="00320073" w:rsidRPr="008444BC">
        <w:rPr>
          <w:rFonts w:ascii="Bookman Old Style" w:hAnsi="Bookman Old Style" w:cstheme="minorHAnsi"/>
          <w:color w:val="000000" w:themeColor="text1"/>
        </w:rPr>
        <w:t>provinsi</w:t>
      </w:r>
      <w:proofErr w:type="spellEnd"/>
      <w:r w:rsidR="00320073" w:rsidRPr="008444BC">
        <w:rPr>
          <w:rFonts w:ascii="Bookman Old Style" w:hAnsi="Bookman Old Style" w:cstheme="minorHAnsi"/>
          <w:color w:val="000000" w:themeColor="text1"/>
        </w:rPr>
        <w:t xml:space="preserve">, </w:t>
      </w:r>
      <w:proofErr w:type="spellStart"/>
      <w:r w:rsidR="00320073" w:rsidRPr="008444BC">
        <w:rPr>
          <w:rFonts w:ascii="Bookman Old Style" w:hAnsi="Bookman Old Style" w:cstheme="minorHAnsi"/>
          <w:color w:val="000000" w:themeColor="text1"/>
        </w:rPr>
        <w:t>Pemerintah</w:t>
      </w:r>
      <w:proofErr w:type="spellEnd"/>
      <w:r w:rsidR="00320073" w:rsidRPr="008444BC">
        <w:rPr>
          <w:rFonts w:ascii="Bookman Old Style" w:hAnsi="Bookman Old Style" w:cstheme="minorHAnsi"/>
          <w:color w:val="000000" w:themeColor="text1"/>
        </w:rPr>
        <w:t xml:space="preserve"> Daerah </w:t>
      </w:r>
      <w:proofErr w:type="spellStart"/>
      <w:r w:rsidR="00320073" w:rsidRPr="008444BC">
        <w:rPr>
          <w:rFonts w:ascii="Bookman Old Style" w:hAnsi="Bookman Old Style" w:cstheme="minorHAnsi"/>
          <w:color w:val="000000" w:themeColor="text1"/>
        </w:rPr>
        <w:t>kabupaten</w:t>
      </w:r>
      <w:proofErr w:type="spellEnd"/>
      <w:r w:rsidR="00320073" w:rsidRPr="008444BC">
        <w:rPr>
          <w:rFonts w:ascii="Bookman Old Style" w:hAnsi="Bookman Old Style" w:cstheme="minorHAnsi"/>
          <w:color w:val="000000" w:themeColor="text1"/>
        </w:rPr>
        <w:t>/</w:t>
      </w:r>
      <w:proofErr w:type="spellStart"/>
      <w:r w:rsidR="00320073" w:rsidRPr="008444BC">
        <w:rPr>
          <w:rFonts w:ascii="Bookman Old Style" w:hAnsi="Bookman Old Style" w:cstheme="minorHAnsi"/>
          <w:color w:val="000000" w:themeColor="text1"/>
        </w:rPr>
        <w:t>kota</w:t>
      </w:r>
      <w:proofErr w:type="spellEnd"/>
      <w:r w:rsidR="00320073" w:rsidRPr="008444BC">
        <w:rPr>
          <w:rFonts w:ascii="Bookman Old Style" w:hAnsi="Bookman Old Style" w:cstheme="minorHAnsi"/>
          <w:color w:val="000000" w:themeColor="text1"/>
        </w:rPr>
        <w:t>, administrator KEK dan/</w:t>
      </w:r>
      <w:proofErr w:type="spellStart"/>
      <w:r w:rsidR="00320073" w:rsidRPr="008444BC">
        <w:rPr>
          <w:rFonts w:ascii="Bookman Old Style" w:hAnsi="Bookman Old Style" w:cstheme="minorHAnsi"/>
          <w:color w:val="000000" w:themeColor="text1"/>
        </w:rPr>
        <w:t>atau</w:t>
      </w:r>
      <w:proofErr w:type="spellEnd"/>
      <w:r w:rsidR="00320073" w:rsidRPr="008444BC">
        <w:rPr>
          <w:rFonts w:ascii="Bookman Old Style" w:hAnsi="Bookman Old Style" w:cstheme="minorHAnsi"/>
          <w:color w:val="000000" w:themeColor="text1"/>
        </w:rPr>
        <w:t xml:space="preserve"> badan </w:t>
      </w:r>
      <w:proofErr w:type="spellStart"/>
      <w:r w:rsidR="00320073" w:rsidRPr="008444BC">
        <w:rPr>
          <w:rFonts w:ascii="Bookman Old Style" w:hAnsi="Bookman Old Style" w:cstheme="minorHAnsi"/>
          <w:color w:val="000000" w:themeColor="text1"/>
        </w:rPr>
        <w:t>pengusahaan</w:t>
      </w:r>
      <w:proofErr w:type="spellEnd"/>
      <w:r w:rsidR="00320073" w:rsidRPr="008444BC">
        <w:rPr>
          <w:rFonts w:ascii="Bookman Old Style" w:hAnsi="Bookman Old Style" w:cstheme="minorHAnsi"/>
          <w:color w:val="000000" w:themeColor="text1"/>
        </w:rPr>
        <w:t xml:space="preserve"> KPBPB </w:t>
      </w:r>
      <w:proofErr w:type="spellStart"/>
      <w:r w:rsidRPr="008444BC">
        <w:rPr>
          <w:rFonts w:ascii="Bookman Old Style" w:hAnsi="Bookman Old Style" w:cs="Arial"/>
          <w:color w:val="000000" w:themeColor="text1"/>
        </w:rPr>
        <w:t>melalui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subsistem</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Pengawasan</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Sistem</w:t>
      </w:r>
      <w:proofErr w:type="spellEnd"/>
      <w:r w:rsidRPr="008444BC">
        <w:rPr>
          <w:rFonts w:ascii="Bookman Old Style" w:hAnsi="Bookman Old Style" w:cs="Arial"/>
          <w:color w:val="000000" w:themeColor="text1"/>
        </w:rPr>
        <w:t xml:space="preserve"> OSS.</w:t>
      </w:r>
    </w:p>
    <w:p w14:paraId="061D5531" w14:textId="768FBC14" w:rsidR="00F46AD9" w:rsidRPr="008444BC" w:rsidRDefault="00F46AD9">
      <w:pPr>
        <w:pStyle w:val="Style"/>
        <w:numPr>
          <w:ilvl w:val="0"/>
          <w:numId w:val="124"/>
        </w:numPr>
        <w:tabs>
          <w:tab w:val="left" w:pos="2552"/>
        </w:tabs>
        <w:spacing w:after="0" w:line="360" w:lineRule="auto"/>
        <w:ind w:left="2552" w:right="23" w:hanging="567"/>
        <w:jc w:val="both"/>
        <w:rPr>
          <w:rFonts w:ascii="Bookman Old Style" w:hAnsi="Bookman Old Style" w:cs="Arial"/>
          <w:color w:val="000000" w:themeColor="text1"/>
        </w:rPr>
      </w:pPr>
      <w:proofErr w:type="spellStart"/>
      <w:r w:rsidRPr="008444BC">
        <w:rPr>
          <w:rFonts w:ascii="Bookman Old Style" w:hAnsi="Bookman Old Style" w:cs="Arial"/>
          <w:color w:val="000000" w:themeColor="text1"/>
        </w:rPr>
        <w:t>Pelaksanaan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Pengawasan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theme="minorHAnsi"/>
          <w:color w:val="000000" w:themeColor="text1"/>
        </w:rPr>
        <w:t>Perizinan</w:t>
      </w:r>
      <w:proofErr w:type="spellEnd"/>
      <w:r w:rsidRPr="008444BC">
        <w:rPr>
          <w:rFonts w:ascii="Bookman Old Style" w:hAnsi="Bookman Old Style" w:cstheme="minorHAnsi"/>
          <w:color w:val="000000" w:themeColor="text1"/>
        </w:rPr>
        <w:t xml:space="preserve"> </w:t>
      </w:r>
      <w:proofErr w:type="spellStart"/>
      <w:r w:rsidRPr="008444BC">
        <w:rPr>
          <w:rFonts w:ascii="Bookman Old Style" w:hAnsi="Bookman Old Style" w:cstheme="minorHAnsi"/>
          <w:color w:val="000000" w:themeColor="text1"/>
        </w:rPr>
        <w:t>Berusaha</w:t>
      </w:r>
      <w:proofErr w:type="spellEnd"/>
      <w:r w:rsidRPr="008444BC">
        <w:rPr>
          <w:rFonts w:ascii="Bookman Old Style" w:hAnsi="Bookman Old Style" w:cstheme="minorHAnsi"/>
          <w:color w:val="000000" w:themeColor="text1"/>
        </w:rPr>
        <w:t xml:space="preserve"> </w:t>
      </w:r>
      <w:proofErr w:type="spellStart"/>
      <w:r w:rsidRPr="008444BC">
        <w:rPr>
          <w:rFonts w:ascii="Bookman Old Style" w:hAnsi="Bookman Old Style" w:cstheme="minorHAnsi"/>
          <w:color w:val="000000" w:themeColor="text1"/>
        </w:rPr>
        <w:t>Berbasis</w:t>
      </w:r>
      <w:proofErr w:type="spellEnd"/>
      <w:r w:rsidRPr="008444BC">
        <w:rPr>
          <w:rFonts w:ascii="Bookman Old Style" w:hAnsi="Bookman Old Style" w:cstheme="minorHAnsi"/>
          <w:color w:val="000000" w:themeColor="text1"/>
        </w:rPr>
        <w:t xml:space="preserve"> </w:t>
      </w:r>
      <w:proofErr w:type="spellStart"/>
      <w:r w:rsidRPr="008444BC">
        <w:rPr>
          <w:rFonts w:ascii="Bookman Old Style" w:hAnsi="Bookman Old Style" w:cstheme="minorHAnsi"/>
          <w:color w:val="000000" w:themeColor="text1"/>
        </w:rPr>
        <w:t>Risiko</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dimaksud</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(1) </w:t>
      </w:r>
      <w:proofErr w:type="spellStart"/>
      <w:r w:rsidRPr="008444BC">
        <w:rPr>
          <w:rFonts w:ascii="Bookman Old Style" w:hAnsi="Bookman Old Style" w:cs="Arial"/>
          <w:color w:val="000000" w:themeColor="text1"/>
        </w:rPr>
        <w:t>dikoordinasikan</w:t>
      </w:r>
      <w:proofErr w:type="spellEnd"/>
      <w:r w:rsidRPr="008444BC">
        <w:rPr>
          <w:rFonts w:ascii="Bookman Old Style" w:hAnsi="Bookman Old Style" w:cs="Arial"/>
          <w:color w:val="000000" w:themeColor="text1"/>
        </w:rPr>
        <w:t xml:space="preserve"> oleh:</w:t>
      </w:r>
    </w:p>
    <w:p w14:paraId="2E59F08D" w14:textId="77777777" w:rsidR="00F46AD9" w:rsidRPr="008444BC" w:rsidRDefault="00F46AD9">
      <w:pPr>
        <w:pStyle w:val="ListParagraph"/>
        <w:numPr>
          <w:ilvl w:val="1"/>
          <w:numId w:val="112"/>
        </w:numPr>
        <w:spacing w:after="0" w:line="360" w:lineRule="auto"/>
        <w:ind w:left="3119" w:hanging="567"/>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lang w:val="en-US"/>
        </w:rPr>
        <w:t xml:space="preserve">BKPM </w:t>
      </w:r>
      <w:r w:rsidRPr="008444BC">
        <w:rPr>
          <w:rFonts w:ascii="Bookman Old Style" w:hAnsi="Bookman Old Style" w:cs="Arial"/>
          <w:color w:val="000000" w:themeColor="text1"/>
          <w:sz w:val="24"/>
          <w:szCs w:val="24"/>
        </w:rPr>
        <w:t xml:space="preserve">atas </w:t>
      </w:r>
      <w:proofErr w:type="spellStart"/>
      <w:r w:rsidRPr="008444BC">
        <w:rPr>
          <w:rFonts w:ascii="Bookman Old Style" w:hAnsi="Bookman Old Style" w:cs="Arial"/>
          <w:color w:val="000000" w:themeColor="text1"/>
          <w:sz w:val="24"/>
          <w:szCs w:val="24"/>
          <w:lang w:val="en-US"/>
        </w:rPr>
        <w:t>pelaksanaan</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penerbitan</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Perizinan</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Berusaha</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Berbasis</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Risiko</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melalui</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Sistem</w:t>
      </w:r>
      <w:proofErr w:type="spellEnd"/>
      <w:r w:rsidRPr="008444BC">
        <w:rPr>
          <w:rFonts w:ascii="Bookman Old Style" w:hAnsi="Bookman Old Style" w:cs="Arial"/>
          <w:color w:val="000000" w:themeColor="text1"/>
          <w:sz w:val="24"/>
          <w:szCs w:val="24"/>
          <w:lang w:val="en-US"/>
        </w:rPr>
        <w:t xml:space="preserve"> OSS;</w:t>
      </w:r>
    </w:p>
    <w:p w14:paraId="4B6E0A18" w14:textId="77777777" w:rsidR="00F46AD9" w:rsidRPr="008444BC" w:rsidRDefault="00F46AD9">
      <w:pPr>
        <w:pStyle w:val="ListParagraph"/>
        <w:numPr>
          <w:ilvl w:val="1"/>
          <w:numId w:val="112"/>
        </w:numPr>
        <w:spacing w:after="0" w:line="360" w:lineRule="auto"/>
        <w:ind w:left="3119" w:hanging="567"/>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rPr>
        <w:t xml:space="preserve">DPMPTSP </w:t>
      </w:r>
      <w:r w:rsidRPr="008444BC">
        <w:rPr>
          <w:rFonts w:ascii="Bookman Old Style" w:hAnsi="Bookman Old Style" w:cs="Arial"/>
          <w:color w:val="000000" w:themeColor="text1"/>
          <w:sz w:val="24"/>
          <w:szCs w:val="24"/>
          <w:lang w:val="en-US"/>
        </w:rPr>
        <w:t>p</w:t>
      </w:r>
      <w:r w:rsidRPr="008444BC">
        <w:rPr>
          <w:rFonts w:ascii="Bookman Old Style" w:hAnsi="Bookman Old Style" w:cs="Arial"/>
          <w:color w:val="000000" w:themeColor="text1"/>
          <w:sz w:val="24"/>
          <w:szCs w:val="24"/>
        </w:rPr>
        <w:t xml:space="preserve">rovinsi atas </w:t>
      </w:r>
      <w:proofErr w:type="spellStart"/>
      <w:r w:rsidRPr="008444BC">
        <w:rPr>
          <w:rFonts w:ascii="Bookman Old Style" w:hAnsi="Bookman Old Style" w:cs="Arial"/>
          <w:color w:val="000000" w:themeColor="text1"/>
          <w:sz w:val="24"/>
          <w:szCs w:val="24"/>
          <w:lang w:val="en-US"/>
        </w:rPr>
        <w:t>pelaksanaan</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Perizinan</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Berusaha</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Berbasis</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Risiko</w:t>
      </w:r>
      <w:proofErr w:type="spellEnd"/>
      <w:r w:rsidRPr="008444BC">
        <w:rPr>
          <w:rFonts w:ascii="Bookman Old Style" w:hAnsi="Bookman Old Style" w:cs="Arial"/>
          <w:color w:val="000000" w:themeColor="text1"/>
          <w:sz w:val="24"/>
          <w:szCs w:val="24"/>
        </w:rPr>
        <w:t xml:space="preserve"> </w:t>
      </w:r>
      <w:r w:rsidRPr="008444BC">
        <w:rPr>
          <w:rFonts w:ascii="Bookman Old Style" w:hAnsi="Bookman Old Style" w:cs="Arial"/>
          <w:color w:val="000000" w:themeColor="text1"/>
          <w:sz w:val="24"/>
          <w:szCs w:val="24"/>
          <w:lang w:val="en-US"/>
        </w:rPr>
        <w:t xml:space="preserve">yang </w:t>
      </w:r>
      <w:proofErr w:type="spellStart"/>
      <w:r w:rsidRPr="008444BC">
        <w:rPr>
          <w:rFonts w:ascii="Bookman Old Style" w:hAnsi="Bookman Old Style" w:cs="Arial"/>
          <w:color w:val="000000" w:themeColor="text1"/>
          <w:sz w:val="24"/>
          <w:szCs w:val="24"/>
          <w:lang w:val="en-US"/>
        </w:rPr>
        <w:t>menjadi</w:t>
      </w:r>
      <w:proofErr w:type="spellEnd"/>
      <w:r w:rsidRPr="008444BC">
        <w:rPr>
          <w:rFonts w:ascii="Bookman Old Style" w:hAnsi="Bookman Old Style" w:cs="Arial"/>
          <w:color w:val="000000" w:themeColor="text1"/>
          <w:sz w:val="24"/>
          <w:szCs w:val="24"/>
          <w:lang w:val="en-US"/>
        </w:rPr>
        <w:t xml:space="preserve"> </w:t>
      </w:r>
      <w:r w:rsidRPr="008444BC">
        <w:rPr>
          <w:rFonts w:ascii="Bookman Old Style" w:hAnsi="Bookman Old Style" w:cs="Arial"/>
          <w:color w:val="000000" w:themeColor="text1"/>
          <w:sz w:val="24"/>
          <w:szCs w:val="24"/>
        </w:rPr>
        <w:t xml:space="preserve">kewenangan </w:t>
      </w:r>
      <w:r w:rsidRPr="008444BC">
        <w:rPr>
          <w:rFonts w:ascii="Bookman Old Style" w:hAnsi="Bookman Old Style" w:cs="Arial"/>
          <w:color w:val="000000" w:themeColor="text1"/>
          <w:sz w:val="24"/>
          <w:szCs w:val="24"/>
          <w:lang w:val="en-US"/>
        </w:rPr>
        <w:t>P</w:t>
      </w:r>
      <w:r w:rsidRPr="008444BC">
        <w:rPr>
          <w:rFonts w:ascii="Bookman Old Style" w:hAnsi="Bookman Old Style" w:cs="Arial"/>
          <w:color w:val="000000" w:themeColor="text1"/>
          <w:sz w:val="24"/>
          <w:szCs w:val="24"/>
        </w:rPr>
        <w:t xml:space="preserve">emerintah </w:t>
      </w:r>
      <w:r w:rsidRPr="008444BC">
        <w:rPr>
          <w:rFonts w:ascii="Bookman Old Style" w:hAnsi="Bookman Old Style" w:cs="Arial"/>
          <w:color w:val="000000" w:themeColor="text1"/>
          <w:sz w:val="24"/>
          <w:szCs w:val="24"/>
          <w:lang w:val="en-US"/>
        </w:rPr>
        <w:t>D</w:t>
      </w:r>
      <w:r w:rsidRPr="008444BC">
        <w:rPr>
          <w:rFonts w:ascii="Bookman Old Style" w:hAnsi="Bookman Old Style" w:cs="Arial"/>
          <w:color w:val="000000" w:themeColor="text1"/>
          <w:sz w:val="24"/>
          <w:szCs w:val="24"/>
        </w:rPr>
        <w:t xml:space="preserve">aerah </w:t>
      </w:r>
      <w:r w:rsidRPr="008444BC">
        <w:rPr>
          <w:rFonts w:ascii="Bookman Old Style" w:hAnsi="Bookman Old Style" w:cs="Arial"/>
          <w:color w:val="000000" w:themeColor="text1"/>
          <w:sz w:val="24"/>
          <w:szCs w:val="24"/>
          <w:lang w:val="en-US"/>
        </w:rPr>
        <w:t>p</w:t>
      </w:r>
      <w:r w:rsidRPr="008444BC">
        <w:rPr>
          <w:rFonts w:ascii="Bookman Old Style" w:hAnsi="Bookman Old Style" w:cs="Arial"/>
          <w:color w:val="000000" w:themeColor="text1"/>
          <w:sz w:val="24"/>
          <w:szCs w:val="24"/>
        </w:rPr>
        <w:t>rovinsi;</w:t>
      </w:r>
    </w:p>
    <w:p w14:paraId="57860F63" w14:textId="77777777" w:rsidR="00F46AD9" w:rsidRPr="008444BC" w:rsidRDefault="00F46AD9">
      <w:pPr>
        <w:pStyle w:val="ListParagraph"/>
        <w:numPr>
          <w:ilvl w:val="1"/>
          <w:numId w:val="112"/>
        </w:numPr>
        <w:spacing w:after="0" w:line="360" w:lineRule="auto"/>
        <w:ind w:left="3119" w:hanging="567"/>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rPr>
        <w:t xml:space="preserve">DPMPTSP </w:t>
      </w:r>
      <w:r w:rsidRPr="008444BC">
        <w:rPr>
          <w:rFonts w:ascii="Bookman Old Style" w:hAnsi="Bookman Old Style" w:cs="Arial"/>
          <w:color w:val="000000" w:themeColor="text1"/>
          <w:sz w:val="24"/>
          <w:szCs w:val="24"/>
          <w:lang w:val="en-US"/>
        </w:rPr>
        <w:t>k</w:t>
      </w:r>
      <w:r w:rsidRPr="008444BC">
        <w:rPr>
          <w:rFonts w:ascii="Bookman Old Style" w:hAnsi="Bookman Old Style" w:cs="Arial"/>
          <w:color w:val="000000" w:themeColor="text1"/>
          <w:sz w:val="24"/>
          <w:szCs w:val="24"/>
        </w:rPr>
        <w:t>abupaten/</w:t>
      </w:r>
      <w:r w:rsidRPr="008444BC">
        <w:rPr>
          <w:rFonts w:ascii="Bookman Old Style" w:hAnsi="Bookman Old Style" w:cs="Arial"/>
          <w:color w:val="000000" w:themeColor="text1"/>
          <w:sz w:val="24"/>
          <w:szCs w:val="24"/>
          <w:lang w:val="en-US"/>
        </w:rPr>
        <w:t>k</w:t>
      </w:r>
      <w:r w:rsidRPr="008444BC">
        <w:rPr>
          <w:rFonts w:ascii="Bookman Old Style" w:hAnsi="Bookman Old Style" w:cs="Arial"/>
          <w:color w:val="000000" w:themeColor="text1"/>
          <w:sz w:val="24"/>
          <w:szCs w:val="24"/>
        </w:rPr>
        <w:t xml:space="preserve">ota atas </w:t>
      </w:r>
      <w:proofErr w:type="spellStart"/>
      <w:r w:rsidRPr="008444BC">
        <w:rPr>
          <w:rFonts w:ascii="Bookman Old Style" w:hAnsi="Bookman Old Style" w:cs="Arial"/>
          <w:color w:val="000000" w:themeColor="text1"/>
          <w:sz w:val="24"/>
          <w:szCs w:val="24"/>
          <w:lang w:val="en-US"/>
        </w:rPr>
        <w:t>pelaksanaan</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Perizinan</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Berusaha</w:t>
      </w:r>
      <w:proofErr w:type="spellEnd"/>
      <w:r w:rsidRPr="008444BC">
        <w:rPr>
          <w:rFonts w:ascii="Bookman Old Style" w:hAnsi="Bookman Old Style" w:cs="Arial"/>
          <w:color w:val="000000" w:themeColor="text1"/>
          <w:sz w:val="24"/>
          <w:szCs w:val="24"/>
        </w:rPr>
        <w:t xml:space="preserve"> </w:t>
      </w:r>
      <w:proofErr w:type="spellStart"/>
      <w:r w:rsidRPr="008444BC">
        <w:rPr>
          <w:rFonts w:ascii="Bookman Old Style" w:hAnsi="Bookman Old Style" w:cs="Arial"/>
          <w:color w:val="000000" w:themeColor="text1"/>
          <w:sz w:val="24"/>
          <w:szCs w:val="24"/>
          <w:lang w:val="en-US"/>
        </w:rPr>
        <w:t>Berbasis</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Risiko</w:t>
      </w:r>
      <w:proofErr w:type="spellEnd"/>
      <w:r w:rsidRPr="008444BC">
        <w:rPr>
          <w:rFonts w:ascii="Bookman Old Style" w:hAnsi="Bookman Old Style" w:cs="Arial"/>
          <w:color w:val="000000" w:themeColor="text1"/>
          <w:sz w:val="24"/>
          <w:szCs w:val="24"/>
          <w:lang w:val="en-US"/>
        </w:rPr>
        <w:t xml:space="preserve"> yang </w:t>
      </w:r>
      <w:proofErr w:type="spellStart"/>
      <w:r w:rsidRPr="008444BC">
        <w:rPr>
          <w:rFonts w:ascii="Bookman Old Style" w:hAnsi="Bookman Old Style" w:cs="Arial"/>
          <w:color w:val="000000" w:themeColor="text1"/>
          <w:sz w:val="24"/>
          <w:szCs w:val="24"/>
          <w:lang w:val="en-US"/>
        </w:rPr>
        <w:t>menjadi</w:t>
      </w:r>
      <w:proofErr w:type="spellEnd"/>
      <w:r w:rsidRPr="008444BC">
        <w:rPr>
          <w:rFonts w:ascii="Bookman Old Style" w:hAnsi="Bookman Old Style" w:cs="Arial"/>
          <w:color w:val="000000" w:themeColor="text1"/>
          <w:sz w:val="24"/>
          <w:szCs w:val="24"/>
          <w:lang w:val="en-US"/>
        </w:rPr>
        <w:t xml:space="preserve"> </w:t>
      </w:r>
      <w:r w:rsidRPr="008444BC">
        <w:rPr>
          <w:rFonts w:ascii="Bookman Old Style" w:hAnsi="Bookman Old Style" w:cs="Arial"/>
          <w:color w:val="000000" w:themeColor="text1"/>
          <w:sz w:val="24"/>
          <w:szCs w:val="24"/>
        </w:rPr>
        <w:t xml:space="preserve">kewenangan </w:t>
      </w:r>
      <w:r w:rsidRPr="008444BC">
        <w:rPr>
          <w:rFonts w:ascii="Bookman Old Style" w:hAnsi="Bookman Old Style" w:cs="Arial"/>
          <w:color w:val="000000" w:themeColor="text1"/>
          <w:sz w:val="24"/>
          <w:szCs w:val="24"/>
          <w:lang w:val="en-US"/>
        </w:rPr>
        <w:t>P</w:t>
      </w:r>
      <w:r w:rsidRPr="008444BC">
        <w:rPr>
          <w:rFonts w:ascii="Bookman Old Style" w:hAnsi="Bookman Old Style" w:cs="Arial"/>
          <w:color w:val="000000" w:themeColor="text1"/>
          <w:sz w:val="24"/>
          <w:szCs w:val="24"/>
        </w:rPr>
        <w:t xml:space="preserve">emerintah </w:t>
      </w:r>
      <w:r w:rsidRPr="008444BC">
        <w:rPr>
          <w:rFonts w:ascii="Bookman Old Style" w:hAnsi="Bookman Old Style" w:cs="Arial"/>
          <w:color w:val="000000" w:themeColor="text1"/>
          <w:sz w:val="24"/>
          <w:szCs w:val="24"/>
          <w:lang w:val="en-US"/>
        </w:rPr>
        <w:t>D</w:t>
      </w:r>
      <w:r w:rsidRPr="008444BC">
        <w:rPr>
          <w:rFonts w:ascii="Bookman Old Style" w:hAnsi="Bookman Old Style" w:cs="Arial"/>
          <w:color w:val="000000" w:themeColor="text1"/>
          <w:sz w:val="24"/>
          <w:szCs w:val="24"/>
        </w:rPr>
        <w:t>aerah kabupaten/kota;</w:t>
      </w:r>
    </w:p>
    <w:p w14:paraId="4D092C8B" w14:textId="77777777" w:rsidR="00F46AD9" w:rsidRPr="008444BC" w:rsidRDefault="00F46AD9">
      <w:pPr>
        <w:pStyle w:val="ListParagraph"/>
        <w:numPr>
          <w:ilvl w:val="1"/>
          <w:numId w:val="112"/>
        </w:numPr>
        <w:spacing w:after="0" w:line="360" w:lineRule="auto"/>
        <w:ind w:left="3119" w:hanging="567"/>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rPr>
        <w:t xml:space="preserve">administrator KEK atas </w:t>
      </w:r>
      <w:proofErr w:type="spellStart"/>
      <w:r w:rsidRPr="008444BC">
        <w:rPr>
          <w:rFonts w:ascii="Bookman Old Style" w:hAnsi="Bookman Old Style" w:cs="Arial"/>
          <w:color w:val="000000" w:themeColor="text1"/>
          <w:sz w:val="24"/>
          <w:szCs w:val="24"/>
          <w:lang w:val="en-US"/>
        </w:rPr>
        <w:t>pelaksanaan</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Perizinan</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Berusaha</w:t>
      </w:r>
      <w:proofErr w:type="spellEnd"/>
      <w:r w:rsidRPr="008444BC">
        <w:rPr>
          <w:rFonts w:ascii="Bookman Old Style" w:hAnsi="Bookman Old Style" w:cs="Arial"/>
          <w:color w:val="000000" w:themeColor="text1"/>
          <w:sz w:val="24"/>
          <w:szCs w:val="24"/>
        </w:rPr>
        <w:t xml:space="preserve"> </w:t>
      </w:r>
      <w:proofErr w:type="spellStart"/>
      <w:r w:rsidRPr="008444BC">
        <w:rPr>
          <w:rFonts w:ascii="Bookman Old Style" w:hAnsi="Bookman Old Style" w:cs="Arial"/>
          <w:color w:val="000000" w:themeColor="text1"/>
          <w:sz w:val="24"/>
          <w:szCs w:val="24"/>
          <w:lang w:val="en-US"/>
        </w:rPr>
        <w:t>Berbasis</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Risiko</w:t>
      </w:r>
      <w:proofErr w:type="spellEnd"/>
      <w:r w:rsidRPr="008444BC">
        <w:rPr>
          <w:rFonts w:ascii="Bookman Old Style" w:hAnsi="Bookman Old Style" w:cs="Arial"/>
          <w:color w:val="000000" w:themeColor="text1"/>
          <w:sz w:val="24"/>
          <w:szCs w:val="24"/>
          <w:lang w:val="en-US"/>
        </w:rPr>
        <w:t xml:space="preserve"> yang </w:t>
      </w:r>
      <w:r w:rsidRPr="008444BC">
        <w:rPr>
          <w:rFonts w:ascii="Bookman Old Style" w:hAnsi="Bookman Old Style" w:cs="Arial"/>
          <w:color w:val="000000" w:themeColor="text1"/>
          <w:sz w:val="24"/>
          <w:szCs w:val="24"/>
        </w:rPr>
        <w:t>berlokasi di KEK; dan</w:t>
      </w:r>
    </w:p>
    <w:p w14:paraId="73FEB9B1" w14:textId="77777777" w:rsidR="00F46AD9" w:rsidRPr="008444BC" w:rsidRDefault="00F46AD9">
      <w:pPr>
        <w:pStyle w:val="ListParagraph"/>
        <w:numPr>
          <w:ilvl w:val="1"/>
          <w:numId w:val="112"/>
        </w:numPr>
        <w:spacing w:after="0" w:line="360" w:lineRule="auto"/>
        <w:ind w:left="3119" w:hanging="567"/>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rPr>
        <w:t xml:space="preserve">badan </w:t>
      </w:r>
      <w:r w:rsidRPr="008444BC">
        <w:rPr>
          <w:rFonts w:ascii="Bookman Old Style" w:hAnsi="Bookman Old Style" w:cs="Arial"/>
          <w:color w:val="000000" w:themeColor="text1"/>
          <w:sz w:val="24"/>
          <w:szCs w:val="24"/>
          <w:lang w:val="en-AU"/>
        </w:rPr>
        <w:t>p</w:t>
      </w:r>
      <w:r w:rsidRPr="008444BC">
        <w:rPr>
          <w:rFonts w:ascii="Bookman Old Style" w:hAnsi="Bookman Old Style" w:cs="Arial"/>
          <w:color w:val="000000" w:themeColor="text1"/>
          <w:sz w:val="24"/>
          <w:szCs w:val="24"/>
        </w:rPr>
        <w:t>engusahaan KPBPB</w:t>
      </w:r>
      <w:r w:rsidRPr="008444BC">
        <w:rPr>
          <w:rFonts w:ascii="Bookman Old Style" w:hAnsi="Bookman Old Style" w:cs="Arial"/>
          <w:color w:val="000000" w:themeColor="text1"/>
          <w:sz w:val="24"/>
          <w:szCs w:val="24"/>
          <w:lang w:val="en-US"/>
        </w:rPr>
        <w:t xml:space="preserve"> </w:t>
      </w:r>
      <w:r w:rsidRPr="008444BC">
        <w:rPr>
          <w:rFonts w:ascii="Bookman Old Style" w:hAnsi="Bookman Old Style" w:cs="Arial"/>
          <w:color w:val="000000" w:themeColor="text1"/>
          <w:sz w:val="24"/>
          <w:szCs w:val="24"/>
        </w:rPr>
        <w:t xml:space="preserve">atas </w:t>
      </w:r>
      <w:proofErr w:type="spellStart"/>
      <w:r w:rsidRPr="008444BC">
        <w:rPr>
          <w:rFonts w:ascii="Bookman Old Style" w:hAnsi="Bookman Old Style" w:cs="Arial"/>
          <w:color w:val="000000" w:themeColor="text1"/>
          <w:sz w:val="24"/>
          <w:szCs w:val="24"/>
          <w:lang w:val="en-US"/>
        </w:rPr>
        <w:t>pelaksanaan</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Perizinan</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Berusaha</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Berbasis</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Risiko</w:t>
      </w:r>
      <w:proofErr w:type="spellEnd"/>
      <w:r w:rsidRPr="008444BC">
        <w:rPr>
          <w:rFonts w:ascii="Bookman Old Style" w:hAnsi="Bookman Old Style" w:cs="Arial"/>
          <w:color w:val="000000" w:themeColor="text1"/>
          <w:sz w:val="24"/>
          <w:szCs w:val="24"/>
        </w:rPr>
        <w:t xml:space="preserve"> </w:t>
      </w:r>
      <w:r w:rsidRPr="008444BC">
        <w:rPr>
          <w:rFonts w:ascii="Bookman Old Style" w:hAnsi="Bookman Old Style" w:cs="Arial"/>
          <w:color w:val="000000" w:themeColor="text1"/>
          <w:sz w:val="24"/>
          <w:szCs w:val="24"/>
          <w:lang w:val="en-US"/>
        </w:rPr>
        <w:t xml:space="preserve">yang </w:t>
      </w:r>
      <w:r w:rsidRPr="008444BC">
        <w:rPr>
          <w:rFonts w:ascii="Bookman Old Style" w:hAnsi="Bookman Old Style" w:cs="Arial"/>
          <w:color w:val="000000" w:themeColor="text1"/>
          <w:sz w:val="24"/>
          <w:szCs w:val="24"/>
        </w:rPr>
        <w:t>berlokasi di</w:t>
      </w:r>
      <w:r w:rsidRPr="008444BC">
        <w:rPr>
          <w:rFonts w:ascii="Bookman Old Style" w:hAnsi="Bookman Old Style" w:cs="Arial"/>
          <w:color w:val="000000" w:themeColor="text1"/>
          <w:sz w:val="24"/>
          <w:szCs w:val="24"/>
          <w:lang w:val="en-US"/>
        </w:rPr>
        <w:t xml:space="preserve"> KPBPB.</w:t>
      </w:r>
    </w:p>
    <w:p w14:paraId="6F596998" w14:textId="12543426" w:rsidR="00F46AD9" w:rsidRPr="004E5A1F" w:rsidRDefault="00F46AD9">
      <w:pPr>
        <w:pStyle w:val="Style"/>
        <w:numPr>
          <w:ilvl w:val="0"/>
          <w:numId w:val="124"/>
        </w:numPr>
        <w:tabs>
          <w:tab w:val="left" w:pos="2552"/>
        </w:tabs>
        <w:spacing w:after="0" w:line="360" w:lineRule="auto"/>
        <w:ind w:left="2552" w:right="23" w:hanging="567"/>
        <w:jc w:val="both"/>
        <w:rPr>
          <w:rFonts w:ascii="Bookman Old Style" w:hAnsi="Bookman Old Style"/>
          <w:color w:val="000000"/>
        </w:rPr>
      </w:pPr>
      <w:proofErr w:type="spellStart"/>
      <w:r w:rsidRPr="008444BC">
        <w:rPr>
          <w:rFonts w:ascii="Bookman Old Style" w:hAnsi="Bookman Old Style" w:cs="Arial"/>
          <w:color w:val="000000" w:themeColor="text1"/>
        </w:rPr>
        <w:lastRenderedPageBreak/>
        <w:t>Pelaksanaan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Pengawasan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Perizinan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Berusaha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Berbasis</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Risiko</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melalui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Sistem</w:t>
      </w:r>
      <w:proofErr w:type="spellEnd"/>
      <w:r w:rsidRPr="008444BC">
        <w:rPr>
          <w:rFonts w:ascii="Bookman Old Style" w:hAnsi="Bookman Old Style" w:cs="Arial"/>
          <w:color w:val="000000" w:themeColor="text1"/>
        </w:rPr>
        <w:t xml:space="preserve"> OSS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dimaksud</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(2) </w:t>
      </w:r>
      <w:proofErr w:type="spellStart"/>
      <w:r w:rsidRPr="008444BC">
        <w:rPr>
          <w:rFonts w:ascii="Bookman Old Style" w:hAnsi="Bookman Old Style" w:cs="Arial"/>
          <w:color w:val="000000" w:themeColor="text1"/>
        </w:rPr>
        <w:t>huruf</w:t>
      </w:r>
      <w:proofErr w:type="spellEnd"/>
      <w:r w:rsidRPr="008444BC">
        <w:rPr>
          <w:rFonts w:ascii="Bookman Old Style" w:hAnsi="Bookman Old Style" w:cs="Arial"/>
          <w:color w:val="000000" w:themeColor="text1"/>
        </w:rPr>
        <w:t xml:space="preserve"> </w:t>
      </w:r>
      <w:proofErr w:type="gramStart"/>
      <w:r w:rsidRPr="008444BC">
        <w:rPr>
          <w:rFonts w:ascii="Bookman Old Style" w:hAnsi="Bookman Old Style" w:cs="Arial"/>
          <w:color w:val="000000" w:themeColor="text1"/>
        </w:rPr>
        <w:t>a</w:t>
      </w:r>
      <w:proofErr w:type="gram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adalah</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pelaksanaan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atas</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penerbitan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Perizinan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Berusaha</w:t>
      </w:r>
      <w:proofErr w:type="spellEnd"/>
      <w:r w:rsidRPr="008444BC">
        <w:rPr>
          <w:rFonts w:ascii="Bookman Old Style" w:hAnsi="Bookman Old Style" w:cs="Arial"/>
          <w:color w:val="000000" w:themeColor="text1"/>
        </w:rPr>
        <w:t xml:space="preserve"> yang </w:t>
      </w:r>
      <w:proofErr w:type="spellStart"/>
      <w:r w:rsidRPr="008444BC">
        <w:rPr>
          <w:rFonts w:ascii="Bookman Old Style" w:hAnsi="Bookman Old Style" w:cs="Arial"/>
          <w:color w:val="000000" w:themeColor="text1"/>
        </w:rPr>
        <w:t>menjadi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kewenangan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Pemerintah</w:t>
      </w:r>
      <w:proofErr w:type="spellEnd"/>
      <w:r w:rsidRPr="008444BC">
        <w:rPr>
          <w:rFonts w:ascii="Bookman Old Style" w:hAnsi="Bookman Old Style" w:cs="Arial"/>
          <w:color w:val="000000" w:themeColor="text1"/>
        </w:rPr>
        <w:t xml:space="preserve"> Pusat.</w:t>
      </w:r>
    </w:p>
    <w:p w14:paraId="389A894C" w14:textId="77777777" w:rsidR="002922BE" w:rsidRPr="004E5A1F" w:rsidRDefault="002922BE" w:rsidP="004E5A1F"/>
    <w:p w14:paraId="1457C7A9" w14:textId="5D5CA84A" w:rsidR="00614C0C" w:rsidRPr="008444BC" w:rsidRDefault="005D23D6">
      <w:pPr>
        <w:pStyle w:val="Heading7"/>
        <w:spacing w:line="360" w:lineRule="auto"/>
        <w:ind w:left="1985"/>
        <w:rPr>
          <w:sz w:val="24"/>
          <w:szCs w:val="24"/>
          <w:lang w:val="en-US"/>
        </w:rPr>
      </w:pPr>
      <w:r w:rsidRPr="004E5A1F">
        <w:rPr>
          <w:sz w:val="24"/>
          <w:szCs w:val="24"/>
        </w:rPr>
        <w:t>BAB I</w:t>
      </w:r>
      <w:r w:rsidRPr="004E5A1F">
        <w:rPr>
          <w:sz w:val="24"/>
          <w:szCs w:val="24"/>
          <w:lang w:val="en-US"/>
        </w:rPr>
        <w:t>V</w:t>
      </w:r>
      <w:r w:rsidRPr="004E5A1F">
        <w:rPr>
          <w:sz w:val="24"/>
          <w:szCs w:val="24"/>
        </w:rPr>
        <w:br/>
      </w:r>
      <w:r w:rsidRPr="008444BC">
        <w:rPr>
          <w:sz w:val="24"/>
          <w:szCs w:val="24"/>
          <w:lang w:val="en-US"/>
        </w:rPr>
        <w:t>SUBSISTEM PENGAWASAN</w:t>
      </w:r>
    </w:p>
    <w:p w14:paraId="6C9D9CE8" w14:textId="77777777" w:rsidR="002922BE" w:rsidRDefault="002922BE">
      <w:pPr>
        <w:pStyle w:val="Heading8"/>
        <w:spacing w:before="0" w:after="0" w:line="360" w:lineRule="auto"/>
        <w:ind w:left="1985"/>
        <w:rPr>
          <w:szCs w:val="24"/>
        </w:rPr>
      </w:pPr>
    </w:p>
    <w:p w14:paraId="2F3125D6" w14:textId="42A91BD5" w:rsidR="00614C0C" w:rsidRPr="00FB122D" w:rsidRDefault="00614C0C" w:rsidP="004E5A1F">
      <w:pPr>
        <w:pStyle w:val="Heading8"/>
        <w:spacing w:before="0" w:after="0" w:line="360" w:lineRule="auto"/>
        <w:ind w:left="1985"/>
        <w:rPr>
          <w:rFonts w:eastAsia="Times New Roman" w:cs="Times New Roman"/>
          <w:color w:val="000000"/>
          <w:szCs w:val="24"/>
        </w:rPr>
      </w:pPr>
      <w:r w:rsidRPr="004E5A1F">
        <w:rPr>
          <w:szCs w:val="24"/>
        </w:rPr>
        <w:t>Pasal</w:t>
      </w:r>
      <w:r w:rsidR="002319FF" w:rsidRPr="004E5A1F">
        <w:rPr>
          <w:szCs w:val="24"/>
          <w:lang w:val="en-US"/>
        </w:rPr>
        <w:t xml:space="preserve"> </w:t>
      </w:r>
      <w:r w:rsidR="00F2476B" w:rsidRPr="002943E6">
        <w:rPr>
          <w:szCs w:val="24"/>
          <w:lang w:val="en-US"/>
        </w:rPr>
        <w:t>8</w:t>
      </w:r>
    </w:p>
    <w:p w14:paraId="3D7C51F4" w14:textId="7799BBD1" w:rsidR="006F3357" w:rsidRPr="008444BC" w:rsidRDefault="00614C0C">
      <w:pPr>
        <w:pStyle w:val="Style"/>
        <w:numPr>
          <w:ilvl w:val="0"/>
          <w:numId w:val="280"/>
        </w:numPr>
        <w:spacing w:after="0" w:line="360" w:lineRule="auto"/>
        <w:ind w:left="2520" w:right="23" w:hanging="540"/>
        <w:jc w:val="both"/>
        <w:rPr>
          <w:rFonts w:ascii="Bookman Old Style" w:hAnsi="Bookman Old Style"/>
          <w:color w:val="000000"/>
        </w:rPr>
      </w:pPr>
      <w:proofErr w:type="spellStart"/>
      <w:r w:rsidRPr="004E5A1F">
        <w:rPr>
          <w:rFonts w:ascii="Bookman Old Style" w:hAnsi="Bookman Old Style"/>
          <w:color w:val="000000"/>
        </w:rPr>
        <w:t>Subsistem</w:t>
      </w:r>
      <w:proofErr w:type="spellEnd"/>
      <w:r w:rsidRPr="004E5A1F">
        <w:rPr>
          <w:rFonts w:ascii="Bookman Old Style" w:hAnsi="Bookman Old Style"/>
          <w:color w:val="000000"/>
        </w:rPr>
        <w:t xml:space="preserve"> </w:t>
      </w:r>
      <w:proofErr w:type="spellStart"/>
      <w:r w:rsidR="005D23D6" w:rsidRPr="008444BC">
        <w:rPr>
          <w:rFonts w:ascii="Bookman Old Style" w:hAnsi="Bookman Old Style"/>
          <w:color w:val="000000"/>
        </w:rPr>
        <w:t>P</w:t>
      </w:r>
      <w:r w:rsidRPr="004E5A1F">
        <w:rPr>
          <w:rFonts w:ascii="Bookman Old Style" w:hAnsi="Bookman Old Style"/>
          <w:color w:val="000000"/>
        </w:rPr>
        <w:t>engawasan</w:t>
      </w:r>
      <w:proofErr w:type="spellEnd"/>
      <w:r w:rsidRPr="004E5A1F">
        <w:rPr>
          <w:rFonts w:ascii="Bookman Old Style" w:hAnsi="Bookman Old Style"/>
          <w:color w:val="000000"/>
        </w:rPr>
        <w:t xml:space="preserve"> </w:t>
      </w:r>
      <w:proofErr w:type="spellStart"/>
      <w:r w:rsidR="0020395A" w:rsidRPr="008444BC">
        <w:rPr>
          <w:rFonts w:ascii="Bookman Old Style" w:hAnsi="Bookman Old Style"/>
          <w:color w:val="000000"/>
        </w:rPr>
        <w:t>sebagaimana</w:t>
      </w:r>
      <w:proofErr w:type="spellEnd"/>
      <w:r w:rsidR="0020395A" w:rsidRPr="008444BC">
        <w:rPr>
          <w:rFonts w:ascii="Bookman Old Style" w:hAnsi="Bookman Old Style"/>
          <w:color w:val="000000"/>
        </w:rPr>
        <w:t xml:space="preserve"> </w:t>
      </w:r>
      <w:proofErr w:type="spellStart"/>
      <w:r w:rsidR="0020395A" w:rsidRPr="008444BC">
        <w:rPr>
          <w:rFonts w:ascii="Bookman Old Style" w:hAnsi="Bookman Old Style"/>
          <w:color w:val="000000"/>
        </w:rPr>
        <w:t>dimaksud</w:t>
      </w:r>
      <w:proofErr w:type="spellEnd"/>
      <w:r w:rsidR="0020395A" w:rsidRPr="008444BC">
        <w:rPr>
          <w:rFonts w:ascii="Bookman Old Style" w:hAnsi="Bookman Old Style"/>
          <w:color w:val="000000"/>
        </w:rPr>
        <w:t xml:space="preserve"> </w:t>
      </w:r>
      <w:proofErr w:type="spellStart"/>
      <w:r w:rsidR="0020395A" w:rsidRPr="008444BC">
        <w:rPr>
          <w:rFonts w:ascii="Bookman Old Style" w:hAnsi="Bookman Old Style"/>
          <w:color w:val="000000"/>
        </w:rPr>
        <w:t>dalam</w:t>
      </w:r>
      <w:proofErr w:type="spellEnd"/>
      <w:r w:rsidR="0020395A" w:rsidRPr="008444BC">
        <w:rPr>
          <w:rFonts w:ascii="Bookman Old Style" w:hAnsi="Bookman Old Style"/>
          <w:color w:val="000000"/>
        </w:rPr>
        <w:t xml:space="preserve"> </w:t>
      </w:r>
      <w:proofErr w:type="spellStart"/>
      <w:r w:rsidR="0020395A" w:rsidRPr="008444BC">
        <w:rPr>
          <w:rFonts w:ascii="Bookman Old Style" w:hAnsi="Bookman Old Style"/>
          <w:color w:val="000000"/>
        </w:rPr>
        <w:t>Pasal</w:t>
      </w:r>
      <w:proofErr w:type="spellEnd"/>
      <w:r w:rsidR="0020395A" w:rsidRPr="008444BC">
        <w:rPr>
          <w:rFonts w:ascii="Bookman Old Style" w:hAnsi="Bookman Old Style"/>
          <w:color w:val="000000"/>
        </w:rPr>
        <w:t xml:space="preserve"> </w:t>
      </w:r>
      <w:r w:rsidR="00F2476B" w:rsidRPr="008444BC">
        <w:rPr>
          <w:rFonts w:ascii="Bookman Old Style" w:hAnsi="Bookman Old Style"/>
          <w:color w:val="000000"/>
        </w:rPr>
        <w:t>7</w:t>
      </w:r>
      <w:r w:rsidR="0020395A" w:rsidRPr="008444BC">
        <w:rPr>
          <w:rFonts w:ascii="Bookman Old Style" w:hAnsi="Bookman Old Style"/>
          <w:color w:val="000000"/>
        </w:rPr>
        <w:t xml:space="preserve"> </w:t>
      </w:r>
      <w:proofErr w:type="spellStart"/>
      <w:r w:rsidR="0020395A" w:rsidRPr="008444BC">
        <w:rPr>
          <w:rFonts w:ascii="Bookman Old Style" w:hAnsi="Bookman Old Style"/>
          <w:color w:val="000000"/>
        </w:rPr>
        <w:t>ayat</w:t>
      </w:r>
      <w:proofErr w:type="spellEnd"/>
      <w:r w:rsidR="0020395A" w:rsidRPr="008444BC">
        <w:rPr>
          <w:rFonts w:ascii="Bookman Old Style" w:hAnsi="Bookman Old Style"/>
          <w:color w:val="000000"/>
        </w:rPr>
        <w:t xml:space="preserve"> (1) </w:t>
      </w:r>
      <w:proofErr w:type="spellStart"/>
      <w:r w:rsidRPr="004E5A1F">
        <w:rPr>
          <w:rFonts w:ascii="Bookman Old Style" w:hAnsi="Bookman Old Style"/>
          <w:color w:val="000000"/>
        </w:rPr>
        <w:t>digunakan</w:t>
      </w:r>
      <w:proofErr w:type="spellEnd"/>
      <w:r w:rsidRPr="004E5A1F">
        <w:rPr>
          <w:rFonts w:ascii="Bookman Old Style" w:hAnsi="Bookman Old Style"/>
          <w:color w:val="000000"/>
        </w:rPr>
        <w:t xml:space="preserve"> </w:t>
      </w:r>
      <w:proofErr w:type="spellStart"/>
      <w:r w:rsidRPr="004E5A1F">
        <w:rPr>
          <w:rFonts w:ascii="Bookman Old Style" w:hAnsi="Bookman Old Style"/>
          <w:color w:val="000000"/>
        </w:rPr>
        <w:t>sebagai</w:t>
      </w:r>
      <w:proofErr w:type="spellEnd"/>
      <w:r w:rsidRPr="004E5A1F">
        <w:rPr>
          <w:rFonts w:ascii="Bookman Old Style" w:hAnsi="Bookman Old Style"/>
          <w:color w:val="000000"/>
        </w:rPr>
        <w:t xml:space="preserve"> </w:t>
      </w:r>
      <w:proofErr w:type="spellStart"/>
      <w:r w:rsidRPr="004E5A1F">
        <w:rPr>
          <w:rFonts w:ascii="Bookman Old Style" w:hAnsi="Bookman Old Style"/>
          <w:color w:val="000000"/>
        </w:rPr>
        <w:t>sarana</w:t>
      </w:r>
      <w:proofErr w:type="spellEnd"/>
      <w:r w:rsidR="001859D2" w:rsidRPr="008444BC">
        <w:rPr>
          <w:rFonts w:ascii="Bookman Old Style" w:hAnsi="Bookman Old Style"/>
          <w:color w:val="000000"/>
        </w:rPr>
        <w:t xml:space="preserve"> </w:t>
      </w:r>
      <w:proofErr w:type="spellStart"/>
      <w:r w:rsidRPr="004E5A1F">
        <w:rPr>
          <w:rFonts w:ascii="Bookman Old Style" w:hAnsi="Bookman Old Style"/>
          <w:color w:val="000000"/>
        </w:rPr>
        <w:t>untuk</w:t>
      </w:r>
      <w:proofErr w:type="spellEnd"/>
      <w:r w:rsidRPr="004E5A1F">
        <w:rPr>
          <w:rFonts w:ascii="Bookman Old Style" w:hAnsi="Bookman Old Style"/>
          <w:color w:val="000000"/>
        </w:rPr>
        <w:t xml:space="preserve"> </w:t>
      </w:r>
      <w:proofErr w:type="spellStart"/>
      <w:r w:rsidRPr="004E5A1F">
        <w:rPr>
          <w:rFonts w:ascii="Bookman Old Style" w:hAnsi="Bookman Old Style"/>
          <w:color w:val="000000"/>
        </w:rPr>
        <w:t>melaksanakan</w:t>
      </w:r>
      <w:proofErr w:type="spellEnd"/>
      <w:r w:rsidRPr="004E5A1F">
        <w:rPr>
          <w:rFonts w:ascii="Bookman Old Style" w:hAnsi="Bookman Old Style"/>
          <w:color w:val="000000"/>
        </w:rPr>
        <w:t xml:space="preserve"> </w:t>
      </w:r>
      <w:proofErr w:type="spellStart"/>
      <w:r w:rsidR="001C42DF" w:rsidRPr="008444BC">
        <w:rPr>
          <w:rFonts w:ascii="Bookman Old Style" w:hAnsi="Bookman Old Style"/>
          <w:color w:val="000000"/>
        </w:rPr>
        <w:t>P</w:t>
      </w:r>
      <w:r w:rsidRPr="004E5A1F">
        <w:rPr>
          <w:rFonts w:ascii="Bookman Old Style" w:hAnsi="Bookman Old Style"/>
          <w:color w:val="000000"/>
        </w:rPr>
        <w:t>engawasan</w:t>
      </w:r>
      <w:proofErr w:type="spellEnd"/>
      <w:r w:rsidR="006F3357" w:rsidRPr="008444BC">
        <w:rPr>
          <w:rFonts w:ascii="Bookman Old Style" w:hAnsi="Bookman Old Style"/>
          <w:color w:val="000000"/>
        </w:rPr>
        <w:t>:</w:t>
      </w:r>
    </w:p>
    <w:p w14:paraId="2E72AFC2" w14:textId="150C1E97" w:rsidR="001E7908" w:rsidRPr="008444BC" w:rsidRDefault="006F3357">
      <w:pPr>
        <w:pStyle w:val="Style"/>
        <w:numPr>
          <w:ilvl w:val="1"/>
          <w:numId w:val="280"/>
        </w:numPr>
        <w:spacing w:after="0" w:line="360" w:lineRule="auto"/>
        <w:ind w:left="3150" w:right="23" w:hanging="630"/>
        <w:jc w:val="both"/>
        <w:rPr>
          <w:rFonts w:ascii="Bookman Old Style" w:hAnsi="Bookman Old Style"/>
          <w:color w:val="000000"/>
        </w:rPr>
      </w:pPr>
      <w:r w:rsidRPr="008444BC">
        <w:rPr>
          <w:rFonts w:ascii="Bookman Old Style" w:eastAsia="Calibri" w:hAnsi="Bookman Old Style" w:cs="Calibri"/>
          <w:lang w:val="id-ID"/>
        </w:rPr>
        <w:t xml:space="preserve">standar </w:t>
      </w:r>
      <w:r w:rsidR="001E7908" w:rsidRPr="008444BC">
        <w:rPr>
          <w:rFonts w:ascii="Bookman Old Style" w:eastAsia="Calibri" w:hAnsi="Bookman Old Style" w:cs="Calibri"/>
        </w:rPr>
        <w:t>dan</w:t>
      </w:r>
      <w:r w:rsidR="001C42DF" w:rsidRPr="008444BC">
        <w:rPr>
          <w:rFonts w:ascii="Bookman Old Style" w:eastAsia="Calibri" w:hAnsi="Bookman Old Style" w:cs="Calibri"/>
        </w:rPr>
        <w:t>/</w:t>
      </w:r>
      <w:proofErr w:type="spellStart"/>
      <w:r w:rsidR="001C42DF" w:rsidRPr="008444BC">
        <w:rPr>
          <w:rFonts w:ascii="Bookman Old Style" w:eastAsia="Calibri" w:hAnsi="Bookman Old Style" w:cs="Calibri"/>
        </w:rPr>
        <w:t>atau</w:t>
      </w:r>
      <w:proofErr w:type="spellEnd"/>
      <w:r w:rsidR="001E7908" w:rsidRPr="008444BC">
        <w:rPr>
          <w:rFonts w:ascii="Bookman Old Style" w:eastAsia="Calibri" w:hAnsi="Bookman Old Style" w:cs="Calibri"/>
        </w:rPr>
        <w:t xml:space="preserve"> </w:t>
      </w:r>
      <w:proofErr w:type="spellStart"/>
      <w:r w:rsidR="001E7908" w:rsidRPr="008444BC">
        <w:rPr>
          <w:rFonts w:ascii="Bookman Old Style" w:eastAsia="Calibri" w:hAnsi="Bookman Old Style" w:cs="Calibri"/>
        </w:rPr>
        <w:t>kewajiban</w:t>
      </w:r>
      <w:proofErr w:type="spellEnd"/>
      <w:r w:rsidR="001E7908" w:rsidRPr="008444BC">
        <w:rPr>
          <w:rFonts w:ascii="Bookman Old Style" w:eastAsia="Calibri" w:hAnsi="Bookman Old Style" w:cs="Calibri"/>
        </w:rPr>
        <w:t xml:space="preserve"> </w:t>
      </w:r>
      <w:r w:rsidRPr="008444BC">
        <w:rPr>
          <w:rFonts w:ascii="Bookman Old Style" w:eastAsia="Calibri" w:hAnsi="Bookman Old Style" w:cs="Calibri"/>
          <w:lang w:val="id-ID"/>
        </w:rPr>
        <w:t>pelaksanaan kegiatan usaha</w:t>
      </w:r>
      <w:r w:rsidRPr="008444BC">
        <w:rPr>
          <w:rFonts w:ascii="Bookman Old Style" w:eastAsia="Calibri" w:hAnsi="Bookman Old Style" w:cs="Calibri"/>
        </w:rPr>
        <w:t>;</w:t>
      </w:r>
      <w:r w:rsidR="001E7908" w:rsidRPr="008444BC">
        <w:rPr>
          <w:rFonts w:ascii="Bookman Old Style" w:eastAsia="Calibri" w:hAnsi="Bookman Old Style" w:cs="Calibri"/>
        </w:rPr>
        <w:t xml:space="preserve"> dan</w:t>
      </w:r>
    </w:p>
    <w:p w14:paraId="66B9B6AC" w14:textId="64487076" w:rsidR="001E7908" w:rsidRPr="008444BC" w:rsidRDefault="001E7908">
      <w:pPr>
        <w:pStyle w:val="Style"/>
        <w:numPr>
          <w:ilvl w:val="1"/>
          <w:numId w:val="280"/>
        </w:numPr>
        <w:spacing w:after="0" w:line="360" w:lineRule="auto"/>
        <w:ind w:left="3150" w:right="23" w:hanging="630"/>
        <w:jc w:val="both"/>
        <w:rPr>
          <w:rFonts w:ascii="Bookman Old Style" w:hAnsi="Bookman Old Style"/>
          <w:color w:val="000000"/>
        </w:rPr>
      </w:pPr>
      <w:proofErr w:type="spellStart"/>
      <w:r w:rsidRPr="008444BC">
        <w:rPr>
          <w:rFonts w:ascii="Bookman Old Style" w:hAnsi="Bookman Old Style"/>
          <w:color w:val="000000" w:themeColor="text1"/>
        </w:rPr>
        <w:t>perkembangan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realisasi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Penanaman</w:t>
      </w:r>
      <w:proofErr w:type="spellEnd"/>
      <w:r w:rsidRPr="008444BC">
        <w:rPr>
          <w:rFonts w:ascii="Bookman Old Style" w:hAnsi="Bookman Old Style"/>
          <w:color w:val="000000" w:themeColor="text1"/>
        </w:rPr>
        <w:t xml:space="preserve"> Modal </w:t>
      </w:r>
      <w:proofErr w:type="spellStart"/>
      <w:r w:rsidRPr="008444BC">
        <w:rPr>
          <w:rFonts w:ascii="Bookman Old Style" w:hAnsi="Bookman Old Style"/>
          <w:color w:val="000000" w:themeColor="text1"/>
        </w:rPr>
        <w:t>serta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pemberian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fasilitas</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insentif</w:t>
      </w:r>
      <w:proofErr w:type="spellEnd"/>
      <w:r w:rsidRPr="008444BC">
        <w:rPr>
          <w:rFonts w:ascii="Bookman Old Style" w:hAnsi="Bookman Old Style"/>
          <w:color w:val="000000" w:themeColor="text1"/>
        </w:rPr>
        <w:t xml:space="preserve"> dan </w:t>
      </w:r>
      <w:proofErr w:type="spellStart"/>
      <w:r w:rsidRPr="008444BC">
        <w:rPr>
          <w:rFonts w:ascii="Bookman Old Style" w:hAnsi="Bookman Old Style"/>
          <w:color w:val="000000" w:themeColor="text1"/>
        </w:rPr>
        <w:t>kemudahan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untuk</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Penanaman</w:t>
      </w:r>
      <w:proofErr w:type="spellEnd"/>
      <w:r w:rsidRPr="008444BC">
        <w:rPr>
          <w:rFonts w:ascii="Bookman Old Style" w:hAnsi="Bookman Old Style"/>
          <w:color w:val="000000" w:themeColor="text1"/>
        </w:rPr>
        <w:t xml:space="preserve"> Modal, dan/</w:t>
      </w:r>
      <w:proofErr w:type="spellStart"/>
      <w:r w:rsidRPr="008444BC">
        <w:rPr>
          <w:rFonts w:ascii="Bookman Old Style" w:hAnsi="Bookman Old Style"/>
          <w:color w:val="000000" w:themeColor="text1"/>
        </w:rPr>
        <w:t>atau</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kewajiban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kemitraan</w:t>
      </w:r>
      <w:proofErr w:type="spellEnd"/>
      <w:r w:rsidRPr="008444BC">
        <w:rPr>
          <w:rFonts w:ascii="Bookman Old Style" w:hAnsi="Bookman Old Style"/>
          <w:color w:val="000000"/>
        </w:rPr>
        <w:t>.</w:t>
      </w:r>
    </w:p>
    <w:p w14:paraId="13312C50" w14:textId="5A834ACD" w:rsidR="001859D2" w:rsidRPr="008444BC" w:rsidRDefault="00614C0C" w:rsidP="004E5A1F">
      <w:pPr>
        <w:pStyle w:val="Style"/>
        <w:numPr>
          <w:ilvl w:val="0"/>
          <w:numId w:val="280"/>
        </w:numPr>
        <w:spacing w:after="0" w:line="360" w:lineRule="auto"/>
        <w:ind w:left="2520" w:right="23" w:hanging="540"/>
        <w:jc w:val="both"/>
        <w:rPr>
          <w:rFonts w:ascii="Bookman Old Style" w:hAnsi="Bookman Old Style"/>
          <w:color w:val="000000"/>
        </w:rPr>
      </w:pPr>
      <w:proofErr w:type="spellStart"/>
      <w:r w:rsidRPr="004E5A1F">
        <w:rPr>
          <w:rFonts w:ascii="Bookman Old Style" w:hAnsi="Bookman Old Style"/>
          <w:color w:val="000000"/>
        </w:rPr>
        <w:t>Subsistem</w:t>
      </w:r>
      <w:proofErr w:type="spellEnd"/>
      <w:r w:rsidRPr="004E5A1F">
        <w:rPr>
          <w:rFonts w:ascii="Bookman Old Style" w:hAnsi="Bookman Old Style"/>
          <w:color w:val="000000"/>
        </w:rPr>
        <w:t xml:space="preserve"> </w:t>
      </w:r>
      <w:proofErr w:type="spellStart"/>
      <w:r w:rsidR="005D23D6" w:rsidRPr="008444BC">
        <w:rPr>
          <w:rFonts w:ascii="Bookman Old Style" w:hAnsi="Bookman Old Style"/>
          <w:color w:val="000000"/>
        </w:rPr>
        <w:t>P</w:t>
      </w:r>
      <w:r w:rsidRPr="004E5A1F">
        <w:rPr>
          <w:rFonts w:ascii="Bookman Old Style" w:hAnsi="Bookman Old Style"/>
          <w:color w:val="000000"/>
        </w:rPr>
        <w:t>engawasan</w:t>
      </w:r>
      <w:proofErr w:type="spellEnd"/>
      <w:r w:rsidRPr="004E5A1F">
        <w:rPr>
          <w:rFonts w:ascii="Bookman Old Style" w:hAnsi="Bookman Old Style"/>
          <w:color w:val="000000"/>
        </w:rPr>
        <w:t xml:space="preserve"> </w:t>
      </w:r>
      <w:proofErr w:type="spellStart"/>
      <w:r w:rsidRPr="004E5A1F">
        <w:rPr>
          <w:rFonts w:ascii="Bookman Old Style" w:hAnsi="Bookman Old Style"/>
          <w:color w:val="000000"/>
        </w:rPr>
        <w:t>sebagaimana</w:t>
      </w:r>
      <w:proofErr w:type="spellEnd"/>
      <w:r w:rsidRPr="004E5A1F">
        <w:rPr>
          <w:rFonts w:ascii="Bookman Old Style" w:hAnsi="Bookman Old Style"/>
          <w:color w:val="000000"/>
        </w:rPr>
        <w:t xml:space="preserve"> </w:t>
      </w:r>
      <w:proofErr w:type="spellStart"/>
      <w:r w:rsidRPr="004E5A1F">
        <w:rPr>
          <w:rFonts w:ascii="Bookman Old Style" w:hAnsi="Bookman Old Style"/>
          <w:color w:val="000000"/>
        </w:rPr>
        <w:t>dimaksud</w:t>
      </w:r>
      <w:proofErr w:type="spellEnd"/>
      <w:r w:rsidRPr="004E5A1F">
        <w:rPr>
          <w:rFonts w:ascii="Bookman Old Style" w:hAnsi="Bookman Old Style"/>
          <w:color w:val="000000"/>
        </w:rPr>
        <w:t xml:space="preserve"> pada</w:t>
      </w:r>
      <w:r w:rsidRPr="004E5A1F">
        <w:rPr>
          <w:rFonts w:ascii="Bookman Old Style" w:hAnsi="Bookman Old Style"/>
          <w:color w:val="000000"/>
        </w:rPr>
        <w:br/>
      </w:r>
      <w:proofErr w:type="spellStart"/>
      <w:r w:rsidRPr="004E5A1F">
        <w:rPr>
          <w:rFonts w:ascii="Bookman Old Style" w:hAnsi="Bookman Old Style"/>
          <w:color w:val="000000"/>
        </w:rPr>
        <w:t>ayat</w:t>
      </w:r>
      <w:proofErr w:type="spellEnd"/>
      <w:r w:rsidRPr="004E5A1F">
        <w:rPr>
          <w:rFonts w:ascii="Bookman Old Style" w:hAnsi="Bookman Old Style"/>
          <w:color w:val="000000"/>
        </w:rPr>
        <w:t xml:space="preserve"> (1) paling </w:t>
      </w:r>
      <w:proofErr w:type="spellStart"/>
      <w:r w:rsidRPr="004E5A1F">
        <w:rPr>
          <w:rFonts w:ascii="Bookman Old Style" w:hAnsi="Bookman Old Style"/>
          <w:color w:val="000000"/>
        </w:rPr>
        <w:t>sedikit</w:t>
      </w:r>
      <w:proofErr w:type="spellEnd"/>
      <w:r w:rsidRPr="004E5A1F">
        <w:rPr>
          <w:rFonts w:ascii="Bookman Old Style" w:hAnsi="Bookman Old Style"/>
          <w:color w:val="000000"/>
        </w:rPr>
        <w:t xml:space="preserve"> </w:t>
      </w:r>
      <w:proofErr w:type="spellStart"/>
      <w:r w:rsidRPr="004E5A1F">
        <w:rPr>
          <w:rFonts w:ascii="Bookman Old Style" w:hAnsi="Bookman Old Style"/>
          <w:color w:val="000000"/>
        </w:rPr>
        <w:t>memuat</w:t>
      </w:r>
      <w:proofErr w:type="spellEnd"/>
      <w:r w:rsidRPr="004E5A1F">
        <w:rPr>
          <w:rFonts w:ascii="Bookman Old Style" w:hAnsi="Bookman Old Style"/>
          <w:color w:val="000000"/>
        </w:rPr>
        <w:t>:</w:t>
      </w:r>
    </w:p>
    <w:p w14:paraId="5C755B65" w14:textId="77777777" w:rsidR="001859D2" w:rsidRPr="008444BC" w:rsidRDefault="00614C0C">
      <w:pPr>
        <w:pStyle w:val="ListParagraph"/>
        <w:numPr>
          <w:ilvl w:val="0"/>
          <w:numId w:val="279"/>
        </w:numPr>
        <w:spacing w:after="0" w:line="360" w:lineRule="auto"/>
        <w:ind w:left="3150" w:hanging="630"/>
        <w:jc w:val="both"/>
        <w:rPr>
          <w:rFonts w:ascii="Bookman Old Style" w:hAnsi="Bookman Old Style"/>
          <w:color w:val="000000"/>
          <w:sz w:val="24"/>
          <w:szCs w:val="24"/>
        </w:rPr>
      </w:pPr>
      <w:r w:rsidRPr="004E5A1F">
        <w:rPr>
          <w:rFonts w:ascii="Bookman Old Style" w:hAnsi="Bookman Old Style"/>
          <w:color w:val="000000"/>
          <w:sz w:val="24"/>
          <w:szCs w:val="24"/>
        </w:rPr>
        <w:t>perencanaan inspeksi lapangan tahunan;</w:t>
      </w:r>
    </w:p>
    <w:p w14:paraId="009141CD" w14:textId="1A3B3A0F" w:rsidR="001859D2" w:rsidRPr="004E5A1F" w:rsidRDefault="00614C0C">
      <w:pPr>
        <w:pStyle w:val="ListParagraph"/>
        <w:numPr>
          <w:ilvl w:val="0"/>
          <w:numId w:val="279"/>
        </w:numPr>
        <w:spacing w:after="0" w:line="360" w:lineRule="auto"/>
        <w:ind w:left="3150" w:hanging="630"/>
        <w:jc w:val="both"/>
        <w:rPr>
          <w:rFonts w:ascii="Bookman Old Style" w:hAnsi="Bookman Old Style"/>
          <w:color w:val="000000"/>
          <w:sz w:val="24"/>
          <w:szCs w:val="24"/>
        </w:rPr>
      </w:pPr>
      <w:r w:rsidRPr="004E5A1F">
        <w:rPr>
          <w:rFonts w:ascii="Bookman Old Style" w:hAnsi="Bookman Old Style"/>
          <w:color w:val="000000"/>
          <w:sz w:val="24"/>
          <w:szCs w:val="24"/>
        </w:rPr>
        <w:t xml:space="preserve">perangkat kerja </w:t>
      </w:r>
      <w:r w:rsidR="00F36960" w:rsidRPr="008444BC">
        <w:rPr>
          <w:rFonts w:ascii="Bookman Old Style" w:hAnsi="Bookman Old Style"/>
          <w:color w:val="000000"/>
          <w:sz w:val="24"/>
          <w:szCs w:val="24"/>
          <w:lang w:val="en-US"/>
        </w:rPr>
        <w:t>P</w:t>
      </w:r>
      <w:r w:rsidRPr="004E5A1F">
        <w:rPr>
          <w:rFonts w:ascii="Bookman Old Style" w:hAnsi="Bookman Old Style"/>
          <w:color w:val="000000"/>
          <w:sz w:val="24"/>
          <w:szCs w:val="24"/>
        </w:rPr>
        <w:t>engawasan;</w:t>
      </w:r>
    </w:p>
    <w:p w14:paraId="5F6B3479" w14:textId="6B4CE2FC" w:rsidR="009D7675" w:rsidRPr="008444BC" w:rsidRDefault="009D7675">
      <w:pPr>
        <w:pStyle w:val="ListParagraph"/>
        <w:numPr>
          <w:ilvl w:val="0"/>
          <w:numId w:val="279"/>
        </w:numPr>
        <w:spacing w:after="0" w:line="360" w:lineRule="auto"/>
        <w:ind w:left="3150" w:hanging="630"/>
        <w:jc w:val="both"/>
        <w:rPr>
          <w:rFonts w:ascii="Bookman Old Style" w:hAnsi="Bookman Old Style"/>
          <w:color w:val="000000"/>
          <w:sz w:val="24"/>
          <w:szCs w:val="24"/>
        </w:rPr>
      </w:pPr>
      <w:r w:rsidRPr="008444BC">
        <w:rPr>
          <w:rFonts w:ascii="Bookman Old Style" w:hAnsi="Bookman Old Style"/>
          <w:color w:val="000000"/>
          <w:sz w:val="24"/>
          <w:szCs w:val="24"/>
        </w:rPr>
        <w:t>laporan berkala dari Pelaku Usaha;</w:t>
      </w:r>
    </w:p>
    <w:p w14:paraId="0FC6588A" w14:textId="4679A78C" w:rsidR="00C16C51" w:rsidRPr="008444BC" w:rsidRDefault="00407887">
      <w:pPr>
        <w:pStyle w:val="ListParagraph"/>
        <w:numPr>
          <w:ilvl w:val="0"/>
          <w:numId w:val="279"/>
        </w:numPr>
        <w:spacing w:after="0" w:line="360" w:lineRule="auto"/>
        <w:ind w:left="3150" w:hanging="630"/>
        <w:jc w:val="both"/>
        <w:rPr>
          <w:rFonts w:ascii="Bookman Old Style" w:hAnsi="Bookman Old Style"/>
          <w:color w:val="000000"/>
          <w:sz w:val="24"/>
          <w:szCs w:val="24"/>
        </w:rPr>
      </w:pPr>
      <w:proofErr w:type="spellStart"/>
      <w:r w:rsidRPr="004E5A1F">
        <w:rPr>
          <w:rFonts w:ascii="Bookman Old Style" w:hAnsi="Bookman Old Style"/>
          <w:color w:val="000000"/>
          <w:sz w:val="24"/>
          <w:szCs w:val="24"/>
          <w:lang w:val="en-US"/>
        </w:rPr>
        <w:t>pembinaan</w:t>
      </w:r>
      <w:proofErr w:type="spellEnd"/>
      <w:r w:rsidRPr="004E5A1F">
        <w:rPr>
          <w:rFonts w:ascii="Bookman Old Style" w:hAnsi="Bookman Old Style"/>
          <w:color w:val="000000"/>
          <w:sz w:val="24"/>
          <w:szCs w:val="24"/>
          <w:lang w:val="en-US"/>
        </w:rPr>
        <w:t xml:space="preserve"> dan </w:t>
      </w:r>
      <w:proofErr w:type="spellStart"/>
      <w:r w:rsidRPr="004E5A1F">
        <w:rPr>
          <w:rFonts w:ascii="Bookman Old Style" w:hAnsi="Bookman Old Style"/>
          <w:color w:val="000000"/>
          <w:sz w:val="24"/>
          <w:szCs w:val="24"/>
          <w:lang w:val="en-US"/>
        </w:rPr>
        <w:t>sanksi</w:t>
      </w:r>
      <w:proofErr w:type="spellEnd"/>
      <w:r w:rsidRPr="004E5A1F">
        <w:rPr>
          <w:rFonts w:ascii="Bookman Old Style" w:hAnsi="Bookman Old Style"/>
          <w:color w:val="000000"/>
          <w:sz w:val="24"/>
          <w:szCs w:val="24"/>
          <w:lang w:val="en-US"/>
        </w:rPr>
        <w:t xml:space="preserve">; </w:t>
      </w:r>
    </w:p>
    <w:p w14:paraId="34FBBEEF" w14:textId="628E7FB6" w:rsidR="001859D2" w:rsidRPr="004E5A1F" w:rsidRDefault="00614C0C">
      <w:pPr>
        <w:pStyle w:val="ListParagraph"/>
        <w:numPr>
          <w:ilvl w:val="0"/>
          <w:numId w:val="279"/>
        </w:numPr>
        <w:spacing w:after="0" w:line="360" w:lineRule="auto"/>
        <w:ind w:left="3150" w:hanging="630"/>
        <w:jc w:val="both"/>
        <w:rPr>
          <w:rFonts w:ascii="Bookman Old Style" w:hAnsi="Bookman Old Style"/>
          <w:color w:val="000000"/>
          <w:sz w:val="24"/>
          <w:szCs w:val="24"/>
        </w:rPr>
      </w:pPr>
      <w:r w:rsidRPr="004E5A1F">
        <w:rPr>
          <w:rFonts w:ascii="Bookman Old Style" w:hAnsi="Bookman Old Style"/>
          <w:color w:val="000000"/>
          <w:sz w:val="24"/>
          <w:szCs w:val="24"/>
        </w:rPr>
        <w:t>penilaian kepatuhan pelaksanaan Perizinan</w:t>
      </w:r>
      <w:r w:rsidRPr="004E5A1F">
        <w:rPr>
          <w:rFonts w:ascii="Bookman Old Style" w:hAnsi="Bookman Old Style"/>
          <w:color w:val="000000"/>
          <w:sz w:val="24"/>
          <w:szCs w:val="24"/>
        </w:rPr>
        <w:br/>
        <w:t>Berusaha;</w:t>
      </w:r>
    </w:p>
    <w:p w14:paraId="73F6822C" w14:textId="700ACAD8" w:rsidR="004E55BA" w:rsidRPr="004E5A1F" w:rsidRDefault="00614C0C" w:rsidP="00EA76FE">
      <w:pPr>
        <w:pStyle w:val="ListParagraph"/>
        <w:numPr>
          <w:ilvl w:val="0"/>
          <w:numId w:val="279"/>
        </w:numPr>
        <w:spacing w:after="0" w:line="360" w:lineRule="auto"/>
        <w:ind w:left="3150" w:hanging="630"/>
        <w:jc w:val="both"/>
        <w:rPr>
          <w:rFonts w:ascii="Bookman Old Style" w:hAnsi="Bookman Old Style"/>
          <w:color w:val="000000"/>
          <w:sz w:val="24"/>
          <w:szCs w:val="24"/>
        </w:rPr>
      </w:pPr>
      <w:r w:rsidRPr="004E5A1F">
        <w:rPr>
          <w:rFonts w:ascii="Bookman Old Style" w:hAnsi="Bookman Old Style"/>
          <w:color w:val="000000"/>
          <w:sz w:val="24"/>
          <w:szCs w:val="24"/>
        </w:rPr>
        <w:t>pengaduan terhadap Pelaku Usaha dan pelaksana</w:t>
      </w:r>
      <w:r w:rsidR="00EA76FE">
        <w:rPr>
          <w:rFonts w:ascii="Bookman Old Style" w:hAnsi="Bookman Old Style"/>
          <w:color w:val="000000"/>
          <w:sz w:val="24"/>
          <w:szCs w:val="24"/>
          <w:lang w:val="en-US"/>
        </w:rPr>
        <w:t xml:space="preserve"> </w:t>
      </w:r>
      <w:r w:rsidR="00F36960" w:rsidRPr="001A19A6">
        <w:rPr>
          <w:rFonts w:ascii="Bookman Old Style" w:hAnsi="Bookman Old Style"/>
          <w:color w:val="000000"/>
          <w:sz w:val="24"/>
          <w:szCs w:val="24"/>
          <w:lang w:val="en-US"/>
        </w:rPr>
        <w:t>P</w:t>
      </w:r>
      <w:r w:rsidRPr="004E5A1F">
        <w:rPr>
          <w:rFonts w:ascii="Bookman Old Style" w:hAnsi="Bookman Old Style"/>
          <w:color w:val="000000"/>
          <w:sz w:val="24"/>
          <w:szCs w:val="24"/>
        </w:rPr>
        <w:t xml:space="preserve">engawasan serta tindak lanjutnya; </w:t>
      </w:r>
      <w:r w:rsidR="00C16C51" w:rsidRPr="001A19A6">
        <w:rPr>
          <w:rFonts w:ascii="Bookman Old Style" w:hAnsi="Bookman Old Style"/>
          <w:color w:val="000000"/>
          <w:sz w:val="24"/>
          <w:szCs w:val="24"/>
        </w:rPr>
        <w:t>dan</w:t>
      </w:r>
    </w:p>
    <w:p w14:paraId="775CA136" w14:textId="77777777" w:rsidR="00F2476B" w:rsidRPr="004E5A1F" w:rsidRDefault="00AD2BE3">
      <w:pPr>
        <w:pStyle w:val="ListParagraph"/>
        <w:numPr>
          <w:ilvl w:val="0"/>
          <w:numId w:val="279"/>
        </w:numPr>
        <w:spacing w:after="0" w:line="360" w:lineRule="auto"/>
        <w:ind w:left="3150" w:hanging="630"/>
        <w:jc w:val="both"/>
        <w:rPr>
          <w:rFonts w:ascii="Bookman Old Style" w:hAnsi="Bookman Old Style"/>
          <w:color w:val="000000"/>
          <w:sz w:val="24"/>
          <w:szCs w:val="24"/>
        </w:rPr>
      </w:pPr>
      <w:proofErr w:type="spellStart"/>
      <w:r w:rsidRPr="004E5A1F">
        <w:rPr>
          <w:rFonts w:ascii="Bookman Old Style" w:hAnsi="Bookman Old Style"/>
          <w:color w:val="000000"/>
          <w:sz w:val="24"/>
          <w:szCs w:val="24"/>
          <w:lang w:val="en-US"/>
        </w:rPr>
        <w:t>t</w:t>
      </w:r>
      <w:r w:rsidRPr="008444BC">
        <w:rPr>
          <w:rFonts w:ascii="Bookman Old Style" w:hAnsi="Bookman Old Style"/>
          <w:color w:val="000000"/>
          <w:sz w:val="24"/>
          <w:szCs w:val="24"/>
          <w:lang w:val="en-US"/>
        </w:rPr>
        <w:t>indakan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administratif</w:t>
      </w:r>
      <w:proofErr w:type="spellEnd"/>
      <w:r w:rsidR="004E55BA" w:rsidRPr="008444BC">
        <w:rPr>
          <w:rFonts w:ascii="Bookman Old Style" w:hAnsi="Bookman Old Style"/>
          <w:color w:val="000000"/>
          <w:sz w:val="24"/>
          <w:szCs w:val="24"/>
          <w:lang w:val="en-US"/>
        </w:rPr>
        <w:t xml:space="preserve"> </w:t>
      </w:r>
      <w:proofErr w:type="spellStart"/>
      <w:r w:rsidR="004E55BA" w:rsidRPr="008444BC">
        <w:rPr>
          <w:rFonts w:ascii="Bookman Old Style" w:hAnsi="Bookman Old Style"/>
          <w:color w:val="000000"/>
          <w:sz w:val="24"/>
          <w:szCs w:val="24"/>
          <w:lang w:val="en-US"/>
        </w:rPr>
        <w:t>atas</w:t>
      </w:r>
      <w:proofErr w:type="spellEnd"/>
      <w:r w:rsidR="004E55BA" w:rsidRPr="008444BC">
        <w:rPr>
          <w:rFonts w:ascii="Bookman Old Style" w:hAnsi="Bookman Old Style"/>
          <w:color w:val="000000"/>
          <w:sz w:val="24"/>
          <w:szCs w:val="24"/>
          <w:lang w:val="en-US"/>
        </w:rPr>
        <w:t xml:space="preserve"> </w:t>
      </w:r>
      <w:proofErr w:type="spellStart"/>
      <w:r w:rsidR="004E55BA" w:rsidRPr="008444BC">
        <w:rPr>
          <w:rFonts w:ascii="Bookman Old Style" w:hAnsi="Bookman Old Style"/>
          <w:color w:val="000000"/>
          <w:sz w:val="24"/>
          <w:szCs w:val="24"/>
          <w:lang w:val="en-US"/>
        </w:rPr>
        <w:t>dasar</w:t>
      </w:r>
      <w:proofErr w:type="spellEnd"/>
      <w:r w:rsidR="004E55BA" w:rsidRPr="008444BC">
        <w:rPr>
          <w:rFonts w:ascii="Bookman Old Style" w:hAnsi="Bookman Old Style"/>
          <w:color w:val="000000"/>
          <w:sz w:val="24"/>
          <w:szCs w:val="24"/>
          <w:lang w:val="en-US"/>
        </w:rPr>
        <w:t xml:space="preserve"> </w:t>
      </w:r>
      <w:proofErr w:type="spellStart"/>
      <w:r w:rsidR="004E55BA" w:rsidRPr="008444BC">
        <w:rPr>
          <w:rFonts w:ascii="Bookman Old Style" w:hAnsi="Bookman Old Style"/>
          <w:color w:val="000000"/>
          <w:sz w:val="24"/>
          <w:szCs w:val="24"/>
          <w:lang w:val="en-US"/>
        </w:rPr>
        <w:t>permohonan</w:t>
      </w:r>
      <w:proofErr w:type="spellEnd"/>
      <w:r w:rsidR="004E55BA" w:rsidRPr="008444BC">
        <w:rPr>
          <w:rFonts w:ascii="Bookman Old Style" w:hAnsi="Bookman Old Style"/>
          <w:color w:val="000000"/>
          <w:sz w:val="24"/>
          <w:szCs w:val="24"/>
          <w:lang w:val="en-US"/>
        </w:rPr>
        <w:t xml:space="preserve"> </w:t>
      </w:r>
      <w:proofErr w:type="spellStart"/>
      <w:r w:rsidR="004E55BA" w:rsidRPr="008444BC">
        <w:rPr>
          <w:rFonts w:ascii="Bookman Old Style" w:hAnsi="Bookman Old Style"/>
          <w:color w:val="000000"/>
          <w:sz w:val="24"/>
          <w:szCs w:val="24"/>
          <w:lang w:val="en-US"/>
        </w:rPr>
        <w:t>Pelaku</w:t>
      </w:r>
      <w:proofErr w:type="spellEnd"/>
      <w:r w:rsidR="004E55BA" w:rsidRPr="008444BC">
        <w:rPr>
          <w:rFonts w:ascii="Bookman Old Style" w:hAnsi="Bookman Old Style"/>
          <w:color w:val="000000"/>
          <w:sz w:val="24"/>
          <w:szCs w:val="24"/>
          <w:lang w:val="en-US"/>
        </w:rPr>
        <w:t xml:space="preserve"> Usaha </w:t>
      </w:r>
      <w:proofErr w:type="spellStart"/>
      <w:r w:rsidR="004E55BA" w:rsidRPr="008444BC">
        <w:rPr>
          <w:rFonts w:ascii="Bookman Old Style" w:hAnsi="Bookman Old Style"/>
          <w:color w:val="000000"/>
          <w:sz w:val="24"/>
          <w:szCs w:val="24"/>
          <w:lang w:val="en-US"/>
        </w:rPr>
        <w:t>atau</w:t>
      </w:r>
      <w:proofErr w:type="spellEnd"/>
      <w:r w:rsidR="004E55BA" w:rsidRPr="008444BC">
        <w:rPr>
          <w:rFonts w:ascii="Bookman Old Style" w:hAnsi="Bookman Old Style"/>
          <w:color w:val="000000"/>
          <w:sz w:val="24"/>
          <w:szCs w:val="24"/>
          <w:lang w:val="en-US"/>
        </w:rPr>
        <w:t xml:space="preserve"> </w:t>
      </w:r>
      <w:proofErr w:type="spellStart"/>
      <w:r w:rsidR="004E55BA" w:rsidRPr="008444BC">
        <w:rPr>
          <w:rFonts w:ascii="Bookman Old Style" w:hAnsi="Bookman Old Style"/>
          <w:color w:val="000000"/>
          <w:sz w:val="24"/>
          <w:szCs w:val="24"/>
          <w:lang w:val="en-US"/>
        </w:rPr>
        <w:t>putusan</w:t>
      </w:r>
      <w:proofErr w:type="spellEnd"/>
      <w:r w:rsidR="004E55BA" w:rsidRPr="008444BC">
        <w:rPr>
          <w:rFonts w:ascii="Bookman Old Style" w:hAnsi="Bookman Old Style"/>
          <w:color w:val="000000"/>
          <w:sz w:val="24"/>
          <w:szCs w:val="24"/>
          <w:lang w:val="en-US"/>
        </w:rPr>
        <w:t xml:space="preserve"> </w:t>
      </w:r>
      <w:proofErr w:type="spellStart"/>
      <w:r w:rsidR="004E55BA" w:rsidRPr="008444BC">
        <w:rPr>
          <w:rFonts w:ascii="Bookman Old Style" w:hAnsi="Bookman Old Style"/>
          <w:color w:val="000000"/>
          <w:sz w:val="24"/>
          <w:szCs w:val="24"/>
          <w:lang w:val="en-US"/>
        </w:rPr>
        <w:t>pengadilan</w:t>
      </w:r>
      <w:proofErr w:type="spellEnd"/>
      <w:r w:rsidR="00C16C51" w:rsidRPr="008444BC">
        <w:rPr>
          <w:rFonts w:ascii="Bookman Old Style" w:hAnsi="Bookman Old Style"/>
          <w:color w:val="000000"/>
          <w:sz w:val="24"/>
          <w:szCs w:val="24"/>
          <w:lang w:val="en-US"/>
        </w:rPr>
        <w:t>.</w:t>
      </w:r>
    </w:p>
    <w:p w14:paraId="7FEC28DA" w14:textId="2946D098" w:rsidR="001859D2" w:rsidRPr="004E5A1F" w:rsidRDefault="00614C0C">
      <w:pPr>
        <w:pStyle w:val="Style"/>
        <w:numPr>
          <w:ilvl w:val="0"/>
          <w:numId w:val="280"/>
        </w:numPr>
        <w:spacing w:after="0" w:line="360" w:lineRule="auto"/>
        <w:ind w:left="2520" w:right="23" w:hanging="540"/>
        <w:jc w:val="both"/>
        <w:rPr>
          <w:rFonts w:ascii="Bookman Old Style" w:eastAsia="Calibri" w:hAnsi="Bookman Old Style" w:cs="Calibri"/>
          <w:color w:val="000000"/>
        </w:rPr>
      </w:pPr>
      <w:proofErr w:type="spellStart"/>
      <w:r w:rsidRPr="004E5A1F">
        <w:rPr>
          <w:rFonts w:ascii="Bookman Old Style" w:hAnsi="Bookman Old Style"/>
          <w:color w:val="000000"/>
        </w:rPr>
        <w:t>Subsistem</w:t>
      </w:r>
      <w:proofErr w:type="spellEnd"/>
      <w:r w:rsidRPr="004E5A1F">
        <w:rPr>
          <w:rFonts w:ascii="Bookman Old Style" w:hAnsi="Bookman Old Style"/>
          <w:color w:val="000000"/>
        </w:rPr>
        <w:t xml:space="preserve"> </w:t>
      </w:r>
      <w:proofErr w:type="spellStart"/>
      <w:r w:rsidR="005D23D6" w:rsidRPr="008444BC">
        <w:rPr>
          <w:rFonts w:ascii="Bookman Old Style" w:hAnsi="Bookman Old Style"/>
          <w:color w:val="000000"/>
        </w:rPr>
        <w:t>P</w:t>
      </w:r>
      <w:r w:rsidRPr="004E5A1F">
        <w:rPr>
          <w:rFonts w:ascii="Bookman Old Style" w:hAnsi="Bookman Old Style"/>
          <w:color w:val="000000"/>
        </w:rPr>
        <w:t>engawasan</w:t>
      </w:r>
      <w:proofErr w:type="spellEnd"/>
      <w:r w:rsidRPr="004E5A1F">
        <w:rPr>
          <w:rFonts w:ascii="Bookman Old Style" w:hAnsi="Bookman Old Style"/>
          <w:color w:val="000000"/>
        </w:rPr>
        <w:t xml:space="preserve"> </w:t>
      </w:r>
      <w:proofErr w:type="spellStart"/>
      <w:r w:rsidRPr="004E5A1F">
        <w:rPr>
          <w:rFonts w:ascii="Bookman Old Style" w:hAnsi="Bookman Old Style"/>
          <w:color w:val="000000"/>
        </w:rPr>
        <w:t>dapat</w:t>
      </w:r>
      <w:proofErr w:type="spellEnd"/>
      <w:r w:rsidRPr="004E5A1F">
        <w:rPr>
          <w:rFonts w:ascii="Bookman Old Style" w:hAnsi="Bookman Old Style"/>
          <w:color w:val="000000"/>
        </w:rPr>
        <w:t xml:space="preserve"> </w:t>
      </w:r>
      <w:proofErr w:type="spellStart"/>
      <w:r w:rsidRPr="004E5A1F">
        <w:rPr>
          <w:rFonts w:ascii="Bookman Old Style" w:hAnsi="Bookman Old Style"/>
          <w:color w:val="000000"/>
        </w:rPr>
        <w:t>diakses</w:t>
      </w:r>
      <w:proofErr w:type="spellEnd"/>
      <w:r w:rsidRPr="004E5A1F">
        <w:rPr>
          <w:rFonts w:ascii="Bookman Old Style" w:hAnsi="Bookman Old Style"/>
          <w:color w:val="000000"/>
        </w:rPr>
        <w:t xml:space="preserve"> dan </w:t>
      </w:r>
      <w:proofErr w:type="spellStart"/>
      <w:r w:rsidRPr="004E5A1F">
        <w:rPr>
          <w:rFonts w:ascii="Bookman Old Style" w:hAnsi="Bookman Old Style"/>
          <w:color w:val="000000"/>
        </w:rPr>
        <w:t>ditindaklanjuti</w:t>
      </w:r>
      <w:proofErr w:type="spellEnd"/>
      <w:r w:rsidR="001859D2" w:rsidRPr="008444BC">
        <w:rPr>
          <w:rFonts w:ascii="Bookman Old Style" w:hAnsi="Bookman Old Style"/>
          <w:color w:val="000000"/>
        </w:rPr>
        <w:t xml:space="preserve"> </w:t>
      </w:r>
      <w:r w:rsidRPr="004E5A1F">
        <w:rPr>
          <w:rFonts w:ascii="Bookman Old Style" w:hAnsi="Bookman Old Style"/>
          <w:color w:val="000000"/>
        </w:rPr>
        <w:t>oleh:</w:t>
      </w:r>
    </w:p>
    <w:p w14:paraId="76F5E659" w14:textId="77777777" w:rsidR="001859D2" w:rsidRPr="008444BC" w:rsidRDefault="00614C0C">
      <w:pPr>
        <w:pStyle w:val="ListParagraph"/>
        <w:numPr>
          <w:ilvl w:val="0"/>
          <w:numId w:val="282"/>
        </w:numPr>
        <w:spacing w:after="0" w:line="360" w:lineRule="auto"/>
        <w:ind w:left="3150" w:hanging="630"/>
        <w:jc w:val="both"/>
        <w:rPr>
          <w:rFonts w:ascii="Bookman Old Style" w:hAnsi="Bookman Old Style"/>
          <w:color w:val="000000"/>
          <w:sz w:val="24"/>
          <w:szCs w:val="24"/>
        </w:rPr>
      </w:pPr>
      <w:r w:rsidRPr="004E5A1F">
        <w:rPr>
          <w:rFonts w:ascii="Bookman Old Style" w:hAnsi="Bookman Old Style"/>
          <w:color w:val="000000"/>
          <w:sz w:val="24"/>
          <w:szCs w:val="24"/>
        </w:rPr>
        <w:t>Pelaku Usaha;</w:t>
      </w:r>
    </w:p>
    <w:p w14:paraId="16E7A971" w14:textId="77777777" w:rsidR="001859D2" w:rsidRPr="008444BC" w:rsidRDefault="00614C0C">
      <w:pPr>
        <w:pStyle w:val="ListParagraph"/>
        <w:numPr>
          <w:ilvl w:val="0"/>
          <w:numId w:val="282"/>
        </w:numPr>
        <w:spacing w:after="0" w:line="360" w:lineRule="auto"/>
        <w:ind w:left="3150" w:hanging="630"/>
        <w:jc w:val="both"/>
        <w:rPr>
          <w:rFonts w:ascii="Bookman Old Style" w:hAnsi="Bookman Old Style"/>
          <w:color w:val="000000"/>
          <w:sz w:val="24"/>
          <w:szCs w:val="24"/>
        </w:rPr>
      </w:pPr>
      <w:r w:rsidRPr="004E5A1F">
        <w:rPr>
          <w:rFonts w:ascii="Bookman Old Style" w:hAnsi="Bookman Old Style"/>
          <w:color w:val="000000"/>
          <w:sz w:val="24"/>
          <w:szCs w:val="24"/>
        </w:rPr>
        <w:t>Lembaga OSS;</w:t>
      </w:r>
    </w:p>
    <w:p w14:paraId="7A1CF6E7" w14:textId="6AE683CA" w:rsidR="001859D2" w:rsidRPr="008444BC" w:rsidRDefault="00766516">
      <w:pPr>
        <w:pStyle w:val="ListParagraph"/>
        <w:numPr>
          <w:ilvl w:val="0"/>
          <w:numId w:val="282"/>
        </w:numPr>
        <w:spacing w:after="0" w:line="360" w:lineRule="auto"/>
        <w:ind w:left="3150" w:hanging="630"/>
        <w:jc w:val="both"/>
        <w:rPr>
          <w:rFonts w:ascii="Bookman Old Style" w:hAnsi="Bookman Old Style"/>
          <w:color w:val="000000"/>
          <w:sz w:val="24"/>
          <w:szCs w:val="24"/>
        </w:rPr>
      </w:pPr>
      <w:r w:rsidRPr="008444BC">
        <w:rPr>
          <w:rFonts w:ascii="Bookman Old Style" w:hAnsi="Bookman Old Style"/>
          <w:color w:val="000000"/>
          <w:sz w:val="24"/>
          <w:szCs w:val="24"/>
        </w:rPr>
        <w:t>kementerian/lembaga</w:t>
      </w:r>
      <w:r w:rsidR="00614C0C" w:rsidRPr="004E5A1F">
        <w:rPr>
          <w:rFonts w:ascii="Bookman Old Style" w:hAnsi="Bookman Old Style"/>
          <w:color w:val="000000"/>
          <w:sz w:val="24"/>
          <w:szCs w:val="24"/>
        </w:rPr>
        <w:t>;</w:t>
      </w:r>
    </w:p>
    <w:p w14:paraId="5B78EDCA" w14:textId="780C21B7" w:rsidR="001859D2" w:rsidRPr="008444BC" w:rsidRDefault="004E55BA">
      <w:pPr>
        <w:pStyle w:val="ListParagraph"/>
        <w:numPr>
          <w:ilvl w:val="0"/>
          <w:numId w:val="282"/>
        </w:numPr>
        <w:spacing w:after="0" w:line="360" w:lineRule="auto"/>
        <w:ind w:left="3150" w:hanging="630"/>
        <w:jc w:val="both"/>
        <w:rPr>
          <w:rFonts w:ascii="Bookman Old Style" w:hAnsi="Bookman Old Style"/>
          <w:color w:val="000000"/>
          <w:sz w:val="24"/>
          <w:szCs w:val="24"/>
        </w:rPr>
      </w:pPr>
      <w:proofErr w:type="spellStart"/>
      <w:r w:rsidRPr="008444BC">
        <w:rPr>
          <w:rFonts w:ascii="Bookman Old Style" w:hAnsi="Bookman Old Style"/>
          <w:color w:val="000000"/>
          <w:sz w:val="24"/>
          <w:szCs w:val="24"/>
          <w:lang w:val="en-US"/>
        </w:rPr>
        <w:t>Pemerintah</w:t>
      </w:r>
      <w:proofErr w:type="spellEnd"/>
      <w:r w:rsidRPr="008444BC">
        <w:rPr>
          <w:rFonts w:ascii="Bookman Old Style" w:hAnsi="Bookman Old Style"/>
          <w:color w:val="000000"/>
          <w:sz w:val="24"/>
          <w:szCs w:val="24"/>
          <w:lang w:val="en-US"/>
        </w:rPr>
        <w:t xml:space="preserve"> Daerah</w:t>
      </w:r>
      <w:r w:rsidR="00614C0C" w:rsidRPr="004E5A1F">
        <w:rPr>
          <w:rFonts w:ascii="Bookman Old Style" w:hAnsi="Bookman Old Style"/>
          <w:color w:val="000000"/>
          <w:sz w:val="24"/>
          <w:szCs w:val="24"/>
        </w:rPr>
        <w:t xml:space="preserve"> provinsi;</w:t>
      </w:r>
    </w:p>
    <w:p w14:paraId="18C5C8AD" w14:textId="5147BE92" w:rsidR="001859D2" w:rsidRPr="008444BC" w:rsidRDefault="004E55BA">
      <w:pPr>
        <w:pStyle w:val="ListParagraph"/>
        <w:numPr>
          <w:ilvl w:val="0"/>
          <w:numId w:val="282"/>
        </w:numPr>
        <w:spacing w:after="0" w:line="360" w:lineRule="auto"/>
        <w:ind w:left="3150" w:hanging="630"/>
        <w:jc w:val="both"/>
        <w:rPr>
          <w:rFonts w:ascii="Bookman Old Style" w:hAnsi="Bookman Old Style"/>
          <w:color w:val="000000"/>
          <w:sz w:val="24"/>
          <w:szCs w:val="24"/>
        </w:rPr>
      </w:pPr>
      <w:proofErr w:type="spellStart"/>
      <w:r w:rsidRPr="008444BC">
        <w:rPr>
          <w:rFonts w:ascii="Bookman Old Style" w:hAnsi="Bookman Old Style"/>
          <w:color w:val="000000"/>
          <w:sz w:val="24"/>
          <w:szCs w:val="24"/>
          <w:lang w:val="en-US"/>
        </w:rPr>
        <w:lastRenderedPageBreak/>
        <w:t>Pemerintah</w:t>
      </w:r>
      <w:proofErr w:type="spellEnd"/>
      <w:r w:rsidRPr="008444BC">
        <w:rPr>
          <w:rFonts w:ascii="Bookman Old Style" w:hAnsi="Bookman Old Style"/>
          <w:color w:val="000000"/>
          <w:sz w:val="24"/>
          <w:szCs w:val="24"/>
          <w:lang w:val="en-US"/>
        </w:rPr>
        <w:t xml:space="preserve"> Daerah</w:t>
      </w:r>
      <w:r w:rsidRPr="008444BC">
        <w:rPr>
          <w:rFonts w:ascii="Bookman Old Style" w:hAnsi="Bookman Old Style"/>
          <w:color w:val="000000"/>
          <w:sz w:val="24"/>
          <w:szCs w:val="24"/>
        </w:rPr>
        <w:t xml:space="preserve"> </w:t>
      </w:r>
      <w:r w:rsidR="00614C0C" w:rsidRPr="004E5A1F">
        <w:rPr>
          <w:rFonts w:ascii="Bookman Old Style" w:hAnsi="Bookman Old Style"/>
          <w:color w:val="000000"/>
          <w:sz w:val="24"/>
          <w:szCs w:val="24"/>
        </w:rPr>
        <w:t>kabupaten</w:t>
      </w:r>
      <w:r w:rsidR="001859D2" w:rsidRPr="008444BC">
        <w:rPr>
          <w:rFonts w:ascii="Bookman Old Style" w:hAnsi="Bookman Old Style"/>
          <w:color w:val="000000"/>
          <w:sz w:val="24"/>
          <w:szCs w:val="24"/>
          <w:lang w:val="en-US"/>
        </w:rPr>
        <w:t>/</w:t>
      </w:r>
      <w:r w:rsidR="00614C0C" w:rsidRPr="004E5A1F">
        <w:rPr>
          <w:rFonts w:ascii="Bookman Old Style" w:hAnsi="Bookman Old Style"/>
          <w:color w:val="000000"/>
          <w:sz w:val="24"/>
          <w:szCs w:val="24"/>
        </w:rPr>
        <w:t>kota;</w:t>
      </w:r>
    </w:p>
    <w:p w14:paraId="72D64E4F" w14:textId="77777777" w:rsidR="001859D2" w:rsidRPr="008444BC" w:rsidRDefault="00614C0C">
      <w:pPr>
        <w:pStyle w:val="ListParagraph"/>
        <w:numPr>
          <w:ilvl w:val="0"/>
          <w:numId w:val="282"/>
        </w:numPr>
        <w:spacing w:after="0" w:line="360" w:lineRule="auto"/>
        <w:ind w:left="3150" w:hanging="630"/>
        <w:jc w:val="both"/>
        <w:rPr>
          <w:rFonts w:ascii="Bookman Old Style" w:hAnsi="Bookman Old Style"/>
          <w:color w:val="000000"/>
          <w:sz w:val="24"/>
          <w:szCs w:val="24"/>
        </w:rPr>
      </w:pPr>
      <w:r w:rsidRPr="004E5A1F">
        <w:rPr>
          <w:rFonts w:ascii="Bookman Old Style" w:hAnsi="Bookman Old Style"/>
          <w:color w:val="000000"/>
          <w:sz w:val="24"/>
          <w:szCs w:val="24"/>
        </w:rPr>
        <w:t>Administrator KEK; dan</w:t>
      </w:r>
    </w:p>
    <w:p w14:paraId="5AA00FAA" w14:textId="53F6F47A" w:rsidR="00614C0C" w:rsidRPr="004E5A1F" w:rsidRDefault="00614C0C" w:rsidP="004E5A1F">
      <w:pPr>
        <w:pStyle w:val="ListParagraph"/>
        <w:numPr>
          <w:ilvl w:val="0"/>
          <w:numId w:val="282"/>
        </w:numPr>
        <w:spacing w:after="0" w:line="360" w:lineRule="auto"/>
        <w:ind w:left="3150" w:hanging="630"/>
        <w:jc w:val="both"/>
        <w:rPr>
          <w:rFonts w:ascii="Bookman Old Style" w:hAnsi="Bookman Old Style"/>
          <w:color w:val="000000"/>
          <w:sz w:val="24"/>
          <w:szCs w:val="24"/>
        </w:rPr>
      </w:pPr>
      <w:r w:rsidRPr="004E5A1F">
        <w:rPr>
          <w:rFonts w:ascii="Bookman Old Style" w:hAnsi="Bookman Old Style"/>
          <w:color w:val="000000"/>
          <w:sz w:val="24"/>
          <w:szCs w:val="24"/>
        </w:rPr>
        <w:t>Badan Pengusahaan KPBPB</w:t>
      </w:r>
      <w:r w:rsidR="00F02C92" w:rsidRPr="008444BC">
        <w:rPr>
          <w:rFonts w:ascii="Bookman Old Style" w:hAnsi="Bookman Old Style"/>
          <w:color w:val="000000"/>
          <w:sz w:val="24"/>
          <w:szCs w:val="24"/>
          <w:lang w:val="en-US"/>
        </w:rPr>
        <w:t>.</w:t>
      </w:r>
    </w:p>
    <w:p w14:paraId="3214744C" w14:textId="55BE4846" w:rsidR="00614C0C" w:rsidRPr="008444BC" w:rsidRDefault="00614C0C" w:rsidP="004E5A1F">
      <w:pPr>
        <w:widowControl w:val="0"/>
        <w:spacing w:after="0" w:line="360" w:lineRule="auto"/>
        <w:ind w:right="23"/>
        <w:rPr>
          <w:rFonts w:ascii="Bookman Old Style" w:eastAsia="Times New Roman" w:hAnsi="Bookman Old Style" w:cs="Times New Roman"/>
          <w:color w:val="000000"/>
          <w:sz w:val="24"/>
          <w:szCs w:val="24"/>
        </w:rPr>
      </w:pPr>
    </w:p>
    <w:p w14:paraId="7FE775E6" w14:textId="02C97202" w:rsidR="00614C0C" w:rsidRPr="004E5A1F" w:rsidRDefault="0052388C" w:rsidP="004E5A1F">
      <w:pPr>
        <w:pStyle w:val="Heading8"/>
        <w:spacing w:before="0" w:after="0" w:line="360" w:lineRule="auto"/>
        <w:ind w:left="1985"/>
        <w:rPr>
          <w:szCs w:val="24"/>
        </w:rPr>
      </w:pPr>
      <w:proofErr w:type="spellStart"/>
      <w:r w:rsidRPr="004E5A1F">
        <w:rPr>
          <w:rFonts w:eastAsia="Times New Roman" w:cs="Times New Roman"/>
          <w:color w:val="000000"/>
          <w:szCs w:val="24"/>
          <w:lang w:val="en-US"/>
        </w:rPr>
        <w:t>Bagian</w:t>
      </w:r>
      <w:proofErr w:type="spellEnd"/>
      <w:r w:rsidRPr="004E5A1F">
        <w:rPr>
          <w:rFonts w:eastAsia="Times New Roman" w:cs="Times New Roman"/>
          <w:color w:val="000000"/>
          <w:szCs w:val="24"/>
          <w:lang w:val="en-US"/>
        </w:rPr>
        <w:t xml:space="preserve"> </w:t>
      </w:r>
      <w:proofErr w:type="spellStart"/>
      <w:r w:rsidRPr="004E5A1F">
        <w:rPr>
          <w:rFonts w:eastAsia="Times New Roman" w:cs="Times New Roman"/>
          <w:color w:val="000000"/>
          <w:szCs w:val="24"/>
          <w:lang w:val="en-US"/>
        </w:rPr>
        <w:t>Pertama</w:t>
      </w:r>
      <w:proofErr w:type="spellEnd"/>
      <w:r w:rsidR="00E2255E" w:rsidRPr="004E5A1F">
        <w:rPr>
          <w:szCs w:val="24"/>
        </w:rPr>
        <w:t xml:space="preserve"> </w:t>
      </w:r>
    </w:p>
    <w:p w14:paraId="0591ACA3" w14:textId="4BD8944E" w:rsidR="00614C0C" w:rsidRPr="008444BC" w:rsidRDefault="00E330C5">
      <w:pPr>
        <w:spacing w:after="0" w:line="360" w:lineRule="auto"/>
        <w:ind w:left="1985"/>
        <w:jc w:val="center"/>
        <w:rPr>
          <w:rFonts w:ascii="Bookman Old Style" w:hAnsi="Bookman Old Style" w:cstheme="minorHAnsi"/>
          <w:color w:val="000000" w:themeColor="text1"/>
          <w:sz w:val="24"/>
          <w:szCs w:val="24"/>
          <w:lang w:val="en-US"/>
        </w:rPr>
      </w:pPr>
      <w:proofErr w:type="spellStart"/>
      <w:r w:rsidRPr="008444BC">
        <w:rPr>
          <w:rFonts w:ascii="Bookman Old Style" w:hAnsi="Bookman Old Style" w:cstheme="minorHAnsi"/>
          <w:color w:val="000000" w:themeColor="text1"/>
          <w:sz w:val="24"/>
          <w:szCs w:val="24"/>
          <w:lang w:val="en-US"/>
        </w:rPr>
        <w:t>Perencanaan</w:t>
      </w:r>
      <w:proofErr w:type="spellEnd"/>
      <w:r w:rsidRPr="008444BC">
        <w:rPr>
          <w:rFonts w:ascii="Bookman Old Style" w:hAnsi="Bookman Old Style" w:cstheme="minorHAnsi"/>
          <w:color w:val="000000" w:themeColor="text1"/>
          <w:sz w:val="24"/>
          <w:szCs w:val="24"/>
          <w:lang w:val="en-US"/>
        </w:rPr>
        <w:t xml:space="preserve"> </w:t>
      </w:r>
      <w:proofErr w:type="spellStart"/>
      <w:r w:rsidR="00614C0C" w:rsidRPr="008444BC">
        <w:rPr>
          <w:rFonts w:ascii="Bookman Old Style" w:hAnsi="Bookman Old Style" w:cstheme="minorHAnsi"/>
          <w:color w:val="000000" w:themeColor="text1"/>
          <w:sz w:val="24"/>
          <w:szCs w:val="24"/>
          <w:lang w:val="en-US"/>
        </w:rPr>
        <w:t>Inspeksi</w:t>
      </w:r>
      <w:proofErr w:type="spellEnd"/>
      <w:r w:rsidR="00614C0C" w:rsidRPr="008444BC">
        <w:rPr>
          <w:rFonts w:ascii="Bookman Old Style" w:hAnsi="Bookman Old Style" w:cstheme="minorHAnsi"/>
          <w:color w:val="000000" w:themeColor="text1"/>
          <w:sz w:val="24"/>
          <w:szCs w:val="24"/>
          <w:lang w:val="en-US"/>
        </w:rPr>
        <w:t xml:space="preserve"> </w:t>
      </w:r>
      <w:proofErr w:type="spellStart"/>
      <w:r w:rsidR="00614C0C" w:rsidRPr="008444BC">
        <w:rPr>
          <w:rFonts w:ascii="Bookman Old Style" w:hAnsi="Bookman Old Style" w:cstheme="minorHAnsi"/>
          <w:color w:val="000000" w:themeColor="text1"/>
          <w:sz w:val="24"/>
          <w:szCs w:val="24"/>
          <w:lang w:val="en-US"/>
        </w:rPr>
        <w:t>Lapangan</w:t>
      </w:r>
      <w:proofErr w:type="spellEnd"/>
      <w:r w:rsidRPr="008444BC">
        <w:rPr>
          <w:rFonts w:ascii="Bookman Old Style" w:hAnsi="Bookman Old Style" w:cstheme="minorHAnsi"/>
          <w:color w:val="000000" w:themeColor="text1"/>
          <w:sz w:val="24"/>
          <w:szCs w:val="24"/>
          <w:lang w:val="en-US"/>
        </w:rPr>
        <w:t xml:space="preserve"> </w:t>
      </w:r>
      <w:proofErr w:type="spellStart"/>
      <w:r w:rsidRPr="008444BC">
        <w:rPr>
          <w:rFonts w:ascii="Bookman Old Style" w:hAnsi="Bookman Old Style" w:cstheme="minorHAnsi"/>
          <w:color w:val="000000" w:themeColor="text1"/>
          <w:sz w:val="24"/>
          <w:szCs w:val="24"/>
          <w:lang w:val="en-US"/>
        </w:rPr>
        <w:t>Tahunan</w:t>
      </w:r>
      <w:proofErr w:type="spellEnd"/>
    </w:p>
    <w:p w14:paraId="4098A78E" w14:textId="77777777" w:rsidR="00614C0C" w:rsidRPr="004E5A1F" w:rsidRDefault="00614C0C" w:rsidP="004E5A1F">
      <w:pPr>
        <w:spacing w:after="0" w:line="360" w:lineRule="auto"/>
        <w:rPr>
          <w:rFonts w:ascii="Bookman Old Style" w:hAnsi="Bookman Old Style"/>
          <w:sz w:val="24"/>
          <w:szCs w:val="24"/>
          <w:lang w:val="en-US"/>
        </w:rPr>
      </w:pPr>
    </w:p>
    <w:p w14:paraId="3B60D139" w14:textId="6A232828" w:rsidR="00614C0C" w:rsidRPr="002943E6" w:rsidRDefault="00614C0C">
      <w:pPr>
        <w:pStyle w:val="Heading8"/>
        <w:spacing w:before="0" w:after="0" w:line="360" w:lineRule="auto"/>
        <w:ind w:left="1985"/>
        <w:rPr>
          <w:szCs w:val="24"/>
        </w:rPr>
      </w:pPr>
      <w:r w:rsidRPr="008444BC">
        <w:rPr>
          <w:szCs w:val="24"/>
        </w:rPr>
        <w:t>Pasal</w:t>
      </w:r>
      <w:r w:rsidR="002319FF" w:rsidRPr="004E5A1F">
        <w:rPr>
          <w:szCs w:val="24"/>
          <w:lang w:val="en-US"/>
        </w:rPr>
        <w:t xml:space="preserve"> </w:t>
      </w:r>
      <w:r w:rsidR="00F2476B" w:rsidRPr="008444BC">
        <w:rPr>
          <w:szCs w:val="24"/>
          <w:lang w:val="en-US"/>
        </w:rPr>
        <w:t>9</w:t>
      </w:r>
    </w:p>
    <w:p w14:paraId="041BEEC0" w14:textId="285ABC5E" w:rsidR="00E2255E" w:rsidRPr="004E5A1F" w:rsidRDefault="000E12A4" w:rsidP="004E5A1F">
      <w:pPr>
        <w:pStyle w:val="Style"/>
        <w:numPr>
          <w:ilvl w:val="0"/>
          <w:numId w:val="137"/>
        </w:numPr>
        <w:spacing w:after="0" w:line="360" w:lineRule="auto"/>
        <w:ind w:left="2552" w:right="23" w:hanging="572"/>
        <w:jc w:val="both"/>
        <w:rPr>
          <w:rFonts w:ascii="Bookman Old Style" w:hAnsi="Bookman Old Style"/>
        </w:rPr>
      </w:pPr>
      <w:proofErr w:type="spellStart"/>
      <w:r w:rsidRPr="004E5A1F">
        <w:rPr>
          <w:rFonts w:ascii="Bookman Old Style" w:hAnsi="Bookman Old Style"/>
        </w:rPr>
        <w:t>Inspeksi</w:t>
      </w:r>
      <w:proofErr w:type="spellEnd"/>
      <w:r w:rsidRPr="004E5A1F">
        <w:rPr>
          <w:rFonts w:ascii="Bookman Old Style" w:hAnsi="Bookman Old Style"/>
        </w:rPr>
        <w:t xml:space="preserve"> </w:t>
      </w:r>
      <w:proofErr w:type="spellStart"/>
      <w:r w:rsidR="001A19A6">
        <w:rPr>
          <w:rFonts w:ascii="Bookman Old Style" w:hAnsi="Bookman Old Style"/>
        </w:rPr>
        <w:t>l</w:t>
      </w:r>
      <w:r w:rsidRPr="004E5A1F">
        <w:rPr>
          <w:rFonts w:ascii="Bookman Old Style" w:hAnsi="Bookman Old Style"/>
        </w:rPr>
        <w:t>apangan</w:t>
      </w:r>
      <w:proofErr w:type="spellEnd"/>
      <w:r w:rsidRPr="004E5A1F">
        <w:rPr>
          <w:rFonts w:ascii="Bookman Old Style" w:hAnsi="Bookman Old Style"/>
        </w:rPr>
        <w:t xml:space="preserve"> </w:t>
      </w:r>
      <w:proofErr w:type="spellStart"/>
      <w:r w:rsidRPr="004E5A1F">
        <w:rPr>
          <w:rFonts w:ascii="Bookman Old Style" w:hAnsi="Bookman Old Style"/>
        </w:rPr>
        <w:t>rutin</w:t>
      </w:r>
      <w:proofErr w:type="spellEnd"/>
      <w:r w:rsidR="00E2255E" w:rsidRPr="004E5A1F">
        <w:rPr>
          <w:rFonts w:ascii="Bookman Old Style" w:hAnsi="Bookman Old Style"/>
        </w:rPr>
        <w:t xml:space="preserve"> </w:t>
      </w:r>
      <w:proofErr w:type="spellStart"/>
      <w:r w:rsidR="00E2255E" w:rsidRPr="004E5A1F">
        <w:rPr>
          <w:rFonts w:ascii="Bookman Old Style" w:hAnsi="Bookman Old Style"/>
        </w:rPr>
        <w:t>dilaksanakan</w:t>
      </w:r>
      <w:proofErr w:type="spellEnd"/>
      <w:r w:rsidR="00E2255E" w:rsidRPr="004E5A1F">
        <w:rPr>
          <w:rFonts w:ascii="Bookman Old Style" w:hAnsi="Bookman Old Style"/>
        </w:rPr>
        <w:t xml:space="preserve"> </w:t>
      </w:r>
      <w:proofErr w:type="spellStart"/>
      <w:r w:rsidR="00E2255E" w:rsidRPr="004E5A1F">
        <w:rPr>
          <w:rFonts w:ascii="Bookman Old Style" w:hAnsi="Bookman Old Style"/>
        </w:rPr>
        <w:t>terhadap</w:t>
      </w:r>
      <w:proofErr w:type="spellEnd"/>
      <w:r w:rsidR="00E2255E" w:rsidRPr="004E5A1F">
        <w:rPr>
          <w:rFonts w:ascii="Bookman Old Style" w:hAnsi="Bookman Old Style"/>
        </w:rPr>
        <w:t xml:space="preserve"> </w:t>
      </w:r>
      <w:proofErr w:type="spellStart"/>
      <w:r w:rsidR="00E2255E" w:rsidRPr="004E5A1F">
        <w:rPr>
          <w:rFonts w:ascii="Bookman Old Style" w:hAnsi="Bookman Old Style"/>
        </w:rPr>
        <w:t>setiap</w:t>
      </w:r>
      <w:proofErr w:type="spellEnd"/>
      <w:r w:rsidR="00E2255E" w:rsidRPr="004E5A1F">
        <w:rPr>
          <w:rFonts w:ascii="Bookman Old Style" w:hAnsi="Bookman Old Style"/>
        </w:rPr>
        <w:t xml:space="preserve"> </w:t>
      </w:r>
      <w:proofErr w:type="spellStart"/>
      <w:r w:rsidR="00E2255E" w:rsidRPr="004E5A1F">
        <w:rPr>
          <w:rFonts w:ascii="Bookman Old Style" w:hAnsi="Bookman Old Style"/>
        </w:rPr>
        <w:t>kegiatan</w:t>
      </w:r>
      <w:proofErr w:type="spellEnd"/>
      <w:r w:rsidR="00E2255E" w:rsidRPr="004E5A1F">
        <w:rPr>
          <w:rFonts w:ascii="Bookman Old Style" w:hAnsi="Bookman Old Style"/>
        </w:rPr>
        <w:t xml:space="preserve"> </w:t>
      </w:r>
      <w:proofErr w:type="spellStart"/>
      <w:r w:rsidR="00E2255E" w:rsidRPr="004E5A1F">
        <w:rPr>
          <w:rFonts w:ascii="Bookman Old Style" w:hAnsi="Bookman Old Style"/>
        </w:rPr>
        <w:t>usaha</w:t>
      </w:r>
      <w:proofErr w:type="spellEnd"/>
      <w:r w:rsidR="00E2255E" w:rsidRPr="004E5A1F">
        <w:rPr>
          <w:rFonts w:ascii="Bookman Old Style" w:hAnsi="Bookman Old Style"/>
        </w:rPr>
        <w:t xml:space="preserve"> </w:t>
      </w:r>
      <w:proofErr w:type="spellStart"/>
      <w:r w:rsidR="00E2255E" w:rsidRPr="004E5A1F">
        <w:rPr>
          <w:rFonts w:ascii="Bookman Old Style" w:hAnsi="Bookman Old Style"/>
        </w:rPr>
        <w:t>dengan</w:t>
      </w:r>
      <w:proofErr w:type="spellEnd"/>
      <w:r w:rsidR="00E2255E" w:rsidRPr="004E5A1F">
        <w:rPr>
          <w:rFonts w:ascii="Bookman Old Style" w:hAnsi="Bookman Old Style"/>
        </w:rPr>
        <w:t xml:space="preserve"> </w:t>
      </w:r>
      <w:proofErr w:type="spellStart"/>
      <w:r w:rsidR="00E2255E" w:rsidRPr="004E5A1F">
        <w:rPr>
          <w:rFonts w:ascii="Bookman Old Style" w:hAnsi="Bookman Old Style"/>
        </w:rPr>
        <w:t>pengaturan</w:t>
      </w:r>
      <w:proofErr w:type="spellEnd"/>
      <w:r w:rsidR="00E2255E" w:rsidRPr="004E5A1F">
        <w:rPr>
          <w:rFonts w:ascii="Bookman Old Style" w:hAnsi="Bookman Old Style"/>
        </w:rPr>
        <w:t xml:space="preserve"> </w:t>
      </w:r>
      <w:proofErr w:type="spellStart"/>
      <w:r w:rsidR="00E2255E" w:rsidRPr="004E5A1F">
        <w:rPr>
          <w:rFonts w:ascii="Bookman Old Style" w:hAnsi="Bookman Old Style"/>
        </w:rPr>
        <w:t>frekuensi</w:t>
      </w:r>
      <w:proofErr w:type="spellEnd"/>
      <w:r w:rsidR="00E2255E" w:rsidRPr="004E5A1F">
        <w:rPr>
          <w:rFonts w:ascii="Bookman Old Style" w:hAnsi="Bookman Old Style"/>
        </w:rPr>
        <w:t xml:space="preserve"> </w:t>
      </w:r>
      <w:proofErr w:type="spellStart"/>
      <w:r w:rsidR="00E2255E" w:rsidRPr="004E5A1F">
        <w:rPr>
          <w:rFonts w:ascii="Bookman Old Style" w:hAnsi="Bookman Old Style"/>
        </w:rPr>
        <w:t>pelaksanaan</w:t>
      </w:r>
      <w:proofErr w:type="spellEnd"/>
      <w:r w:rsidR="00E2255E" w:rsidRPr="004E5A1F">
        <w:rPr>
          <w:rFonts w:ascii="Bookman Old Style" w:hAnsi="Bookman Old Style"/>
        </w:rPr>
        <w:t xml:space="preserve"> </w:t>
      </w:r>
      <w:proofErr w:type="spellStart"/>
      <w:r w:rsidR="0033383E" w:rsidRPr="004E5A1F">
        <w:rPr>
          <w:rFonts w:ascii="Bookman Old Style" w:hAnsi="Bookman Old Style"/>
        </w:rPr>
        <w:t>inspeksi</w:t>
      </w:r>
      <w:proofErr w:type="spellEnd"/>
      <w:r w:rsidR="0033383E" w:rsidRPr="004E5A1F">
        <w:rPr>
          <w:rFonts w:ascii="Bookman Old Style" w:hAnsi="Bookman Old Style"/>
        </w:rPr>
        <w:t xml:space="preserve"> </w:t>
      </w:r>
      <w:proofErr w:type="spellStart"/>
      <w:r w:rsidR="00E2255E" w:rsidRPr="004E5A1F">
        <w:rPr>
          <w:rFonts w:ascii="Bookman Old Style" w:hAnsi="Bookman Old Style"/>
        </w:rPr>
        <w:t>berdasarkan</w:t>
      </w:r>
      <w:proofErr w:type="spellEnd"/>
      <w:r w:rsidR="00E2255E" w:rsidRPr="004E5A1F">
        <w:rPr>
          <w:rFonts w:ascii="Bookman Old Style" w:hAnsi="Bookman Old Style"/>
        </w:rPr>
        <w:t xml:space="preserve"> </w:t>
      </w:r>
      <w:proofErr w:type="spellStart"/>
      <w:r w:rsidR="00E2255E" w:rsidRPr="004E5A1F">
        <w:rPr>
          <w:rFonts w:ascii="Bookman Old Style" w:hAnsi="Bookman Old Style"/>
        </w:rPr>
        <w:t>tingkat</w:t>
      </w:r>
      <w:proofErr w:type="spellEnd"/>
      <w:r w:rsidR="00E2255E" w:rsidRPr="004E5A1F">
        <w:rPr>
          <w:rFonts w:ascii="Bookman Old Style" w:hAnsi="Bookman Old Style"/>
        </w:rPr>
        <w:t xml:space="preserve"> </w:t>
      </w:r>
      <w:proofErr w:type="spellStart"/>
      <w:r w:rsidR="00E2255E" w:rsidRPr="004E5A1F">
        <w:rPr>
          <w:rFonts w:ascii="Bookman Old Style" w:hAnsi="Bookman Old Style"/>
        </w:rPr>
        <w:t>Risiko</w:t>
      </w:r>
      <w:proofErr w:type="spellEnd"/>
      <w:r w:rsidR="00E2255E" w:rsidRPr="004E5A1F">
        <w:rPr>
          <w:rFonts w:ascii="Bookman Old Style" w:hAnsi="Bookman Old Style"/>
        </w:rPr>
        <w:t xml:space="preserve"> dan </w:t>
      </w:r>
      <w:proofErr w:type="spellStart"/>
      <w:r w:rsidR="00E2255E" w:rsidRPr="004E5A1F">
        <w:rPr>
          <w:rFonts w:ascii="Bookman Old Style" w:hAnsi="Bookman Old Style"/>
        </w:rPr>
        <w:t>tingkat</w:t>
      </w:r>
      <w:proofErr w:type="spellEnd"/>
      <w:r w:rsidR="00E2255E" w:rsidRPr="004E5A1F">
        <w:rPr>
          <w:rFonts w:ascii="Bookman Old Style" w:hAnsi="Bookman Old Style"/>
        </w:rPr>
        <w:t xml:space="preserve"> </w:t>
      </w:r>
      <w:proofErr w:type="spellStart"/>
      <w:r w:rsidR="00E2255E" w:rsidRPr="004E5A1F">
        <w:rPr>
          <w:rFonts w:ascii="Bookman Old Style" w:hAnsi="Bookman Old Style"/>
        </w:rPr>
        <w:t>kepatuhan</w:t>
      </w:r>
      <w:proofErr w:type="spellEnd"/>
      <w:r w:rsidR="00E2255E" w:rsidRPr="004E5A1F">
        <w:rPr>
          <w:rFonts w:ascii="Bookman Old Style" w:hAnsi="Bookman Old Style"/>
        </w:rPr>
        <w:t xml:space="preserve"> </w:t>
      </w:r>
      <w:proofErr w:type="spellStart"/>
      <w:r w:rsidR="00E2255E" w:rsidRPr="004E5A1F">
        <w:rPr>
          <w:rFonts w:ascii="Bookman Old Style" w:hAnsi="Bookman Old Style"/>
        </w:rPr>
        <w:t>Pelaku</w:t>
      </w:r>
      <w:proofErr w:type="spellEnd"/>
      <w:r w:rsidR="00E2255E" w:rsidRPr="004E5A1F">
        <w:rPr>
          <w:rFonts w:ascii="Bookman Old Style" w:hAnsi="Bookman Old Style"/>
        </w:rPr>
        <w:t xml:space="preserve"> Usaha.</w:t>
      </w:r>
    </w:p>
    <w:p w14:paraId="184545FB" w14:textId="3BF92FDA" w:rsidR="000E12A4" w:rsidRPr="004E5A1F" w:rsidRDefault="000E12A4" w:rsidP="004E5A1F">
      <w:pPr>
        <w:pStyle w:val="Style"/>
        <w:numPr>
          <w:ilvl w:val="0"/>
          <w:numId w:val="137"/>
        </w:numPr>
        <w:spacing w:after="0" w:line="360" w:lineRule="auto"/>
        <w:ind w:left="2552" w:right="23" w:hanging="572"/>
        <w:jc w:val="both"/>
        <w:rPr>
          <w:rFonts w:ascii="Bookman Old Style" w:hAnsi="Bookman Old Style"/>
        </w:rPr>
      </w:pPr>
      <w:proofErr w:type="spellStart"/>
      <w:r w:rsidRPr="004E5A1F">
        <w:rPr>
          <w:rFonts w:ascii="Bookman Old Style" w:hAnsi="Bookman Old Style"/>
        </w:rPr>
        <w:t>Pengaturan</w:t>
      </w:r>
      <w:proofErr w:type="spellEnd"/>
      <w:r w:rsidRPr="004E5A1F">
        <w:rPr>
          <w:rFonts w:ascii="Bookman Old Style" w:hAnsi="Bookman Old Style"/>
        </w:rPr>
        <w:t xml:space="preserve"> </w:t>
      </w:r>
      <w:proofErr w:type="spellStart"/>
      <w:r w:rsidRPr="004E5A1F">
        <w:rPr>
          <w:rFonts w:ascii="Bookman Old Style" w:hAnsi="Bookman Old Style"/>
        </w:rPr>
        <w:t>frekuensi</w:t>
      </w:r>
      <w:proofErr w:type="spellEnd"/>
      <w:r w:rsidRPr="004E5A1F">
        <w:rPr>
          <w:rFonts w:ascii="Bookman Old Style" w:hAnsi="Bookman Old Style"/>
        </w:rPr>
        <w:t xml:space="preserve"> </w:t>
      </w:r>
      <w:proofErr w:type="spellStart"/>
      <w:r w:rsidR="001A19A6">
        <w:rPr>
          <w:rFonts w:ascii="Bookman Old Style" w:hAnsi="Bookman Old Style"/>
        </w:rPr>
        <w:t>i</w:t>
      </w:r>
      <w:r w:rsidRPr="004E5A1F">
        <w:rPr>
          <w:rFonts w:ascii="Bookman Old Style" w:hAnsi="Bookman Old Style"/>
        </w:rPr>
        <w:t>nspeksi</w:t>
      </w:r>
      <w:proofErr w:type="spellEnd"/>
      <w:r w:rsidRPr="004E5A1F">
        <w:rPr>
          <w:rFonts w:ascii="Bookman Old Style" w:hAnsi="Bookman Old Style"/>
        </w:rPr>
        <w:t xml:space="preserve"> </w:t>
      </w:r>
      <w:proofErr w:type="spellStart"/>
      <w:r w:rsidRPr="004E5A1F">
        <w:rPr>
          <w:rFonts w:ascii="Bookman Old Style" w:hAnsi="Bookman Old Style"/>
        </w:rPr>
        <w:t>lapangan</w:t>
      </w:r>
      <w:proofErr w:type="spellEnd"/>
      <w:r w:rsidRPr="004E5A1F">
        <w:rPr>
          <w:rFonts w:ascii="Bookman Old Style" w:hAnsi="Bookman Old Style"/>
        </w:rPr>
        <w:t xml:space="preserve"> </w:t>
      </w:r>
      <w:proofErr w:type="spellStart"/>
      <w:r w:rsidR="00813A6B" w:rsidRPr="004E5A1F">
        <w:rPr>
          <w:rFonts w:ascii="Bookman Old Style" w:hAnsi="Bookman Old Style"/>
        </w:rPr>
        <w:t>rutin</w:t>
      </w:r>
      <w:proofErr w:type="spellEnd"/>
      <w:r w:rsidR="00813A6B" w:rsidRPr="004E5A1F">
        <w:rPr>
          <w:rFonts w:ascii="Bookman Old Style" w:hAnsi="Bookman Old Style"/>
        </w:rPr>
        <w:t xml:space="preserve"> </w:t>
      </w:r>
      <w:proofErr w:type="spellStart"/>
      <w:r w:rsidRPr="004E5A1F">
        <w:rPr>
          <w:rFonts w:ascii="Bookman Old Style" w:hAnsi="Bookman Old Style"/>
        </w:rPr>
        <w:t>sebagaimana</w:t>
      </w:r>
      <w:proofErr w:type="spellEnd"/>
      <w:r w:rsidRPr="004E5A1F">
        <w:rPr>
          <w:rFonts w:ascii="Bookman Old Style" w:hAnsi="Bookman Old Style"/>
        </w:rPr>
        <w:t xml:space="preserve"> </w:t>
      </w:r>
      <w:proofErr w:type="spellStart"/>
      <w:r w:rsidRPr="004E5A1F">
        <w:rPr>
          <w:rFonts w:ascii="Bookman Old Style" w:hAnsi="Bookman Old Style"/>
        </w:rPr>
        <w:t>dimaksud</w:t>
      </w:r>
      <w:proofErr w:type="spellEnd"/>
      <w:r w:rsidRPr="004E5A1F">
        <w:rPr>
          <w:rFonts w:ascii="Bookman Old Style" w:hAnsi="Bookman Old Style"/>
        </w:rPr>
        <w:t xml:space="preserve"> pada </w:t>
      </w:r>
      <w:proofErr w:type="spellStart"/>
      <w:r w:rsidRPr="004E5A1F">
        <w:rPr>
          <w:rFonts w:ascii="Bookman Old Style" w:hAnsi="Bookman Old Style"/>
        </w:rPr>
        <w:t>ayat</w:t>
      </w:r>
      <w:proofErr w:type="spellEnd"/>
      <w:r w:rsidRPr="004E5A1F">
        <w:rPr>
          <w:rFonts w:ascii="Bookman Old Style" w:hAnsi="Bookman Old Style"/>
        </w:rPr>
        <w:t xml:space="preserve"> (1) </w:t>
      </w:r>
      <w:proofErr w:type="spellStart"/>
      <w:r w:rsidRPr="004E5A1F">
        <w:rPr>
          <w:rFonts w:ascii="Bookman Old Style" w:hAnsi="Bookman Old Style"/>
        </w:rPr>
        <w:t>dilakukan</w:t>
      </w:r>
      <w:proofErr w:type="spellEnd"/>
      <w:r w:rsidRPr="004E5A1F">
        <w:rPr>
          <w:rFonts w:ascii="Bookman Old Style" w:hAnsi="Bookman Old Style"/>
        </w:rPr>
        <w:t xml:space="preserve"> paling </w:t>
      </w:r>
      <w:proofErr w:type="spellStart"/>
      <w:r w:rsidRPr="004E5A1F">
        <w:rPr>
          <w:rFonts w:ascii="Bookman Old Style" w:hAnsi="Bookman Old Style"/>
        </w:rPr>
        <w:t>banyak</w:t>
      </w:r>
      <w:proofErr w:type="spellEnd"/>
      <w:r w:rsidRPr="004E5A1F">
        <w:rPr>
          <w:rFonts w:ascii="Bookman Old Style" w:hAnsi="Bookman Old Style"/>
        </w:rPr>
        <w:t>:</w:t>
      </w:r>
    </w:p>
    <w:p w14:paraId="349A7E5C" w14:textId="77777777" w:rsidR="000E12A4" w:rsidRPr="008444BC" w:rsidRDefault="000E12A4">
      <w:pPr>
        <w:pStyle w:val="Style"/>
        <w:numPr>
          <w:ilvl w:val="1"/>
          <w:numId w:val="292"/>
        </w:numPr>
        <w:spacing w:after="0" w:line="360" w:lineRule="auto"/>
        <w:ind w:left="3119" w:right="23" w:hanging="567"/>
        <w:jc w:val="both"/>
        <w:rPr>
          <w:rStyle w:val="fontstyle01"/>
          <w:rFonts w:cs="Arial"/>
          <w:color w:val="000000" w:themeColor="text1"/>
        </w:rPr>
      </w:pPr>
      <w:proofErr w:type="spellStart"/>
      <w:r w:rsidRPr="008444BC">
        <w:rPr>
          <w:rStyle w:val="fontstyle01"/>
        </w:rPr>
        <w:t>untuk</w:t>
      </w:r>
      <w:proofErr w:type="spellEnd"/>
      <w:r w:rsidRPr="008444BC">
        <w:rPr>
          <w:rStyle w:val="fontstyle01"/>
        </w:rPr>
        <w:t xml:space="preserve"> </w:t>
      </w:r>
      <w:proofErr w:type="spellStart"/>
      <w:r w:rsidRPr="008444BC">
        <w:rPr>
          <w:rStyle w:val="fontstyle01"/>
        </w:rPr>
        <w:t>Risiko</w:t>
      </w:r>
      <w:proofErr w:type="spellEnd"/>
      <w:r w:rsidRPr="008444BC">
        <w:rPr>
          <w:rStyle w:val="fontstyle01"/>
        </w:rPr>
        <w:t xml:space="preserve"> </w:t>
      </w:r>
      <w:proofErr w:type="spellStart"/>
      <w:r w:rsidRPr="008444BC">
        <w:rPr>
          <w:rStyle w:val="fontstyle01"/>
        </w:rPr>
        <w:t>rendah</w:t>
      </w:r>
      <w:proofErr w:type="spellEnd"/>
      <w:r w:rsidRPr="008444BC">
        <w:rPr>
          <w:rStyle w:val="fontstyle01"/>
        </w:rPr>
        <w:t xml:space="preserve"> dan </w:t>
      </w:r>
      <w:proofErr w:type="spellStart"/>
      <w:r w:rsidRPr="008444BC">
        <w:rPr>
          <w:rStyle w:val="fontstyle01"/>
        </w:rPr>
        <w:t>menengah</w:t>
      </w:r>
      <w:proofErr w:type="spellEnd"/>
      <w:r w:rsidRPr="008444BC">
        <w:rPr>
          <w:rStyle w:val="fontstyle01"/>
        </w:rPr>
        <w:t xml:space="preserve"> </w:t>
      </w:r>
      <w:proofErr w:type="spellStart"/>
      <w:r w:rsidRPr="008444BC">
        <w:rPr>
          <w:rStyle w:val="fontstyle01"/>
        </w:rPr>
        <w:t>rendah</w:t>
      </w:r>
      <w:proofErr w:type="spellEnd"/>
      <w:r w:rsidRPr="008444BC">
        <w:rPr>
          <w:rStyle w:val="fontstyle01"/>
        </w:rPr>
        <w:t xml:space="preserve"> </w:t>
      </w:r>
      <w:proofErr w:type="spellStart"/>
      <w:r w:rsidRPr="008444BC">
        <w:rPr>
          <w:rStyle w:val="fontstyle01"/>
        </w:rPr>
        <w:t>dilaksanakan</w:t>
      </w:r>
      <w:proofErr w:type="spellEnd"/>
      <w:r w:rsidRPr="008444BC">
        <w:rPr>
          <w:rStyle w:val="fontstyle01"/>
        </w:rPr>
        <w:t xml:space="preserve"> </w:t>
      </w:r>
      <w:proofErr w:type="spellStart"/>
      <w:r w:rsidRPr="008444BC">
        <w:rPr>
          <w:rStyle w:val="fontstyle01"/>
        </w:rPr>
        <w:t>sekali</w:t>
      </w:r>
      <w:proofErr w:type="spellEnd"/>
      <w:r w:rsidRPr="008444BC">
        <w:rPr>
          <w:rStyle w:val="fontstyle01"/>
          <w:rFonts w:cs="Arial"/>
          <w:color w:val="000000" w:themeColor="text1"/>
        </w:rPr>
        <w:t xml:space="preserve"> </w:t>
      </w:r>
      <w:proofErr w:type="spellStart"/>
      <w:r w:rsidRPr="008444BC">
        <w:rPr>
          <w:rStyle w:val="fontstyle01"/>
        </w:rPr>
        <w:t>dalam</w:t>
      </w:r>
      <w:proofErr w:type="spellEnd"/>
      <w:r w:rsidRPr="008444BC">
        <w:rPr>
          <w:rStyle w:val="fontstyle01"/>
        </w:rPr>
        <w:t xml:space="preserve"> </w:t>
      </w:r>
      <w:proofErr w:type="spellStart"/>
      <w:r w:rsidRPr="008444BC">
        <w:rPr>
          <w:rStyle w:val="fontstyle01"/>
        </w:rPr>
        <w:t>setahun</w:t>
      </w:r>
      <w:proofErr w:type="spellEnd"/>
      <w:r w:rsidRPr="008444BC">
        <w:rPr>
          <w:rStyle w:val="fontstyle01"/>
        </w:rPr>
        <w:t xml:space="preserve"> </w:t>
      </w:r>
      <w:proofErr w:type="spellStart"/>
      <w:r w:rsidRPr="008444BC">
        <w:rPr>
          <w:rStyle w:val="fontstyle01"/>
        </w:rPr>
        <w:t>untuk</w:t>
      </w:r>
      <w:proofErr w:type="spellEnd"/>
      <w:r w:rsidRPr="008444BC">
        <w:rPr>
          <w:rStyle w:val="fontstyle01"/>
        </w:rPr>
        <w:t xml:space="preserve"> </w:t>
      </w:r>
      <w:proofErr w:type="spellStart"/>
      <w:r w:rsidRPr="008444BC">
        <w:rPr>
          <w:rStyle w:val="fontstyle01"/>
        </w:rPr>
        <w:t>setiap</w:t>
      </w:r>
      <w:proofErr w:type="spellEnd"/>
      <w:r w:rsidRPr="008444BC">
        <w:rPr>
          <w:rStyle w:val="fontstyle01"/>
        </w:rPr>
        <w:t xml:space="preserve"> </w:t>
      </w:r>
      <w:proofErr w:type="spellStart"/>
      <w:r w:rsidRPr="008444BC">
        <w:rPr>
          <w:rStyle w:val="fontstyle01"/>
        </w:rPr>
        <w:t>lokasi</w:t>
      </w:r>
      <w:proofErr w:type="spellEnd"/>
      <w:r w:rsidRPr="008444BC">
        <w:rPr>
          <w:rStyle w:val="fontstyle01"/>
        </w:rPr>
        <w:t xml:space="preserve"> </w:t>
      </w:r>
      <w:proofErr w:type="spellStart"/>
      <w:r w:rsidRPr="008444BC">
        <w:rPr>
          <w:rStyle w:val="fontstyle01"/>
        </w:rPr>
        <w:t>usaha</w:t>
      </w:r>
      <w:proofErr w:type="spellEnd"/>
      <w:r w:rsidRPr="008444BC">
        <w:rPr>
          <w:rStyle w:val="fontstyle01"/>
        </w:rPr>
        <w:t>; dan</w:t>
      </w:r>
    </w:p>
    <w:p w14:paraId="25EE5089" w14:textId="77777777" w:rsidR="000E12A4" w:rsidRPr="008444BC" w:rsidRDefault="000E12A4">
      <w:pPr>
        <w:pStyle w:val="Style"/>
        <w:numPr>
          <w:ilvl w:val="1"/>
          <w:numId w:val="292"/>
        </w:numPr>
        <w:spacing w:after="0" w:line="360" w:lineRule="auto"/>
        <w:ind w:left="3119" w:right="23" w:hanging="567"/>
        <w:jc w:val="both"/>
        <w:rPr>
          <w:rFonts w:ascii="Bookman Old Style" w:hAnsi="Bookman Old Style" w:cs="Arial"/>
          <w:color w:val="000000" w:themeColor="text1"/>
        </w:rPr>
      </w:pPr>
      <w:proofErr w:type="spellStart"/>
      <w:r w:rsidRPr="008444BC">
        <w:rPr>
          <w:rStyle w:val="fontstyle01"/>
        </w:rPr>
        <w:t>untuk</w:t>
      </w:r>
      <w:proofErr w:type="spellEnd"/>
      <w:r w:rsidRPr="008444BC">
        <w:rPr>
          <w:rStyle w:val="fontstyle01"/>
        </w:rPr>
        <w:t xml:space="preserve"> </w:t>
      </w:r>
      <w:proofErr w:type="spellStart"/>
      <w:r w:rsidRPr="008444BC">
        <w:rPr>
          <w:rStyle w:val="fontstyle01"/>
        </w:rPr>
        <w:t>Risiko</w:t>
      </w:r>
      <w:proofErr w:type="spellEnd"/>
      <w:r w:rsidRPr="008444BC">
        <w:rPr>
          <w:rStyle w:val="fontstyle01"/>
        </w:rPr>
        <w:t xml:space="preserve"> </w:t>
      </w:r>
      <w:proofErr w:type="spellStart"/>
      <w:r w:rsidRPr="008444BC">
        <w:rPr>
          <w:rStyle w:val="fontstyle01"/>
        </w:rPr>
        <w:t>menengah</w:t>
      </w:r>
      <w:proofErr w:type="spellEnd"/>
      <w:r w:rsidRPr="008444BC">
        <w:rPr>
          <w:rStyle w:val="fontstyle01"/>
        </w:rPr>
        <w:t xml:space="preserve"> </w:t>
      </w:r>
      <w:proofErr w:type="spellStart"/>
      <w:r w:rsidRPr="008444BC">
        <w:rPr>
          <w:rStyle w:val="fontstyle01"/>
        </w:rPr>
        <w:t>tinggi</w:t>
      </w:r>
      <w:proofErr w:type="spellEnd"/>
      <w:r w:rsidRPr="008444BC">
        <w:rPr>
          <w:rStyle w:val="fontstyle01"/>
        </w:rPr>
        <w:t xml:space="preserve"> dan </w:t>
      </w:r>
      <w:proofErr w:type="spellStart"/>
      <w:r w:rsidRPr="008444BC">
        <w:rPr>
          <w:rStyle w:val="fontstyle01"/>
        </w:rPr>
        <w:t>tinggi</w:t>
      </w:r>
      <w:proofErr w:type="spellEnd"/>
      <w:r w:rsidRPr="008444BC">
        <w:rPr>
          <w:rStyle w:val="fontstyle01"/>
        </w:rPr>
        <w:t xml:space="preserve"> </w:t>
      </w:r>
      <w:proofErr w:type="spellStart"/>
      <w:r w:rsidRPr="008444BC">
        <w:rPr>
          <w:rStyle w:val="fontstyle01"/>
        </w:rPr>
        <w:t>dilaksanakan</w:t>
      </w:r>
      <w:proofErr w:type="spellEnd"/>
      <w:r w:rsidRPr="008444BC">
        <w:rPr>
          <w:rStyle w:val="fontstyle01"/>
        </w:rPr>
        <w:t xml:space="preserve"> 2 (</w:t>
      </w:r>
      <w:proofErr w:type="spellStart"/>
      <w:r w:rsidRPr="008444BC">
        <w:rPr>
          <w:rStyle w:val="fontstyle01"/>
        </w:rPr>
        <w:t>dua</w:t>
      </w:r>
      <w:proofErr w:type="spellEnd"/>
      <w:r w:rsidRPr="008444BC">
        <w:rPr>
          <w:rStyle w:val="fontstyle01"/>
        </w:rPr>
        <w:t>) kali</w:t>
      </w:r>
      <w:r w:rsidRPr="008444BC">
        <w:rPr>
          <w:rStyle w:val="fontstyle01"/>
          <w:rFonts w:cs="Arial"/>
          <w:color w:val="000000" w:themeColor="text1"/>
        </w:rPr>
        <w:t xml:space="preserve"> </w:t>
      </w:r>
      <w:proofErr w:type="spellStart"/>
      <w:r w:rsidRPr="008444BC">
        <w:rPr>
          <w:rStyle w:val="fontstyle01"/>
        </w:rPr>
        <w:t>dalam</w:t>
      </w:r>
      <w:proofErr w:type="spellEnd"/>
      <w:r w:rsidRPr="008444BC">
        <w:rPr>
          <w:rStyle w:val="fontstyle01"/>
        </w:rPr>
        <w:t xml:space="preserve"> 1 (</w:t>
      </w:r>
      <w:proofErr w:type="spellStart"/>
      <w:r w:rsidRPr="008444BC">
        <w:rPr>
          <w:rStyle w:val="fontstyle01"/>
        </w:rPr>
        <w:t>satu</w:t>
      </w:r>
      <w:proofErr w:type="spellEnd"/>
      <w:r w:rsidRPr="008444BC">
        <w:rPr>
          <w:rStyle w:val="fontstyle01"/>
        </w:rPr>
        <w:t xml:space="preserve">) </w:t>
      </w:r>
      <w:proofErr w:type="spellStart"/>
      <w:r w:rsidRPr="008444BC">
        <w:rPr>
          <w:rStyle w:val="fontstyle01"/>
        </w:rPr>
        <w:t>tahun</w:t>
      </w:r>
      <w:proofErr w:type="spellEnd"/>
      <w:r w:rsidRPr="008444BC">
        <w:rPr>
          <w:rStyle w:val="fontstyle01"/>
        </w:rPr>
        <w:t xml:space="preserve"> </w:t>
      </w:r>
      <w:proofErr w:type="spellStart"/>
      <w:r w:rsidRPr="008444BC">
        <w:rPr>
          <w:rStyle w:val="fontstyle01"/>
        </w:rPr>
        <w:t>untuk</w:t>
      </w:r>
      <w:proofErr w:type="spellEnd"/>
      <w:r w:rsidRPr="008444BC">
        <w:rPr>
          <w:rStyle w:val="fontstyle01"/>
        </w:rPr>
        <w:t xml:space="preserve"> </w:t>
      </w:r>
      <w:proofErr w:type="spellStart"/>
      <w:r w:rsidRPr="008444BC">
        <w:rPr>
          <w:rStyle w:val="fontstyle01"/>
        </w:rPr>
        <w:t>setiap</w:t>
      </w:r>
      <w:proofErr w:type="spellEnd"/>
      <w:r w:rsidRPr="008444BC">
        <w:rPr>
          <w:rStyle w:val="fontstyle01"/>
        </w:rPr>
        <w:t xml:space="preserve"> </w:t>
      </w:r>
      <w:proofErr w:type="spellStart"/>
      <w:r w:rsidRPr="008444BC">
        <w:rPr>
          <w:rStyle w:val="fontstyle01"/>
        </w:rPr>
        <w:t>lokasi</w:t>
      </w:r>
      <w:proofErr w:type="spellEnd"/>
      <w:r w:rsidRPr="008444BC">
        <w:rPr>
          <w:rStyle w:val="fontstyle01"/>
        </w:rPr>
        <w:t xml:space="preserve"> </w:t>
      </w:r>
      <w:proofErr w:type="spellStart"/>
      <w:r w:rsidRPr="008444BC">
        <w:rPr>
          <w:rStyle w:val="fontstyle01"/>
        </w:rPr>
        <w:t>usaha</w:t>
      </w:r>
      <w:proofErr w:type="spellEnd"/>
      <w:r w:rsidRPr="008444BC">
        <w:rPr>
          <w:rStyle w:val="fontstyle01"/>
        </w:rPr>
        <w:t>.</w:t>
      </w:r>
    </w:p>
    <w:p w14:paraId="0C473AFF" w14:textId="5E5DF4D6" w:rsidR="00614C0C" w:rsidRPr="008444BC" w:rsidRDefault="00614C0C" w:rsidP="004E5A1F">
      <w:pPr>
        <w:pStyle w:val="Style"/>
        <w:numPr>
          <w:ilvl w:val="0"/>
          <w:numId w:val="137"/>
        </w:numPr>
        <w:spacing w:after="0" w:line="360" w:lineRule="auto"/>
        <w:ind w:left="2552" w:right="23" w:hanging="572"/>
        <w:jc w:val="both"/>
        <w:rPr>
          <w:rFonts w:ascii="Bookman Old Style" w:hAnsi="Bookman Old Style"/>
        </w:rPr>
      </w:pPr>
      <w:proofErr w:type="spellStart"/>
      <w:r w:rsidRPr="008444BC">
        <w:rPr>
          <w:rFonts w:ascii="Bookman Old Style" w:hAnsi="Bookman Old Style"/>
        </w:rPr>
        <w:t>Sistem</w:t>
      </w:r>
      <w:proofErr w:type="spellEnd"/>
      <w:r w:rsidRPr="008444BC">
        <w:rPr>
          <w:rFonts w:ascii="Bookman Old Style" w:hAnsi="Bookman Old Style"/>
        </w:rPr>
        <w:t xml:space="preserve"> OSS </w:t>
      </w:r>
      <w:proofErr w:type="spellStart"/>
      <w:r w:rsidRPr="008444BC">
        <w:rPr>
          <w:rFonts w:ascii="Bookman Old Style" w:hAnsi="Bookman Old Style"/>
        </w:rPr>
        <w:t>menyediakan</w:t>
      </w:r>
      <w:proofErr w:type="spellEnd"/>
      <w:r w:rsidRPr="008444BC">
        <w:rPr>
          <w:rFonts w:ascii="Bookman Old Style" w:hAnsi="Bookman Old Style"/>
        </w:rPr>
        <w:t xml:space="preserve"> daftar </w:t>
      </w:r>
      <w:proofErr w:type="spellStart"/>
      <w:r w:rsidRPr="008444BC">
        <w:rPr>
          <w:rFonts w:ascii="Bookman Old Style" w:hAnsi="Bookman Old Style"/>
        </w:rPr>
        <w:t>Pelaku</w:t>
      </w:r>
      <w:proofErr w:type="spellEnd"/>
      <w:r w:rsidRPr="008444BC">
        <w:rPr>
          <w:rFonts w:ascii="Bookman Old Style" w:hAnsi="Bookman Old Style"/>
        </w:rPr>
        <w:t xml:space="preserve"> Usaha yang </w:t>
      </w:r>
      <w:proofErr w:type="spellStart"/>
      <w:r w:rsidRPr="008444BC">
        <w:rPr>
          <w:rFonts w:ascii="Bookman Old Style" w:hAnsi="Bookman Old Style"/>
        </w:rPr>
        <w:t>dapat</w:t>
      </w:r>
      <w:proofErr w:type="spellEnd"/>
      <w:r w:rsidRPr="008444BC">
        <w:rPr>
          <w:rFonts w:ascii="Bookman Old Style" w:hAnsi="Bookman Old Style"/>
        </w:rPr>
        <w:t xml:space="preserve"> </w:t>
      </w:r>
      <w:proofErr w:type="spellStart"/>
      <w:r w:rsidRPr="008444BC">
        <w:rPr>
          <w:rFonts w:ascii="Bookman Old Style" w:hAnsi="Bookman Old Style"/>
        </w:rPr>
        <w:t>dilakukan</w:t>
      </w:r>
      <w:proofErr w:type="spellEnd"/>
      <w:r w:rsidRPr="008444BC">
        <w:rPr>
          <w:rFonts w:ascii="Bookman Old Style" w:hAnsi="Bookman Old Style"/>
        </w:rPr>
        <w:t xml:space="preserve"> </w:t>
      </w:r>
      <w:proofErr w:type="spellStart"/>
      <w:r w:rsidRPr="008444BC">
        <w:rPr>
          <w:rFonts w:ascii="Bookman Old Style" w:hAnsi="Bookman Old Style"/>
        </w:rPr>
        <w:t>inspeksi</w:t>
      </w:r>
      <w:proofErr w:type="spellEnd"/>
      <w:r w:rsidRPr="008444BC">
        <w:rPr>
          <w:rFonts w:ascii="Bookman Old Style" w:hAnsi="Bookman Old Style"/>
        </w:rPr>
        <w:t xml:space="preserve"> </w:t>
      </w:r>
      <w:proofErr w:type="spellStart"/>
      <w:r w:rsidRPr="008444BC">
        <w:rPr>
          <w:rFonts w:ascii="Bookman Old Style" w:hAnsi="Bookman Old Style"/>
        </w:rPr>
        <w:t>lapangan</w:t>
      </w:r>
      <w:proofErr w:type="spellEnd"/>
      <w:r w:rsidRPr="008444BC">
        <w:rPr>
          <w:rFonts w:ascii="Bookman Old Style" w:hAnsi="Bookman Old Style"/>
        </w:rPr>
        <w:t xml:space="preserve"> </w:t>
      </w:r>
      <w:proofErr w:type="spellStart"/>
      <w:r w:rsidRPr="008444BC">
        <w:rPr>
          <w:rFonts w:ascii="Bookman Old Style" w:hAnsi="Bookman Old Style"/>
        </w:rPr>
        <w:t>sesuai</w:t>
      </w:r>
      <w:proofErr w:type="spellEnd"/>
      <w:r w:rsidRPr="008444BC">
        <w:rPr>
          <w:rFonts w:ascii="Bookman Old Style" w:hAnsi="Bookman Old Style"/>
        </w:rPr>
        <w:t xml:space="preserve"> </w:t>
      </w:r>
      <w:proofErr w:type="spellStart"/>
      <w:r w:rsidRPr="008444BC">
        <w:rPr>
          <w:rFonts w:ascii="Bookman Old Style" w:hAnsi="Bookman Old Style"/>
        </w:rPr>
        <w:t>dengan</w:t>
      </w:r>
      <w:proofErr w:type="spellEnd"/>
      <w:r w:rsidRPr="008444BC">
        <w:rPr>
          <w:rFonts w:ascii="Bookman Old Style" w:hAnsi="Bookman Old Style"/>
        </w:rPr>
        <w:t xml:space="preserve"> </w:t>
      </w:r>
      <w:proofErr w:type="spellStart"/>
      <w:r w:rsidRPr="008444BC">
        <w:rPr>
          <w:rFonts w:ascii="Bookman Old Style" w:hAnsi="Bookman Old Style"/>
        </w:rPr>
        <w:t>kewenangan</w:t>
      </w:r>
      <w:proofErr w:type="spellEnd"/>
      <w:r w:rsidRPr="008444BC">
        <w:rPr>
          <w:rFonts w:ascii="Bookman Old Style" w:hAnsi="Bookman Old Style"/>
        </w:rPr>
        <w:t xml:space="preserve"> </w:t>
      </w:r>
      <w:proofErr w:type="spellStart"/>
      <w:r w:rsidR="00BB4BBA" w:rsidRPr="008444BC">
        <w:rPr>
          <w:rFonts w:ascii="Bookman Old Style" w:hAnsi="Bookman Old Style"/>
        </w:rPr>
        <w:t>P</w:t>
      </w:r>
      <w:r w:rsidR="001E7908" w:rsidRPr="008444BC">
        <w:rPr>
          <w:rFonts w:ascii="Bookman Old Style" w:hAnsi="Bookman Old Style"/>
        </w:rPr>
        <w:t>engawasan</w:t>
      </w:r>
      <w:proofErr w:type="spellEnd"/>
      <w:r w:rsidRPr="008444BC">
        <w:rPr>
          <w:rFonts w:ascii="Bookman Old Style" w:hAnsi="Bookman Old Style"/>
        </w:rPr>
        <w:t>.</w:t>
      </w:r>
    </w:p>
    <w:p w14:paraId="6A46E411" w14:textId="6B39BACD" w:rsidR="00852564" w:rsidRPr="004E5A1F" w:rsidRDefault="00852564" w:rsidP="004E5A1F">
      <w:pPr>
        <w:pStyle w:val="Style"/>
        <w:numPr>
          <w:ilvl w:val="0"/>
          <w:numId w:val="137"/>
        </w:numPr>
        <w:spacing w:after="0" w:line="360" w:lineRule="auto"/>
        <w:ind w:left="2552" w:right="23" w:hanging="572"/>
        <w:jc w:val="both"/>
        <w:rPr>
          <w:rFonts w:ascii="Bookman Old Style" w:hAnsi="Bookman Old Style"/>
        </w:rPr>
      </w:pPr>
      <w:bookmarkStart w:id="4" w:name="_Hlk67929228"/>
      <w:r w:rsidRPr="004E5A1F">
        <w:rPr>
          <w:rFonts w:ascii="Bookman Old Style" w:hAnsi="Bookman Old Style"/>
          <w:color w:val="000000" w:themeColor="text1"/>
        </w:rPr>
        <w:t xml:space="preserve">Daftar </w:t>
      </w:r>
      <w:proofErr w:type="spellStart"/>
      <w:r w:rsidRPr="004E5A1F">
        <w:rPr>
          <w:rFonts w:ascii="Bookman Old Style" w:hAnsi="Bookman Old Style"/>
          <w:color w:val="000000" w:themeColor="text1"/>
        </w:rPr>
        <w:t>Pelaku</w:t>
      </w:r>
      <w:proofErr w:type="spellEnd"/>
      <w:r w:rsidRPr="004E5A1F">
        <w:rPr>
          <w:rFonts w:ascii="Bookman Old Style" w:hAnsi="Bookman Old Style"/>
          <w:color w:val="000000" w:themeColor="text1"/>
        </w:rPr>
        <w:t xml:space="preserve"> Usaha </w:t>
      </w:r>
      <w:proofErr w:type="spellStart"/>
      <w:r w:rsidRPr="004E5A1F">
        <w:rPr>
          <w:rFonts w:ascii="Bookman Old Style" w:hAnsi="Bookman Old Style"/>
        </w:rPr>
        <w:t>sebagaimana</w:t>
      </w:r>
      <w:proofErr w:type="spellEnd"/>
      <w:r w:rsidRPr="004E5A1F">
        <w:rPr>
          <w:rFonts w:ascii="Bookman Old Style" w:hAnsi="Bookman Old Style"/>
        </w:rPr>
        <w:t xml:space="preserve"> </w:t>
      </w:r>
      <w:proofErr w:type="spellStart"/>
      <w:r w:rsidRPr="004E5A1F">
        <w:rPr>
          <w:rFonts w:ascii="Bookman Old Style" w:hAnsi="Bookman Old Style"/>
        </w:rPr>
        <w:t>dimaksud</w:t>
      </w:r>
      <w:proofErr w:type="spellEnd"/>
      <w:r w:rsidRPr="004E5A1F">
        <w:rPr>
          <w:rFonts w:ascii="Bookman Old Style" w:hAnsi="Bookman Old Style"/>
        </w:rPr>
        <w:t xml:space="preserve"> pada </w:t>
      </w:r>
      <w:r w:rsidR="00910940" w:rsidRPr="004E5A1F">
        <w:rPr>
          <w:rFonts w:ascii="Bookman Old Style" w:hAnsi="Bookman Old Style"/>
        </w:rPr>
        <w:t xml:space="preserve">    </w:t>
      </w:r>
      <w:proofErr w:type="spellStart"/>
      <w:r w:rsidRPr="004E5A1F">
        <w:rPr>
          <w:rFonts w:ascii="Bookman Old Style" w:hAnsi="Bookman Old Style"/>
        </w:rPr>
        <w:t>ayat</w:t>
      </w:r>
      <w:proofErr w:type="spellEnd"/>
      <w:r w:rsidRPr="004E5A1F">
        <w:rPr>
          <w:rFonts w:ascii="Bookman Old Style" w:hAnsi="Bookman Old Style"/>
        </w:rPr>
        <w:t xml:space="preserve"> (3) </w:t>
      </w:r>
      <w:proofErr w:type="spellStart"/>
      <w:r w:rsidRPr="004E5A1F">
        <w:rPr>
          <w:rFonts w:ascii="Bookman Old Style" w:hAnsi="Bookman Old Style"/>
        </w:rPr>
        <w:t>yaitu</w:t>
      </w:r>
      <w:proofErr w:type="spellEnd"/>
      <w:r w:rsidRPr="004E5A1F">
        <w:rPr>
          <w:rFonts w:ascii="Bookman Old Style" w:hAnsi="Bookman Old Style"/>
        </w:rPr>
        <w:t xml:space="preserve"> </w:t>
      </w:r>
      <w:proofErr w:type="spellStart"/>
      <w:r w:rsidRPr="004E5A1F">
        <w:rPr>
          <w:rFonts w:ascii="Bookman Old Style" w:hAnsi="Bookman Old Style"/>
        </w:rPr>
        <w:t>Pelaku</w:t>
      </w:r>
      <w:proofErr w:type="spellEnd"/>
      <w:r w:rsidRPr="004E5A1F">
        <w:rPr>
          <w:rFonts w:ascii="Bookman Old Style" w:hAnsi="Bookman Old Style"/>
        </w:rPr>
        <w:t xml:space="preserve"> Usaha </w:t>
      </w:r>
      <w:proofErr w:type="spellStart"/>
      <w:r w:rsidRPr="004E5A1F">
        <w:rPr>
          <w:rFonts w:ascii="Bookman Old Style" w:hAnsi="Bookman Old Style"/>
        </w:rPr>
        <w:t>dalam</w:t>
      </w:r>
      <w:proofErr w:type="spellEnd"/>
      <w:r w:rsidRPr="004E5A1F">
        <w:rPr>
          <w:rFonts w:ascii="Bookman Old Style" w:hAnsi="Bookman Old Style"/>
        </w:rPr>
        <w:t xml:space="preserve"> </w:t>
      </w:r>
      <w:proofErr w:type="spellStart"/>
      <w:r w:rsidRPr="004E5A1F">
        <w:rPr>
          <w:rFonts w:ascii="Bookman Old Style" w:hAnsi="Bookman Old Style"/>
        </w:rPr>
        <w:t>tahap</w:t>
      </w:r>
      <w:proofErr w:type="spellEnd"/>
      <w:r w:rsidRPr="004E5A1F">
        <w:rPr>
          <w:rFonts w:ascii="Bookman Old Style" w:hAnsi="Bookman Old Style"/>
        </w:rPr>
        <w:t xml:space="preserve"> </w:t>
      </w:r>
      <w:proofErr w:type="spellStart"/>
      <w:r w:rsidRPr="004E5A1F">
        <w:rPr>
          <w:rFonts w:ascii="Bookman Old Style" w:hAnsi="Bookman Old Style"/>
        </w:rPr>
        <w:t>persiapan</w:t>
      </w:r>
      <w:proofErr w:type="spellEnd"/>
      <w:r w:rsidRPr="004E5A1F">
        <w:rPr>
          <w:rFonts w:ascii="Bookman Old Style" w:hAnsi="Bookman Old Style"/>
        </w:rPr>
        <w:t xml:space="preserve"> </w:t>
      </w:r>
      <w:proofErr w:type="spellStart"/>
      <w:r w:rsidRPr="004E5A1F">
        <w:rPr>
          <w:rFonts w:ascii="Bookman Old Style" w:hAnsi="Bookman Old Style"/>
        </w:rPr>
        <w:t>atau</w:t>
      </w:r>
      <w:proofErr w:type="spellEnd"/>
      <w:r w:rsidRPr="004E5A1F">
        <w:rPr>
          <w:rFonts w:ascii="Bookman Old Style" w:hAnsi="Bookman Old Style"/>
        </w:rPr>
        <w:t xml:space="preserve"> </w:t>
      </w:r>
      <w:proofErr w:type="spellStart"/>
      <w:r w:rsidRPr="004E5A1F">
        <w:rPr>
          <w:rFonts w:ascii="Bookman Old Style" w:hAnsi="Bookman Old Style"/>
        </w:rPr>
        <w:t>tahap</w:t>
      </w:r>
      <w:proofErr w:type="spellEnd"/>
      <w:r w:rsidRPr="004E5A1F">
        <w:rPr>
          <w:rFonts w:ascii="Bookman Old Style" w:hAnsi="Bookman Old Style"/>
        </w:rPr>
        <w:t xml:space="preserve"> </w:t>
      </w:r>
      <w:proofErr w:type="spellStart"/>
      <w:r w:rsidRPr="004E5A1F">
        <w:rPr>
          <w:rFonts w:ascii="Bookman Old Style" w:hAnsi="Bookman Old Style"/>
          <w:color w:val="000000"/>
        </w:rPr>
        <w:t>operasional</w:t>
      </w:r>
      <w:proofErr w:type="spellEnd"/>
      <w:r w:rsidRPr="004E5A1F">
        <w:rPr>
          <w:rFonts w:ascii="Bookman Old Style" w:hAnsi="Bookman Old Style"/>
          <w:color w:val="000000"/>
        </w:rPr>
        <w:t xml:space="preserve"> dan/</w:t>
      </w:r>
      <w:proofErr w:type="spellStart"/>
      <w:r w:rsidRPr="004E5A1F">
        <w:rPr>
          <w:rFonts w:ascii="Bookman Old Style" w:hAnsi="Bookman Old Style"/>
          <w:color w:val="000000"/>
        </w:rPr>
        <w:t>atau</w:t>
      </w:r>
      <w:proofErr w:type="spellEnd"/>
      <w:r w:rsidRPr="004E5A1F">
        <w:rPr>
          <w:rFonts w:ascii="Bookman Old Style" w:hAnsi="Bookman Old Style"/>
          <w:color w:val="000000"/>
        </w:rPr>
        <w:t xml:space="preserve"> </w:t>
      </w:r>
      <w:proofErr w:type="spellStart"/>
      <w:r w:rsidRPr="004E5A1F">
        <w:rPr>
          <w:rFonts w:ascii="Bookman Old Style" w:hAnsi="Bookman Old Style"/>
          <w:color w:val="000000"/>
        </w:rPr>
        <w:t>tahap</w:t>
      </w:r>
      <w:proofErr w:type="spellEnd"/>
      <w:r w:rsidRPr="004E5A1F">
        <w:rPr>
          <w:rFonts w:ascii="Bookman Old Style" w:hAnsi="Bookman Old Style"/>
          <w:color w:val="000000"/>
        </w:rPr>
        <w:t xml:space="preserve"> </w:t>
      </w:r>
      <w:proofErr w:type="spellStart"/>
      <w:r w:rsidRPr="004E5A1F">
        <w:rPr>
          <w:rFonts w:ascii="Bookman Old Style" w:hAnsi="Bookman Old Style"/>
          <w:color w:val="000000"/>
        </w:rPr>
        <w:t>komersial</w:t>
      </w:r>
      <w:proofErr w:type="spellEnd"/>
      <w:r w:rsidRPr="004E5A1F">
        <w:rPr>
          <w:rFonts w:ascii="Bookman Old Style" w:hAnsi="Bookman Old Style"/>
          <w:color w:val="000000"/>
        </w:rPr>
        <w:t xml:space="preserve"> </w:t>
      </w:r>
      <w:proofErr w:type="spellStart"/>
      <w:r w:rsidRPr="004E5A1F">
        <w:rPr>
          <w:rFonts w:ascii="Bookman Old Style" w:hAnsi="Bookman Old Style"/>
          <w:color w:val="000000"/>
        </w:rPr>
        <w:t>kegiatan</w:t>
      </w:r>
      <w:proofErr w:type="spellEnd"/>
      <w:r w:rsidRPr="004E5A1F">
        <w:rPr>
          <w:rFonts w:ascii="Bookman Old Style" w:hAnsi="Bookman Old Style"/>
          <w:color w:val="000000"/>
        </w:rPr>
        <w:t xml:space="preserve"> </w:t>
      </w:r>
      <w:proofErr w:type="spellStart"/>
      <w:r w:rsidRPr="004E5A1F">
        <w:rPr>
          <w:rFonts w:ascii="Bookman Old Style" w:hAnsi="Bookman Old Style"/>
          <w:color w:val="000000"/>
        </w:rPr>
        <w:t>usaha</w:t>
      </w:r>
      <w:proofErr w:type="spellEnd"/>
      <w:r w:rsidRPr="004E5A1F">
        <w:rPr>
          <w:rFonts w:ascii="Bookman Old Style" w:hAnsi="Bookman Old Style"/>
          <w:color w:val="000000"/>
        </w:rPr>
        <w:t xml:space="preserve">, yang </w:t>
      </w:r>
      <w:proofErr w:type="spellStart"/>
      <w:r w:rsidR="0033383E" w:rsidRPr="004E5A1F">
        <w:rPr>
          <w:rFonts w:ascii="Bookman Old Style" w:hAnsi="Bookman Old Style"/>
        </w:rPr>
        <w:t>disusun</w:t>
      </w:r>
      <w:proofErr w:type="spellEnd"/>
      <w:r w:rsidR="0033383E" w:rsidRPr="004E5A1F">
        <w:rPr>
          <w:rFonts w:ascii="Bookman Old Style" w:hAnsi="Bookman Old Style"/>
        </w:rPr>
        <w:t xml:space="preserve"> </w:t>
      </w:r>
      <w:proofErr w:type="spellStart"/>
      <w:r w:rsidRPr="004E5A1F">
        <w:rPr>
          <w:rFonts w:ascii="Bookman Old Style" w:hAnsi="Bookman Old Style"/>
        </w:rPr>
        <w:t>dengan</w:t>
      </w:r>
      <w:proofErr w:type="spellEnd"/>
      <w:r w:rsidRPr="004E5A1F">
        <w:rPr>
          <w:rFonts w:ascii="Bookman Old Style" w:hAnsi="Bookman Old Style"/>
        </w:rPr>
        <w:t xml:space="preserve"> </w:t>
      </w:r>
      <w:proofErr w:type="spellStart"/>
      <w:r w:rsidRPr="004E5A1F">
        <w:rPr>
          <w:rFonts w:ascii="Bookman Old Style" w:hAnsi="Bookman Old Style"/>
        </w:rPr>
        <w:t>skala</w:t>
      </w:r>
      <w:proofErr w:type="spellEnd"/>
      <w:r w:rsidRPr="004E5A1F">
        <w:rPr>
          <w:rFonts w:ascii="Bookman Old Style" w:hAnsi="Bookman Old Style"/>
        </w:rPr>
        <w:t xml:space="preserve"> </w:t>
      </w:r>
      <w:proofErr w:type="spellStart"/>
      <w:r w:rsidRPr="004E5A1F">
        <w:rPr>
          <w:rFonts w:ascii="Bookman Old Style" w:hAnsi="Bookman Old Style"/>
        </w:rPr>
        <w:t>prioritas</w:t>
      </w:r>
      <w:proofErr w:type="spellEnd"/>
      <w:r w:rsidRPr="004E5A1F">
        <w:rPr>
          <w:rFonts w:ascii="Bookman Old Style" w:hAnsi="Bookman Old Style"/>
        </w:rPr>
        <w:t xml:space="preserve"> yang </w:t>
      </w:r>
      <w:proofErr w:type="spellStart"/>
      <w:r w:rsidRPr="004E5A1F">
        <w:rPr>
          <w:rFonts w:ascii="Bookman Old Style" w:hAnsi="Bookman Old Style"/>
        </w:rPr>
        <w:t>mempertimbangka</w:t>
      </w:r>
      <w:r w:rsidR="00586F8E" w:rsidRPr="004E5A1F">
        <w:rPr>
          <w:rFonts w:ascii="Bookman Old Style" w:hAnsi="Bookman Old Style"/>
        </w:rPr>
        <w:t>n</w:t>
      </w:r>
      <w:proofErr w:type="spellEnd"/>
      <w:r w:rsidRPr="004E5A1F">
        <w:rPr>
          <w:rFonts w:ascii="Bookman Old Style" w:hAnsi="Bookman Old Style"/>
        </w:rPr>
        <w:t>:</w:t>
      </w:r>
    </w:p>
    <w:p w14:paraId="3CA8555D" w14:textId="77777777" w:rsidR="00852564" w:rsidRPr="004E5A1F" w:rsidRDefault="00852564" w:rsidP="004E5A1F">
      <w:pPr>
        <w:pStyle w:val="Style"/>
        <w:numPr>
          <w:ilvl w:val="1"/>
          <w:numId w:val="137"/>
        </w:numPr>
        <w:spacing w:after="0" w:line="360" w:lineRule="auto"/>
        <w:ind w:left="3119" w:right="23" w:hanging="567"/>
        <w:jc w:val="both"/>
        <w:rPr>
          <w:rFonts w:ascii="Bookman Old Style" w:hAnsi="Bookman Old Style"/>
        </w:rPr>
      </w:pPr>
      <w:proofErr w:type="spellStart"/>
      <w:r w:rsidRPr="004E5A1F">
        <w:rPr>
          <w:rFonts w:ascii="Bookman Old Style" w:hAnsi="Bookman Old Style"/>
        </w:rPr>
        <w:t>Perizinan</w:t>
      </w:r>
      <w:proofErr w:type="spellEnd"/>
      <w:r w:rsidRPr="004E5A1F">
        <w:rPr>
          <w:rFonts w:ascii="Bookman Old Style" w:hAnsi="Bookman Old Style"/>
        </w:rPr>
        <w:t xml:space="preserve"> </w:t>
      </w:r>
      <w:proofErr w:type="spellStart"/>
      <w:r w:rsidRPr="004E5A1F">
        <w:rPr>
          <w:rFonts w:ascii="Bookman Old Style" w:hAnsi="Bookman Old Style"/>
        </w:rPr>
        <w:t>Berusaha</w:t>
      </w:r>
      <w:proofErr w:type="spellEnd"/>
      <w:r w:rsidRPr="004E5A1F">
        <w:rPr>
          <w:rFonts w:ascii="Bookman Old Style" w:hAnsi="Bookman Old Style"/>
        </w:rPr>
        <w:t>;</w:t>
      </w:r>
    </w:p>
    <w:p w14:paraId="20DFADEC" w14:textId="20C02883" w:rsidR="00852564" w:rsidRPr="004E5A1F" w:rsidRDefault="00910940" w:rsidP="004E5A1F">
      <w:pPr>
        <w:pStyle w:val="Style"/>
        <w:numPr>
          <w:ilvl w:val="1"/>
          <w:numId w:val="137"/>
        </w:numPr>
        <w:spacing w:after="0" w:line="360" w:lineRule="auto"/>
        <w:ind w:left="3119" w:right="23" w:hanging="567"/>
        <w:jc w:val="both"/>
        <w:rPr>
          <w:rFonts w:ascii="Bookman Old Style" w:hAnsi="Bookman Old Style"/>
        </w:rPr>
      </w:pPr>
      <w:proofErr w:type="spellStart"/>
      <w:r w:rsidRPr="004E5A1F">
        <w:rPr>
          <w:rFonts w:ascii="Bookman Old Style" w:hAnsi="Bookman Old Style"/>
        </w:rPr>
        <w:t>n</w:t>
      </w:r>
      <w:r w:rsidR="00852564" w:rsidRPr="004E5A1F">
        <w:rPr>
          <w:rFonts w:ascii="Bookman Old Style" w:hAnsi="Bookman Old Style"/>
        </w:rPr>
        <w:t>ilai</w:t>
      </w:r>
      <w:proofErr w:type="spellEnd"/>
      <w:r w:rsidR="00852564" w:rsidRPr="004E5A1F">
        <w:rPr>
          <w:rFonts w:ascii="Bookman Old Style" w:hAnsi="Bookman Old Style"/>
        </w:rPr>
        <w:t xml:space="preserve"> </w:t>
      </w:r>
      <w:proofErr w:type="spellStart"/>
      <w:r w:rsidR="00852564" w:rsidRPr="004E5A1F">
        <w:rPr>
          <w:rFonts w:ascii="Bookman Old Style" w:hAnsi="Bookman Old Style"/>
        </w:rPr>
        <w:t>rencana</w:t>
      </w:r>
      <w:proofErr w:type="spellEnd"/>
      <w:r w:rsidR="00852564" w:rsidRPr="004E5A1F">
        <w:rPr>
          <w:rFonts w:ascii="Bookman Old Style" w:hAnsi="Bookman Old Style"/>
        </w:rPr>
        <w:t xml:space="preserve"> </w:t>
      </w:r>
      <w:proofErr w:type="spellStart"/>
      <w:r w:rsidR="00852564" w:rsidRPr="004E5A1F">
        <w:rPr>
          <w:rFonts w:ascii="Bookman Old Style" w:hAnsi="Bookman Old Style"/>
        </w:rPr>
        <w:t>Penanaman</w:t>
      </w:r>
      <w:proofErr w:type="spellEnd"/>
      <w:r w:rsidR="00852564" w:rsidRPr="004E5A1F">
        <w:rPr>
          <w:rFonts w:ascii="Bookman Old Style" w:hAnsi="Bookman Old Style"/>
        </w:rPr>
        <w:t xml:space="preserve"> Modal;</w:t>
      </w:r>
    </w:p>
    <w:p w14:paraId="4020081B" w14:textId="06DEDB92" w:rsidR="00852564" w:rsidRPr="004E5A1F" w:rsidRDefault="00910940" w:rsidP="004E5A1F">
      <w:pPr>
        <w:pStyle w:val="Style"/>
        <w:numPr>
          <w:ilvl w:val="1"/>
          <w:numId w:val="137"/>
        </w:numPr>
        <w:spacing w:after="0" w:line="360" w:lineRule="auto"/>
        <w:ind w:left="3119" w:right="23" w:hanging="567"/>
        <w:jc w:val="both"/>
        <w:rPr>
          <w:rFonts w:ascii="Bookman Old Style" w:hAnsi="Bookman Old Style"/>
        </w:rPr>
      </w:pPr>
      <w:proofErr w:type="spellStart"/>
      <w:r w:rsidRPr="004E5A1F">
        <w:rPr>
          <w:rFonts w:ascii="Bookman Old Style" w:hAnsi="Bookman Old Style"/>
        </w:rPr>
        <w:t>p</w:t>
      </w:r>
      <w:r w:rsidR="00852564" w:rsidRPr="004E5A1F">
        <w:rPr>
          <w:rFonts w:ascii="Bookman Old Style" w:hAnsi="Bookman Old Style"/>
        </w:rPr>
        <w:t>emenuhan</w:t>
      </w:r>
      <w:proofErr w:type="spellEnd"/>
      <w:r w:rsidR="00852564" w:rsidRPr="004E5A1F">
        <w:rPr>
          <w:rFonts w:ascii="Bookman Old Style" w:hAnsi="Bookman Old Style"/>
        </w:rPr>
        <w:t xml:space="preserve"> </w:t>
      </w:r>
      <w:proofErr w:type="spellStart"/>
      <w:r w:rsidR="00852564" w:rsidRPr="004E5A1F">
        <w:rPr>
          <w:rFonts w:ascii="Bookman Old Style" w:hAnsi="Bookman Old Style"/>
        </w:rPr>
        <w:t>persyaratan</w:t>
      </w:r>
      <w:proofErr w:type="spellEnd"/>
      <w:r w:rsidR="00852564" w:rsidRPr="004E5A1F">
        <w:rPr>
          <w:rFonts w:ascii="Bookman Old Style" w:hAnsi="Bookman Old Style"/>
        </w:rPr>
        <w:t xml:space="preserve"> </w:t>
      </w:r>
      <w:proofErr w:type="spellStart"/>
      <w:r w:rsidR="00852564" w:rsidRPr="004E5A1F">
        <w:rPr>
          <w:rFonts w:ascii="Bookman Old Style" w:hAnsi="Bookman Old Style"/>
        </w:rPr>
        <w:t>dasar</w:t>
      </w:r>
      <w:proofErr w:type="spellEnd"/>
      <w:r w:rsidR="00852564" w:rsidRPr="004E5A1F">
        <w:rPr>
          <w:rFonts w:ascii="Bookman Old Style" w:hAnsi="Bookman Old Style"/>
        </w:rPr>
        <w:t xml:space="preserve"> </w:t>
      </w:r>
      <w:proofErr w:type="spellStart"/>
      <w:r w:rsidR="00852564" w:rsidRPr="004E5A1F">
        <w:rPr>
          <w:rFonts w:ascii="Bookman Old Style" w:hAnsi="Bookman Old Style"/>
        </w:rPr>
        <w:t>Perizinan</w:t>
      </w:r>
      <w:proofErr w:type="spellEnd"/>
      <w:r w:rsidR="00852564" w:rsidRPr="004E5A1F">
        <w:rPr>
          <w:rFonts w:ascii="Bookman Old Style" w:hAnsi="Bookman Old Style"/>
        </w:rPr>
        <w:t xml:space="preserve"> </w:t>
      </w:r>
      <w:proofErr w:type="spellStart"/>
      <w:r w:rsidR="00852564" w:rsidRPr="004E5A1F">
        <w:rPr>
          <w:rFonts w:ascii="Bookman Old Style" w:hAnsi="Bookman Old Style"/>
        </w:rPr>
        <w:t>Berusaha</w:t>
      </w:r>
      <w:proofErr w:type="spellEnd"/>
      <w:r w:rsidR="00852564" w:rsidRPr="004E5A1F">
        <w:rPr>
          <w:rFonts w:ascii="Bookman Old Style" w:hAnsi="Bookman Old Style"/>
        </w:rPr>
        <w:t>;</w:t>
      </w:r>
    </w:p>
    <w:p w14:paraId="27E3D7B1" w14:textId="2E9A296F" w:rsidR="00852564" w:rsidRPr="004E5A1F" w:rsidRDefault="00910940" w:rsidP="004E5A1F">
      <w:pPr>
        <w:pStyle w:val="Style"/>
        <w:numPr>
          <w:ilvl w:val="1"/>
          <w:numId w:val="137"/>
        </w:numPr>
        <w:spacing w:after="0" w:line="360" w:lineRule="auto"/>
        <w:ind w:left="3119" w:right="23" w:hanging="567"/>
        <w:jc w:val="both"/>
        <w:rPr>
          <w:rFonts w:ascii="Bookman Old Style" w:hAnsi="Bookman Old Style"/>
        </w:rPr>
      </w:pPr>
      <w:proofErr w:type="spellStart"/>
      <w:r w:rsidRPr="004E5A1F">
        <w:rPr>
          <w:rFonts w:ascii="Bookman Old Style" w:hAnsi="Bookman Old Style"/>
        </w:rPr>
        <w:t>p</w:t>
      </w:r>
      <w:r w:rsidR="00852564" w:rsidRPr="004E5A1F">
        <w:rPr>
          <w:rFonts w:ascii="Bookman Old Style" w:hAnsi="Bookman Old Style"/>
        </w:rPr>
        <w:t>erkembangan</w:t>
      </w:r>
      <w:proofErr w:type="spellEnd"/>
      <w:r w:rsidR="00852564" w:rsidRPr="004E5A1F">
        <w:rPr>
          <w:rFonts w:ascii="Bookman Old Style" w:hAnsi="Bookman Old Style"/>
        </w:rPr>
        <w:t xml:space="preserve"> </w:t>
      </w:r>
      <w:proofErr w:type="spellStart"/>
      <w:r w:rsidR="00852564" w:rsidRPr="004E5A1F">
        <w:rPr>
          <w:rFonts w:ascii="Bookman Old Style" w:hAnsi="Bookman Old Style"/>
        </w:rPr>
        <w:t>realisasi</w:t>
      </w:r>
      <w:proofErr w:type="spellEnd"/>
      <w:r w:rsidR="00852564" w:rsidRPr="004E5A1F">
        <w:rPr>
          <w:rFonts w:ascii="Bookman Old Style" w:hAnsi="Bookman Old Style"/>
        </w:rPr>
        <w:t xml:space="preserve"> </w:t>
      </w:r>
      <w:proofErr w:type="spellStart"/>
      <w:r w:rsidR="00852564" w:rsidRPr="004E5A1F">
        <w:rPr>
          <w:rFonts w:ascii="Bookman Old Style" w:hAnsi="Bookman Old Style"/>
        </w:rPr>
        <w:t>Penanaman</w:t>
      </w:r>
      <w:proofErr w:type="spellEnd"/>
      <w:r w:rsidR="00852564" w:rsidRPr="004E5A1F">
        <w:rPr>
          <w:rFonts w:ascii="Bookman Old Style" w:hAnsi="Bookman Old Style"/>
        </w:rPr>
        <w:t xml:space="preserve"> Modal;</w:t>
      </w:r>
      <w:r w:rsidR="007F06A3" w:rsidRPr="004E5A1F">
        <w:rPr>
          <w:rFonts w:ascii="Bookman Old Style" w:hAnsi="Bookman Old Style"/>
        </w:rPr>
        <w:t xml:space="preserve"> dan</w:t>
      </w:r>
      <w:r w:rsidR="00E3420A" w:rsidRPr="004E5A1F">
        <w:rPr>
          <w:rFonts w:ascii="Bookman Old Style" w:hAnsi="Bookman Old Style"/>
        </w:rPr>
        <w:t>/</w:t>
      </w:r>
      <w:proofErr w:type="spellStart"/>
      <w:r w:rsidR="00E3420A" w:rsidRPr="004E5A1F">
        <w:rPr>
          <w:rFonts w:ascii="Bookman Old Style" w:hAnsi="Bookman Old Style"/>
        </w:rPr>
        <w:t>atau</w:t>
      </w:r>
      <w:proofErr w:type="spellEnd"/>
    </w:p>
    <w:p w14:paraId="6AD659A5" w14:textId="6B346668" w:rsidR="00852564" w:rsidRPr="004E5A1F" w:rsidRDefault="00910940" w:rsidP="004E5A1F">
      <w:pPr>
        <w:pStyle w:val="Style"/>
        <w:numPr>
          <w:ilvl w:val="1"/>
          <w:numId w:val="137"/>
        </w:numPr>
        <w:spacing w:after="0" w:line="360" w:lineRule="auto"/>
        <w:ind w:left="3119" w:right="23" w:hanging="567"/>
        <w:jc w:val="both"/>
        <w:rPr>
          <w:rFonts w:ascii="Bookman Old Style" w:hAnsi="Bookman Old Style"/>
        </w:rPr>
      </w:pPr>
      <w:proofErr w:type="spellStart"/>
      <w:r w:rsidRPr="004E5A1F">
        <w:rPr>
          <w:rFonts w:ascii="Bookman Old Style" w:hAnsi="Bookman Old Style"/>
        </w:rPr>
        <w:t>k</w:t>
      </w:r>
      <w:r w:rsidR="00852564" w:rsidRPr="004E5A1F">
        <w:rPr>
          <w:rFonts w:ascii="Bookman Old Style" w:hAnsi="Bookman Old Style"/>
        </w:rPr>
        <w:t>riteria</w:t>
      </w:r>
      <w:proofErr w:type="spellEnd"/>
      <w:r w:rsidR="00852564" w:rsidRPr="004E5A1F">
        <w:rPr>
          <w:rFonts w:ascii="Bookman Old Style" w:hAnsi="Bookman Old Style"/>
        </w:rPr>
        <w:t xml:space="preserve"> </w:t>
      </w:r>
      <w:proofErr w:type="spellStart"/>
      <w:r w:rsidR="00852564" w:rsidRPr="004E5A1F">
        <w:rPr>
          <w:rFonts w:ascii="Bookman Old Style" w:hAnsi="Bookman Old Style"/>
        </w:rPr>
        <w:t>prioritas</w:t>
      </w:r>
      <w:proofErr w:type="spellEnd"/>
      <w:r w:rsidR="00852564" w:rsidRPr="004E5A1F">
        <w:rPr>
          <w:rFonts w:ascii="Bookman Old Style" w:hAnsi="Bookman Old Style"/>
        </w:rPr>
        <w:t xml:space="preserve"> </w:t>
      </w:r>
      <w:proofErr w:type="spellStart"/>
      <w:r w:rsidR="00852564" w:rsidRPr="004E5A1F">
        <w:rPr>
          <w:rFonts w:ascii="Bookman Old Style" w:hAnsi="Bookman Old Style"/>
        </w:rPr>
        <w:t>lainnya</w:t>
      </w:r>
      <w:bookmarkEnd w:id="4"/>
      <w:proofErr w:type="spellEnd"/>
      <w:r w:rsidR="00852564" w:rsidRPr="004E5A1F">
        <w:rPr>
          <w:rFonts w:ascii="Bookman Old Style" w:hAnsi="Bookman Old Style"/>
        </w:rPr>
        <w:t>.</w:t>
      </w:r>
    </w:p>
    <w:p w14:paraId="138865D3" w14:textId="62950CC3" w:rsidR="007473D0" w:rsidRDefault="00852564" w:rsidP="004E5A1F">
      <w:pPr>
        <w:pStyle w:val="Style"/>
        <w:spacing w:after="0" w:line="360" w:lineRule="auto"/>
        <w:ind w:left="2552" w:right="23"/>
        <w:jc w:val="both"/>
        <w:rPr>
          <w:rFonts w:ascii="Bookman Old Style" w:hAnsi="Bookman Old Style"/>
        </w:rPr>
      </w:pPr>
      <w:bookmarkStart w:id="5" w:name="_Hlk67929273"/>
      <w:r w:rsidRPr="004E5A1F">
        <w:rPr>
          <w:rFonts w:ascii="Bookman Old Style" w:hAnsi="Bookman Old Style"/>
        </w:rPr>
        <w:t>BKPM</w:t>
      </w:r>
      <w:r w:rsidRPr="004E5A1F">
        <w:rPr>
          <w:rFonts w:ascii="Bookman Old Style" w:hAnsi="Bookman Old Style"/>
          <w:color w:val="000000" w:themeColor="text1"/>
        </w:rPr>
        <w:t xml:space="preserve">, DPMPTSP </w:t>
      </w:r>
      <w:proofErr w:type="spellStart"/>
      <w:r w:rsidRPr="004E5A1F">
        <w:rPr>
          <w:rFonts w:ascii="Bookman Old Style" w:hAnsi="Bookman Old Style"/>
          <w:color w:val="000000" w:themeColor="text1"/>
        </w:rPr>
        <w:t>provinsi</w:t>
      </w:r>
      <w:proofErr w:type="spellEnd"/>
      <w:r w:rsidRPr="004E5A1F">
        <w:rPr>
          <w:rFonts w:ascii="Bookman Old Style" w:hAnsi="Bookman Old Style"/>
          <w:color w:val="000000" w:themeColor="text1"/>
        </w:rPr>
        <w:t xml:space="preserve">, DPMPTSP </w:t>
      </w:r>
      <w:proofErr w:type="spellStart"/>
      <w:r w:rsidRPr="004E5A1F">
        <w:rPr>
          <w:rFonts w:ascii="Bookman Old Style" w:hAnsi="Bookman Old Style"/>
          <w:color w:val="000000" w:themeColor="text1"/>
        </w:rPr>
        <w:t>kabupaten</w:t>
      </w:r>
      <w:proofErr w:type="spellEnd"/>
      <w:r w:rsidRPr="004E5A1F">
        <w:rPr>
          <w:rFonts w:ascii="Bookman Old Style" w:hAnsi="Bookman Old Style"/>
          <w:color w:val="000000" w:themeColor="text1"/>
        </w:rPr>
        <w:t>/</w:t>
      </w:r>
      <w:proofErr w:type="spellStart"/>
      <w:r w:rsidRPr="004E5A1F">
        <w:rPr>
          <w:rFonts w:ascii="Bookman Old Style" w:hAnsi="Bookman Old Style"/>
          <w:color w:val="000000" w:themeColor="text1"/>
        </w:rPr>
        <w:t>kota</w:t>
      </w:r>
      <w:proofErr w:type="spellEnd"/>
      <w:r w:rsidRPr="004E5A1F">
        <w:rPr>
          <w:rFonts w:ascii="Bookman Old Style" w:hAnsi="Bookman Old Style"/>
          <w:color w:val="000000" w:themeColor="text1"/>
        </w:rPr>
        <w:t xml:space="preserve">, </w:t>
      </w:r>
      <w:r w:rsidRPr="004E5A1F">
        <w:rPr>
          <w:rFonts w:ascii="Bookman Old Style" w:hAnsi="Bookman Old Style" w:cs="Arial"/>
          <w:color w:val="000000" w:themeColor="text1"/>
        </w:rPr>
        <w:lastRenderedPageBreak/>
        <w:t xml:space="preserve">administrator KEK, dan badan </w:t>
      </w:r>
      <w:proofErr w:type="spellStart"/>
      <w:r w:rsidRPr="004E5A1F">
        <w:rPr>
          <w:rFonts w:ascii="Bookman Old Style" w:hAnsi="Bookman Old Style" w:cs="Arial"/>
          <w:color w:val="000000" w:themeColor="text1"/>
        </w:rPr>
        <w:t>pengusahaan</w:t>
      </w:r>
      <w:proofErr w:type="spellEnd"/>
      <w:r w:rsidRPr="004E5A1F">
        <w:rPr>
          <w:rFonts w:ascii="Bookman Old Style" w:hAnsi="Bookman Old Style" w:cs="Arial"/>
          <w:color w:val="000000" w:themeColor="text1"/>
        </w:rPr>
        <w:t xml:space="preserve"> KPBPB</w:t>
      </w:r>
      <w:r w:rsidRPr="004E5A1F">
        <w:rPr>
          <w:rFonts w:ascii="Bookman Old Style" w:hAnsi="Bookman Old Style"/>
        </w:rPr>
        <w:t xml:space="preserve"> </w:t>
      </w:r>
      <w:proofErr w:type="spellStart"/>
      <w:r w:rsidRPr="004E5A1F">
        <w:rPr>
          <w:rFonts w:ascii="Bookman Old Style" w:hAnsi="Bookman Old Style"/>
        </w:rPr>
        <w:t>menyusun</w:t>
      </w:r>
      <w:proofErr w:type="spellEnd"/>
      <w:r w:rsidRPr="004E5A1F">
        <w:rPr>
          <w:rFonts w:ascii="Bookman Old Style" w:hAnsi="Bookman Old Style"/>
        </w:rPr>
        <w:t xml:space="preserve"> </w:t>
      </w:r>
      <w:proofErr w:type="spellStart"/>
      <w:r w:rsidRPr="004E5A1F">
        <w:rPr>
          <w:rFonts w:ascii="Bookman Old Style" w:hAnsi="Bookman Old Style"/>
        </w:rPr>
        <w:t>kompilasi</w:t>
      </w:r>
      <w:proofErr w:type="spellEnd"/>
      <w:r w:rsidRPr="004E5A1F">
        <w:rPr>
          <w:rFonts w:ascii="Bookman Old Style" w:hAnsi="Bookman Old Style"/>
        </w:rPr>
        <w:t xml:space="preserve"> </w:t>
      </w:r>
      <w:proofErr w:type="spellStart"/>
      <w:r w:rsidRPr="004E5A1F">
        <w:rPr>
          <w:rFonts w:ascii="Bookman Old Style" w:hAnsi="Bookman Old Style"/>
        </w:rPr>
        <w:t>berdasarkan</w:t>
      </w:r>
      <w:proofErr w:type="spellEnd"/>
      <w:r w:rsidRPr="004E5A1F">
        <w:rPr>
          <w:rFonts w:ascii="Bookman Old Style" w:hAnsi="Bookman Old Style"/>
        </w:rPr>
        <w:t xml:space="preserve"> daftar </w:t>
      </w:r>
      <w:proofErr w:type="spellStart"/>
      <w:r w:rsidRPr="004E5A1F">
        <w:rPr>
          <w:rFonts w:ascii="Bookman Old Style" w:hAnsi="Bookman Old Style"/>
        </w:rPr>
        <w:t>Pelaku</w:t>
      </w:r>
      <w:proofErr w:type="spellEnd"/>
      <w:r w:rsidRPr="004E5A1F">
        <w:rPr>
          <w:rFonts w:ascii="Bookman Old Style" w:hAnsi="Bookman Old Style"/>
        </w:rPr>
        <w:t xml:space="preserve"> Usaha </w:t>
      </w:r>
      <w:proofErr w:type="spellStart"/>
      <w:r w:rsidRPr="004E5A1F">
        <w:rPr>
          <w:rFonts w:ascii="Bookman Old Style" w:hAnsi="Bookman Old Style"/>
        </w:rPr>
        <w:t>sebagaimana</w:t>
      </w:r>
      <w:proofErr w:type="spellEnd"/>
      <w:r w:rsidRPr="004E5A1F">
        <w:rPr>
          <w:rFonts w:ascii="Bookman Old Style" w:hAnsi="Bookman Old Style"/>
        </w:rPr>
        <w:t xml:space="preserve"> </w:t>
      </w:r>
      <w:proofErr w:type="spellStart"/>
      <w:r w:rsidR="0033383E" w:rsidRPr="004E5A1F">
        <w:rPr>
          <w:rFonts w:ascii="Bookman Old Style" w:hAnsi="Bookman Old Style"/>
        </w:rPr>
        <w:t>diatur</w:t>
      </w:r>
      <w:proofErr w:type="spellEnd"/>
      <w:r w:rsidR="0033383E" w:rsidRPr="004E5A1F">
        <w:rPr>
          <w:rFonts w:ascii="Bookman Old Style" w:hAnsi="Bookman Old Style"/>
        </w:rPr>
        <w:t xml:space="preserve"> </w:t>
      </w:r>
      <w:r w:rsidRPr="004E5A1F">
        <w:rPr>
          <w:rFonts w:ascii="Bookman Old Style" w:hAnsi="Bookman Old Style"/>
        </w:rPr>
        <w:t xml:space="preserve">pada </w:t>
      </w:r>
      <w:proofErr w:type="spellStart"/>
      <w:r w:rsidRPr="004E5A1F">
        <w:rPr>
          <w:rFonts w:ascii="Bookman Old Style" w:hAnsi="Bookman Old Style"/>
        </w:rPr>
        <w:t>ayat</w:t>
      </w:r>
      <w:proofErr w:type="spellEnd"/>
      <w:r w:rsidRPr="004E5A1F">
        <w:rPr>
          <w:rFonts w:ascii="Bookman Old Style" w:hAnsi="Bookman Old Style"/>
        </w:rPr>
        <w:t xml:space="preserve"> (4).</w:t>
      </w:r>
      <w:bookmarkEnd w:id="5"/>
    </w:p>
    <w:p w14:paraId="4E85C009" w14:textId="0CC4E91A" w:rsidR="00614C0C" w:rsidRPr="008444BC" w:rsidRDefault="00614C0C" w:rsidP="004E5A1F">
      <w:pPr>
        <w:pStyle w:val="Style"/>
        <w:numPr>
          <w:ilvl w:val="0"/>
          <w:numId w:val="137"/>
        </w:numPr>
        <w:spacing w:after="0" w:line="360" w:lineRule="auto"/>
        <w:ind w:left="2552" w:right="23" w:hanging="572"/>
        <w:jc w:val="both"/>
        <w:rPr>
          <w:rFonts w:ascii="Bookman Old Style" w:hAnsi="Bookman Old Style"/>
          <w:strike/>
        </w:rPr>
      </w:pPr>
      <w:proofErr w:type="spellStart"/>
      <w:r w:rsidRPr="008444BC">
        <w:rPr>
          <w:rFonts w:ascii="Bookman Old Style" w:hAnsi="Bookman Old Style"/>
        </w:rPr>
        <w:t>Berdasarkan</w:t>
      </w:r>
      <w:proofErr w:type="spellEnd"/>
      <w:r w:rsidRPr="008444BC">
        <w:rPr>
          <w:rFonts w:ascii="Bookman Old Style" w:hAnsi="Bookman Old Style"/>
        </w:rPr>
        <w:t xml:space="preserve"> </w:t>
      </w:r>
      <w:proofErr w:type="spellStart"/>
      <w:r w:rsidRPr="008444BC">
        <w:rPr>
          <w:rFonts w:ascii="Bookman Old Style" w:hAnsi="Bookman Old Style"/>
        </w:rPr>
        <w:t>kompilasi</w:t>
      </w:r>
      <w:proofErr w:type="spellEnd"/>
      <w:r w:rsidRPr="008444BC">
        <w:rPr>
          <w:rFonts w:ascii="Bookman Old Style" w:hAnsi="Bookman Old Style"/>
        </w:rPr>
        <w:t xml:space="preserve"> </w:t>
      </w:r>
      <w:proofErr w:type="spellStart"/>
      <w:r w:rsidRPr="008444BC">
        <w:rPr>
          <w:rFonts w:ascii="Bookman Old Style" w:hAnsi="Bookman Old Style"/>
        </w:rPr>
        <w:t>sebagaimana</w:t>
      </w:r>
      <w:proofErr w:type="spellEnd"/>
      <w:r w:rsidRPr="008444BC">
        <w:rPr>
          <w:rFonts w:ascii="Bookman Old Style" w:hAnsi="Bookman Old Style"/>
        </w:rPr>
        <w:t xml:space="preserve"> pada </w:t>
      </w:r>
      <w:proofErr w:type="spellStart"/>
      <w:r w:rsidRPr="008444BC">
        <w:rPr>
          <w:rFonts w:ascii="Bookman Old Style" w:hAnsi="Bookman Old Style"/>
        </w:rPr>
        <w:t>ayat</w:t>
      </w:r>
      <w:proofErr w:type="spellEnd"/>
      <w:r w:rsidRPr="008444BC">
        <w:rPr>
          <w:rFonts w:ascii="Bookman Old Style" w:hAnsi="Bookman Old Style"/>
        </w:rPr>
        <w:t xml:space="preserve"> </w:t>
      </w:r>
      <w:r w:rsidR="000E12A4" w:rsidRPr="004E5A1F">
        <w:rPr>
          <w:rFonts w:ascii="Bookman Old Style" w:hAnsi="Bookman Old Style"/>
        </w:rPr>
        <w:t>(</w:t>
      </w:r>
      <w:r w:rsidR="004912D6" w:rsidRPr="004E5A1F">
        <w:rPr>
          <w:rFonts w:ascii="Bookman Old Style" w:hAnsi="Bookman Old Style"/>
        </w:rPr>
        <w:t>5</w:t>
      </w:r>
      <w:r w:rsidR="000E12A4" w:rsidRPr="004E5A1F">
        <w:rPr>
          <w:rFonts w:ascii="Bookman Old Style" w:hAnsi="Bookman Old Style"/>
        </w:rPr>
        <w:t>)</w:t>
      </w:r>
      <w:r w:rsidRPr="008444BC">
        <w:rPr>
          <w:rFonts w:ascii="Bookman Old Style" w:hAnsi="Bookman Old Style"/>
        </w:rPr>
        <w:t xml:space="preserve">, </w:t>
      </w:r>
      <w:r w:rsidRPr="004E5A1F">
        <w:rPr>
          <w:rFonts w:ascii="Bookman Old Style" w:hAnsi="Bookman Old Style"/>
        </w:rPr>
        <w:t>BKPM</w:t>
      </w:r>
      <w:r w:rsidRPr="008444BC">
        <w:rPr>
          <w:rFonts w:ascii="Bookman Old Style" w:hAnsi="Bookman Old Style"/>
          <w:color w:val="000000" w:themeColor="text1"/>
        </w:rPr>
        <w:t>, DPMPTSP</w:t>
      </w:r>
      <w:r w:rsidRPr="008444BC">
        <w:rPr>
          <w:rFonts w:ascii="Bookman Old Style" w:hAnsi="Bookman Old Style"/>
          <w:color w:val="000000" w:themeColor="text1"/>
          <w:lang w:val="id-ID"/>
        </w:rPr>
        <w:t xml:space="preserve"> </w:t>
      </w:r>
      <w:r w:rsidRPr="008444BC">
        <w:rPr>
          <w:rFonts w:ascii="Bookman Old Style" w:hAnsi="Bookman Old Style"/>
          <w:color w:val="000000" w:themeColor="text1"/>
        </w:rPr>
        <w:t>p</w:t>
      </w:r>
      <w:r w:rsidRPr="008444BC">
        <w:rPr>
          <w:rFonts w:ascii="Bookman Old Style" w:hAnsi="Bookman Old Style"/>
          <w:color w:val="000000" w:themeColor="text1"/>
          <w:lang w:val="id-ID"/>
        </w:rPr>
        <w:t xml:space="preserve">rovinsi, </w:t>
      </w:r>
      <w:r w:rsidRPr="008444BC">
        <w:rPr>
          <w:rFonts w:ascii="Bookman Old Style" w:hAnsi="Bookman Old Style"/>
          <w:color w:val="000000" w:themeColor="text1"/>
        </w:rPr>
        <w:t>DPMPTSP</w:t>
      </w:r>
      <w:r w:rsidRPr="008444BC">
        <w:rPr>
          <w:rFonts w:ascii="Bookman Old Style" w:hAnsi="Bookman Old Style"/>
          <w:color w:val="000000" w:themeColor="text1"/>
          <w:lang w:val="id-ID"/>
        </w:rPr>
        <w:t xml:space="preserve"> </w:t>
      </w:r>
      <w:r w:rsidRPr="008444BC">
        <w:rPr>
          <w:rFonts w:ascii="Bookman Old Style" w:hAnsi="Bookman Old Style"/>
          <w:color w:val="000000" w:themeColor="text1"/>
        </w:rPr>
        <w:t>k</w:t>
      </w:r>
      <w:r w:rsidRPr="008444BC">
        <w:rPr>
          <w:rFonts w:ascii="Bookman Old Style" w:hAnsi="Bookman Old Style"/>
          <w:color w:val="000000" w:themeColor="text1"/>
          <w:lang w:val="id-ID"/>
        </w:rPr>
        <w:t>abupaten/</w:t>
      </w:r>
      <w:r w:rsidRPr="008444BC">
        <w:rPr>
          <w:rFonts w:ascii="Bookman Old Style" w:hAnsi="Bookman Old Style"/>
          <w:color w:val="000000" w:themeColor="text1"/>
        </w:rPr>
        <w:t>k</w:t>
      </w:r>
      <w:r w:rsidRPr="008444BC">
        <w:rPr>
          <w:rFonts w:ascii="Bookman Old Style" w:hAnsi="Bookman Old Style"/>
          <w:color w:val="000000" w:themeColor="text1"/>
          <w:lang w:val="id-ID"/>
        </w:rPr>
        <w:t>ota</w:t>
      </w:r>
      <w:r w:rsidRPr="008444BC">
        <w:rPr>
          <w:rFonts w:ascii="Bookman Old Style" w:hAnsi="Bookman Old Style"/>
          <w:color w:val="000000" w:themeColor="text1"/>
        </w:rPr>
        <w:t xml:space="preserve">, </w:t>
      </w:r>
      <w:r w:rsidRPr="008444BC">
        <w:rPr>
          <w:rFonts w:ascii="Bookman Old Style" w:hAnsi="Bookman Old Style" w:cs="Arial"/>
          <w:color w:val="000000" w:themeColor="text1"/>
        </w:rPr>
        <w:t xml:space="preserve">administrator KEK, dan badan </w:t>
      </w:r>
      <w:proofErr w:type="spellStart"/>
      <w:r w:rsidRPr="008444BC">
        <w:rPr>
          <w:rFonts w:ascii="Bookman Old Style" w:hAnsi="Bookman Old Style" w:cs="Arial"/>
          <w:color w:val="000000" w:themeColor="text1"/>
        </w:rPr>
        <w:t>pengusahaan</w:t>
      </w:r>
      <w:proofErr w:type="spellEnd"/>
      <w:r w:rsidRPr="008444BC">
        <w:rPr>
          <w:rFonts w:ascii="Bookman Old Style" w:hAnsi="Bookman Old Style" w:cs="Arial"/>
          <w:color w:val="000000" w:themeColor="text1"/>
        </w:rPr>
        <w:t xml:space="preserve"> KPBPB</w:t>
      </w:r>
      <w:r w:rsidRPr="008444BC" w:rsidDel="005318F6">
        <w:rPr>
          <w:rFonts w:ascii="Bookman Old Style" w:hAnsi="Bookman Old Style"/>
        </w:rPr>
        <w:t xml:space="preserve"> </w:t>
      </w:r>
      <w:proofErr w:type="spellStart"/>
      <w:r w:rsidRPr="008444BC">
        <w:rPr>
          <w:rFonts w:ascii="Bookman Old Style" w:hAnsi="Bookman Old Style"/>
        </w:rPr>
        <w:t>menyusun</w:t>
      </w:r>
      <w:proofErr w:type="spellEnd"/>
      <w:r w:rsidRPr="008444BC">
        <w:rPr>
          <w:rFonts w:ascii="Bookman Old Style" w:hAnsi="Bookman Old Style"/>
        </w:rPr>
        <w:t xml:space="preserve"> </w:t>
      </w:r>
      <w:proofErr w:type="spellStart"/>
      <w:r w:rsidRPr="008444BC">
        <w:rPr>
          <w:rFonts w:ascii="Bookman Old Style" w:hAnsi="Bookman Old Style"/>
        </w:rPr>
        <w:t>rencana</w:t>
      </w:r>
      <w:proofErr w:type="spellEnd"/>
      <w:r w:rsidRPr="008444BC">
        <w:rPr>
          <w:rFonts w:ascii="Bookman Old Style" w:hAnsi="Bookman Old Style"/>
        </w:rPr>
        <w:t xml:space="preserve"> </w:t>
      </w:r>
      <w:proofErr w:type="spellStart"/>
      <w:r w:rsidRPr="008444BC">
        <w:rPr>
          <w:rFonts w:ascii="Bookman Old Style" w:hAnsi="Bookman Old Style"/>
        </w:rPr>
        <w:t>inspeksi</w:t>
      </w:r>
      <w:proofErr w:type="spellEnd"/>
      <w:r w:rsidRPr="008444BC">
        <w:rPr>
          <w:rFonts w:ascii="Bookman Old Style" w:hAnsi="Bookman Old Style"/>
        </w:rPr>
        <w:t xml:space="preserve"> </w:t>
      </w:r>
      <w:proofErr w:type="spellStart"/>
      <w:r w:rsidRPr="008444BC">
        <w:rPr>
          <w:rFonts w:ascii="Bookman Old Style" w:hAnsi="Bookman Old Style"/>
        </w:rPr>
        <w:t>lapangan</w:t>
      </w:r>
      <w:proofErr w:type="spellEnd"/>
      <w:r w:rsidRPr="008444BC">
        <w:rPr>
          <w:rFonts w:ascii="Bookman Old Style" w:hAnsi="Bookman Old Style"/>
        </w:rPr>
        <w:t xml:space="preserve"> </w:t>
      </w:r>
      <w:proofErr w:type="spellStart"/>
      <w:r w:rsidRPr="008444BC">
        <w:rPr>
          <w:rFonts w:ascii="Bookman Old Style" w:hAnsi="Bookman Old Style"/>
        </w:rPr>
        <w:t>tahunan</w:t>
      </w:r>
      <w:proofErr w:type="spellEnd"/>
      <w:r w:rsidRPr="008444BC">
        <w:rPr>
          <w:rFonts w:ascii="Bookman Old Style" w:hAnsi="Bookman Old Style"/>
        </w:rPr>
        <w:t xml:space="preserve"> </w:t>
      </w:r>
      <w:proofErr w:type="spellStart"/>
      <w:r w:rsidRPr="008444BC">
        <w:rPr>
          <w:rFonts w:ascii="Bookman Old Style" w:hAnsi="Bookman Old Style"/>
        </w:rPr>
        <w:t>ke</w:t>
      </w:r>
      <w:proofErr w:type="spellEnd"/>
      <w:r w:rsidRPr="008444BC">
        <w:rPr>
          <w:rFonts w:ascii="Bookman Old Style" w:hAnsi="Bookman Old Style"/>
        </w:rPr>
        <w:t xml:space="preserve"> </w:t>
      </w:r>
      <w:proofErr w:type="spellStart"/>
      <w:r w:rsidRPr="008444BC">
        <w:rPr>
          <w:rFonts w:ascii="Bookman Old Style" w:hAnsi="Bookman Old Style"/>
        </w:rPr>
        <w:t>dalam</w:t>
      </w:r>
      <w:proofErr w:type="spellEnd"/>
      <w:r w:rsidRPr="008444BC">
        <w:rPr>
          <w:rFonts w:ascii="Bookman Old Style" w:hAnsi="Bookman Old Style"/>
        </w:rPr>
        <w:t xml:space="preserve"> </w:t>
      </w:r>
      <w:r w:rsidRPr="008444BC">
        <w:rPr>
          <w:rFonts w:ascii="Bookman Old Style" w:hAnsi="Bookman Old Style"/>
          <w:i/>
          <w:iCs/>
        </w:rPr>
        <w:t>database</w:t>
      </w:r>
      <w:r w:rsidRPr="008444BC">
        <w:rPr>
          <w:rFonts w:ascii="Bookman Old Style" w:hAnsi="Bookman Old Style"/>
        </w:rPr>
        <w:t xml:space="preserve"> </w:t>
      </w:r>
      <w:proofErr w:type="spellStart"/>
      <w:r w:rsidR="00EC4DDA" w:rsidRPr="008444BC">
        <w:rPr>
          <w:rFonts w:ascii="Bookman Old Style" w:hAnsi="Bookman Old Style"/>
        </w:rPr>
        <w:t>P</w:t>
      </w:r>
      <w:r w:rsidRPr="008444BC">
        <w:rPr>
          <w:rFonts w:ascii="Bookman Old Style" w:hAnsi="Bookman Old Style"/>
        </w:rPr>
        <w:t>engawasan</w:t>
      </w:r>
      <w:proofErr w:type="spellEnd"/>
      <w:r w:rsidRPr="008444BC">
        <w:rPr>
          <w:rFonts w:ascii="Bookman Old Style" w:hAnsi="Bookman Old Style"/>
        </w:rPr>
        <w:t xml:space="preserve"> di </w:t>
      </w:r>
      <w:proofErr w:type="spellStart"/>
      <w:r w:rsidRPr="008444BC">
        <w:rPr>
          <w:rFonts w:ascii="Bookman Old Style" w:hAnsi="Bookman Old Style"/>
        </w:rPr>
        <w:t>Sistem</w:t>
      </w:r>
      <w:proofErr w:type="spellEnd"/>
      <w:r w:rsidRPr="008444BC">
        <w:rPr>
          <w:rFonts w:ascii="Bookman Old Style" w:hAnsi="Bookman Old Style"/>
        </w:rPr>
        <w:t xml:space="preserve"> OSS yang </w:t>
      </w:r>
      <w:proofErr w:type="spellStart"/>
      <w:r w:rsidR="002E573B">
        <w:rPr>
          <w:rFonts w:ascii="Bookman Old Style" w:hAnsi="Bookman Old Style"/>
        </w:rPr>
        <w:t>memuat</w:t>
      </w:r>
      <w:proofErr w:type="spellEnd"/>
      <w:r w:rsidRPr="008444BC">
        <w:rPr>
          <w:rFonts w:ascii="Bookman Old Style" w:hAnsi="Bookman Old Style"/>
        </w:rPr>
        <w:t>:</w:t>
      </w:r>
    </w:p>
    <w:p w14:paraId="7C24FC52" w14:textId="77777777" w:rsidR="00614C0C" w:rsidRPr="008444BC" w:rsidRDefault="00614C0C" w:rsidP="004E5A1F">
      <w:pPr>
        <w:pStyle w:val="Style"/>
        <w:numPr>
          <w:ilvl w:val="0"/>
          <w:numId w:val="295"/>
        </w:numPr>
        <w:spacing w:after="0" w:line="360" w:lineRule="auto"/>
        <w:ind w:left="3119" w:right="23" w:hanging="567"/>
        <w:jc w:val="both"/>
        <w:rPr>
          <w:rFonts w:ascii="Bookman Old Style" w:hAnsi="Bookman Old Style"/>
        </w:rPr>
      </w:pPr>
      <w:proofErr w:type="spellStart"/>
      <w:r w:rsidRPr="008444BC">
        <w:rPr>
          <w:rFonts w:ascii="Bookman Old Style" w:hAnsi="Bookman Old Style"/>
        </w:rPr>
        <w:t>nama</w:t>
      </w:r>
      <w:proofErr w:type="spellEnd"/>
      <w:r w:rsidRPr="008444BC">
        <w:rPr>
          <w:rFonts w:ascii="Bookman Old Style" w:hAnsi="Bookman Old Style"/>
        </w:rPr>
        <w:t xml:space="preserve"> </w:t>
      </w:r>
      <w:proofErr w:type="spellStart"/>
      <w:r w:rsidRPr="008444BC">
        <w:rPr>
          <w:rFonts w:ascii="Bookman Old Style" w:hAnsi="Bookman Old Style"/>
        </w:rPr>
        <w:t>Pelaku</w:t>
      </w:r>
      <w:proofErr w:type="spellEnd"/>
      <w:r w:rsidRPr="008444BC">
        <w:rPr>
          <w:rFonts w:ascii="Bookman Old Style" w:hAnsi="Bookman Old Style"/>
        </w:rPr>
        <w:t xml:space="preserve"> Usaha;</w:t>
      </w:r>
    </w:p>
    <w:p w14:paraId="31F0DAF0" w14:textId="77777777" w:rsidR="00614C0C" w:rsidRPr="008444BC" w:rsidRDefault="00614C0C" w:rsidP="004E5A1F">
      <w:pPr>
        <w:pStyle w:val="Style"/>
        <w:numPr>
          <w:ilvl w:val="0"/>
          <w:numId w:val="295"/>
        </w:numPr>
        <w:spacing w:after="0" w:line="360" w:lineRule="auto"/>
        <w:ind w:left="3119" w:right="23" w:hanging="567"/>
        <w:jc w:val="both"/>
        <w:rPr>
          <w:rFonts w:ascii="Bookman Old Style" w:hAnsi="Bookman Old Style"/>
        </w:rPr>
      </w:pPr>
      <w:proofErr w:type="spellStart"/>
      <w:r w:rsidRPr="008444BC">
        <w:rPr>
          <w:rFonts w:ascii="Bookman Old Style" w:hAnsi="Bookman Old Style"/>
        </w:rPr>
        <w:t>lokasi</w:t>
      </w:r>
      <w:proofErr w:type="spellEnd"/>
      <w:r w:rsidRPr="008444BC">
        <w:rPr>
          <w:rFonts w:ascii="Bookman Old Style" w:hAnsi="Bookman Old Style"/>
        </w:rPr>
        <w:t xml:space="preserve"> </w:t>
      </w:r>
      <w:proofErr w:type="spellStart"/>
      <w:r w:rsidRPr="008444BC">
        <w:rPr>
          <w:rFonts w:ascii="Bookman Old Style" w:hAnsi="Bookman Old Style"/>
        </w:rPr>
        <w:t>proyek</w:t>
      </w:r>
      <w:proofErr w:type="spellEnd"/>
      <w:r w:rsidRPr="008444BC">
        <w:rPr>
          <w:rFonts w:ascii="Bookman Old Style" w:hAnsi="Bookman Old Style"/>
        </w:rPr>
        <w:t xml:space="preserve"> (</w:t>
      </w:r>
      <w:proofErr w:type="spellStart"/>
      <w:r w:rsidRPr="008444BC">
        <w:rPr>
          <w:rFonts w:ascii="Bookman Old Style" w:hAnsi="Bookman Old Style"/>
        </w:rPr>
        <w:t>kabupaten</w:t>
      </w:r>
      <w:proofErr w:type="spellEnd"/>
      <w:r w:rsidRPr="008444BC">
        <w:rPr>
          <w:rFonts w:ascii="Bookman Old Style" w:hAnsi="Bookman Old Style"/>
        </w:rPr>
        <w:t>/</w:t>
      </w:r>
      <w:proofErr w:type="spellStart"/>
      <w:r w:rsidRPr="008444BC">
        <w:rPr>
          <w:rFonts w:ascii="Bookman Old Style" w:hAnsi="Bookman Old Style"/>
        </w:rPr>
        <w:t>kota</w:t>
      </w:r>
      <w:proofErr w:type="spellEnd"/>
      <w:r w:rsidRPr="008444BC">
        <w:rPr>
          <w:rFonts w:ascii="Bookman Old Style" w:hAnsi="Bookman Old Style"/>
        </w:rPr>
        <w:t>);</w:t>
      </w:r>
    </w:p>
    <w:p w14:paraId="000BFA7D" w14:textId="77777777" w:rsidR="00614C0C" w:rsidRPr="008444BC" w:rsidRDefault="00614C0C" w:rsidP="004E5A1F">
      <w:pPr>
        <w:pStyle w:val="Style"/>
        <w:numPr>
          <w:ilvl w:val="0"/>
          <w:numId w:val="295"/>
        </w:numPr>
        <w:spacing w:after="0" w:line="360" w:lineRule="auto"/>
        <w:ind w:left="3119" w:right="23" w:hanging="567"/>
        <w:jc w:val="both"/>
        <w:rPr>
          <w:rFonts w:ascii="Bookman Old Style" w:hAnsi="Bookman Old Style"/>
        </w:rPr>
      </w:pPr>
      <w:proofErr w:type="spellStart"/>
      <w:r w:rsidRPr="008444BC">
        <w:rPr>
          <w:rFonts w:ascii="Bookman Old Style" w:hAnsi="Bookman Old Style"/>
        </w:rPr>
        <w:t>realisasi</w:t>
      </w:r>
      <w:proofErr w:type="spellEnd"/>
      <w:r w:rsidRPr="008444BC">
        <w:rPr>
          <w:rFonts w:ascii="Bookman Old Style" w:hAnsi="Bookman Old Style"/>
        </w:rPr>
        <w:t xml:space="preserve"> </w:t>
      </w:r>
      <w:proofErr w:type="spellStart"/>
      <w:r w:rsidRPr="008444BC">
        <w:rPr>
          <w:rFonts w:ascii="Bookman Old Style" w:hAnsi="Bookman Old Style"/>
        </w:rPr>
        <w:t>Penanaman</w:t>
      </w:r>
      <w:proofErr w:type="spellEnd"/>
      <w:r w:rsidRPr="008444BC">
        <w:rPr>
          <w:rFonts w:ascii="Bookman Old Style" w:hAnsi="Bookman Old Style"/>
        </w:rPr>
        <w:t xml:space="preserve"> Modal; dan</w:t>
      </w:r>
    </w:p>
    <w:p w14:paraId="669543F5" w14:textId="77777777" w:rsidR="00614C0C" w:rsidRPr="008444BC" w:rsidRDefault="00614C0C" w:rsidP="004E5A1F">
      <w:pPr>
        <w:pStyle w:val="Style"/>
        <w:numPr>
          <w:ilvl w:val="0"/>
          <w:numId w:val="295"/>
        </w:numPr>
        <w:spacing w:after="0" w:line="360" w:lineRule="auto"/>
        <w:ind w:left="3119" w:right="23" w:hanging="567"/>
        <w:jc w:val="both"/>
        <w:rPr>
          <w:rFonts w:ascii="Bookman Old Style" w:hAnsi="Bookman Old Style"/>
        </w:rPr>
      </w:pPr>
      <w:proofErr w:type="spellStart"/>
      <w:r w:rsidRPr="008444BC">
        <w:rPr>
          <w:rFonts w:ascii="Bookman Old Style" w:hAnsi="Bookman Old Style"/>
        </w:rPr>
        <w:t>pemanfaatan</w:t>
      </w:r>
      <w:proofErr w:type="spellEnd"/>
      <w:r w:rsidRPr="008444BC">
        <w:rPr>
          <w:rFonts w:ascii="Bookman Old Style" w:hAnsi="Bookman Old Style"/>
        </w:rPr>
        <w:t xml:space="preserve"> </w:t>
      </w:r>
      <w:proofErr w:type="spellStart"/>
      <w:r w:rsidRPr="008444BC">
        <w:rPr>
          <w:rFonts w:ascii="Bookman Old Style" w:hAnsi="Bookman Old Style"/>
          <w:color w:val="000000" w:themeColor="text1"/>
        </w:rPr>
        <w:t>fasilitas</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insentif</w:t>
      </w:r>
      <w:proofErr w:type="spellEnd"/>
      <w:r w:rsidRPr="008444BC">
        <w:rPr>
          <w:rFonts w:ascii="Bookman Old Style" w:hAnsi="Bookman Old Style"/>
          <w:color w:val="000000" w:themeColor="text1"/>
        </w:rPr>
        <w:t xml:space="preserve"> dan </w:t>
      </w:r>
      <w:proofErr w:type="spellStart"/>
      <w:r w:rsidRPr="008444BC">
        <w:rPr>
          <w:rFonts w:ascii="Bookman Old Style" w:hAnsi="Bookman Old Style"/>
          <w:color w:val="000000" w:themeColor="text1"/>
        </w:rPr>
        <w:t>kemudahan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untuk</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Penanaman</w:t>
      </w:r>
      <w:proofErr w:type="spellEnd"/>
      <w:r w:rsidRPr="008444BC">
        <w:rPr>
          <w:rFonts w:ascii="Bookman Old Style" w:hAnsi="Bookman Old Style"/>
          <w:color w:val="000000" w:themeColor="text1"/>
        </w:rPr>
        <w:t xml:space="preserve"> Modal</w:t>
      </w:r>
      <w:r w:rsidRPr="008444BC">
        <w:rPr>
          <w:rFonts w:ascii="Bookman Old Style" w:hAnsi="Bookman Old Style"/>
        </w:rPr>
        <w:t>.</w:t>
      </w:r>
    </w:p>
    <w:p w14:paraId="3D85D116" w14:textId="24DD331B" w:rsidR="00852564" w:rsidRPr="004E5A1F" w:rsidRDefault="00852564" w:rsidP="004E5A1F">
      <w:pPr>
        <w:pStyle w:val="Style"/>
        <w:numPr>
          <w:ilvl w:val="0"/>
          <w:numId w:val="137"/>
        </w:numPr>
        <w:spacing w:after="0" w:line="360" w:lineRule="auto"/>
        <w:ind w:left="2552" w:right="23" w:hanging="572"/>
        <w:jc w:val="both"/>
        <w:rPr>
          <w:rFonts w:ascii="Bookman Old Style" w:hAnsi="Bookman Old Style"/>
          <w:strike/>
        </w:rPr>
      </w:pPr>
      <w:proofErr w:type="spellStart"/>
      <w:r w:rsidRPr="004E5A1F">
        <w:rPr>
          <w:rFonts w:ascii="Bookman Old Style" w:hAnsi="Bookman Old Style"/>
        </w:rPr>
        <w:t>Inspeksi</w:t>
      </w:r>
      <w:proofErr w:type="spellEnd"/>
      <w:r w:rsidRPr="004E5A1F">
        <w:rPr>
          <w:rFonts w:ascii="Bookman Old Style" w:hAnsi="Bookman Old Style"/>
        </w:rPr>
        <w:t xml:space="preserve"> </w:t>
      </w:r>
      <w:proofErr w:type="spellStart"/>
      <w:r w:rsidR="00EC4DDA" w:rsidRPr="004E5A1F">
        <w:rPr>
          <w:rFonts w:ascii="Bookman Old Style" w:hAnsi="Bookman Old Style"/>
        </w:rPr>
        <w:t>l</w:t>
      </w:r>
      <w:r w:rsidRPr="004E5A1F">
        <w:rPr>
          <w:rFonts w:ascii="Bookman Old Style" w:hAnsi="Bookman Old Style"/>
        </w:rPr>
        <w:t>apangan</w:t>
      </w:r>
      <w:proofErr w:type="spellEnd"/>
      <w:r w:rsidRPr="004E5A1F">
        <w:rPr>
          <w:rFonts w:ascii="Bookman Old Style" w:hAnsi="Bookman Old Style"/>
        </w:rPr>
        <w:t xml:space="preserve"> </w:t>
      </w:r>
      <w:proofErr w:type="spellStart"/>
      <w:r w:rsidRPr="004E5A1F">
        <w:rPr>
          <w:rFonts w:ascii="Bookman Old Style" w:hAnsi="Bookman Old Style"/>
        </w:rPr>
        <w:t>sebagaimana</w:t>
      </w:r>
      <w:proofErr w:type="spellEnd"/>
      <w:r w:rsidR="0033383E" w:rsidRPr="004E5A1F">
        <w:rPr>
          <w:rFonts w:ascii="Bookman Old Style" w:hAnsi="Bookman Old Style"/>
        </w:rPr>
        <w:t xml:space="preserve"> </w:t>
      </w:r>
      <w:proofErr w:type="spellStart"/>
      <w:r w:rsidR="0033383E" w:rsidRPr="004E5A1F">
        <w:rPr>
          <w:rFonts w:ascii="Bookman Old Style" w:hAnsi="Bookman Old Style"/>
        </w:rPr>
        <w:t>diatur</w:t>
      </w:r>
      <w:proofErr w:type="spellEnd"/>
      <w:r w:rsidRPr="004E5A1F">
        <w:rPr>
          <w:rFonts w:ascii="Bookman Old Style" w:hAnsi="Bookman Old Style"/>
        </w:rPr>
        <w:t xml:space="preserve"> pada </w:t>
      </w:r>
      <w:proofErr w:type="spellStart"/>
      <w:r w:rsidRPr="004E5A1F">
        <w:rPr>
          <w:rFonts w:ascii="Bookman Old Style" w:hAnsi="Bookman Old Style"/>
        </w:rPr>
        <w:t>ayat</w:t>
      </w:r>
      <w:proofErr w:type="spellEnd"/>
      <w:r w:rsidRPr="004E5A1F">
        <w:rPr>
          <w:rFonts w:ascii="Bookman Old Style" w:hAnsi="Bookman Old Style"/>
        </w:rPr>
        <w:t xml:space="preserve"> (</w:t>
      </w:r>
      <w:r w:rsidR="0080196E" w:rsidRPr="004E5A1F">
        <w:rPr>
          <w:rFonts w:ascii="Bookman Old Style" w:hAnsi="Bookman Old Style"/>
        </w:rPr>
        <w:t>1</w:t>
      </w:r>
      <w:r w:rsidRPr="004E5A1F">
        <w:rPr>
          <w:rFonts w:ascii="Bookman Old Style" w:hAnsi="Bookman Old Style"/>
        </w:rPr>
        <w:t xml:space="preserve">) </w:t>
      </w:r>
      <w:proofErr w:type="spellStart"/>
      <w:r w:rsidRPr="004E5A1F">
        <w:rPr>
          <w:rFonts w:ascii="Bookman Old Style" w:hAnsi="Bookman Old Style"/>
        </w:rPr>
        <w:t>diutamakan</w:t>
      </w:r>
      <w:proofErr w:type="spellEnd"/>
      <w:r w:rsidRPr="004E5A1F">
        <w:rPr>
          <w:rFonts w:ascii="Bookman Old Style" w:hAnsi="Bookman Old Style"/>
        </w:rPr>
        <w:t xml:space="preserve"> </w:t>
      </w:r>
      <w:proofErr w:type="spellStart"/>
      <w:r w:rsidRPr="004E5A1F">
        <w:rPr>
          <w:rFonts w:ascii="Bookman Old Style" w:hAnsi="Bookman Old Style"/>
        </w:rPr>
        <w:t>terhadap</w:t>
      </w:r>
      <w:proofErr w:type="spellEnd"/>
      <w:r w:rsidRPr="004E5A1F">
        <w:rPr>
          <w:rFonts w:ascii="Bookman Old Style" w:hAnsi="Bookman Old Style"/>
        </w:rPr>
        <w:t xml:space="preserve"> </w:t>
      </w:r>
      <w:proofErr w:type="spellStart"/>
      <w:r w:rsidRPr="004E5A1F">
        <w:rPr>
          <w:rFonts w:ascii="Bookman Old Style" w:hAnsi="Bookman Old Style"/>
        </w:rPr>
        <w:t>kegiatan</w:t>
      </w:r>
      <w:proofErr w:type="spellEnd"/>
      <w:r w:rsidRPr="004E5A1F">
        <w:rPr>
          <w:rFonts w:ascii="Bookman Old Style" w:hAnsi="Bookman Old Style"/>
        </w:rPr>
        <w:t xml:space="preserve"> </w:t>
      </w:r>
      <w:proofErr w:type="spellStart"/>
      <w:r w:rsidRPr="004E5A1F">
        <w:rPr>
          <w:rFonts w:ascii="Bookman Old Style" w:hAnsi="Bookman Old Style"/>
        </w:rPr>
        <w:t>usaha</w:t>
      </w:r>
      <w:proofErr w:type="spellEnd"/>
      <w:r w:rsidRPr="004E5A1F">
        <w:rPr>
          <w:rFonts w:ascii="Bookman Old Style" w:hAnsi="Bookman Old Style"/>
        </w:rPr>
        <w:t xml:space="preserve"> yang </w:t>
      </w:r>
      <w:proofErr w:type="spellStart"/>
      <w:r w:rsidRPr="004E5A1F">
        <w:rPr>
          <w:rFonts w:ascii="Bookman Old Style" w:hAnsi="Bookman Old Style"/>
        </w:rPr>
        <w:t>menjadi</w:t>
      </w:r>
      <w:proofErr w:type="spellEnd"/>
      <w:r w:rsidRPr="004E5A1F">
        <w:rPr>
          <w:rFonts w:ascii="Bookman Old Style" w:hAnsi="Bookman Old Style"/>
        </w:rPr>
        <w:t xml:space="preserve"> </w:t>
      </w:r>
      <w:proofErr w:type="spellStart"/>
      <w:r w:rsidRPr="004E5A1F">
        <w:rPr>
          <w:rFonts w:ascii="Bookman Old Style" w:hAnsi="Bookman Old Style"/>
        </w:rPr>
        <w:t>prioritas</w:t>
      </w:r>
      <w:proofErr w:type="spellEnd"/>
      <w:r w:rsidRPr="004E5A1F">
        <w:rPr>
          <w:rFonts w:ascii="Bookman Old Style" w:hAnsi="Bookman Old Style"/>
        </w:rPr>
        <w:t xml:space="preserve"> </w:t>
      </w:r>
      <w:proofErr w:type="spellStart"/>
      <w:r w:rsidRPr="004E5A1F">
        <w:rPr>
          <w:rFonts w:ascii="Bookman Old Style" w:hAnsi="Bookman Old Style"/>
        </w:rPr>
        <w:t>nasional</w:t>
      </w:r>
      <w:proofErr w:type="spellEnd"/>
      <w:r w:rsidRPr="004E5A1F">
        <w:rPr>
          <w:rFonts w:ascii="Bookman Old Style" w:hAnsi="Bookman Old Style"/>
        </w:rPr>
        <w:t xml:space="preserve"> dan/</w:t>
      </w:r>
      <w:proofErr w:type="spellStart"/>
      <w:r w:rsidRPr="004E5A1F">
        <w:rPr>
          <w:rFonts w:ascii="Bookman Old Style" w:hAnsi="Bookman Old Style"/>
        </w:rPr>
        <w:t>atau</w:t>
      </w:r>
      <w:proofErr w:type="spellEnd"/>
      <w:r w:rsidRPr="004E5A1F">
        <w:rPr>
          <w:rFonts w:ascii="Bookman Old Style" w:hAnsi="Bookman Old Style"/>
        </w:rPr>
        <w:t xml:space="preserve"> </w:t>
      </w:r>
      <w:proofErr w:type="spellStart"/>
      <w:r w:rsidRPr="004E5A1F">
        <w:rPr>
          <w:rFonts w:ascii="Bookman Old Style" w:hAnsi="Bookman Old Style"/>
        </w:rPr>
        <w:t>masuk</w:t>
      </w:r>
      <w:proofErr w:type="spellEnd"/>
      <w:r w:rsidRPr="004E5A1F">
        <w:rPr>
          <w:rFonts w:ascii="Bookman Old Style" w:hAnsi="Bookman Old Style"/>
        </w:rPr>
        <w:t xml:space="preserve"> </w:t>
      </w:r>
      <w:proofErr w:type="spellStart"/>
      <w:r w:rsidRPr="004E5A1F">
        <w:rPr>
          <w:rFonts w:ascii="Bookman Old Style" w:hAnsi="Bookman Old Style"/>
        </w:rPr>
        <w:t>dalam</w:t>
      </w:r>
      <w:proofErr w:type="spellEnd"/>
      <w:r w:rsidRPr="004E5A1F">
        <w:rPr>
          <w:rFonts w:ascii="Bookman Old Style" w:hAnsi="Bookman Old Style"/>
        </w:rPr>
        <w:t xml:space="preserve"> </w:t>
      </w:r>
      <w:proofErr w:type="spellStart"/>
      <w:r w:rsidRPr="004E5A1F">
        <w:rPr>
          <w:rFonts w:ascii="Bookman Old Style" w:hAnsi="Bookman Old Style"/>
        </w:rPr>
        <w:t>skala</w:t>
      </w:r>
      <w:proofErr w:type="spellEnd"/>
      <w:r w:rsidRPr="004E5A1F">
        <w:rPr>
          <w:rFonts w:ascii="Bookman Old Style" w:hAnsi="Bookman Old Style"/>
        </w:rPr>
        <w:t xml:space="preserve"> </w:t>
      </w:r>
      <w:proofErr w:type="spellStart"/>
      <w:r w:rsidRPr="004E5A1F">
        <w:rPr>
          <w:rFonts w:ascii="Bookman Old Style" w:hAnsi="Bookman Old Style"/>
        </w:rPr>
        <w:t>prioritas</w:t>
      </w:r>
      <w:proofErr w:type="spellEnd"/>
      <w:r w:rsidRPr="004E5A1F">
        <w:rPr>
          <w:rFonts w:ascii="Bookman Old Style" w:hAnsi="Bookman Old Style"/>
        </w:rPr>
        <w:t xml:space="preserve"> </w:t>
      </w:r>
      <w:proofErr w:type="spellStart"/>
      <w:r w:rsidRPr="004E5A1F">
        <w:rPr>
          <w:rFonts w:ascii="Bookman Old Style" w:hAnsi="Bookman Old Style"/>
        </w:rPr>
        <w:t>sebagaimana</w:t>
      </w:r>
      <w:proofErr w:type="spellEnd"/>
      <w:r w:rsidRPr="004E5A1F">
        <w:rPr>
          <w:rFonts w:ascii="Bookman Old Style" w:hAnsi="Bookman Old Style"/>
        </w:rPr>
        <w:t xml:space="preserve"> </w:t>
      </w:r>
      <w:proofErr w:type="spellStart"/>
      <w:r w:rsidR="0080196E" w:rsidRPr="004E5A1F">
        <w:rPr>
          <w:rFonts w:ascii="Bookman Old Style" w:hAnsi="Bookman Old Style"/>
        </w:rPr>
        <w:t>diatur</w:t>
      </w:r>
      <w:proofErr w:type="spellEnd"/>
      <w:r w:rsidR="0080196E" w:rsidRPr="004E5A1F">
        <w:rPr>
          <w:rFonts w:ascii="Bookman Old Style" w:hAnsi="Bookman Old Style"/>
        </w:rPr>
        <w:t xml:space="preserve"> </w:t>
      </w:r>
      <w:r w:rsidRPr="004E5A1F">
        <w:rPr>
          <w:rFonts w:ascii="Bookman Old Style" w:hAnsi="Bookman Old Style"/>
        </w:rPr>
        <w:t xml:space="preserve">pada </w:t>
      </w:r>
      <w:proofErr w:type="spellStart"/>
      <w:r w:rsidRPr="004E5A1F">
        <w:rPr>
          <w:rFonts w:ascii="Bookman Old Style" w:hAnsi="Bookman Old Style"/>
        </w:rPr>
        <w:t>ayat</w:t>
      </w:r>
      <w:proofErr w:type="spellEnd"/>
      <w:r w:rsidRPr="004E5A1F">
        <w:rPr>
          <w:rFonts w:ascii="Bookman Old Style" w:hAnsi="Bookman Old Style"/>
        </w:rPr>
        <w:t xml:space="preserve"> (4).</w:t>
      </w:r>
    </w:p>
    <w:p w14:paraId="6E525934" w14:textId="54FE5CC3" w:rsidR="00EC4DDA" w:rsidRPr="008444BC" w:rsidRDefault="00614C0C" w:rsidP="004E5A1F">
      <w:pPr>
        <w:pStyle w:val="Style"/>
        <w:numPr>
          <w:ilvl w:val="0"/>
          <w:numId w:val="137"/>
        </w:numPr>
        <w:spacing w:after="0" w:line="360" w:lineRule="auto"/>
        <w:ind w:left="2552" w:right="23" w:hanging="572"/>
        <w:jc w:val="both"/>
        <w:rPr>
          <w:rFonts w:ascii="Bookman Old Style" w:hAnsi="Bookman Old Style"/>
          <w:strike/>
        </w:rPr>
      </w:pPr>
      <w:proofErr w:type="spellStart"/>
      <w:r w:rsidRPr="008444BC">
        <w:rPr>
          <w:rFonts w:ascii="Bookman Old Style" w:hAnsi="Bookman Old Style"/>
        </w:rPr>
        <w:t>Rencana</w:t>
      </w:r>
      <w:proofErr w:type="spellEnd"/>
      <w:r w:rsidRPr="008444BC">
        <w:rPr>
          <w:rFonts w:ascii="Bookman Old Style" w:hAnsi="Bookman Old Style"/>
        </w:rPr>
        <w:t xml:space="preserve"> </w:t>
      </w:r>
      <w:proofErr w:type="spellStart"/>
      <w:r w:rsidRPr="008444BC">
        <w:rPr>
          <w:rFonts w:ascii="Bookman Old Style" w:hAnsi="Bookman Old Style"/>
        </w:rPr>
        <w:t>inspeksi</w:t>
      </w:r>
      <w:proofErr w:type="spellEnd"/>
      <w:r w:rsidRPr="008444BC">
        <w:rPr>
          <w:rFonts w:ascii="Bookman Old Style" w:hAnsi="Bookman Old Style"/>
        </w:rPr>
        <w:t xml:space="preserve"> </w:t>
      </w:r>
      <w:proofErr w:type="spellStart"/>
      <w:r w:rsidRPr="008444BC">
        <w:rPr>
          <w:rFonts w:ascii="Bookman Old Style" w:hAnsi="Bookman Old Style"/>
        </w:rPr>
        <w:t>lapangan</w:t>
      </w:r>
      <w:proofErr w:type="spellEnd"/>
      <w:r w:rsidRPr="008444BC">
        <w:rPr>
          <w:rFonts w:ascii="Bookman Old Style" w:hAnsi="Bookman Old Style"/>
        </w:rPr>
        <w:t xml:space="preserve"> </w:t>
      </w:r>
      <w:proofErr w:type="spellStart"/>
      <w:r w:rsidRPr="008444BC">
        <w:rPr>
          <w:rFonts w:ascii="Bookman Old Style" w:hAnsi="Bookman Old Style"/>
        </w:rPr>
        <w:t>tahunan</w:t>
      </w:r>
      <w:proofErr w:type="spellEnd"/>
      <w:r w:rsidRPr="008444BC">
        <w:rPr>
          <w:rFonts w:ascii="Bookman Old Style" w:hAnsi="Bookman Old Style"/>
        </w:rPr>
        <w:t xml:space="preserve"> </w:t>
      </w:r>
      <w:proofErr w:type="spellStart"/>
      <w:r w:rsidRPr="008444BC">
        <w:rPr>
          <w:rFonts w:ascii="Bookman Old Style" w:hAnsi="Bookman Old Style"/>
        </w:rPr>
        <w:t>sebagaimana</w:t>
      </w:r>
      <w:proofErr w:type="spellEnd"/>
      <w:r w:rsidRPr="008444BC">
        <w:rPr>
          <w:rFonts w:ascii="Bookman Old Style" w:hAnsi="Bookman Old Style"/>
        </w:rPr>
        <w:t xml:space="preserve"> </w:t>
      </w:r>
      <w:proofErr w:type="spellStart"/>
      <w:r w:rsidRPr="008444BC">
        <w:rPr>
          <w:rFonts w:ascii="Bookman Old Style" w:hAnsi="Bookman Old Style"/>
        </w:rPr>
        <w:t>dimaksud</w:t>
      </w:r>
      <w:proofErr w:type="spellEnd"/>
      <w:r w:rsidRPr="008444BC">
        <w:rPr>
          <w:rFonts w:ascii="Bookman Old Style" w:hAnsi="Bookman Old Style"/>
        </w:rPr>
        <w:t xml:space="preserve"> pada </w:t>
      </w:r>
      <w:proofErr w:type="spellStart"/>
      <w:r w:rsidRPr="008444BC">
        <w:rPr>
          <w:rFonts w:ascii="Bookman Old Style" w:hAnsi="Bookman Old Style"/>
        </w:rPr>
        <w:t>ayat</w:t>
      </w:r>
      <w:proofErr w:type="spellEnd"/>
      <w:r w:rsidRPr="008444BC">
        <w:rPr>
          <w:rFonts w:ascii="Bookman Old Style" w:hAnsi="Bookman Old Style"/>
        </w:rPr>
        <w:t xml:space="preserve"> (</w:t>
      </w:r>
      <w:r w:rsidR="004912D6" w:rsidRPr="008444BC">
        <w:rPr>
          <w:rFonts w:ascii="Bookman Old Style" w:hAnsi="Bookman Old Style"/>
        </w:rPr>
        <w:t>6</w:t>
      </w:r>
      <w:r w:rsidRPr="008444BC">
        <w:rPr>
          <w:rFonts w:ascii="Bookman Old Style" w:hAnsi="Bookman Old Style"/>
        </w:rPr>
        <w:t xml:space="preserve">) </w:t>
      </w:r>
      <w:proofErr w:type="spellStart"/>
      <w:r w:rsidRPr="008444BC">
        <w:rPr>
          <w:rFonts w:ascii="Bookman Old Style" w:hAnsi="Bookman Old Style"/>
        </w:rPr>
        <w:t>disusun</w:t>
      </w:r>
      <w:proofErr w:type="spellEnd"/>
      <w:r w:rsidRPr="008444BC">
        <w:rPr>
          <w:rFonts w:ascii="Bookman Old Style" w:hAnsi="Bookman Old Style"/>
        </w:rPr>
        <w:t xml:space="preserve"> pada </w:t>
      </w:r>
      <w:proofErr w:type="spellStart"/>
      <w:r w:rsidRPr="008444BC">
        <w:rPr>
          <w:rFonts w:ascii="Bookman Old Style" w:hAnsi="Bookman Old Style"/>
        </w:rPr>
        <w:t>setiap</w:t>
      </w:r>
      <w:proofErr w:type="spellEnd"/>
      <w:r w:rsidRPr="008444BC">
        <w:rPr>
          <w:rFonts w:ascii="Bookman Old Style" w:hAnsi="Bookman Old Style"/>
        </w:rPr>
        <w:t xml:space="preserve"> </w:t>
      </w:r>
      <w:proofErr w:type="spellStart"/>
      <w:r w:rsidRPr="008444BC">
        <w:rPr>
          <w:rFonts w:ascii="Bookman Old Style" w:hAnsi="Bookman Old Style"/>
        </w:rPr>
        <w:t>minggu</w:t>
      </w:r>
      <w:proofErr w:type="spellEnd"/>
      <w:r w:rsidRPr="008444BC">
        <w:rPr>
          <w:rFonts w:ascii="Bookman Old Style" w:hAnsi="Bookman Old Style"/>
        </w:rPr>
        <w:t xml:space="preserve"> </w:t>
      </w:r>
      <w:proofErr w:type="spellStart"/>
      <w:r w:rsidRPr="008444BC">
        <w:rPr>
          <w:rFonts w:ascii="Bookman Old Style" w:hAnsi="Bookman Old Style"/>
        </w:rPr>
        <w:t>keempat</w:t>
      </w:r>
      <w:proofErr w:type="spellEnd"/>
      <w:r w:rsidRPr="008444BC">
        <w:rPr>
          <w:rFonts w:ascii="Bookman Old Style" w:hAnsi="Bookman Old Style"/>
        </w:rPr>
        <w:t xml:space="preserve"> </w:t>
      </w:r>
      <w:proofErr w:type="spellStart"/>
      <w:r w:rsidRPr="008444BC">
        <w:rPr>
          <w:rFonts w:ascii="Bookman Old Style" w:hAnsi="Bookman Old Style"/>
        </w:rPr>
        <w:t>bulan</w:t>
      </w:r>
      <w:proofErr w:type="spellEnd"/>
      <w:r w:rsidRPr="008444BC">
        <w:rPr>
          <w:rFonts w:ascii="Bookman Old Style" w:hAnsi="Bookman Old Style"/>
        </w:rPr>
        <w:t xml:space="preserve"> November.</w:t>
      </w:r>
    </w:p>
    <w:p w14:paraId="13901943" w14:textId="3D398965" w:rsidR="00614C0C" w:rsidRPr="008444BC" w:rsidRDefault="00614C0C" w:rsidP="004E5A1F">
      <w:pPr>
        <w:pStyle w:val="Style"/>
        <w:numPr>
          <w:ilvl w:val="0"/>
          <w:numId w:val="137"/>
        </w:numPr>
        <w:spacing w:after="0" w:line="360" w:lineRule="auto"/>
        <w:ind w:left="2552" w:right="23" w:hanging="572"/>
        <w:jc w:val="both"/>
        <w:rPr>
          <w:rFonts w:ascii="Bookman Old Style" w:hAnsi="Bookman Old Style"/>
        </w:rPr>
      </w:pPr>
      <w:proofErr w:type="spellStart"/>
      <w:r w:rsidRPr="008444BC">
        <w:rPr>
          <w:rFonts w:ascii="Bookman Old Style" w:hAnsi="Bookman Old Style"/>
        </w:rPr>
        <w:t>Rencana</w:t>
      </w:r>
      <w:proofErr w:type="spellEnd"/>
      <w:r w:rsidRPr="008444BC">
        <w:rPr>
          <w:rFonts w:ascii="Bookman Old Style" w:hAnsi="Bookman Old Style"/>
        </w:rPr>
        <w:t xml:space="preserve"> </w:t>
      </w:r>
      <w:proofErr w:type="spellStart"/>
      <w:r w:rsidRPr="008444BC">
        <w:rPr>
          <w:rFonts w:ascii="Bookman Old Style" w:hAnsi="Bookman Old Style"/>
        </w:rPr>
        <w:t>inspeksi</w:t>
      </w:r>
      <w:proofErr w:type="spellEnd"/>
      <w:r w:rsidRPr="008444BC">
        <w:rPr>
          <w:rFonts w:ascii="Bookman Old Style" w:hAnsi="Bookman Old Style"/>
        </w:rPr>
        <w:t xml:space="preserve"> </w:t>
      </w:r>
      <w:proofErr w:type="spellStart"/>
      <w:r w:rsidRPr="008444BC">
        <w:rPr>
          <w:rFonts w:ascii="Bookman Old Style" w:hAnsi="Bookman Old Style"/>
        </w:rPr>
        <w:t>lapangan</w:t>
      </w:r>
      <w:proofErr w:type="spellEnd"/>
      <w:r w:rsidRPr="008444BC">
        <w:rPr>
          <w:rFonts w:ascii="Bookman Old Style" w:hAnsi="Bookman Old Style"/>
        </w:rPr>
        <w:t xml:space="preserve"> </w:t>
      </w:r>
      <w:proofErr w:type="spellStart"/>
      <w:r w:rsidRPr="008444BC">
        <w:rPr>
          <w:rFonts w:ascii="Bookman Old Style" w:hAnsi="Bookman Old Style"/>
        </w:rPr>
        <w:t>sebagaimana</w:t>
      </w:r>
      <w:proofErr w:type="spellEnd"/>
      <w:r w:rsidRPr="008444BC">
        <w:rPr>
          <w:rFonts w:ascii="Bookman Old Style" w:hAnsi="Bookman Old Style"/>
        </w:rPr>
        <w:t xml:space="preserve"> </w:t>
      </w:r>
      <w:proofErr w:type="spellStart"/>
      <w:r w:rsidRPr="008444BC">
        <w:rPr>
          <w:rFonts w:ascii="Bookman Old Style" w:hAnsi="Bookman Old Style"/>
        </w:rPr>
        <w:t>dimaksud</w:t>
      </w:r>
      <w:proofErr w:type="spellEnd"/>
      <w:r w:rsidRPr="008444BC">
        <w:rPr>
          <w:rFonts w:ascii="Bookman Old Style" w:hAnsi="Bookman Old Style"/>
        </w:rPr>
        <w:t xml:space="preserve"> pada </w:t>
      </w:r>
      <w:proofErr w:type="spellStart"/>
      <w:r w:rsidRPr="008444BC">
        <w:rPr>
          <w:rFonts w:ascii="Bookman Old Style" w:hAnsi="Bookman Old Style"/>
        </w:rPr>
        <w:t>ayat</w:t>
      </w:r>
      <w:proofErr w:type="spellEnd"/>
      <w:r w:rsidRPr="008444BC">
        <w:rPr>
          <w:rFonts w:ascii="Bookman Old Style" w:hAnsi="Bookman Old Style"/>
        </w:rPr>
        <w:t xml:space="preserve"> (</w:t>
      </w:r>
      <w:r w:rsidR="007F06A3" w:rsidRPr="008444BC">
        <w:rPr>
          <w:rFonts w:ascii="Bookman Old Style" w:hAnsi="Bookman Old Style"/>
        </w:rPr>
        <w:t>1</w:t>
      </w:r>
      <w:r w:rsidRPr="008444BC">
        <w:rPr>
          <w:rFonts w:ascii="Bookman Old Style" w:hAnsi="Bookman Old Style"/>
        </w:rPr>
        <w:t>):</w:t>
      </w:r>
    </w:p>
    <w:p w14:paraId="1A25D8D0" w14:textId="5DA69FDB" w:rsidR="00614C0C" w:rsidRPr="008444BC" w:rsidRDefault="00614C0C" w:rsidP="004E5A1F">
      <w:pPr>
        <w:pStyle w:val="Style"/>
        <w:numPr>
          <w:ilvl w:val="0"/>
          <w:numId w:val="296"/>
        </w:numPr>
        <w:spacing w:after="0" w:line="360" w:lineRule="auto"/>
        <w:ind w:left="3119" w:right="23" w:hanging="567"/>
        <w:jc w:val="both"/>
        <w:rPr>
          <w:rFonts w:ascii="Bookman Old Style" w:hAnsi="Bookman Old Style"/>
        </w:rPr>
      </w:pPr>
      <w:proofErr w:type="spellStart"/>
      <w:r w:rsidRPr="008444BC">
        <w:rPr>
          <w:rFonts w:ascii="Bookman Old Style" w:hAnsi="Bookman Old Style"/>
        </w:rPr>
        <w:t>disusun</w:t>
      </w:r>
      <w:proofErr w:type="spellEnd"/>
      <w:r w:rsidRPr="008444BC">
        <w:rPr>
          <w:rFonts w:ascii="Bookman Old Style" w:hAnsi="Bookman Old Style"/>
        </w:rPr>
        <w:t xml:space="preserve"> oleh BKPM dan </w:t>
      </w:r>
      <w:proofErr w:type="spellStart"/>
      <w:r w:rsidRPr="008444BC">
        <w:rPr>
          <w:rFonts w:ascii="Bookman Old Style" w:hAnsi="Bookman Old Style"/>
        </w:rPr>
        <w:t>dinotifikasi</w:t>
      </w:r>
      <w:proofErr w:type="spellEnd"/>
      <w:r w:rsidRPr="008444BC">
        <w:rPr>
          <w:rFonts w:ascii="Bookman Old Style" w:hAnsi="Bookman Old Style"/>
        </w:rPr>
        <w:t xml:space="preserve"> </w:t>
      </w:r>
      <w:proofErr w:type="spellStart"/>
      <w:r w:rsidRPr="008444BC">
        <w:rPr>
          <w:rFonts w:ascii="Bookman Old Style" w:hAnsi="Bookman Old Style"/>
        </w:rPr>
        <w:t>kepada</w:t>
      </w:r>
      <w:proofErr w:type="spellEnd"/>
      <w:r w:rsidRPr="008444BC">
        <w:rPr>
          <w:rFonts w:ascii="Bookman Old Style" w:hAnsi="Bookman Old Style"/>
        </w:rPr>
        <w:t xml:space="preserve"> </w:t>
      </w:r>
      <w:proofErr w:type="spellStart"/>
      <w:r w:rsidR="00BF399A" w:rsidRPr="008444BC">
        <w:rPr>
          <w:rFonts w:ascii="Bookman Old Style" w:hAnsi="Bookman Old Style"/>
        </w:rPr>
        <w:t>k</w:t>
      </w:r>
      <w:r w:rsidRPr="008444BC">
        <w:rPr>
          <w:rFonts w:ascii="Bookman Old Style" w:hAnsi="Bookman Old Style"/>
        </w:rPr>
        <w:t>ementerian</w:t>
      </w:r>
      <w:proofErr w:type="spellEnd"/>
      <w:r w:rsidRPr="008444BC">
        <w:rPr>
          <w:rFonts w:ascii="Bookman Old Style" w:hAnsi="Bookman Old Style"/>
        </w:rPr>
        <w:t>/</w:t>
      </w:r>
      <w:proofErr w:type="spellStart"/>
      <w:r w:rsidR="00BF399A" w:rsidRPr="008444BC">
        <w:rPr>
          <w:rFonts w:ascii="Bookman Old Style" w:hAnsi="Bookman Old Style"/>
        </w:rPr>
        <w:t>l</w:t>
      </w:r>
      <w:r w:rsidRPr="008444BC">
        <w:rPr>
          <w:rFonts w:ascii="Bookman Old Style" w:hAnsi="Bookman Old Style"/>
        </w:rPr>
        <w:t>embaga</w:t>
      </w:r>
      <w:proofErr w:type="spellEnd"/>
      <w:r w:rsidRPr="008444BC">
        <w:rPr>
          <w:rFonts w:ascii="Bookman Old Style" w:hAnsi="Bookman Old Style"/>
        </w:rPr>
        <w:t xml:space="preserve">, DPMPTSP </w:t>
      </w:r>
      <w:proofErr w:type="spellStart"/>
      <w:r w:rsidRPr="008444BC">
        <w:rPr>
          <w:rFonts w:ascii="Bookman Old Style" w:hAnsi="Bookman Old Style"/>
        </w:rPr>
        <w:t>provinsi</w:t>
      </w:r>
      <w:proofErr w:type="spellEnd"/>
      <w:r w:rsidRPr="008444BC">
        <w:rPr>
          <w:rFonts w:ascii="Bookman Old Style" w:hAnsi="Bookman Old Style"/>
        </w:rPr>
        <w:t xml:space="preserve">, DPMPTSP </w:t>
      </w:r>
      <w:proofErr w:type="spellStart"/>
      <w:r w:rsidRPr="008444BC">
        <w:rPr>
          <w:rFonts w:ascii="Bookman Old Style" w:hAnsi="Bookman Old Style"/>
        </w:rPr>
        <w:t>kabupaten</w:t>
      </w:r>
      <w:proofErr w:type="spellEnd"/>
      <w:r w:rsidRPr="008444BC">
        <w:rPr>
          <w:rFonts w:ascii="Bookman Old Style" w:hAnsi="Bookman Old Style"/>
        </w:rPr>
        <w:t>/</w:t>
      </w:r>
      <w:proofErr w:type="spellStart"/>
      <w:r w:rsidRPr="008444BC">
        <w:rPr>
          <w:rFonts w:ascii="Bookman Old Style" w:hAnsi="Bookman Old Style"/>
        </w:rPr>
        <w:t>kota</w:t>
      </w:r>
      <w:proofErr w:type="spellEnd"/>
      <w:r w:rsidRPr="008444BC">
        <w:rPr>
          <w:rFonts w:ascii="Bookman Old Style" w:hAnsi="Bookman Old Style"/>
        </w:rPr>
        <w:t xml:space="preserve">, </w:t>
      </w:r>
      <w:r w:rsidRPr="008444BC">
        <w:rPr>
          <w:rFonts w:ascii="Bookman Old Style" w:hAnsi="Bookman Old Style" w:cs="Arial"/>
          <w:color w:val="000000" w:themeColor="text1"/>
        </w:rPr>
        <w:t xml:space="preserve">administrator KEK, dan badan </w:t>
      </w:r>
      <w:proofErr w:type="spellStart"/>
      <w:r w:rsidRPr="008444BC">
        <w:rPr>
          <w:rFonts w:ascii="Bookman Old Style" w:hAnsi="Bookman Old Style" w:cs="Arial"/>
          <w:color w:val="000000" w:themeColor="text1"/>
        </w:rPr>
        <w:t>pengusahaan</w:t>
      </w:r>
      <w:proofErr w:type="spellEnd"/>
      <w:r w:rsidRPr="008444BC">
        <w:rPr>
          <w:rFonts w:ascii="Bookman Old Style" w:hAnsi="Bookman Old Style" w:cs="Arial"/>
          <w:color w:val="000000" w:themeColor="text1"/>
        </w:rPr>
        <w:t xml:space="preserve"> KPBPB;</w:t>
      </w:r>
    </w:p>
    <w:p w14:paraId="38FB6341" w14:textId="1DAA989B" w:rsidR="00614C0C" w:rsidRDefault="00614C0C">
      <w:pPr>
        <w:pStyle w:val="Style"/>
        <w:numPr>
          <w:ilvl w:val="0"/>
          <w:numId w:val="296"/>
        </w:numPr>
        <w:spacing w:after="0" w:line="360" w:lineRule="auto"/>
        <w:ind w:left="3119" w:right="23" w:hanging="567"/>
        <w:jc w:val="both"/>
        <w:rPr>
          <w:rFonts w:ascii="Bookman Old Style" w:hAnsi="Bookman Old Style"/>
        </w:rPr>
      </w:pPr>
      <w:proofErr w:type="spellStart"/>
      <w:r w:rsidRPr="008444BC">
        <w:rPr>
          <w:rFonts w:ascii="Bookman Old Style" w:hAnsi="Bookman Old Style"/>
        </w:rPr>
        <w:t>disusun</w:t>
      </w:r>
      <w:proofErr w:type="spellEnd"/>
      <w:r w:rsidRPr="008444BC">
        <w:rPr>
          <w:rFonts w:ascii="Bookman Old Style" w:hAnsi="Bookman Old Style"/>
        </w:rPr>
        <w:t xml:space="preserve"> oleh DPMPTSP </w:t>
      </w:r>
      <w:proofErr w:type="spellStart"/>
      <w:r w:rsidRPr="008444BC">
        <w:rPr>
          <w:rFonts w:ascii="Bookman Old Style" w:hAnsi="Bookman Old Style"/>
        </w:rPr>
        <w:t>provinsi</w:t>
      </w:r>
      <w:proofErr w:type="spellEnd"/>
      <w:r w:rsidRPr="008444BC">
        <w:rPr>
          <w:rFonts w:ascii="Bookman Old Style" w:hAnsi="Bookman Old Style"/>
        </w:rPr>
        <w:t xml:space="preserve"> dan </w:t>
      </w:r>
      <w:proofErr w:type="spellStart"/>
      <w:r w:rsidRPr="008444BC">
        <w:rPr>
          <w:rFonts w:ascii="Bookman Old Style" w:hAnsi="Bookman Old Style"/>
        </w:rPr>
        <w:t>dinotifikasi</w:t>
      </w:r>
      <w:proofErr w:type="spellEnd"/>
      <w:r w:rsidRPr="008444BC">
        <w:rPr>
          <w:rFonts w:ascii="Bookman Old Style" w:hAnsi="Bookman Old Style"/>
        </w:rPr>
        <w:t xml:space="preserve"> </w:t>
      </w:r>
      <w:proofErr w:type="spellStart"/>
      <w:r w:rsidRPr="008444BC">
        <w:rPr>
          <w:rFonts w:ascii="Bookman Old Style" w:hAnsi="Bookman Old Style"/>
        </w:rPr>
        <w:t>kepada</w:t>
      </w:r>
      <w:proofErr w:type="spellEnd"/>
      <w:r w:rsidRPr="008444BC">
        <w:rPr>
          <w:rFonts w:ascii="Bookman Old Style" w:hAnsi="Bookman Old Style"/>
        </w:rPr>
        <w:t xml:space="preserve"> </w:t>
      </w:r>
      <w:proofErr w:type="spellStart"/>
      <w:r w:rsidRPr="008444BC">
        <w:rPr>
          <w:rFonts w:ascii="Bookman Old Style" w:hAnsi="Bookman Old Style"/>
        </w:rPr>
        <w:t>Pemerintah</w:t>
      </w:r>
      <w:proofErr w:type="spellEnd"/>
      <w:r w:rsidRPr="008444BC">
        <w:rPr>
          <w:rFonts w:ascii="Bookman Old Style" w:hAnsi="Bookman Old Style"/>
        </w:rPr>
        <w:t xml:space="preserve"> Daerah </w:t>
      </w:r>
      <w:proofErr w:type="spellStart"/>
      <w:r w:rsidRPr="008444BC">
        <w:rPr>
          <w:rFonts w:ascii="Bookman Old Style" w:hAnsi="Bookman Old Style"/>
        </w:rPr>
        <w:t>provinsi</w:t>
      </w:r>
      <w:proofErr w:type="spellEnd"/>
      <w:r w:rsidRPr="008444BC">
        <w:rPr>
          <w:rFonts w:ascii="Bookman Old Style" w:hAnsi="Bookman Old Style"/>
        </w:rPr>
        <w:t xml:space="preserve"> dan DPMPTSP </w:t>
      </w:r>
      <w:proofErr w:type="spellStart"/>
      <w:r w:rsidRPr="008444BC">
        <w:rPr>
          <w:rFonts w:ascii="Bookman Old Style" w:hAnsi="Bookman Old Style"/>
        </w:rPr>
        <w:t>kabupaten</w:t>
      </w:r>
      <w:proofErr w:type="spellEnd"/>
      <w:r w:rsidRPr="008444BC">
        <w:rPr>
          <w:rFonts w:ascii="Bookman Old Style" w:hAnsi="Bookman Old Style"/>
        </w:rPr>
        <w:t>/</w:t>
      </w:r>
      <w:proofErr w:type="spellStart"/>
      <w:r w:rsidRPr="008444BC">
        <w:rPr>
          <w:rFonts w:ascii="Bookman Old Style" w:hAnsi="Bookman Old Style"/>
        </w:rPr>
        <w:t>kota</w:t>
      </w:r>
      <w:proofErr w:type="spellEnd"/>
      <w:r w:rsidRPr="008444BC">
        <w:rPr>
          <w:rFonts w:ascii="Bookman Old Style" w:hAnsi="Bookman Old Style"/>
        </w:rPr>
        <w:t>;</w:t>
      </w:r>
    </w:p>
    <w:p w14:paraId="1F1B773A" w14:textId="77777777" w:rsidR="00614C0C" w:rsidRPr="008444BC" w:rsidRDefault="00614C0C" w:rsidP="004E5A1F">
      <w:pPr>
        <w:pStyle w:val="Style"/>
        <w:numPr>
          <w:ilvl w:val="0"/>
          <w:numId w:val="296"/>
        </w:numPr>
        <w:spacing w:after="0" w:line="360" w:lineRule="auto"/>
        <w:ind w:left="3119" w:right="23" w:hanging="567"/>
        <w:jc w:val="both"/>
        <w:rPr>
          <w:rFonts w:ascii="Bookman Old Style" w:hAnsi="Bookman Old Style"/>
        </w:rPr>
      </w:pPr>
      <w:proofErr w:type="spellStart"/>
      <w:r w:rsidRPr="008444BC">
        <w:rPr>
          <w:rFonts w:ascii="Bookman Old Style" w:hAnsi="Bookman Old Style"/>
        </w:rPr>
        <w:t>disusun</w:t>
      </w:r>
      <w:proofErr w:type="spellEnd"/>
      <w:r w:rsidRPr="008444BC">
        <w:rPr>
          <w:rFonts w:ascii="Bookman Old Style" w:hAnsi="Bookman Old Style"/>
        </w:rPr>
        <w:t xml:space="preserve"> oleh DPMPTSP </w:t>
      </w:r>
      <w:proofErr w:type="spellStart"/>
      <w:r w:rsidRPr="008444BC">
        <w:rPr>
          <w:rFonts w:ascii="Bookman Old Style" w:hAnsi="Bookman Old Style"/>
        </w:rPr>
        <w:t>kabupaten</w:t>
      </w:r>
      <w:proofErr w:type="spellEnd"/>
      <w:r w:rsidRPr="008444BC">
        <w:rPr>
          <w:rFonts w:ascii="Bookman Old Style" w:hAnsi="Bookman Old Style"/>
        </w:rPr>
        <w:t>/</w:t>
      </w:r>
      <w:proofErr w:type="spellStart"/>
      <w:r w:rsidRPr="008444BC">
        <w:rPr>
          <w:rFonts w:ascii="Bookman Old Style" w:hAnsi="Bookman Old Style"/>
        </w:rPr>
        <w:t>kota</w:t>
      </w:r>
      <w:proofErr w:type="spellEnd"/>
      <w:r w:rsidRPr="008444BC">
        <w:rPr>
          <w:rFonts w:ascii="Bookman Old Style" w:hAnsi="Bookman Old Style"/>
        </w:rPr>
        <w:t xml:space="preserve"> dan </w:t>
      </w:r>
      <w:proofErr w:type="spellStart"/>
      <w:r w:rsidRPr="008444BC">
        <w:rPr>
          <w:rFonts w:ascii="Bookman Old Style" w:hAnsi="Bookman Old Style"/>
        </w:rPr>
        <w:t>dinotifikasi</w:t>
      </w:r>
      <w:proofErr w:type="spellEnd"/>
      <w:r w:rsidRPr="008444BC">
        <w:rPr>
          <w:rFonts w:ascii="Bookman Old Style" w:hAnsi="Bookman Old Style"/>
        </w:rPr>
        <w:t xml:space="preserve"> </w:t>
      </w:r>
      <w:proofErr w:type="spellStart"/>
      <w:r w:rsidRPr="008444BC">
        <w:rPr>
          <w:rFonts w:ascii="Bookman Old Style" w:hAnsi="Bookman Old Style"/>
        </w:rPr>
        <w:t>kepada</w:t>
      </w:r>
      <w:proofErr w:type="spellEnd"/>
      <w:r w:rsidRPr="008444BC">
        <w:rPr>
          <w:rFonts w:ascii="Bookman Old Style" w:hAnsi="Bookman Old Style"/>
        </w:rPr>
        <w:t xml:space="preserve"> </w:t>
      </w:r>
      <w:proofErr w:type="spellStart"/>
      <w:r w:rsidRPr="008444BC">
        <w:rPr>
          <w:rFonts w:ascii="Bookman Old Style" w:hAnsi="Bookman Old Style"/>
        </w:rPr>
        <w:t>Pemerintah</w:t>
      </w:r>
      <w:proofErr w:type="spellEnd"/>
      <w:r w:rsidRPr="008444BC">
        <w:rPr>
          <w:rFonts w:ascii="Bookman Old Style" w:hAnsi="Bookman Old Style"/>
        </w:rPr>
        <w:t xml:space="preserve"> Daerah </w:t>
      </w:r>
      <w:proofErr w:type="spellStart"/>
      <w:r w:rsidRPr="008444BC">
        <w:rPr>
          <w:rFonts w:ascii="Bookman Old Style" w:hAnsi="Bookman Old Style"/>
        </w:rPr>
        <w:t>kabupaten</w:t>
      </w:r>
      <w:proofErr w:type="spellEnd"/>
      <w:r w:rsidRPr="008444BC">
        <w:rPr>
          <w:rFonts w:ascii="Bookman Old Style" w:hAnsi="Bookman Old Style"/>
        </w:rPr>
        <w:t>/</w:t>
      </w:r>
      <w:proofErr w:type="spellStart"/>
      <w:r w:rsidRPr="008444BC">
        <w:rPr>
          <w:rFonts w:ascii="Bookman Old Style" w:hAnsi="Bookman Old Style"/>
        </w:rPr>
        <w:t>kota</w:t>
      </w:r>
      <w:proofErr w:type="spellEnd"/>
      <w:r w:rsidRPr="008444BC">
        <w:rPr>
          <w:rFonts w:ascii="Bookman Old Style" w:hAnsi="Bookman Old Style"/>
        </w:rPr>
        <w:t>;</w:t>
      </w:r>
    </w:p>
    <w:p w14:paraId="7BB9B1E6" w14:textId="77777777" w:rsidR="00614C0C" w:rsidRPr="008444BC" w:rsidRDefault="00614C0C" w:rsidP="004E5A1F">
      <w:pPr>
        <w:pStyle w:val="Style"/>
        <w:numPr>
          <w:ilvl w:val="0"/>
          <w:numId w:val="296"/>
        </w:numPr>
        <w:spacing w:after="0" w:line="360" w:lineRule="auto"/>
        <w:ind w:left="3119" w:right="23" w:hanging="567"/>
        <w:jc w:val="both"/>
        <w:rPr>
          <w:rFonts w:ascii="Bookman Old Style" w:hAnsi="Bookman Old Style"/>
        </w:rPr>
      </w:pPr>
      <w:proofErr w:type="spellStart"/>
      <w:r w:rsidRPr="008444BC">
        <w:rPr>
          <w:rFonts w:ascii="Bookman Old Style" w:hAnsi="Bookman Old Style"/>
        </w:rPr>
        <w:t>disusun</w:t>
      </w:r>
      <w:proofErr w:type="spellEnd"/>
      <w:r w:rsidRPr="008444BC">
        <w:rPr>
          <w:rFonts w:ascii="Bookman Old Style" w:hAnsi="Bookman Old Style"/>
        </w:rPr>
        <w:t xml:space="preserve"> oleh </w:t>
      </w:r>
      <w:r w:rsidRPr="008444BC">
        <w:rPr>
          <w:rFonts w:ascii="Bookman Old Style" w:hAnsi="Bookman Old Style" w:cs="Arial"/>
          <w:color w:val="000000" w:themeColor="text1"/>
        </w:rPr>
        <w:t>administrator KEK</w:t>
      </w:r>
      <w:r w:rsidRPr="008444BC">
        <w:rPr>
          <w:rFonts w:ascii="Bookman Old Style" w:hAnsi="Bookman Old Style"/>
        </w:rPr>
        <w:t xml:space="preserve"> dan </w:t>
      </w:r>
      <w:proofErr w:type="spellStart"/>
      <w:r w:rsidRPr="008444BC">
        <w:rPr>
          <w:rFonts w:ascii="Bookman Old Style" w:hAnsi="Bookman Old Style"/>
        </w:rPr>
        <w:t>dinotifikasi</w:t>
      </w:r>
      <w:proofErr w:type="spellEnd"/>
      <w:r w:rsidRPr="008444BC">
        <w:rPr>
          <w:rFonts w:ascii="Bookman Old Style" w:hAnsi="Bookman Old Style"/>
        </w:rPr>
        <w:t xml:space="preserve"> </w:t>
      </w:r>
      <w:proofErr w:type="spellStart"/>
      <w:r w:rsidRPr="008444BC">
        <w:rPr>
          <w:rFonts w:ascii="Bookman Old Style" w:hAnsi="Bookman Old Style"/>
        </w:rPr>
        <w:t>kepada</w:t>
      </w:r>
      <w:proofErr w:type="spellEnd"/>
      <w:r w:rsidRPr="008444BC">
        <w:rPr>
          <w:rFonts w:ascii="Bookman Old Style" w:hAnsi="Bookman Old Style"/>
        </w:rPr>
        <w:t xml:space="preserve"> </w:t>
      </w:r>
      <w:proofErr w:type="spellStart"/>
      <w:r w:rsidRPr="008444BC">
        <w:rPr>
          <w:rFonts w:ascii="Bookman Old Style" w:hAnsi="Bookman Old Style"/>
        </w:rPr>
        <w:t>Pemerintah</w:t>
      </w:r>
      <w:proofErr w:type="spellEnd"/>
      <w:r w:rsidRPr="008444BC">
        <w:rPr>
          <w:rFonts w:ascii="Bookman Old Style" w:hAnsi="Bookman Old Style"/>
        </w:rPr>
        <w:t xml:space="preserve"> Daerah </w:t>
      </w:r>
      <w:proofErr w:type="spellStart"/>
      <w:r w:rsidRPr="008444BC">
        <w:rPr>
          <w:rFonts w:ascii="Bookman Old Style" w:hAnsi="Bookman Old Style"/>
        </w:rPr>
        <w:t>kabupaten</w:t>
      </w:r>
      <w:proofErr w:type="spellEnd"/>
      <w:r w:rsidRPr="008444BC">
        <w:rPr>
          <w:rFonts w:ascii="Bookman Old Style" w:hAnsi="Bookman Old Style"/>
        </w:rPr>
        <w:t>/</w:t>
      </w:r>
      <w:proofErr w:type="spellStart"/>
      <w:r w:rsidRPr="008444BC">
        <w:rPr>
          <w:rFonts w:ascii="Bookman Old Style" w:hAnsi="Bookman Old Style"/>
        </w:rPr>
        <w:t>kota</w:t>
      </w:r>
      <w:proofErr w:type="spellEnd"/>
      <w:r w:rsidRPr="008444BC">
        <w:rPr>
          <w:rFonts w:ascii="Bookman Old Style" w:hAnsi="Bookman Old Style"/>
        </w:rPr>
        <w:t xml:space="preserve">; </w:t>
      </w:r>
      <w:proofErr w:type="spellStart"/>
      <w:r w:rsidRPr="008444BC">
        <w:rPr>
          <w:rFonts w:ascii="Bookman Old Style" w:hAnsi="Bookman Old Style"/>
        </w:rPr>
        <w:t>atau</w:t>
      </w:r>
      <w:proofErr w:type="spellEnd"/>
    </w:p>
    <w:p w14:paraId="6B209C94" w14:textId="5C4F71FE" w:rsidR="002922BE" w:rsidRDefault="00614C0C" w:rsidP="004E5A1F">
      <w:pPr>
        <w:pStyle w:val="Style"/>
        <w:numPr>
          <w:ilvl w:val="0"/>
          <w:numId w:val="296"/>
        </w:numPr>
        <w:spacing w:after="0" w:line="360" w:lineRule="auto"/>
        <w:ind w:left="3119" w:right="23" w:hanging="567"/>
        <w:jc w:val="both"/>
        <w:rPr>
          <w:rFonts w:ascii="Bookman Old Style" w:hAnsi="Bookman Old Style"/>
        </w:rPr>
      </w:pPr>
      <w:proofErr w:type="spellStart"/>
      <w:r w:rsidRPr="008444BC">
        <w:rPr>
          <w:rFonts w:ascii="Bookman Old Style" w:hAnsi="Bookman Old Style"/>
        </w:rPr>
        <w:t>disusun</w:t>
      </w:r>
      <w:proofErr w:type="spellEnd"/>
      <w:r w:rsidRPr="008444BC">
        <w:rPr>
          <w:rFonts w:ascii="Bookman Old Style" w:hAnsi="Bookman Old Style"/>
        </w:rPr>
        <w:t xml:space="preserve"> oleh </w:t>
      </w:r>
      <w:r w:rsidRPr="008444BC">
        <w:rPr>
          <w:rFonts w:ascii="Bookman Old Style" w:hAnsi="Bookman Old Style" w:cs="Arial"/>
          <w:color w:val="000000" w:themeColor="text1"/>
        </w:rPr>
        <w:t xml:space="preserve">badan </w:t>
      </w:r>
      <w:proofErr w:type="spellStart"/>
      <w:r w:rsidRPr="008444BC">
        <w:rPr>
          <w:rFonts w:ascii="Bookman Old Style" w:hAnsi="Bookman Old Style" w:cs="Arial"/>
          <w:color w:val="000000" w:themeColor="text1"/>
        </w:rPr>
        <w:t>pengusahaan</w:t>
      </w:r>
      <w:proofErr w:type="spellEnd"/>
      <w:r w:rsidRPr="008444BC">
        <w:rPr>
          <w:rFonts w:ascii="Bookman Old Style" w:hAnsi="Bookman Old Style" w:cs="Arial"/>
          <w:color w:val="000000" w:themeColor="text1"/>
        </w:rPr>
        <w:t xml:space="preserve"> KPBPB</w:t>
      </w:r>
      <w:r w:rsidRPr="008444BC">
        <w:rPr>
          <w:rFonts w:ascii="Bookman Old Style" w:hAnsi="Bookman Old Style"/>
        </w:rPr>
        <w:t xml:space="preserve"> dan </w:t>
      </w:r>
      <w:proofErr w:type="spellStart"/>
      <w:r w:rsidRPr="008444BC">
        <w:rPr>
          <w:rFonts w:ascii="Bookman Old Style" w:hAnsi="Bookman Old Style"/>
        </w:rPr>
        <w:t>dinotifikasi</w:t>
      </w:r>
      <w:proofErr w:type="spellEnd"/>
      <w:r w:rsidRPr="008444BC">
        <w:rPr>
          <w:rFonts w:ascii="Bookman Old Style" w:hAnsi="Bookman Old Style"/>
        </w:rPr>
        <w:t xml:space="preserve"> </w:t>
      </w:r>
      <w:proofErr w:type="spellStart"/>
      <w:r w:rsidRPr="008444BC">
        <w:rPr>
          <w:rFonts w:ascii="Bookman Old Style" w:hAnsi="Bookman Old Style"/>
        </w:rPr>
        <w:t>kepada</w:t>
      </w:r>
      <w:proofErr w:type="spellEnd"/>
      <w:r w:rsidRPr="008444BC">
        <w:rPr>
          <w:rFonts w:ascii="Bookman Old Style" w:hAnsi="Bookman Old Style"/>
        </w:rPr>
        <w:t xml:space="preserve"> </w:t>
      </w:r>
      <w:proofErr w:type="spellStart"/>
      <w:r w:rsidRPr="008444BC">
        <w:rPr>
          <w:rFonts w:ascii="Bookman Old Style" w:hAnsi="Bookman Old Style"/>
        </w:rPr>
        <w:t>Pemerintah</w:t>
      </w:r>
      <w:proofErr w:type="spellEnd"/>
      <w:r w:rsidRPr="008444BC">
        <w:rPr>
          <w:rFonts w:ascii="Bookman Old Style" w:hAnsi="Bookman Old Style"/>
        </w:rPr>
        <w:t xml:space="preserve"> Daerah </w:t>
      </w:r>
      <w:proofErr w:type="spellStart"/>
      <w:r w:rsidRPr="008444BC">
        <w:rPr>
          <w:rFonts w:ascii="Bookman Old Style" w:hAnsi="Bookman Old Style"/>
        </w:rPr>
        <w:lastRenderedPageBreak/>
        <w:t>kabupaten</w:t>
      </w:r>
      <w:proofErr w:type="spellEnd"/>
      <w:r w:rsidRPr="008444BC">
        <w:rPr>
          <w:rFonts w:ascii="Bookman Old Style" w:hAnsi="Bookman Old Style"/>
        </w:rPr>
        <w:t>/</w:t>
      </w:r>
      <w:proofErr w:type="spellStart"/>
      <w:r w:rsidRPr="008444BC">
        <w:rPr>
          <w:rFonts w:ascii="Bookman Old Style" w:hAnsi="Bookman Old Style"/>
        </w:rPr>
        <w:t>kota</w:t>
      </w:r>
      <w:proofErr w:type="spellEnd"/>
      <w:r w:rsidRPr="008444BC">
        <w:rPr>
          <w:rFonts w:ascii="Bookman Old Style" w:hAnsi="Bookman Old Style"/>
        </w:rPr>
        <w:t>.</w:t>
      </w:r>
    </w:p>
    <w:p w14:paraId="54348515" w14:textId="61BC71B6" w:rsidR="00614C0C" w:rsidRPr="008444BC" w:rsidRDefault="00614C0C" w:rsidP="004E5A1F">
      <w:pPr>
        <w:pStyle w:val="Style"/>
        <w:numPr>
          <w:ilvl w:val="0"/>
          <w:numId w:val="137"/>
        </w:numPr>
        <w:spacing w:after="0" w:line="360" w:lineRule="auto"/>
        <w:ind w:left="2552" w:right="23" w:hanging="572"/>
        <w:jc w:val="both"/>
        <w:rPr>
          <w:rFonts w:ascii="Bookman Old Style" w:hAnsi="Bookman Old Style"/>
        </w:rPr>
      </w:pPr>
      <w:proofErr w:type="spellStart"/>
      <w:r w:rsidRPr="008444BC">
        <w:rPr>
          <w:rFonts w:ascii="Bookman Old Style" w:hAnsi="Bookman Old Style"/>
        </w:rPr>
        <w:t>Berdasarkan</w:t>
      </w:r>
      <w:proofErr w:type="spellEnd"/>
      <w:r w:rsidRPr="008444BC">
        <w:rPr>
          <w:rFonts w:ascii="Bookman Old Style" w:hAnsi="Bookman Old Style"/>
        </w:rPr>
        <w:t xml:space="preserve"> </w:t>
      </w:r>
      <w:proofErr w:type="spellStart"/>
      <w:r w:rsidRPr="008444BC">
        <w:rPr>
          <w:rFonts w:ascii="Bookman Old Style" w:hAnsi="Bookman Old Style"/>
        </w:rPr>
        <w:t>rencana</w:t>
      </w:r>
      <w:proofErr w:type="spellEnd"/>
      <w:r w:rsidRPr="008444BC">
        <w:rPr>
          <w:rFonts w:ascii="Bookman Old Style" w:hAnsi="Bookman Old Style"/>
        </w:rPr>
        <w:t xml:space="preserve"> </w:t>
      </w:r>
      <w:proofErr w:type="spellStart"/>
      <w:r w:rsidRPr="008444BC">
        <w:rPr>
          <w:rFonts w:ascii="Bookman Old Style" w:hAnsi="Bookman Old Style"/>
        </w:rPr>
        <w:t>inspeksi</w:t>
      </w:r>
      <w:proofErr w:type="spellEnd"/>
      <w:r w:rsidRPr="008444BC">
        <w:rPr>
          <w:rFonts w:ascii="Bookman Old Style" w:hAnsi="Bookman Old Style"/>
        </w:rPr>
        <w:t xml:space="preserve"> </w:t>
      </w:r>
      <w:proofErr w:type="spellStart"/>
      <w:r w:rsidRPr="008444BC">
        <w:rPr>
          <w:rFonts w:ascii="Bookman Old Style" w:hAnsi="Bookman Old Style"/>
        </w:rPr>
        <w:t>lapangan</w:t>
      </w:r>
      <w:proofErr w:type="spellEnd"/>
      <w:r w:rsidRPr="008444BC">
        <w:rPr>
          <w:rFonts w:ascii="Bookman Old Style" w:hAnsi="Bookman Old Style"/>
        </w:rPr>
        <w:t xml:space="preserve"> </w:t>
      </w:r>
      <w:proofErr w:type="spellStart"/>
      <w:r w:rsidRPr="008444BC">
        <w:rPr>
          <w:rFonts w:ascii="Bookman Old Style" w:hAnsi="Bookman Old Style"/>
        </w:rPr>
        <w:t>tahunan</w:t>
      </w:r>
      <w:proofErr w:type="spellEnd"/>
      <w:r w:rsidRPr="008444BC">
        <w:rPr>
          <w:rFonts w:ascii="Bookman Old Style" w:hAnsi="Bookman Old Style"/>
        </w:rPr>
        <w:t xml:space="preserve"> </w:t>
      </w:r>
      <w:proofErr w:type="spellStart"/>
      <w:r w:rsidRPr="008444BC">
        <w:rPr>
          <w:rFonts w:ascii="Bookman Old Style" w:hAnsi="Bookman Old Style"/>
        </w:rPr>
        <w:t>sebagaimana</w:t>
      </w:r>
      <w:proofErr w:type="spellEnd"/>
      <w:r w:rsidRPr="008444BC">
        <w:rPr>
          <w:rFonts w:ascii="Bookman Old Style" w:hAnsi="Bookman Old Style"/>
        </w:rPr>
        <w:t xml:space="preserve"> </w:t>
      </w:r>
      <w:proofErr w:type="spellStart"/>
      <w:r w:rsidRPr="008444BC">
        <w:rPr>
          <w:rFonts w:ascii="Bookman Old Style" w:hAnsi="Bookman Old Style"/>
        </w:rPr>
        <w:t>dimaksud</w:t>
      </w:r>
      <w:proofErr w:type="spellEnd"/>
      <w:r w:rsidRPr="008444BC">
        <w:rPr>
          <w:rFonts w:ascii="Bookman Old Style" w:hAnsi="Bookman Old Style"/>
        </w:rPr>
        <w:t xml:space="preserve"> pada </w:t>
      </w:r>
      <w:proofErr w:type="spellStart"/>
      <w:r w:rsidRPr="008444BC">
        <w:rPr>
          <w:rFonts w:ascii="Bookman Old Style" w:hAnsi="Bookman Old Style"/>
        </w:rPr>
        <w:t>ayat</w:t>
      </w:r>
      <w:proofErr w:type="spellEnd"/>
      <w:r w:rsidRPr="008444BC">
        <w:rPr>
          <w:rFonts w:ascii="Bookman Old Style" w:hAnsi="Bookman Old Style"/>
        </w:rPr>
        <w:t xml:space="preserve"> (</w:t>
      </w:r>
      <w:r w:rsidR="004912D6" w:rsidRPr="008444BC">
        <w:rPr>
          <w:rFonts w:ascii="Bookman Old Style" w:hAnsi="Bookman Old Style"/>
        </w:rPr>
        <w:t>8</w:t>
      </w:r>
      <w:r w:rsidRPr="008444BC">
        <w:rPr>
          <w:rFonts w:ascii="Bookman Old Style" w:hAnsi="Bookman Old Style"/>
        </w:rPr>
        <w:t xml:space="preserve">), </w:t>
      </w:r>
      <w:proofErr w:type="spellStart"/>
      <w:r w:rsidR="007211B5" w:rsidRPr="008444BC">
        <w:rPr>
          <w:rFonts w:ascii="Bookman Old Style" w:hAnsi="Bookman Old Style"/>
        </w:rPr>
        <w:t>k</w:t>
      </w:r>
      <w:r w:rsidR="00766516" w:rsidRPr="008444BC">
        <w:rPr>
          <w:rFonts w:ascii="Bookman Old Style" w:hAnsi="Bookman Old Style"/>
        </w:rPr>
        <w:t>ementerian</w:t>
      </w:r>
      <w:proofErr w:type="spellEnd"/>
      <w:r w:rsidR="00766516" w:rsidRPr="008444BC">
        <w:rPr>
          <w:rFonts w:ascii="Bookman Old Style" w:hAnsi="Bookman Old Style"/>
        </w:rPr>
        <w:t>/</w:t>
      </w:r>
      <w:proofErr w:type="spellStart"/>
      <w:r w:rsidR="00766516" w:rsidRPr="008444BC">
        <w:rPr>
          <w:rFonts w:ascii="Bookman Old Style" w:hAnsi="Bookman Old Style"/>
        </w:rPr>
        <w:t>lembaga</w:t>
      </w:r>
      <w:proofErr w:type="spellEnd"/>
      <w:r w:rsidRPr="008444BC">
        <w:rPr>
          <w:rFonts w:ascii="Bookman Old Style" w:hAnsi="Bookman Old Style"/>
        </w:rPr>
        <w:t xml:space="preserve">, </w:t>
      </w:r>
      <w:proofErr w:type="spellStart"/>
      <w:r w:rsidRPr="008444BC">
        <w:rPr>
          <w:rFonts w:ascii="Bookman Old Style" w:hAnsi="Bookman Old Style"/>
        </w:rPr>
        <w:t>Pemerintah</w:t>
      </w:r>
      <w:proofErr w:type="spellEnd"/>
      <w:r w:rsidRPr="008444BC">
        <w:rPr>
          <w:rFonts w:ascii="Bookman Old Style" w:hAnsi="Bookman Old Style"/>
        </w:rPr>
        <w:t xml:space="preserve"> Daerah </w:t>
      </w:r>
      <w:proofErr w:type="spellStart"/>
      <w:r w:rsidRPr="008444BC">
        <w:rPr>
          <w:rFonts w:ascii="Bookman Old Style" w:hAnsi="Bookman Old Style"/>
        </w:rPr>
        <w:t>provinsi</w:t>
      </w:r>
      <w:proofErr w:type="spellEnd"/>
      <w:r w:rsidRPr="008444BC">
        <w:rPr>
          <w:rFonts w:ascii="Bookman Old Style" w:hAnsi="Bookman Old Style"/>
        </w:rPr>
        <w:t xml:space="preserve">, </w:t>
      </w:r>
      <w:proofErr w:type="spellStart"/>
      <w:r w:rsidRPr="008444BC">
        <w:rPr>
          <w:rFonts w:ascii="Bookman Old Style" w:hAnsi="Bookman Old Style"/>
        </w:rPr>
        <w:t>Pemerintah</w:t>
      </w:r>
      <w:proofErr w:type="spellEnd"/>
      <w:r w:rsidRPr="008444BC">
        <w:rPr>
          <w:rFonts w:ascii="Bookman Old Style" w:hAnsi="Bookman Old Style"/>
        </w:rPr>
        <w:t xml:space="preserve"> Daerah </w:t>
      </w:r>
      <w:proofErr w:type="spellStart"/>
      <w:r w:rsidRPr="008444BC">
        <w:rPr>
          <w:rFonts w:ascii="Bookman Old Style" w:hAnsi="Bookman Old Style"/>
        </w:rPr>
        <w:t>kabupaten</w:t>
      </w:r>
      <w:proofErr w:type="spellEnd"/>
      <w:r w:rsidRPr="008444BC">
        <w:rPr>
          <w:rFonts w:ascii="Bookman Old Style" w:hAnsi="Bookman Old Style"/>
        </w:rPr>
        <w:t>/</w:t>
      </w:r>
      <w:proofErr w:type="spellStart"/>
      <w:r w:rsidRPr="008444BC">
        <w:rPr>
          <w:rFonts w:ascii="Bookman Old Style" w:hAnsi="Bookman Old Style"/>
        </w:rPr>
        <w:t>kota</w:t>
      </w:r>
      <w:proofErr w:type="spellEnd"/>
      <w:r w:rsidRPr="008444BC">
        <w:rPr>
          <w:rFonts w:ascii="Bookman Old Style" w:hAnsi="Bookman Old Style"/>
        </w:rPr>
        <w:t xml:space="preserve"> </w:t>
      </w:r>
      <w:proofErr w:type="spellStart"/>
      <w:r w:rsidRPr="008444BC">
        <w:rPr>
          <w:rFonts w:ascii="Bookman Old Style" w:hAnsi="Bookman Old Style"/>
        </w:rPr>
        <w:t>menyesuaikan</w:t>
      </w:r>
      <w:proofErr w:type="spellEnd"/>
      <w:r w:rsidRPr="008444BC">
        <w:rPr>
          <w:rFonts w:ascii="Bookman Old Style" w:hAnsi="Bookman Old Style"/>
        </w:rPr>
        <w:t xml:space="preserve"> </w:t>
      </w:r>
      <w:proofErr w:type="spellStart"/>
      <w:r w:rsidRPr="008444BC">
        <w:rPr>
          <w:rFonts w:ascii="Bookman Old Style" w:hAnsi="Bookman Old Style"/>
        </w:rPr>
        <w:t>lokasi</w:t>
      </w:r>
      <w:proofErr w:type="spellEnd"/>
      <w:r w:rsidRPr="008444BC">
        <w:rPr>
          <w:rFonts w:ascii="Bookman Old Style" w:hAnsi="Bookman Old Style"/>
        </w:rPr>
        <w:t xml:space="preserve"> dan </w:t>
      </w:r>
      <w:proofErr w:type="spellStart"/>
      <w:r w:rsidRPr="008444BC">
        <w:rPr>
          <w:rFonts w:ascii="Bookman Old Style" w:hAnsi="Bookman Old Style"/>
        </w:rPr>
        <w:t>Pelaku</w:t>
      </w:r>
      <w:proofErr w:type="spellEnd"/>
      <w:r w:rsidRPr="008444BC">
        <w:rPr>
          <w:rFonts w:ascii="Bookman Old Style" w:hAnsi="Bookman Old Style"/>
        </w:rPr>
        <w:t xml:space="preserve"> Usaha yang </w:t>
      </w:r>
      <w:proofErr w:type="spellStart"/>
      <w:r w:rsidRPr="008444BC">
        <w:rPr>
          <w:rFonts w:ascii="Bookman Old Style" w:hAnsi="Bookman Old Style"/>
        </w:rPr>
        <w:t>akan</w:t>
      </w:r>
      <w:proofErr w:type="spellEnd"/>
      <w:r w:rsidRPr="008444BC">
        <w:rPr>
          <w:rFonts w:ascii="Bookman Old Style" w:hAnsi="Bookman Old Style"/>
        </w:rPr>
        <w:t xml:space="preserve"> </w:t>
      </w:r>
      <w:proofErr w:type="spellStart"/>
      <w:r w:rsidR="008D4540" w:rsidRPr="004E5A1F">
        <w:rPr>
          <w:rFonts w:ascii="Bookman Old Style" w:hAnsi="Bookman Old Style"/>
        </w:rPr>
        <w:t>dilakukan</w:t>
      </w:r>
      <w:proofErr w:type="spellEnd"/>
      <w:r w:rsidR="008D4540" w:rsidRPr="004E5A1F">
        <w:rPr>
          <w:rFonts w:ascii="Bookman Old Style" w:hAnsi="Bookman Old Style"/>
        </w:rPr>
        <w:t xml:space="preserve"> </w:t>
      </w:r>
      <w:proofErr w:type="spellStart"/>
      <w:r w:rsidR="008D4540" w:rsidRPr="004E5A1F">
        <w:rPr>
          <w:rFonts w:ascii="Bookman Old Style" w:hAnsi="Bookman Old Style"/>
        </w:rPr>
        <w:t>inspeksi</w:t>
      </w:r>
      <w:proofErr w:type="spellEnd"/>
      <w:r w:rsidR="008D4540" w:rsidRPr="004E5A1F">
        <w:rPr>
          <w:rFonts w:ascii="Bookman Old Style" w:hAnsi="Bookman Old Style"/>
        </w:rPr>
        <w:t xml:space="preserve"> </w:t>
      </w:r>
      <w:proofErr w:type="spellStart"/>
      <w:r w:rsidR="008D4540" w:rsidRPr="004E5A1F">
        <w:rPr>
          <w:rFonts w:ascii="Bookman Old Style" w:hAnsi="Bookman Old Style"/>
        </w:rPr>
        <w:t>lapangan</w:t>
      </w:r>
      <w:proofErr w:type="spellEnd"/>
      <w:r w:rsidRPr="008444BC">
        <w:rPr>
          <w:rFonts w:ascii="Bookman Old Style" w:hAnsi="Bookman Old Style"/>
        </w:rPr>
        <w:t xml:space="preserve"> </w:t>
      </w:r>
      <w:proofErr w:type="spellStart"/>
      <w:r w:rsidRPr="008444BC">
        <w:rPr>
          <w:rFonts w:ascii="Bookman Old Style" w:hAnsi="Bookman Old Style"/>
        </w:rPr>
        <w:t>melalui</w:t>
      </w:r>
      <w:proofErr w:type="spellEnd"/>
      <w:r w:rsidRPr="008444BC">
        <w:rPr>
          <w:rFonts w:ascii="Bookman Old Style" w:hAnsi="Bookman Old Style"/>
        </w:rPr>
        <w:t xml:space="preserve"> </w:t>
      </w:r>
      <w:proofErr w:type="spellStart"/>
      <w:r w:rsidRPr="008444BC">
        <w:rPr>
          <w:rFonts w:ascii="Bookman Old Style" w:hAnsi="Bookman Old Style"/>
        </w:rPr>
        <w:t>Sistem</w:t>
      </w:r>
      <w:proofErr w:type="spellEnd"/>
      <w:r w:rsidRPr="008444BC">
        <w:rPr>
          <w:rFonts w:ascii="Bookman Old Style" w:hAnsi="Bookman Old Style"/>
        </w:rPr>
        <w:t xml:space="preserve"> OSS paling </w:t>
      </w:r>
      <w:proofErr w:type="spellStart"/>
      <w:r w:rsidRPr="008444BC">
        <w:rPr>
          <w:rFonts w:ascii="Bookman Old Style" w:hAnsi="Bookman Old Style"/>
        </w:rPr>
        <w:t>lambat</w:t>
      </w:r>
      <w:proofErr w:type="spellEnd"/>
      <w:r w:rsidRPr="008444BC">
        <w:rPr>
          <w:rFonts w:ascii="Bookman Old Style" w:hAnsi="Bookman Old Style"/>
        </w:rPr>
        <w:t xml:space="preserve"> </w:t>
      </w:r>
      <w:proofErr w:type="spellStart"/>
      <w:r w:rsidRPr="008444BC">
        <w:rPr>
          <w:rFonts w:ascii="Bookman Old Style" w:hAnsi="Bookman Old Style"/>
        </w:rPr>
        <w:t>minggu</w:t>
      </w:r>
      <w:proofErr w:type="spellEnd"/>
      <w:r w:rsidRPr="008444BC">
        <w:rPr>
          <w:rFonts w:ascii="Bookman Old Style" w:hAnsi="Bookman Old Style"/>
        </w:rPr>
        <w:t xml:space="preserve"> </w:t>
      </w:r>
      <w:proofErr w:type="spellStart"/>
      <w:r w:rsidRPr="008444BC">
        <w:rPr>
          <w:rFonts w:ascii="Bookman Old Style" w:hAnsi="Bookman Old Style"/>
        </w:rPr>
        <w:t>kedua</w:t>
      </w:r>
      <w:proofErr w:type="spellEnd"/>
      <w:r w:rsidRPr="008444BC">
        <w:rPr>
          <w:rFonts w:ascii="Bookman Old Style" w:hAnsi="Bookman Old Style"/>
        </w:rPr>
        <w:t xml:space="preserve"> </w:t>
      </w:r>
      <w:proofErr w:type="spellStart"/>
      <w:r w:rsidRPr="008444BC">
        <w:rPr>
          <w:rFonts w:ascii="Bookman Old Style" w:hAnsi="Bookman Old Style"/>
        </w:rPr>
        <w:t>bulan</w:t>
      </w:r>
      <w:proofErr w:type="spellEnd"/>
      <w:r w:rsidRPr="008444BC">
        <w:rPr>
          <w:rFonts w:ascii="Bookman Old Style" w:hAnsi="Bookman Old Style"/>
        </w:rPr>
        <w:t xml:space="preserve"> </w:t>
      </w:r>
      <w:proofErr w:type="spellStart"/>
      <w:r w:rsidRPr="008444BC">
        <w:rPr>
          <w:rFonts w:ascii="Bookman Old Style" w:hAnsi="Bookman Old Style"/>
        </w:rPr>
        <w:t>Desember</w:t>
      </w:r>
      <w:proofErr w:type="spellEnd"/>
      <w:r w:rsidRPr="008444BC">
        <w:rPr>
          <w:rFonts w:ascii="Bookman Old Style" w:hAnsi="Bookman Old Style"/>
        </w:rPr>
        <w:t>.</w:t>
      </w:r>
    </w:p>
    <w:p w14:paraId="7DE25AE1" w14:textId="3557820C" w:rsidR="00614C0C" w:rsidRPr="008444BC" w:rsidRDefault="00614C0C" w:rsidP="004E5A1F">
      <w:pPr>
        <w:pStyle w:val="Style"/>
        <w:numPr>
          <w:ilvl w:val="0"/>
          <w:numId w:val="137"/>
        </w:numPr>
        <w:spacing w:after="0" w:line="360" w:lineRule="auto"/>
        <w:ind w:left="2552" w:right="23" w:hanging="572"/>
        <w:jc w:val="both"/>
        <w:rPr>
          <w:rFonts w:ascii="Bookman Old Style" w:hAnsi="Bookman Old Style"/>
        </w:rPr>
      </w:pPr>
      <w:proofErr w:type="spellStart"/>
      <w:r w:rsidRPr="008444BC">
        <w:rPr>
          <w:rFonts w:ascii="Bookman Old Style" w:hAnsi="Bookman Old Style"/>
        </w:rPr>
        <w:t>Dalam</w:t>
      </w:r>
      <w:proofErr w:type="spellEnd"/>
      <w:r w:rsidRPr="008444BC">
        <w:rPr>
          <w:rFonts w:ascii="Bookman Old Style" w:hAnsi="Bookman Old Style"/>
        </w:rPr>
        <w:t xml:space="preserve"> </w:t>
      </w:r>
      <w:proofErr w:type="spellStart"/>
      <w:r w:rsidRPr="008444BC">
        <w:rPr>
          <w:rFonts w:ascii="Bookman Old Style" w:hAnsi="Bookman Old Style"/>
        </w:rPr>
        <w:t>hal</w:t>
      </w:r>
      <w:proofErr w:type="spellEnd"/>
      <w:r w:rsidRPr="008444BC">
        <w:rPr>
          <w:rFonts w:ascii="Bookman Old Style" w:hAnsi="Bookman Old Style"/>
        </w:rPr>
        <w:t xml:space="preserve"> </w:t>
      </w:r>
      <w:proofErr w:type="spellStart"/>
      <w:r w:rsidRPr="008444BC">
        <w:rPr>
          <w:rFonts w:ascii="Bookman Old Style" w:hAnsi="Bookman Old Style"/>
        </w:rPr>
        <w:t>Pelaku</w:t>
      </w:r>
      <w:proofErr w:type="spellEnd"/>
      <w:r w:rsidRPr="008444BC">
        <w:rPr>
          <w:rFonts w:ascii="Bookman Old Style" w:hAnsi="Bookman Old Style"/>
        </w:rPr>
        <w:t xml:space="preserve"> Usaha dan </w:t>
      </w:r>
      <w:proofErr w:type="spellStart"/>
      <w:r w:rsidRPr="008444BC">
        <w:rPr>
          <w:rFonts w:ascii="Bookman Old Style" w:hAnsi="Bookman Old Style"/>
        </w:rPr>
        <w:t>lokasi</w:t>
      </w:r>
      <w:proofErr w:type="spellEnd"/>
      <w:r w:rsidRPr="008444BC">
        <w:rPr>
          <w:rFonts w:ascii="Bookman Old Style" w:hAnsi="Bookman Old Style"/>
        </w:rPr>
        <w:t xml:space="preserve"> yang </w:t>
      </w:r>
      <w:proofErr w:type="spellStart"/>
      <w:r w:rsidRPr="008444BC">
        <w:rPr>
          <w:rFonts w:ascii="Bookman Old Style" w:hAnsi="Bookman Old Style"/>
        </w:rPr>
        <w:t>akan</w:t>
      </w:r>
      <w:proofErr w:type="spellEnd"/>
      <w:r w:rsidRPr="008444BC">
        <w:rPr>
          <w:rFonts w:ascii="Bookman Old Style" w:hAnsi="Bookman Old Style"/>
        </w:rPr>
        <w:t xml:space="preserve"> </w:t>
      </w:r>
      <w:proofErr w:type="spellStart"/>
      <w:r w:rsidR="008D4540" w:rsidRPr="008444BC">
        <w:rPr>
          <w:rFonts w:ascii="Bookman Old Style" w:hAnsi="Bookman Old Style"/>
        </w:rPr>
        <w:t>dilakukan</w:t>
      </w:r>
      <w:proofErr w:type="spellEnd"/>
      <w:r w:rsidR="008D4540" w:rsidRPr="008444BC">
        <w:rPr>
          <w:rFonts w:ascii="Bookman Old Style" w:hAnsi="Bookman Old Style"/>
        </w:rPr>
        <w:t xml:space="preserve"> </w:t>
      </w:r>
      <w:proofErr w:type="spellStart"/>
      <w:r w:rsidR="008D4540" w:rsidRPr="008444BC">
        <w:rPr>
          <w:rFonts w:ascii="Bookman Old Style" w:hAnsi="Bookman Old Style"/>
        </w:rPr>
        <w:t>inspeksi</w:t>
      </w:r>
      <w:proofErr w:type="spellEnd"/>
      <w:r w:rsidR="008D4540" w:rsidRPr="008444BC">
        <w:rPr>
          <w:rFonts w:ascii="Bookman Old Style" w:hAnsi="Bookman Old Style"/>
        </w:rPr>
        <w:t xml:space="preserve"> </w:t>
      </w:r>
      <w:proofErr w:type="spellStart"/>
      <w:r w:rsidR="008D4540" w:rsidRPr="008444BC">
        <w:rPr>
          <w:rFonts w:ascii="Bookman Old Style" w:hAnsi="Bookman Old Style"/>
        </w:rPr>
        <w:t>lapangan</w:t>
      </w:r>
      <w:proofErr w:type="spellEnd"/>
      <w:r w:rsidR="008D4540" w:rsidRPr="008444BC">
        <w:rPr>
          <w:rFonts w:ascii="Bookman Old Style" w:hAnsi="Bookman Old Style"/>
        </w:rPr>
        <w:t xml:space="preserve"> </w:t>
      </w:r>
      <w:proofErr w:type="spellStart"/>
      <w:r w:rsidRPr="008444BC">
        <w:rPr>
          <w:rFonts w:ascii="Bookman Old Style" w:hAnsi="Bookman Old Style"/>
        </w:rPr>
        <w:t>belum</w:t>
      </w:r>
      <w:proofErr w:type="spellEnd"/>
      <w:r w:rsidRPr="008444BC">
        <w:rPr>
          <w:rFonts w:ascii="Bookman Old Style" w:hAnsi="Bookman Old Style"/>
        </w:rPr>
        <w:t xml:space="preserve"> </w:t>
      </w:r>
      <w:proofErr w:type="spellStart"/>
      <w:r w:rsidRPr="008444BC">
        <w:rPr>
          <w:rFonts w:ascii="Bookman Old Style" w:hAnsi="Bookman Old Style"/>
        </w:rPr>
        <w:t>tercantum</w:t>
      </w:r>
      <w:proofErr w:type="spellEnd"/>
      <w:r w:rsidRPr="008444BC">
        <w:rPr>
          <w:rFonts w:ascii="Bookman Old Style" w:hAnsi="Bookman Old Style"/>
        </w:rPr>
        <w:t xml:space="preserve"> pada </w:t>
      </w:r>
      <w:proofErr w:type="spellStart"/>
      <w:r w:rsidRPr="008444BC">
        <w:rPr>
          <w:rFonts w:ascii="Bookman Old Style" w:hAnsi="Bookman Old Style"/>
        </w:rPr>
        <w:t>rencana</w:t>
      </w:r>
      <w:proofErr w:type="spellEnd"/>
      <w:r w:rsidRPr="008444BC">
        <w:rPr>
          <w:rFonts w:ascii="Bookman Old Style" w:hAnsi="Bookman Old Style"/>
        </w:rPr>
        <w:t xml:space="preserve"> </w:t>
      </w:r>
      <w:proofErr w:type="spellStart"/>
      <w:r w:rsidRPr="008444BC">
        <w:rPr>
          <w:rFonts w:ascii="Bookman Old Style" w:hAnsi="Bookman Old Style"/>
        </w:rPr>
        <w:t>inspeksi</w:t>
      </w:r>
      <w:proofErr w:type="spellEnd"/>
      <w:r w:rsidRPr="008444BC">
        <w:rPr>
          <w:rFonts w:ascii="Bookman Old Style" w:hAnsi="Bookman Old Style"/>
        </w:rPr>
        <w:t xml:space="preserve"> </w:t>
      </w:r>
      <w:proofErr w:type="spellStart"/>
      <w:r w:rsidRPr="008444BC">
        <w:rPr>
          <w:rFonts w:ascii="Bookman Old Style" w:hAnsi="Bookman Old Style"/>
        </w:rPr>
        <w:t>lapangan</w:t>
      </w:r>
      <w:proofErr w:type="spellEnd"/>
      <w:r w:rsidRPr="008444BC">
        <w:rPr>
          <w:rFonts w:ascii="Bookman Old Style" w:hAnsi="Bookman Old Style"/>
        </w:rPr>
        <w:t xml:space="preserve"> </w:t>
      </w:r>
      <w:proofErr w:type="spellStart"/>
      <w:r w:rsidRPr="008444BC">
        <w:rPr>
          <w:rFonts w:ascii="Bookman Old Style" w:hAnsi="Bookman Old Style"/>
        </w:rPr>
        <w:t>tahunan</w:t>
      </w:r>
      <w:proofErr w:type="spellEnd"/>
      <w:r w:rsidRPr="008444BC">
        <w:rPr>
          <w:rFonts w:ascii="Bookman Old Style" w:hAnsi="Bookman Old Style"/>
        </w:rPr>
        <w:t xml:space="preserve">, </w:t>
      </w:r>
      <w:proofErr w:type="spellStart"/>
      <w:r w:rsidR="007211B5" w:rsidRPr="008444BC">
        <w:rPr>
          <w:rFonts w:ascii="Bookman Old Style" w:hAnsi="Bookman Old Style"/>
        </w:rPr>
        <w:t>k</w:t>
      </w:r>
      <w:r w:rsidR="00766516" w:rsidRPr="008444BC">
        <w:rPr>
          <w:rFonts w:ascii="Bookman Old Style" w:hAnsi="Bookman Old Style"/>
        </w:rPr>
        <w:t>ementerian</w:t>
      </w:r>
      <w:proofErr w:type="spellEnd"/>
      <w:r w:rsidR="00766516" w:rsidRPr="008444BC">
        <w:rPr>
          <w:rFonts w:ascii="Bookman Old Style" w:hAnsi="Bookman Old Style"/>
        </w:rPr>
        <w:t>/</w:t>
      </w:r>
      <w:proofErr w:type="spellStart"/>
      <w:r w:rsidR="00766516" w:rsidRPr="008444BC">
        <w:rPr>
          <w:rFonts w:ascii="Bookman Old Style" w:hAnsi="Bookman Old Style"/>
        </w:rPr>
        <w:t>lembaga</w:t>
      </w:r>
      <w:proofErr w:type="spellEnd"/>
      <w:r w:rsidRPr="008444BC">
        <w:rPr>
          <w:rFonts w:ascii="Bookman Old Style" w:hAnsi="Bookman Old Style"/>
        </w:rPr>
        <w:t xml:space="preserve">, </w:t>
      </w:r>
      <w:proofErr w:type="spellStart"/>
      <w:r w:rsidRPr="008444BC">
        <w:rPr>
          <w:rFonts w:ascii="Bookman Old Style" w:hAnsi="Bookman Old Style"/>
        </w:rPr>
        <w:t>Pemerintah</w:t>
      </w:r>
      <w:proofErr w:type="spellEnd"/>
      <w:r w:rsidRPr="008444BC">
        <w:rPr>
          <w:rFonts w:ascii="Bookman Old Style" w:hAnsi="Bookman Old Style"/>
        </w:rPr>
        <w:t xml:space="preserve"> Daerah </w:t>
      </w:r>
      <w:proofErr w:type="spellStart"/>
      <w:r w:rsidRPr="008444BC">
        <w:rPr>
          <w:rFonts w:ascii="Bookman Old Style" w:hAnsi="Bookman Old Style"/>
        </w:rPr>
        <w:t>provinsi</w:t>
      </w:r>
      <w:proofErr w:type="spellEnd"/>
      <w:r w:rsidRPr="008444BC">
        <w:rPr>
          <w:rFonts w:ascii="Bookman Old Style" w:hAnsi="Bookman Old Style"/>
        </w:rPr>
        <w:t xml:space="preserve">, dan </w:t>
      </w:r>
      <w:proofErr w:type="spellStart"/>
      <w:r w:rsidRPr="008444BC">
        <w:rPr>
          <w:rFonts w:ascii="Bookman Old Style" w:hAnsi="Bookman Old Style"/>
        </w:rPr>
        <w:t>Pemerintah</w:t>
      </w:r>
      <w:proofErr w:type="spellEnd"/>
      <w:r w:rsidRPr="008444BC">
        <w:rPr>
          <w:rFonts w:ascii="Bookman Old Style" w:hAnsi="Bookman Old Style"/>
        </w:rPr>
        <w:t xml:space="preserve"> Daerah </w:t>
      </w:r>
      <w:proofErr w:type="spellStart"/>
      <w:r w:rsidRPr="008444BC">
        <w:rPr>
          <w:rFonts w:ascii="Bookman Old Style" w:hAnsi="Bookman Old Style"/>
        </w:rPr>
        <w:t>kabupaten</w:t>
      </w:r>
      <w:proofErr w:type="spellEnd"/>
      <w:r w:rsidRPr="008444BC">
        <w:rPr>
          <w:rFonts w:ascii="Bookman Old Style" w:hAnsi="Bookman Old Style"/>
        </w:rPr>
        <w:t>/</w:t>
      </w:r>
      <w:proofErr w:type="spellStart"/>
      <w:r w:rsidRPr="008444BC">
        <w:rPr>
          <w:rFonts w:ascii="Bookman Old Style" w:hAnsi="Bookman Old Style"/>
        </w:rPr>
        <w:t>kota</w:t>
      </w:r>
      <w:proofErr w:type="spellEnd"/>
      <w:r w:rsidRPr="008444BC">
        <w:rPr>
          <w:rFonts w:ascii="Bookman Old Style" w:hAnsi="Bookman Old Style"/>
        </w:rPr>
        <w:t xml:space="preserve"> </w:t>
      </w:r>
      <w:proofErr w:type="spellStart"/>
      <w:r w:rsidRPr="008444BC">
        <w:rPr>
          <w:rFonts w:ascii="Bookman Old Style" w:hAnsi="Bookman Old Style"/>
        </w:rPr>
        <w:t>dapat</w:t>
      </w:r>
      <w:proofErr w:type="spellEnd"/>
      <w:r w:rsidRPr="008444BC">
        <w:rPr>
          <w:rFonts w:ascii="Bookman Old Style" w:hAnsi="Bookman Old Style"/>
        </w:rPr>
        <w:t xml:space="preserve"> </w:t>
      </w:r>
      <w:proofErr w:type="spellStart"/>
      <w:r w:rsidRPr="008444BC">
        <w:rPr>
          <w:rFonts w:ascii="Bookman Old Style" w:hAnsi="Bookman Old Style"/>
        </w:rPr>
        <w:t>menambahkan</w:t>
      </w:r>
      <w:proofErr w:type="spellEnd"/>
      <w:r w:rsidRPr="008444BC">
        <w:rPr>
          <w:rFonts w:ascii="Bookman Old Style" w:hAnsi="Bookman Old Style"/>
        </w:rPr>
        <w:t xml:space="preserve"> </w:t>
      </w:r>
      <w:proofErr w:type="spellStart"/>
      <w:r w:rsidRPr="008444BC">
        <w:rPr>
          <w:rFonts w:ascii="Bookman Old Style" w:hAnsi="Bookman Old Style"/>
        </w:rPr>
        <w:t>Pelaku</w:t>
      </w:r>
      <w:proofErr w:type="spellEnd"/>
      <w:r w:rsidRPr="008444BC">
        <w:rPr>
          <w:rFonts w:ascii="Bookman Old Style" w:hAnsi="Bookman Old Style"/>
        </w:rPr>
        <w:t xml:space="preserve"> Usaha</w:t>
      </w:r>
      <w:r w:rsidRPr="008444BC" w:rsidDel="00B41BD9">
        <w:rPr>
          <w:rFonts w:ascii="Bookman Old Style" w:hAnsi="Bookman Old Style"/>
        </w:rPr>
        <w:t xml:space="preserve"> </w:t>
      </w:r>
      <w:r w:rsidRPr="008444BC">
        <w:rPr>
          <w:rFonts w:ascii="Bookman Old Style" w:hAnsi="Bookman Old Style"/>
        </w:rPr>
        <w:t xml:space="preserve">dan </w:t>
      </w:r>
      <w:proofErr w:type="spellStart"/>
      <w:r w:rsidRPr="008444BC">
        <w:rPr>
          <w:rFonts w:ascii="Bookman Old Style" w:hAnsi="Bookman Old Style"/>
        </w:rPr>
        <w:t>lokasi</w:t>
      </w:r>
      <w:proofErr w:type="spellEnd"/>
      <w:r w:rsidRPr="008444BC">
        <w:rPr>
          <w:rFonts w:ascii="Bookman Old Style" w:hAnsi="Bookman Old Style"/>
        </w:rPr>
        <w:t xml:space="preserve"> yang </w:t>
      </w:r>
      <w:proofErr w:type="spellStart"/>
      <w:r w:rsidRPr="008444BC">
        <w:rPr>
          <w:rFonts w:ascii="Bookman Old Style" w:hAnsi="Bookman Old Style"/>
        </w:rPr>
        <w:t>akan</w:t>
      </w:r>
      <w:proofErr w:type="spellEnd"/>
      <w:r w:rsidRPr="008444BC">
        <w:rPr>
          <w:rFonts w:ascii="Bookman Old Style" w:hAnsi="Bookman Old Style"/>
        </w:rPr>
        <w:t xml:space="preserve"> </w:t>
      </w:r>
      <w:proofErr w:type="spellStart"/>
      <w:r w:rsidRPr="008444BC">
        <w:rPr>
          <w:rFonts w:ascii="Bookman Old Style" w:hAnsi="Bookman Old Style"/>
        </w:rPr>
        <w:t>diawasi</w:t>
      </w:r>
      <w:proofErr w:type="spellEnd"/>
      <w:r w:rsidRPr="008444BC">
        <w:rPr>
          <w:rFonts w:ascii="Bookman Old Style" w:hAnsi="Bookman Old Style"/>
        </w:rPr>
        <w:t xml:space="preserve"> </w:t>
      </w:r>
      <w:proofErr w:type="spellStart"/>
      <w:r w:rsidRPr="008444BC">
        <w:rPr>
          <w:rFonts w:ascii="Bookman Old Style" w:hAnsi="Bookman Old Style"/>
        </w:rPr>
        <w:t>ke</w:t>
      </w:r>
      <w:proofErr w:type="spellEnd"/>
      <w:r w:rsidRPr="008444BC">
        <w:rPr>
          <w:rFonts w:ascii="Bookman Old Style" w:hAnsi="Bookman Old Style"/>
        </w:rPr>
        <w:t xml:space="preserve"> </w:t>
      </w:r>
      <w:proofErr w:type="spellStart"/>
      <w:r w:rsidRPr="008444BC">
        <w:rPr>
          <w:rFonts w:ascii="Bookman Old Style" w:hAnsi="Bookman Old Style"/>
        </w:rPr>
        <w:t>dalam</w:t>
      </w:r>
      <w:proofErr w:type="spellEnd"/>
      <w:r w:rsidRPr="008444BC">
        <w:rPr>
          <w:rFonts w:ascii="Bookman Old Style" w:hAnsi="Bookman Old Style"/>
        </w:rPr>
        <w:t xml:space="preserve"> </w:t>
      </w:r>
      <w:proofErr w:type="spellStart"/>
      <w:r w:rsidRPr="008444BC">
        <w:rPr>
          <w:rFonts w:ascii="Bookman Old Style" w:hAnsi="Bookman Old Style"/>
        </w:rPr>
        <w:t>rencana</w:t>
      </w:r>
      <w:proofErr w:type="spellEnd"/>
      <w:r w:rsidRPr="008444BC">
        <w:rPr>
          <w:rFonts w:ascii="Bookman Old Style" w:hAnsi="Bookman Old Style"/>
        </w:rPr>
        <w:t xml:space="preserve"> </w:t>
      </w:r>
      <w:proofErr w:type="spellStart"/>
      <w:r w:rsidRPr="008444BC">
        <w:rPr>
          <w:rFonts w:ascii="Bookman Old Style" w:hAnsi="Bookman Old Style"/>
        </w:rPr>
        <w:t>inspeksi</w:t>
      </w:r>
      <w:proofErr w:type="spellEnd"/>
      <w:r w:rsidRPr="008444BC">
        <w:rPr>
          <w:rFonts w:ascii="Bookman Old Style" w:hAnsi="Bookman Old Style"/>
        </w:rPr>
        <w:t xml:space="preserve"> </w:t>
      </w:r>
      <w:proofErr w:type="spellStart"/>
      <w:r w:rsidRPr="008444BC">
        <w:rPr>
          <w:rFonts w:ascii="Bookman Old Style" w:hAnsi="Bookman Old Style"/>
        </w:rPr>
        <w:t>lapangan</w:t>
      </w:r>
      <w:proofErr w:type="spellEnd"/>
      <w:r w:rsidRPr="008444BC">
        <w:rPr>
          <w:rFonts w:ascii="Bookman Old Style" w:hAnsi="Bookman Old Style"/>
        </w:rPr>
        <w:t xml:space="preserve"> </w:t>
      </w:r>
      <w:proofErr w:type="spellStart"/>
      <w:r w:rsidRPr="008444BC">
        <w:rPr>
          <w:rFonts w:ascii="Bookman Old Style" w:hAnsi="Bookman Old Style"/>
        </w:rPr>
        <w:t>melalui</w:t>
      </w:r>
      <w:proofErr w:type="spellEnd"/>
      <w:r w:rsidRPr="008444BC">
        <w:rPr>
          <w:rFonts w:ascii="Bookman Old Style" w:hAnsi="Bookman Old Style"/>
        </w:rPr>
        <w:t xml:space="preserve"> </w:t>
      </w:r>
      <w:proofErr w:type="spellStart"/>
      <w:r w:rsidRPr="008444BC">
        <w:rPr>
          <w:rFonts w:ascii="Bookman Old Style" w:hAnsi="Bookman Old Style"/>
        </w:rPr>
        <w:t>Sistem</w:t>
      </w:r>
      <w:proofErr w:type="spellEnd"/>
      <w:r w:rsidRPr="008444BC">
        <w:rPr>
          <w:rFonts w:ascii="Bookman Old Style" w:hAnsi="Bookman Old Style"/>
        </w:rPr>
        <w:t xml:space="preserve"> OSS paling </w:t>
      </w:r>
      <w:proofErr w:type="spellStart"/>
      <w:r w:rsidRPr="008444BC">
        <w:rPr>
          <w:rFonts w:ascii="Bookman Old Style" w:hAnsi="Bookman Old Style"/>
        </w:rPr>
        <w:t>lambat</w:t>
      </w:r>
      <w:proofErr w:type="spellEnd"/>
      <w:r w:rsidRPr="008444BC">
        <w:rPr>
          <w:rFonts w:ascii="Bookman Old Style" w:hAnsi="Bookman Old Style"/>
        </w:rPr>
        <w:t xml:space="preserve"> </w:t>
      </w:r>
      <w:proofErr w:type="spellStart"/>
      <w:r w:rsidRPr="008444BC">
        <w:rPr>
          <w:rFonts w:ascii="Bookman Old Style" w:hAnsi="Bookman Old Style"/>
        </w:rPr>
        <w:t>minggu</w:t>
      </w:r>
      <w:proofErr w:type="spellEnd"/>
      <w:r w:rsidRPr="008444BC">
        <w:rPr>
          <w:rFonts w:ascii="Bookman Old Style" w:hAnsi="Bookman Old Style"/>
        </w:rPr>
        <w:t xml:space="preserve"> </w:t>
      </w:r>
      <w:proofErr w:type="spellStart"/>
      <w:r w:rsidRPr="008444BC">
        <w:rPr>
          <w:rFonts w:ascii="Bookman Old Style" w:hAnsi="Bookman Old Style"/>
        </w:rPr>
        <w:t>kedua</w:t>
      </w:r>
      <w:proofErr w:type="spellEnd"/>
      <w:r w:rsidRPr="008444BC">
        <w:rPr>
          <w:rFonts w:ascii="Bookman Old Style" w:hAnsi="Bookman Old Style"/>
        </w:rPr>
        <w:t xml:space="preserve"> </w:t>
      </w:r>
      <w:proofErr w:type="spellStart"/>
      <w:r w:rsidRPr="008444BC">
        <w:rPr>
          <w:rFonts w:ascii="Bookman Old Style" w:hAnsi="Bookman Old Style"/>
        </w:rPr>
        <w:t>bulan</w:t>
      </w:r>
      <w:proofErr w:type="spellEnd"/>
      <w:r w:rsidRPr="008444BC">
        <w:rPr>
          <w:rFonts w:ascii="Bookman Old Style" w:hAnsi="Bookman Old Style"/>
        </w:rPr>
        <w:t xml:space="preserve"> </w:t>
      </w:r>
      <w:proofErr w:type="spellStart"/>
      <w:r w:rsidRPr="008444BC">
        <w:rPr>
          <w:rFonts w:ascii="Bookman Old Style" w:hAnsi="Bookman Old Style"/>
        </w:rPr>
        <w:t>Desember</w:t>
      </w:r>
      <w:proofErr w:type="spellEnd"/>
      <w:r w:rsidRPr="008444BC">
        <w:rPr>
          <w:rFonts w:ascii="Bookman Old Style" w:hAnsi="Bookman Old Style"/>
        </w:rPr>
        <w:t xml:space="preserve">. </w:t>
      </w:r>
    </w:p>
    <w:p w14:paraId="6FC56B49" w14:textId="3164AE38" w:rsidR="00614C0C" w:rsidRPr="008444BC" w:rsidRDefault="00614C0C" w:rsidP="004E5A1F">
      <w:pPr>
        <w:pStyle w:val="Style"/>
        <w:numPr>
          <w:ilvl w:val="0"/>
          <w:numId w:val="137"/>
        </w:numPr>
        <w:spacing w:after="0" w:line="360" w:lineRule="auto"/>
        <w:ind w:left="2552" w:right="23" w:hanging="572"/>
        <w:jc w:val="both"/>
        <w:rPr>
          <w:rFonts w:ascii="Bookman Old Style" w:hAnsi="Bookman Old Style"/>
        </w:rPr>
      </w:pPr>
      <w:r w:rsidRPr="008444BC">
        <w:rPr>
          <w:rFonts w:ascii="Bookman Old Style" w:hAnsi="Bookman Old Style"/>
        </w:rPr>
        <w:t xml:space="preserve">DPMPTSP </w:t>
      </w:r>
      <w:proofErr w:type="spellStart"/>
      <w:r w:rsidRPr="008444BC">
        <w:rPr>
          <w:rFonts w:ascii="Bookman Old Style" w:hAnsi="Bookman Old Style"/>
        </w:rPr>
        <w:t>provinsi</w:t>
      </w:r>
      <w:proofErr w:type="spellEnd"/>
      <w:r w:rsidRPr="008444BC">
        <w:rPr>
          <w:rFonts w:ascii="Bookman Old Style" w:hAnsi="Bookman Old Style"/>
        </w:rPr>
        <w:t xml:space="preserve">, DPMPTSP </w:t>
      </w:r>
      <w:proofErr w:type="spellStart"/>
      <w:r w:rsidRPr="008444BC">
        <w:rPr>
          <w:rFonts w:ascii="Bookman Old Style" w:hAnsi="Bookman Old Style"/>
        </w:rPr>
        <w:t>kabupaten</w:t>
      </w:r>
      <w:proofErr w:type="spellEnd"/>
      <w:r w:rsidRPr="008444BC">
        <w:rPr>
          <w:rFonts w:ascii="Bookman Old Style" w:hAnsi="Bookman Old Style"/>
        </w:rPr>
        <w:t>/</w:t>
      </w:r>
      <w:proofErr w:type="spellStart"/>
      <w:r w:rsidRPr="008444BC">
        <w:rPr>
          <w:rFonts w:ascii="Bookman Old Style" w:hAnsi="Bookman Old Style"/>
        </w:rPr>
        <w:t>kota</w:t>
      </w:r>
      <w:proofErr w:type="spellEnd"/>
      <w:r w:rsidRPr="008444BC">
        <w:rPr>
          <w:rFonts w:ascii="Bookman Old Style" w:hAnsi="Bookman Old Style"/>
        </w:rPr>
        <w:t xml:space="preserve">, administrator KEK dan badan </w:t>
      </w:r>
      <w:proofErr w:type="spellStart"/>
      <w:r w:rsidRPr="008444BC">
        <w:rPr>
          <w:rFonts w:ascii="Bookman Old Style" w:hAnsi="Bookman Old Style"/>
        </w:rPr>
        <w:t>pengusahaan</w:t>
      </w:r>
      <w:proofErr w:type="spellEnd"/>
      <w:r w:rsidRPr="008444BC">
        <w:rPr>
          <w:rFonts w:ascii="Bookman Old Style" w:hAnsi="Bookman Old Style"/>
        </w:rPr>
        <w:t xml:space="preserve"> KPBPB </w:t>
      </w:r>
      <w:proofErr w:type="spellStart"/>
      <w:r w:rsidRPr="008444BC">
        <w:rPr>
          <w:rFonts w:ascii="Bookman Old Style" w:hAnsi="Bookman Old Style"/>
        </w:rPr>
        <w:t>dapat</w:t>
      </w:r>
      <w:proofErr w:type="spellEnd"/>
      <w:r w:rsidRPr="008444BC">
        <w:rPr>
          <w:rFonts w:ascii="Bookman Old Style" w:hAnsi="Bookman Old Style"/>
        </w:rPr>
        <w:t xml:space="preserve"> </w:t>
      </w:r>
      <w:proofErr w:type="spellStart"/>
      <w:r w:rsidRPr="008444BC">
        <w:rPr>
          <w:rFonts w:ascii="Bookman Old Style" w:hAnsi="Bookman Old Style"/>
        </w:rPr>
        <w:t>mengusulkan</w:t>
      </w:r>
      <w:proofErr w:type="spellEnd"/>
      <w:r w:rsidRPr="008444BC">
        <w:rPr>
          <w:rFonts w:ascii="Bookman Old Style" w:hAnsi="Bookman Old Style"/>
        </w:rPr>
        <w:t xml:space="preserve"> daftar </w:t>
      </w:r>
      <w:proofErr w:type="spellStart"/>
      <w:r w:rsidRPr="008444BC">
        <w:rPr>
          <w:rFonts w:ascii="Bookman Old Style" w:hAnsi="Bookman Old Style"/>
        </w:rPr>
        <w:t>Pelaku</w:t>
      </w:r>
      <w:proofErr w:type="spellEnd"/>
      <w:r w:rsidRPr="008444BC">
        <w:rPr>
          <w:rFonts w:ascii="Bookman Old Style" w:hAnsi="Bookman Old Style"/>
        </w:rPr>
        <w:t xml:space="preserve"> Usaha yang </w:t>
      </w:r>
      <w:proofErr w:type="spellStart"/>
      <w:r w:rsidRPr="008444BC">
        <w:rPr>
          <w:rFonts w:ascii="Bookman Old Style" w:hAnsi="Bookman Old Style"/>
        </w:rPr>
        <w:t>berada</w:t>
      </w:r>
      <w:proofErr w:type="spellEnd"/>
      <w:r w:rsidRPr="008444BC">
        <w:rPr>
          <w:rFonts w:ascii="Bookman Old Style" w:hAnsi="Bookman Old Style"/>
        </w:rPr>
        <w:t xml:space="preserve"> di </w:t>
      </w:r>
      <w:proofErr w:type="spellStart"/>
      <w:r w:rsidRPr="008444BC">
        <w:rPr>
          <w:rFonts w:ascii="Bookman Old Style" w:hAnsi="Bookman Old Style"/>
        </w:rPr>
        <w:t>lokasinya</w:t>
      </w:r>
      <w:proofErr w:type="spellEnd"/>
      <w:r w:rsidRPr="008444BC">
        <w:rPr>
          <w:rFonts w:ascii="Bookman Old Style" w:hAnsi="Bookman Old Style"/>
        </w:rPr>
        <w:t xml:space="preserve"> pada </w:t>
      </w:r>
      <w:proofErr w:type="spellStart"/>
      <w:r w:rsidRPr="008444BC">
        <w:rPr>
          <w:rFonts w:ascii="Bookman Old Style" w:hAnsi="Bookman Old Style"/>
        </w:rPr>
        <w:t>rencana</w:t>
      </w:r>
      <w:proofErr w:type="spellEnd"/>
      <w:r w:rsidRPr="008444BC">
        <w:rPr>
          <w:rFonts w:ascii="Bookman Old Style" w:hAnsi="Bookman Old Style"/>
        </w:rPr>
        <w:t xml:space="preserve"> </w:t>
      </w:r>
      <w:proofErr w:type="spellStart"/>
      <w:r w:rsidRPr="008444BC">
        <w:rPr>
          <w:rFonts w:ascii="Bookman Old Style" w:hAnsi="Bookman Old Style"/>
        </w:rPr>
        <w:t>inspeksi</w:t>
      </w:r>
      <w:proofErr w:type="spellEnd"/>
      <w:r w:rsidRPr="008444BC">
        <w:rPr>
          <w:rFonts w:ascii="Bookman Old Style" w:hAnsi="Bookman Old Style"/>
        </w:rPr>
        <w:t xml:space="preserve"> </w:t>
      </w:r>
      <w:proofErr w:type="spellStart"/>
      <w:r w:rsidRPr="008444BC">
        <w:rPr>
          <w:rFonts w:ascii="Bookman Old Style" w:hAnsi="Bookman Old Style"/>
        </w:rPr>
        <w:t>lapangan</w:t>
      </w:r>
      <w:proofErr w:type="spellEnd"/>
      <w:r w:rsidR="009E09F6">
        <w:rPr>
          <w:rFonts w:ascii="Bookman Old Style" w:hAnsi="Bookman Old Style"/>
        </w:rPr>
        <w:t xml:space="preserve"> </w:t>
      </w:r>
      <w:proofErr w:type="spellStart"/>
      <w:r w:rsidR="009E09F6" w:rsidRPr="00FB122D">
        <w:rPr>
          <w:rFonts w:ascii="Bookman Old Style" w:hAnsi="Bookman Old Style"/>
        </w:rPr>
        <w:t>tahunan</w:t>
      </w:r>
      <w:proofErr w:type="spellEnd"/>
      <w:r w:rsidRPr="008444BC">
        <w:rPr>
          <w:rFonts w:ascii="Bookman Old Style" w:hAnsi="Bookman Old Style"/>
        </w:rPr>
        <w:t xml:space="preserve"> </w:t>
      </w:r>
      <w:proofErr w:type="spellStart"/>
      <w:r w:rsidRPr="008444BC">
        <w:rPr>
          <w:rFonts w:ascii="Bookman Old Style" w:hAnsi="Bookman Old Style"/>
        </w:rPr>
        <w:t>melalui</w:t>
      </w:r>
      <w:proofErr w:type="spellEnd"/>
      <w:r w:rsidRPr="008444BC">
        <w:rPr>
          <w:rFonts w:ascii="Bookman Old Style" w:hAnsi="Bookman Old Style"/>
        </w:rPr>
        <w:t xml:space="preserve"> </w:t>
      </w:r>
      <w:proofErr w:type="spellStart"/>
      <w:r w:rsidRPr="008444BC">
        <w:rPr>
          <w:rFonts w:ascii="Bookman Old Style" w:hAnsi="Bookman Old Style"/>
        </w:rPr>
        <w:t>Sistem</w:t>
      </w:r>
      <w:proofErr w:type="spellEnd"/>
      <w:r w:rsidRPr="008444BC">
        <w:rPr>
          <w:rFonts w:ascii="Bookman Old Style" w:hAnsi="Bookman Old Style"/>
        </w:rPr>
        <w:t xml:space="preserve"> OSS.</w:t>
      </w:r>
    </w:p>
    <w:p w14:paraId="03B1D1F9" w14:textId="3CC7F8F7" w:rsidR="00614C0C" w:rsidRPr="008444BC" w:rsidRDefault="00614C0C" w:rsidP="004E5A1F">
      <w:pPr>
        <w:pStyle w:val="Style"/>
        <w:numPr>
          <w:ilvl w:val="0"/>
          <w:numId w:val="137"/>
        </w:numPr>
        <w:spacing w:after="0" w:line="360" w:lineRule="auto"/>
        <w:ind w:left="2552" w:right="23" w:hanging="572"/>
        <w:jc w:val="both"/>
        <w:rPr>
          <w:rFonts w:ascii="Bookman Old Style" w:hAnsi="Bookman Old Style"/>
        </w:rPr>
      </w:pPr>
      <w:proofErr w:type="spellStart"/>
      <w:r w:rsidRPr="008444BC">
        <w:rPr>
          <w:rFonts w:ascii="Bookman Old Style" w:hAnsi="Bookman Old Style"/>
        </w:rPr>
        <w:t>Berdasarkan</w:t>
      </w:r>
      <w:proofErr w:type="spellEnd"/>
      <w:r w:rsidRPr="008444BC">
        <w:rPr>
          <w:rFonts w:ascii="Bookman Old Style" w:hAnsi="Bookman Old Style"/>
        </w:rPr>
        <w:t xml:space="preserve"> </w:t>
      </w:r>
      <w:proofErr w:type="spellStart"/>
      <w:r w:rsidRPr="008444BC">
        <w:rPr>
          <w:rFonts w:ascii="Bookman Old Style" w:hAnsi="Bookman Old Style"/>
        </w:rPr>
        <w:t>tambahan</w:t>
      </w:r>
      <w:proofErr w:type="spellEnd"/>
      <w:r w:rsidRPr="008444BC">
        <w:rPr>
          <w:rFonts w:ascii="Bookman Old Style" w:hAnsi="Bookman Old Style"/>
        </w:rPr>
        <w:t xml:space="preserve"> daftar </w:t>
      </w:r>
      <w:proofErr w:type="spellStart"/>
      <w:r w:rsidRPr="008444BC">
        <w:rPr>
          <w:rFonts w:ascii="Bookman Old Style" w:hAnsi="Bookman Old Style"/>
        </w:rPr>
        <w:t>Pelaku</w:t>
      </w:r>
      <w:proofErr w:type="spellEnd"/>
      <w:r w:rsidRPr="008444BC">
        <w:rPr>
          <w:rFonts w:ascii="Bookman Old Style" w:hAnsi="Bookman Old Style"/>
        </w:rPr>
        <w:t xml:space="preserve"> Usaha </w:t>
      </w:r>
      <w:proofErr w:type="spellStart"/>
      <w:r w:rsidRPr="008444BC">
        <w:rPr>
          <w:rFonts w:ascii="Bookman Old Style" w:hAnsi="Bookman Old Style"/>
        </w:rPr>
        <w:t>sebagaimana</w:t>
      </w:r>
      <w:proofErr w:type="spellEnd"/>
      <w:r w:rsidRPr="008444BC">
        <w:rPr>
          <w:rFonts w:ascii="Bookman Old Style" w:hAnsi="Bookman Old Style"/>
        </w:rPr>
        <w:t xml:space="preserve"> </w:t>
      </w:r>
      <w:proofErr w:type="spellStart"/>
      <w:r w:rsidRPr="008444BC">
        <w:rPr>
          <w:rFonts w:ascii="Bookman Old Style" w:hAnsi="Bookman Old Style"/>
        </w:rPr>
        <w:t>dimaksud</w:t>
      </w:r>
      <w:proofErr w:type="spellEnd"/>
      <w:r w:rsidRPr="008444BC">
        <w:rPr>
          <w:rFonts w:ascii="Bookman Old Style" w:hAnsi="Bookman Old Style"/>
        </w:rPr>
        <w:t xml:space="preserve"> pada </w:t>
      </w:r>
      <w:proofErr w:type="spellStart"/>
      <w:r w:rsidRPr="008444BC">
        <w:rPr>
          <w:rFonts w:ascii="Bookman Old Style" w:hAnsi="Bookman Old Style"/>
        </w:rPr>
        <w:t>ayat</w:t>
      </w:r>
      <w:proofErr w:type="spellEnd"/>
      <w:r w:rsidRPr="008444BC">
        <w:rPr>
          <w:rFonts w:ascii="Bookman Old Style" w:hAnsi="Bookman Old Style"/>
        </w:rPr>
        <w:t xml:space="preserve"> (</w:t>
      </w:r>
      <w:r w:rsidR="00EC4DDA" w:rsidRPr="008444BC">
        <w:rPr>
          <w:rFonts w:ascii="Bookman Old Style" w:hAnsi="Bookman Old Style"/>
        </w:rPr>
        <w:t>11</w:t>
      </w:r>
      <w:r w:rsidRPr="008444BC">
        <w:rPr>
          <w:rFonts w:ascii="Bookman Old Style" w:hAnsi="Bookman Old Style"/>
        </w:rPr>
        <w:t xml:space="preserve">), </w:t>
      </w:r>
      <w:proofErr w:type="spellStart"/>
      <w:r w:rsidRPr="008444BC">
        <w:rPr>
          <w:rFonts w:ascii="Bookman Old Style" w:hAnsi="Bookman Old Style"/>
        </w:rPr>
        <w:t>serta</w:t>
      </w:r>
      <w:proofErr w:type="spellEnd"/>
      <w:r w:rsidRPr="008444BC">
        <w:rPr>
          <w:rFonts w:ascii="Bookman Old Style" w:hAnsi="Bookman Old Style"/>
        </w:rPr>
        <w:t xml:space="preserve"> </w:t>
      </w:r>
      <w:proofErr w:type="spellStart"/>
      <w:r w:rsidRPr="008444BC">
        <w:rPr>
          <w:rFonts w:ascii="Bookman Old Style" w:hAnsi="Bookman Old Style"/>
        </w:rPr>
        <w:t>usulan</w:t>
      </w:r>
      <w:proofErr w:type="spellEnd"/>
      <w:r w:rsidRPr="008444BC">
        <w:rPr>
          <w:rFonts w:ascii="Bookman Old Style" w:hAnsi="Bookman Old Style"/>
        </w:rPr>
        <w:t xml:space="preserve"> daftar </w:t>
      </w:r>
      <w:proofErr w:type="spellStart"/>
      <w:r w:rsidRPr="008444BC">
        <w:rPr>
          <w:rFonts w:ascii="Bookman Old Style" w:hAnsi="Bookman Old Style"/>
        </w:rPr>
        <w:t>Pelaku</w:t>
      </w:r>
      <w:proofErr w:type="spellEnd"/>
      <w:r w:rsidRPr="008444BC">
        <w:rPr>
          <w:rFonts w:ascii="Bookman Old Style" w:hAnsi="Bookman Old Style"/>
        </w:rPr>
        <w:t xml:space="preserve"> Usaha </w:t>
      </w:r>
      <w:proofErr w:type="spellStart"/>
      <w:r w:rsidRPr="008444BC">
        <w:rPr>
          <w:rFonts w:ascii="Bookman Old Style" w:hAnsi="Bookman Old Style"/>
        </w:rPr>
        <w:t>sebagaimana</w:t>
      </w:r>
      <w:proofErr w:type="spellEnd"/>
      <w:r w:rsidRPr="008444BC">
        <w:rPr>
          <w:rFonts w:ascii="Bookman Old Style" w:hAnsi="Bookman Old Style"/>
        </w:rPr>
        <w:t xml:space="preserve"> </w:t>
      </w:r>
      <w:proofErr w:type="spellStart"/>
      <w:r w:rsidRPr="008444BC">
        <w:rPr>
          <w:rFonts w:ascii="Bookman Old Style" w:hAnsi="Bookman Old Style"/>
        </w:rPr>
        <w:t>dimaksud</w:t>
      </w:r>
      <w:proofErr w:type="spellEnd"/>
      <w:r w:rsidRPr="008444BC">
        <w:rPr>
          <w:rFonts w:ascii="Bookman Old Style" w:hAnsi="Bookman Old Style"/>
        </w:rPr>
        <w:t xml:space="preserve"> pada     </w:t>
      </w:r>
      <w:proofErr w:type="spellStart"/>
      <w:r w:rsidRPr="008444BC">
        <w:rPr>
          <w:rFonts w:ascii="Bookman Old Style" w:hAnsi="Bookman Old Style"/>
        </w:rPr>
        <w:t>ayat</w:t>
      </w:r>
      <w:proofErr w:type="spellEnd"/>
      <w:r w:rsidRPr="008444BC">
        <w:rPr>
          <w:rFonts w:ascii="Bookman Old Style" w:hAnsi="Bookman Old Style"/>
        </w:rPr>
        <w:t xml:space="preserve"> (</w:t>
      </w:r>
      <w:r w:rsidR="00EC4DDA" w:rsidRPr="008444BC">
        <w:rPr>
          <w:rFonts w:ascii="Bookman Old Style" w:hAnsi="Bookman Old Style"/>
        </w:rPr>
        <w:t>12</w:t>
      </w:r>
      <w:r w:rsidRPr="008444BC">
        <w:rPr>
          <w:rFonts w:ascii="Bookman Old Style" w:hAnsi="Bookman Old Style"/>
        </w:rPr>
        <w:t xml:space="preserve">) </w:t>
      </w:r>
      <w:r w:rsidRPr="008444BC">
        <w:rPr>
          <w:rFonts w:ascii="Bookman Old Style" w:hAnsi="Bookman Old Style"/>
          <w:color w:val="000000" w:themeColor="text1"/>
        </w:rPr>
        <w:t>BKPM, DPMPTSP</w:t>
      </w:r>
      <w:r w:rsidRPr="008444BC">
        <w:rPr>
          <w:rFonts w:ascii="Bookman Old Style" w:hAnsi="Bookman Old Style"/>
          <w:color w:val="000000" w:themeColor="text1"/>
          <w:lang w:val="id-ID"/>
        </w:rPr>
        <w:t xml:space="preserve"> </w:t>
      </w:r>
      <w:r w:rsidRPr="008444BC">
        <w:rPr>
          <w:rFonts w:ascii="Bookman Old Style" w:hAnsi="Bookman Old Style"/>
          <w:color w:val="000000" w:themeColor="text1"/>
        </w:rPr>
        <w:t>p</w:t>
      </w:r>
      <w:r w:rsidRPr="008444BC">
        <w:rPr>
          <w:rFonts w:ascii="Bookman Old Style" w:hAnsi="Bookman Old Style"/>
          <w:color w:val="000000" w:themeColor="text1"/>
          <w:lang w:val="id-ID"/>
        </w:rPr>
        <w:t xml:space="preserve">rovinsi, </w:t>
      </w:r>
      <w:r w:rsidRPr="008444BC">
        <w:rPr>
          <w:rFonts w:ascii="Bookman Old Style" w:hAnsi="Bookman Old Style"/>
          <w:color w:val="000000" w:themeColor="text1"/>
        </w:rPr>
        <w:t>DPMPTSP</w:t>
      </w:r>
      <w:r w:rsidRPr="008444BC">
        <w:rPr>
          <w:rFonts w:ascii="Bookman Old Style" w:hAnsi="Bookman Old Style"/>
          <w:color w:val="000000" w:themeColor="text1"/>
          <w:lang w:val="id-ID"/>
        </w:rPr>
        <w:t xml:space="preserve"> </w:t>
      </w:r>
      <w:r w:rsidRPr="008444BC">
        <w:rPr>
          <w:rFonts w:ascii="Bookman Old Style" w:hAnsi="Bookman Old Style"/>
          <w:color w:val="000000" w:themeColor="text1"/>
        </w:rPr>
        <w:t>k</w:t>
      </w:r>
      <w:r w:rsidRPr="008444BC">
        <w:rPr>
          <w:rFonts w:ascii="Bookman Old Style" w:hAnsi="Bookman Old Style"/>
          <w:color w:val="000000" w:themeColor="text1"/>
          <w:lang w:val="id-ID"/>
        </w:rPr>
        <w:t>abupaten/</w:t>
      </w:r>
      <w:r w:rsidRPr="008444BC">
        <w:rPr>
          <w:rFonts w:ascii="Bookman Old Style" w:hAnsi="Bookman Old Style"/>
          <w:color w:val="000000" w:themeColor="text1"/>
        </w:rPr>
        <w:t>k</w:t>
      </w:r>
      <w:r w:rsidRPr="008444BC">
        <w:rPr>
          <w:rFonts w:ascii="Bookman Old Style" w:hAnsi="Bookman Old Style"/>
          <w:color w:val="000000" w:themeColor="text1"/>
          <w:lang w:val="id-ID"/>
        </w:rPr>
        <w:t>ota</w:t>
      </w:r>
      <w:r w:rsidRPr="008444BC">
        <w:rPr>
          <w:rFonts w:ascii="Bookman Old Style" w:hAnsi="Bookman Old Style"/>
          <w:color w:val="000000" w:themeColor="text1"/>
        </w:rPr>
        <w:t xml:space="preserve">, </w:t>
      </w:r>
      <w:r w:rsidRPr="008444BC">
        <w:rPr>
          <w:rFonts w:ascii="Bookman Old Style" w:hAnsi="Bookman Old Style" w:cs="Arial"/>
          <w:color w:val="000000" w:themeColor="text1"/>
        </w:rPr>
        <w:t xml:space="preserve">administrator KEK, dan badan </w:t>
      </w:r>
      <w:proofErr w:type="spellStart"/>
      <w:r w:rsidRPr="008444BC">
        <w:rPr>
          <w:rFonts w:ascii="Bookman Old Style" w:hAnsi="Bookman Old Style" w:cs="Arial"/>
          <w:color w:val="000000" w:themeColor="text1"/>
        </w:rPr>
        <w:t>pengusahaan</w:t>
      </w:r>
      <w:proofErr w:type="spellEnd"/>
      <w:r w:rsidRPr="008444BC">
        <w:rPr>
          <w:rFonts w:ascii="Bookman Old Style" w:hAnsi="Bookman Old Style" w:cs="Arial"/>
          <w:color w:val="000000" w:themeColor="text1"/>
        </w:rPr>
        <w:t xml:space="preserve"> KPBPB</w:t>
      </w:r>
      <w:r w:rsidRPr="008444BC" w:rsidDel="00C81E21">
        <w:rPr>
          <w:rFonts w:ascii="Bookman Old Style" w:hAnsi="Bookman Old Style"/>
        </w:rPr>
        <w:t xml:space="preserve"> </w:t>
      </w:r>
      <w:proofErr w:type="spellStart"/>
      <w:r w:rsidRPr="008444BC">
        <w:rPr>
          <w:rFonts w:ascii="Bookman Old Style" w:hAnsi="Bookman Old Style"/>
        </w:rPr>
        <w:t>memperbarui</w:t>
      </w:r>
      <w:proofErr w:type="spellEnd"/>
      <w:r w:rsidRPr="008444BC">
        <w:rPr>
          <w:rFonts w:ascii="Bookman Old Style" w:hAnsi="Bookman Old Style"/>
        </w:rPr>
        <w:t xml:space="preserve"> </w:t>
      </w:r>
      <w:proofErr w:type="spellStart"/>
      <w:r w:rsidRPr="008444BC">
        <w:rPr>
          <w:rFonts w:ascii="Bookman Old Style" w:hAnsi="Bookman Old Style"/>
        </w:rPr>
        <w:t>rencana</w:t>
      </w:r>
      <w:proofErr w:type="spellEnd"/>
      <w:r w:rsidRPr="008444BC">
        <w:rPr>
          <w:rFonts w:ascii="Bookman Old Style" w:hAnsi="Bookman Old Style"/>
        </w:rPr>
        <w:t xml:space="preserve"> </w:t>
      </w:r>
      <w:proofErr w:type="spellStart"/>
      <w:r w:rsidRPr="008444BC">
        <w:rPr>
          <w:rFonts w:ascii="Bookman Old Style" w:hAnsi="Bookman Old Style"/>
        </w:rPr>
        <w:t>inspeksi</w:t>
      </w:r>
      <w:proofErr w:type="spellEnd"/>
      <w:r w:rsidRPr="008444BC">
        <w:rPr>
          <w:rFonts w:ascii="Bookman Old Style" w:hAnsi="Bookman Old Style"/>
        </w:rPr>
        <w:t xml:space="preserve"> </w:t>
      </w:r>
      <w:proofErr w:type="spellStart"/>
      <w:r w:rsidRPr="008444BC">
        <w:rPr>
          <w:rFonts w:ascii="Bookman Old Style" w:hAnsi="Bookman Old Style"/>
        </w:rPr>
        <w:t>lapangan</w:t>
      </w:r>
      <w:proofErr w:type="spellEnd"/>
      <w:r w:rsidRPr="008444BC">
        <w:rPr>
          <w:rFonts w:ascii="Bookman Old Style" w:hAnsi="Bookman Old Style"/>
        </w:rPr>
        <w:t xml:space="preserve"> </w:t>
      </w:r>
      <w:proofErr w:type="spellStart"/>
      <w:r w:rsidRPr="008444BC">
        <w:rPr>
          <w:rFonts w:ascii="Bookman Old Style" w:hAnsi="Bookman Old Style"/>
        </w:rPr>
        <w:t>tahunan</w:t>
      </w:r>
      <w:proofErr w:type="spellEnd"/>
      <w:r w:rsidRPr="008444BC">
        <w:rPr>
          <w:rFonts w:ascii="Bookman Old Style" w:hAnsi="Bookman Old Style"/>
        </w:rPr>
        <w:t xml:space="preserve"> pada </w:t>
      </w:r>
      <w:r w:rsidRPr="008444BC">
        <w:rPr>
          <w:rFonts w:ascii="Bookman Old Style" w:hAnsi="Bookman Old Style"/>
          <w:i/>
          <w:iCs/>
        </w:rPr>
        <w:t xml:space="preserve">database </w:t>
      </w:r>
      <w:proofErr w:type="spellStart"/>
      <w:r w:rsidR="004B0509" w:rsidRPr="008444BC">
        <w:rPr>
          <w:rFonts w:ascii="Bookman Old Style" w:hAnsi="Bookman Old Style"/>
        </w:rPr>
        <w:t>P</w:t>
      </w:r>
      <w:r w:rsidRPr="008444BC">
        <w:rPr>
          <w:rFonts w:ascii="Bookman Old Style" w:hAnsi="Bookman Old Style"/>
        </w:rPr>
        <w:t>engawasan</w:t>
      </w:r>
      <w:proofErr w:type="spellEnd"/>
      <w:r w:rsidRPr="008444BC">
        <w:rPr>
          <w:rFonts w:ascii="Bookman Old Style" w:hAnsi="Bookman Old Style"/>
        </w:rPr>
        <w:t xml:space="preserve"> pada </w:t>
      </w:r>
      <w:proofErr w:type="spellStart"/>
      <w:r w:rsidRPr="008444BC">
        <w:rPr>
          <w:rFonts w:ascii="Bookman Old Style" w:hAnsi="Bookman Old Style"/>
        </w:rPr>
        <w:t>Sistem</w:t>
      </w:r>
      <w:proofErr w:type="spellEnd"/>
      <w:r w:rsidRPr="008444BC">
        <w:rPr>
          <w:rFonts w:ascii="Bookman Old Style" w:hAnsi="Bookman Old Style"/>
        </w:rPr>
        <w:t xml:space="preserve"> OSS</w:t>
      </w:r>
      <w:r w:rsidRPr="008444BC" w:rsidDel="00D874F3">
        <w:rPr>
          <w:rFonts w:ascii="Bookman Old Style" w:hAnsi="Bookman Old Style"/>
        </w:rPr>
        <w:t xml:space="preserve"> </w:t>
      </w:r>
      <w:r w:rsidRPr="008444BC">
        <w:rPr>
          <w:rFonts w:ascii="Bookman Old Style" w:hAnsi="Bookman Old Style"/>
        </w:rPr>
        <w:t xml:space="preserve">paling </w:t>
      </w:r>
      <w:proofErr w:type="spellStart"/>
      <w:r w:rsidRPr="008444BC">
        <w:rPr>
          <w:rFonts w:ascii="Bookman Old Style" w:hAnsi="Bookman Old Style"/>
        </w:rPr>
        <w:t>lambat</w:t>
      </w:r>
      <w:proofErr w:type="spellEnd"/>
      <w:r w:rsidRPr="008444BC">
        <w:rPr>
          <w:rFonts w:ascii="Bookman Old Style" w:hAnsi="Bookman Old Style"/>
        </w:rPr>
        <w:t xml:space="preserve"> </w:t>
      </w:r>
      <w:proofErr w:type="spellStart"/>
      <w:r w:rsidRPr="008444BC">
        <w:rPr>
          <w:rFonts w:ascii="Bookman Old Style" w:hAnsi="Bookman Old Style"/>
        </w:rPr>
        <w:t>minggu</w:t>
      </w:r>
      <w:proofErr w:type="spellEnd"/>
      <w:r w:rsidRPr="008444BC">
        <w:rPr>
          <w:rFonts w:ascii="Bookman Old Style" w:hAnsi="Bookman Old Style"/>
        </w:rPr>
        <w:t xml:space="preserve"> </w:t>
      </w:r>
      <w:proofErr w:type="spellStart"/>
      <w:r w:rsidRPr="008444BC">
        <w:rPr>
          <w:rFonts w:ascii="Bookman Old Style" w:hAnsi="Bookman Old Style"/>
        </w:rPr>
        <w:t>keempat</w:t>
      </w:r>
      <w:proofErr w:type="spellEnd"/>
      <w:r w:rsidRPr="008444BC">
        <w:rPr>
          <w:rFonts w:ascii="Bookman Old Style" w:hAnsi="Bookman Old Style"/>
        </w:rPr>
        <w:t xml:space="preserve"> </w:t>
      </w:r>
      <w:proofErr w:type="spellStart"/>
      <w:r w:rsidRPr="008444BC">
        <w:rPr>
          <w:rFonts w:ascii="Bookman Old Style" w:hAnsi="Bookman Old Style"/>
        </w:rPr>
        <w:t>bulan</w:t>
      </w:r>
      <w:proofErr w:type="spellEnd"/>
      <w:r w:rsidRPr="008444BC">
        <w:rPr>
          <w:rFonts w:ascii="Bookman Old Style" w:hAnsi="Bookman Old Style"/>
        </w:rPr>
        <w:t xml:space="preserve"> </w:t>
      </w:r>
      <w:proofErr w:type="spellStart"/>
      <w:r w:rsidRPr="008444BC">
        <w:rPr>
          <w:rFonts w:ascii="Bookman Old Style" w:hAnsi="Bookman Old Style"/>
        </w:rPr>
        <w:t>Desember</w:t>
      </w:r>
      <w:proofErr w:type="spellEnd"/>
      <w:r w:rsidRPr="008444BC">
        <w:rPr>
          <w:rFonts w:ascii="Bookman Old Style" w:hAnsi="Bookman Old Style"/>
        </w:rPr>
        <w:t>.</w:t>
      </w:r>
    </w:p>
    <w:p w14:paraId="57D0FA13" w14:textId="46E84B0C" w:rsidR="00614C0C" w:rsidRDefault="00614C0C">
      <w:pPr>
        <w:pStyle w:val="Style"/>
        <w:numPr>
          <w:ilvl w:val="0"/>
          <w:numId w:val="137"/>
        </w:numPr>
        <w:spacing w:after="0" w:line="360" w:lineRule="auto"/>
        <w:ind w:left="2552" w:right="23" w:hanging="572"/>
        <w:jc w:val="both"/>
        <w:rPr>
          <w:rFonts w:ascii="Bookman Old Style" w:hAnsi="Bookman Old Style"/>
        </w:rPr>
      </w:pPr>
      <w:proofErr w:type="spellStart"/>
      <w:r w:rsidRPr="008444BC">
        <w:rPr>
          <w:rFonts w:ascii="Bookman Old Style" w:hAnsi="Bookman Old Style"/>
        </w:rPr>
        <w:t>Atas</w:t>
      </w:r>
      <w:proofErr w:type="spellEnd"/>
      <w:r w:rsidRPr="008444BC">
        <w:rPr>
          <w:rFonts w:ascii="Bookman Old Style" w:hAnsi="Bookman Old Style"/>
        </w:rPr>
        <w:t xml:space="preserve"> </w:t>
      </w:r>
      <w:proofErr w:type="spellStart"/>
      <w:r w:rsidRPr="008444BC">
        <w:rPr>
          <w:rFonts w:ascii="Bookman Old Style" w:hAnsi="Bookman Old Style"/>
        </w:rPr>
        <w:t>rencana</w:t>
      </w:r>
      <w:proofErr w:type="spellEnd"/>
      <w:r w:rsidRPr="008444BC">
        <w:rPr>
          <w:rFonts w:ascii="Bookman Old Style" w:hAnsi="Bookman Old Style"/>
        </w:rPr>
        <w:t xml:space="preserve"> </w:t>
      </w:r>
      <w:proofErr w:type="spellStart"/>
      <w:r w:rsidRPr="008444BC">
        <w:rPr>
          <w:rFonts w:ascii="Bookman Old Style" w:hAnsi="Bookman Old Style"/>
        </w:rPr>
        <w:t>inspeksi</w:t>
      </w:r>
      <w:proofErr w:type="spellEnd"/>
      <w:r w:rsidRPr="008444BC">
        <w:rPr>
          <w:rFonts w:ascii="Bookman Old Style" w:hAnsi="Bookman Old Style"/>
        </w:rPr>
        <w:t xml:space="preserve"> </w:t>
      </w:r>
      <w:proofErr w:type="spellStart"/>
      <w:r w:rsidRPr="008444BC">
        <w:rPr>
          <w:rFonts w:ascii="Bookman Old Style" w:hAnsi="Bookman Old Style"/>
        </w:rPr>
        <w:t>lapangan</w:t>
      </w:r>
      <w:proofErr w:type="spellEnd"/>
      <w:r w:rsidRPr="008444BC">
        <w:rPr>
          <w:rFonts w:ascii="Bookman Old Style" w:hAnsi="Bookman Old Style"/>
        </w:rPr>
        <w:t xml:space="preserve"> yang </w:t>
      </w:r>
      <w:proofErr w:type="spellStart"/>
      <w:r w:rsidRPr="008444BC">
        <w:rPr>
          <w:rFonts w:ascii="Bookman Old Style" w:hAnsi="Bookman Old Style"/>
        </w:rPr>
        <w:t>telah</w:t>
      </w:r>
      <w:proofErr w:type="spellEnd"/>
      <w:r w:rsidRPr="008444BC">
        <w:rPr>
          <w:rFonts w:ascii="Bookman Old Style" w:hAnsi="Bookman Old Style"/>
        </w:rPr>
        <w:t xml:space="preserve"> </w:t>
      </w:r>
      <w:proofErr w:type="spellStart"/>
      <w:r w:rsidRPr="008444BC">
        <w:rPr>
          <w:rFonts w:ascii="Bookman Old Style" w:hAnsi="Bookman Old Style"/>
        </w:rPr>
        <w:t>ditetapkan</w:t>
      </w:r>
      <w:proofErr w:type="spellEnd"/>
      <w:r w:rsidRPr="008444BC">
        <w:rPr>
          <w:rFonts w:ascii="Bookman Old Style" w:hAnsi="Bookman Old Style"/>
        </w:rPr>
        <w:t xml:space="preserve">, Lembaga OSS </w:t>
      </w:r>
      <w:proofErr w:type="spellStart"/>
      <w:r w:rsidRPr="008444BC">
        <w:rPr>
          <w:rFonts w:ascii="Bookman Old Style" w:hAnsi="Bookman Old Style"/>
        </w:rPr>
        <w:t>menotifikasi</w:t>
      </w:r>
      <w:proofErr w:type="spellEnd"/>
      <w:r w:rsidRPr="008444BC">
        <w:rPr>
          <w:rFonts w:ascii="Bookman Old Style" w:hAnsi="Bookman Old Style"/>
        </w:rPr>
        <w:t xml:space="preserve"> </w:t>
      </w:r>
      <w:proofErr w:type="spellStart"/>
      <w:r w:rsidR="007211B5" w:rsidRPr="008444BC">
        <w:rPr>
          <w:rFonts w:ascii="Bookman Old Style" w:hAnsi="Bookman Old Style"/>
        </w:rPr>
        <w:t>k</w:t>
      </w:r>
      <w:r w:rsidR="00766516" w:rsidRPr="008444BC">
        <w:rPr>
          <w:rFonts w:ascii="Bookman Old Style" w:hAnsi="Bookman Old Style"/>
        </w:rPr>
        <w:t>ementerian</w:t>
      </w:r>
      <w:proofErr w:type="spellEnd"/>
      <w:r w:rsidR="00766516" w:rsidRPr="008444BC">
        <w:rPr>
          <w:rFonts w:ascii="Bookman Old Style" w:hAnsi="Bookman Old Style"/>
        </w:rPr>
        <w:t>/</w:t>
      </w:r>
      <w:proofErr w:type="spellStart"/>
      <w:r w:rsidR="00766516" w:rsidRPr="008444BC">
        <w:rPr>
          <w:rFonts w:ascii="Bookman Old Style" w:hAnsi="Bookman Old Style"/>
        </w:rPr>
        <w:t>lembaga</w:t>
      </w:r>
      <w:proofErr w:type="spellEnd"/>
      <w:r w:rsidRPr="008444BC">
        <w:rPr>
          <w:rFonts w:ascii="Bookman Old Style" w:hAnsi="Bookman Old Style"/>
        </w:rPr>
        <w:t xml:space="preserve">, </w:t>
      </w:r>
      <w:proofErr w:type="spellStart"/>
      <w:r w:rsidRPr="008444BC">
        <w:rPr>
          <w:rFonts w:ascii="Bookman Old Style" w:hAnsi="Bookman Old Style"/>
        </w:rPr>
        <w:t>Pemerintah</w:t>
      </w:r>
      <w:proofErr w:type="spellEnd"/>
      <w:r w:rsidRPr="008444BC">
        <w:rPr>
          <w:rFonts w:ascii="Bookman Old Style" w:hAnsi="Bookman Old Style"/>
        </w:rPr>
        <w:t xml:space="preserve"> Daerah </w:t>
      </w:r>
      <w:proofErr w:type="spellStart"/>
      <w:r w:rsidRPr="008444BC">
        <w:rPr>
          <w:rFonts w:ascii="Bookman Old Style" w:hAnsi="Bookman Old Style"/>
        </w:rPr>
        <w:t>provinsi</w:t>
      </w:r>
      <w:proofErr w:type="spellEnd"/>
      <w:r w:rsidRPr="008444BC">
        <w:rPr>
          <w:rFonts w:ascii="Bookman Old Style" w:hAnsi="Bookman Old Style"/>
        </w:rPr>
        <w:t xml:space="preserve">, </w:t>
      </w:r>
      <w:proofErr w:type="spellStart"/>
      <w:r w:rsidRPr="008444BC">
        <w:rPr>
          <w:rFonts w:ascii="Bookman Old Style" w:hAnsi="Bookman Old Style"/>
        </w:rPr>
        <w:t>Pemerintah</w:t>
      </w:r>
      <w:proofErr w:type="spellEnd"/>
      <w:r w:rsidRPr="008444BC">
        <w:rPr>
          <w:rFonts w:ascii="Bookman Old Style" w:hAnsi="Bookman Old Style"/>
        </w:rPr>
        <w:t xml:space="preserve"> Daerah </w:t>
      </w:r>
      <w:proofErr w:type="spellStart"/>
      <w:r w:rsidRPr="008444BC">
        <w:rPr>
          <w:rFonts w:ascii="Bookman Old Style" w:hAnsi="Bookman Old Style"/>
        </w:rPr>
        <w:t>kabupaten</w:t>
      </w:r>
      <w:proofErr w:type="spellEnd"/>
      <w:r w:rsidRPr="008444BC">
        <w:rPr>
          <w:rFonts w:ascii="Bookman Old Style" w:hAnsi="Bookman Old Style"/>
        </w:rPr>
        <w:t>/</w:t>
      </w:r>
      <w:proofErr w:type="spellStart"/>
      <w:r w:rsidRPr="008444BC">
        <w:rPr>
          <w:rFonts w:ascii="Bookman Old Style" w:hAnsi="Bookman Old Style"/>
        </w:rPr>
        <w:t>kota</w:t>
      </w:r>
      <w:proofErr w:type="spellEnd"/>
      <w:r w:rsidRPr="008444BC">
        <w:rPr>
          <w:rFonts w:ascii="Bookman Old Style" w:hAnsi="Bookman Old Style"/>
        </w:rPr>
        <w:t xml:space="preserve">, </w:t>
      </w:r>
      <w:r w:rsidRPr="008444BC">
        <w:rPr>
          <w:rFonts w:ascii="Bookman Old Style" w:hAnsi="Bookman Old Style" w:cs="Arial"/>
          <w:color w:val="000000" w:themeColor="text1"/>
        </w:rPr>
        <w:t xml:space="preserve">administrator KEK, dan badan </w:t>
      </w:r>
      <w:proofErr w:type="spellStart"/>
      <w:r w:rsidRPr="008444BC">
        <w:rPr>
          <w:rFonts w:ascii="Bookman Old Style" w:hAnsi="Bookman Old Style" w:cs="Arial"/>
          <w:color w:val="000000" w:themeColor="text1"/>
        </w:rPr>
        <w:t>pengusahaan</w:t>
      </w:r>
      <w:proofErr w:type="spellEnd"/>
      <w:r w:rsidRPr="008444BC">
        <w:rPr>
          <w:rFonts w:ascii="Bookman Old Style" w:hAnsi="Bookman Old Style" w:cs="Arial"/>
          <w:color w:val="000000" w:themeColor="text1"/>
        </w:rPr>
        <w:t xml:space="preserve"> KPBPB </w:t>
      </w:r>
      <w:proofErr w:type="spellStart"/>
      <w:r w:rsidRPr="008444BC">
        <w:rPr>
          <w:rFonts w:ascii="Bookman Old Style" w:hAnsi="Bookman Old Style"/>
        </w:rPr>
        <w:t>terkait</w:t>
      </w:r>
      <w:proofErr w:type="spellEnd"/>
      <w:r w:rsidRPr="008444BC">
        <w:rPr>
          <w:rFonts w:ascii="Bookman Old Style" w:hAnsi="Bookman Old Style"/>
        </w:rPr>
        <w:t xml:space="preserve">, pada </w:t>
      </w:r>
      <w:proofErr w:type="spellStart"/>
      <w:r w:rsidRPr="008444BC">
        <w:rPr>
          <w:rFonts w:ascii="Bookman Old Style" w:hAnsi="Bookman Old Style"/>
        </w:rPr>
        <w:t>awal</w:t>
      </w:r>
      <w:proofErr w:type="spellEnd"/>
      <w:r w:rsidRPr="008444BC">
        <w:rPr>
          <w:rFonts w:ascii="Bookman Old Style" w:hAnsi="Bookman Old Style"/>
        </w:rPr>
        <w:t xml:space="preserve"> </w:t>
      </w:r>
      <w:proofErr w:type="spellStart"/>
      <w:r w:rsidRPr="008444BC">
        <w:rPr>
          <w:rFonts w:ascii="Bookman Old Style" w:hAnsi="Bookman Old Style"/>
        </w:rPr>
        <w:t>tahun</w:t>
      </w:r>
      <w:proofErr w:type="spellEnd"/>
      <w:r w:rsidRPr="008444BC">
        <w:rPr>
          <w:rFonts w:ascii="Bookman Old Style" w:hAnsi="Bookman Old Style"/>
        </w:rPr>
        <w:t xml:space="preserve"> </w:t>
      </w:r>
      <w:proofErr w:type="spellStart"/>
      <w:r w:rsidRPr="008444BC">
        <w:rPr>
          <w:rFonts w:ascii="Bookman Old Style" w:hAnsi="Bookman Old Style"/>
        </w:rPr>
        <w:t>berjalan</w:t>
      </w:r>
      <w:proofErr w:type="spellEnd"/>
      <w:r w:rsidRPr="008444BC">
        <w:rPr>
          <w:rFonts w:ascii="Bookman Old Style" w:hAnsi="Bookman Old Style"/>
        </w:rPr>
        <w:t xml:space="preserve"> </w:t>
      </w:r>
      <w:proofErr w:type="spellStart"/>
      <w:r w:rsidRPr="008444BC">
        <w:rPr>
          <w:rFonts w:ascii="Bookman Old Style" w:hAnsi="Bookman Old Style"/>
        </w:rPr>
        <w:t>pelaksanaan</w:t>
      </w:r>
      <w:proofErr w:type="spellEnd"/>
      <w:r w:rsidRPr="008444BC">
        <w:rPr>
          <w:rFonts w:ascii="Bookman Old Style" w:hAnsi="Bookman Old Style"/>
        </w:rPr>
        <w:t xml:space="preserve"> </w:t>
      </w:r>
      <w:proofErr w:type="spellStart"/>
      <w:r w:rsidRPr="008444BC">
        <w:rPr>
          <w:rFonts w:ascii="Bookman Old Style" w:hAnsi="Bookman Old Style"/>
        </w:rPr>
        <w:t>inspeksi</w:t>
      </w:r>
      <w:proofErr w:type="spellEnd"/>
      <w:r w:rsidRPr="008444BC">
        <w:rPr>
          <w:rFonts w:ascii="Bookman Old Style" w:hAnsi="Bookman Old Style"/>
        </w:rPr>
        <w:t xml:space="preserve"> </w:t>
      </w:r>
      <w:proofErr w:type="spellStart"/>
      <w:r w:rsidRPr="008444BC">
        <w:rPr>
          <w:rFonts w:ascii="Bookman Old Style" w:hAnsi="Bookman Old Style"/>
        </w:rPr>
        <w:t>lapangan</w:t>
      </w:r>
      <w:proofErr w:type="spellEnd"/>
      <w:r w:rsidRPr="008444BC">
        <w:rPr>
          <w:rFonts w:ascii="Bookman Old Style" w:hAnsi="Bookman Old Style"/>
        </w:rPr>
        <w:t>.</w:t>
      </w:r>
    </w:p>
    <w:p w14:paraId="071682B9" w14:textId="3B99150A" w:rsidR="00614C0C" w:rsidRPr="008444BC" w:rsidRDefault="00614C0C" w:rsidP="004E5A1F">
      <w:pPr>
        <w:pStyle w:val="Style"/>
        <w:numPr>
          <w:ilvl w:val="0"/>
          <w:numId w:val="137"/>
        </w:numPr>
        <w:spacing w:after="0" w:line="360" w:lineRule="auto"/>
        <w:ind w:left="2552" w:right="23" w:hanging="572"/>
        <w:jc w:val="both"/>
        <w:rPr>
          <w:rFonts w:ascii="Bookman Old Style" w:hAnsi="Bookman Old Style"/>
        </w:rPr>
      </w:pPr>
      <w:proofErr w:type="spellStart"/>
      <w:r w:rsidRPr="008444BC">
        <w:rPr>
          <w:rFonts w:ascii="Bookman Old Style" w:hAnsi="Bookman Old Style"/>
        </w:rPr>
        <w:lastRenderedPageBreak/>
        <w:t>Sistem</w:t>
      </w:r>
      <w:proofErr w:type="spellEnd"/>
      <w:r w:rsidRPr="008444BC">
        <w:rPr>
          <w:rFonts w:ascii="Bookman Old Style" w:hAnsi="Bookman Old Style"/>
        </w:rPr>
        <w:t xml:space="preserve"> OSS </w:t>
      </w:r>
      <w:proofErr w:type="spellStart"/>
      <w:r w:rsidRPr="008444BC">
        <w:rPr>
          <w:rFonts w:ascii="Bookman Old Style" w:hAnsi="Bookman Old Style"/>
        </w:rPr>
        <w:t>menotifikasi</w:t>
      </w:r>
      <w:proofErr w:type="spellEnd"/>
      <w:r w:rsidRPr="008444BC">
        <w:rPr>
          <w:rFonts w:ascii="Bookman Old Style" w:hAnsi="Bookman Old Style"/>
        </w:rPr>
        <w:t xml:space="preserve"> </w:t>
      </w:r>
      <w:proofErr w:type="spellStart"/>
      <w:r w:rsidRPr="008444BC">
        <w:rPr>
          <w:rFonts w:ascii="Bookman Old Style" w:hAnsi="Bookman Old Style"/>
        </w:rPr>
        <w:t>ulang</w:t>
      </w:r>
      <w:proofErr w:type="spellEnd"/>
      <w:r w:rsidRPr="008444BC">
        <w:rPr>
          <w:rFonts w:ascii="Bookman Old Style" w:hAnsi="Bookman Old Style"/>
        </w:rPr>
        <w:t xml:space="preserve"> </w:t>
      </w:r>
      <w:proofErr w:type="spellStart"/>
      <w:r w:rsidRPr="008444BC">
        <w:rPr>
          <w:rFonts w:ascii="Bookman Old Style" w:hAnsi="Bookman Old Style"/>
        </w:rPr>
        <w:t>rencana</w:t>
      </w:r>
      <w:proofErr w:type="spellEnd"/>
      <w:r w:rsidRPr="008444BC">
        <w:rPr>
          <w:rFonts w:ascii="Bookman Old Style" w:hAnsi="Bookman Old Style"/>
        </w:rPr>
        <w:t xml:space="preserve"> </w:t>
      </w:r>
      <w:proofErr w:type="spellStart"/>
      <w:r w:rsidRPr="008444BC">
        <w:rPr>
          <w:rFonts w:ascii="Bookman Old Style" w:hAnsi="Bookman Old Style"/>
        </w:rPr>
        <w:t>inspeksi</w:t>
      </w:r>
      <w:proofErr w:type="spellEnd"/>
      <w:r w:rsidRPr="008444BC">
        <w:rPr>
          <w:rFonts w:ascii="Bookman Old Style" w:hAnsi="Bookman Old Style"/>
        </w:rPr>
        <w:t xml:space="preserve"> </w:t>
      </w:r>
      <w:proofErr w:type="spellStart"/>
      <w:r w:rsidRPr="008444BC">
        <w:rPr>
          <w:rFonts w:ascii="Bookman Old Style" w:hAnsi="Bookman Old Style"/>
        </w:rPr>
        <w:t>lapangan</w:t>
      </w:r>
      <w:proofErr w:type="spellEnd"/>
      <w:r w:rsidRPr="008444BC">
        <w:rPr>
          <w:rFonts w:ascii="Bookman Old Style" w:hAnsi="Bookman Old Style"/>
        </w:rPr>
        <w:t xml:space="preserve"> </w:t>
      </w:r>
      <w:proofErr w:type="spellStart"/>
      <w:r w:rsidRPr="008444BC">
        <w:rPr>
          <w:rFonts w:ascii="Bookman Old Style" w:hAnsi="Bookman Old Style"/>
        </w:rPr>
        <w:t>kepada</w:t>
      </w:r>
      <w:proofErr w:type="spellEnd"/>
      <w:r w:rsidRPr="008444BC">
        <w:rPr>
          <w:rFonts w:ascii="Bookman Old Style" w:hAnsi="Bookman Old Style"/>
        </w:rPr>
        <w:t xml:space="preserve"> </w:t>
      </w:r>
      <w:proofErr w:type="spellStart"/>
      <w:r w:rsidR="003569F6" w:rsidRPr="008444BC">
        <w:rPr>
          <w:rFonts w:ascii="Bookman Old Style" w:hAnsi="Bookman Old Style"/>
        </w:rPr>
        <w:t>setiap</w:t>
      </w:r>
      <w:proofErr w:type="spellEnd"/>
      <w:r w:rsidR="003569F6" w:rsidRPr="008444BC">
        <w:rPr>
          <w:rFonts w:ascii="Bookman Old Style" w:hAnsi="Bookman Old Style"/>
        </w:rPr>
        <w:t xml:space="preserve"> </w:t>
      </w:r>
      <w:proofErr w:type="spellStart"/>
      <w:r w:rsidRPr="008444BC">
        <w:rPr>
          <w:rFonts w:ascii="Bookman Old Style" w:hAnsi="Bookman Old Style"/>
        </w:rPr>
        <w:t>instansi</w:t>
      </w:r>
      <w:proofErr w:type="spellEnd"/>
      <w:r w:rsidRPr="008444BC">
        <w:rPr>
          <w:rFonts w:ascii="Bookman Old Style" w:hAnsi="Bookman Old Style"/>
        </w:rPr>
        <w:t xml:space="preserve"> </w:t>
      </w:r>
      <w:proofErr w:type="spellStart"/>
      <w:r w:rsidRPr="008444BC">
        <w:rPr>
          <w:rFonts w:ascii="Bookman Old Style" w:hAnsi="Bookman Old Style"/>
        </w:rPr>
        <w:t>pelaksana</w:t>
      </w:r>
      <w:proofErr w:type="spellEnd"/>
      <w:r w:rsidRPr="008444BC">
        <w:rPr>
          <w:rFonts w:ascii="Bookman Old Style" w:hAnsi="Bookman Old Style"/>
        </w:rPr>
        <w:t xml:space="preserve"> </w:t>
      </w:r>
      <w:r w:rsidR="001A19A6">
        <w:rPr>
          <w:rFonts w:ascii="Bookman Old Style" w:hAnsi="Bookman Old Style"/>
        </w:rPr>
        <w:t xml:space="preserve">              </w:t>
      </w:r>
      <w:r w:rsidRPr="008444BC">
        <w:rPr>
          <w:rFonts w:ascii="Bookman Old Style" w:hAnsi="Bookman Old Style"/>
        </w:rPr>
        <w:t>10 (</w:t>
      </w:r>
      <w:proofErr w:type="spellStart"/>
      <w:r w:rsidRPr="008444BC">
        <w:rPr>
          <w:rFonts w:ascii="Bookman Old Style" w:hAnsi="Bookman Old Style"/>
        </w:rPr>
        <w:t>sepuluh</w:t>
      </w:r>
      <w:proofErr w:type="spellEnd"/>
      <w:r w:rsidRPr="008444BC">
        <w:rPr>
          <w:rFonts w:ascii="Bookman Old Style" w:hAnsi="Bookman Old Style"/>
        </w:rPr>
        <w:t xml:space="preserve">) Hari </w:t>
      </w:r>
      <w:proofErr w:type="spellStart"/>
      <w:r w:rsidRPr="008444BC">
        <w:rPr>
          <w:rFonts w:ascii="Bookman Old Style" w:hAnsi="Bookman Old Style"/>
        </w:rPr>
        <w:t>sebelum</w:t>
      </w:r>
      <w:proofErr w:type="spellEnd"/>
      <w:r w:rsidRPr="008444BC">
        <w:rPr>
          <w:rFonts w:ascii="Bookman Old Style" w:hAnsi="Bookman Old Style"/>
        </w:rPr>
        <w:t xml:space="preserve"> </w:t>
      </w:r>
      <w:proofErr w:type="spellStart"/>
      <w:r w:rsidRPr="008444BC">
        <w:rPr>
          <w:rFonts w:ascii="Bookman Old Style" w:hAnsi="Bookman Old Style"/>
        </w:rPr>
        <w:t>jadwal</w:t>
      </w:r>
      <w:proofErr w:type="spellEnd"/>
      <w:r w:rsidRPr="008444BC">
        <w:rPr>
          <w:rFonts w:ascii="Bookman Old Style" w:hAnsi="Bookman Old Style"/>
        </w:rPr>
        <w:t xml:space="preserve"> </w:t>
      </w:r>
      <w:proofErr w:type="spellStart"/>
      <w:r w:rsidRPr="008444BC">
        <w:rPr>
          <w:rFonts w:ascii="Bookman Old Style" w:hAnsi="Bookman Old Style"/>
        </w:rPr>
        <w:t>pelaksanaan</w:t>
      </w:r>
      <w:proofErr w:type="spellEnd"/>
      <w:r w:rsidRPr="008444BC">
        <w:rPr>
          <w:rFonts w:ascii="Bookman Old Style" w:hAnsi="Bookman Old Style"/>
        </w:rPr>
        <w:t xml:space="preserve"> </w:t>
      </w:r>
      <w:proofErr w:type="spellStart"/>
      <w:r w:rsidRPr="008444BC">
        <w:rPr>
          <w:rFonts w:ascii="Bookman Old Style" w:hAnsi="Bookman Old Style"/>
        </w:rPr>
        <w:t>inspeksi</w:t>
      </w:r>
      <w:proofErr w:type="spellEnd"/>
      <w:r w:rsidRPr="008444BC">
        <w:rPr>
          <w:rFonts w:ascii="Bookman Old Style" w:hAnsi="Bookman Old Style"/>
        </w:rPr>
        <w:t xml:space="preserve"> </w:t>
      </w:r>
      <w:proofErr w:type="spellStart"/>
      <w:r w:rsidRPr="008444BC">
        <w:rPr>
          <w:rFonts w:ascii="Bookman Old Style" w:hAnsi="Bookman Old Style"/>
        </w:rPr>
        <w:t>lapangan</w:t>
      </w:r>
      <w:proofErr w:type="spellEnd"/>
      <w:r w:rsidRPr="008444BC">
        <w:rPr>
          <w:rFonts w:ascii="Bookman Old Style" w:hAnsi="Bookman Old Style"/>
        </w:rPr>
        <w:t>.</w:t>
      </w:r>
    </w:p>
    <w:p w14:paraId="05A1A231" w14:textId="34EFEDEE" w:rsidR="00614C0C" w:rsidRPr="008444BC" w:rsidRDefault="00614C0C" w:rsidP="004E5A1F">
      <w:pPr>
        <w:pStyle w:val="Style"/>
        <w:numPr>
          <w:ilvl w:val="0"/>
          <w:numId w:val="137"/>
        </w:numPr>
        <w:spacing w:after="0" w:line="360" w:lineRule="auto"/>
        <w:ind w:left="2552" w:right="23" w:hanging="572"/>
        <w:jc w:val="both"/>
        <w:rPr>
          <w:rFonts w:ascii="Bookman Old Style" w:hAnsi="Bookman Old Style"/>
        </w:rPr>
      </w:pPr>
      <w:proofErr w:type="spellStart"/>
      <w:r w:rsidRPr="008444BC">
        <w:rPr>
          <w:rFonts w:ascii="Bookman Old Style" w:hAnsi="Bookman Old Style"/>
        </w:rPr>
        <w:t>Dalam</w:t>
      </w:r>
      <w:proofErr w:type="spellEnd"/>
      <w:r w:rsidRPr="008444BC">
        <w:rPr>
          <w:rFonts w:ascii="Bookman Old Style" w:hAnsi="Bookman Old Style"/>
        </w:rPr>
        <w:t xml:space="preserve"> </w:t>
      </w:r>
      <w:proofErr w:type="spellStart"/>
      <w:r w:rsidRPr="008444BC">
        <w:rPr>
          <w:rFonts w:ascii="Bookman Old Style" w:hAnsi="Bookman Old Style"/>
        </w:rPr>
        <w:t>hal</w:t>
      </w:r>
      <w:proofErr w:type="spellEnd"/>
      <w:r w:rsidRPr="008444BC">
        <w:rPr>
          <w:rFonts w:ascii="Bookman Old Style" w:hAnsi="Bookman Old Style"/>
        </w:rPr>
        <w:t xml:space="preserve"> </w:t>
      </w:r>
      <w:proofErr w:type="spellStart"/>
      <w:r w:rsidRPr="008444BC">
        <w:rPr>
          <w:rFonts w:ascii="Bookman Old Style" w:hAnsi="Bookman Old Style"/>
        </w:rPr>
        <w:t>inspeksi</w:t>
      </w:r>
      <w:proofErr w:type="spellEnd"/>
      <w:r w:rsidRPr="008444BC">
        <w:rPr>
          <w:rFonts w:ascii="Bookman Old Style" w:hAnsi="Bookman Old Style"/>
        </w:rPr>
        <w:t xml:space="preserve"> </w:t>
      </w:r>
      <w:proofErr w:type="spellStart"/>
      <w:r w:rsidRPr="008444BC">
        <w:rPr>
          <w:rFonts w:ascii="Bookman Old Style" w:hAnsi="Bookman Old Style"/>
        </w:rPr>
        <w:t>lapangan</w:t>
      </w:r>
      <w:proofErr w:type="spellEnd"/>
      <w:r w:rsidRPr="008444BC">
        <w:rPr>
          <w:rFonts w:ascii="Bookman Old Style" w:hAnsi="Bookman Old Style"/>
        </w:rPr>
        <w:t xml:space="preserve"> </w:t>
      </w:r>
      <w:proofErr w:type="spellStart"/>
      <w:r w:rsidRPr="008444BC">
        <w:rPr>
          <w:rFonts w:ascii="Bookman Old Style" w:hAnsi="Bookman Old Style"/>
        </w:rPr>
        <w:t>tidak</w:t>
      </w:r>
      <w:proofErr w:type="spellEnd"/>
      <w:r w:rsidRPr="008444BC">
        <w:rPr>
          <w:rFonts w:ascii="Bookman Old Style" w:hAnsi="Bookman Old Style"/>
        </w:rPr>
        <w:t xml:space="preserve"> </w:t>
      </w:r>
      <w:proofErr w:type="spellStart"/>
      <w:r w:rsidRPr="008444BC">
        <w:rPr>
          <w:rFonts w:ascii="Bookman Old Style" w:hAnsi="Bookman Old Style"/>
        </w:rPr>
        <w:t>dilaksanakan</w:t>
      </w:r>
      <w:proofErr w:type="spellEnd"/>
      <w:r w:rsidRPr="008444BC">
        <w:rPr>
          <w:rFonts w:ascii="Bookman Old Style" w:hAnsi="Bookman Old Style"/>
        </w:rPr>
        <w:t xml:space="preserve"> </w:t>
      </w:r>
      <w:proofErr w:type="spellStart"/>
      <w:r w:rsidRPr="008444BC">
        <w:rPr>
          <w:rFonts w:ascii="Bookman Old Style" w:hAnsi="Bookman Old Style"/>
        </w:rPr>
        <w:t>sesuai</w:t>
      </w:r>
      <w:proofErr w:type="spellEnd"/>
      <w:r w:rsidRPr="008444BC">
        <w:rPr>
          <w:rFonts w:ascii="Bookman Old Style" w:hAnsi="Bookman Old Style"/>
        </w:rPr>
        <w:t xml:space="preserve"> </w:t>
      </w:r>
      <w:proofErr w:type="spellStart"/>
      <w:r w:rsidRPr="008444BC">
        <w:rPr>
          <w:rFonts w:ascii="Bookman Old Style" w:hAnsi="Bookman Old Style"/>
        </w:rPr>
        <w:t>rencana</w:t>
      </w:r>
      <w:proofErr w:type="spellEnd"/>
      <w:r w:rsidRPr="008444BC">
        <w:rPr>
          <w:rFonts w:ascii="Bookman Old Style" w:hAnsi="Bookman Old Style"/>
        </w:rPr>
        <w:t xml:space="preserve"> </w:t>
      </w:r>
      <w:proofErr w:type="spellStart"/>
      <w:r w:rsidRPr="008444BC">
        <w:rPr>
          <w:rFonts w:ascii="Bookman Old Style" w:hAnsi="Bookman Old Style"/>
        </w:rPr>
        <w:t>inspeksi</w:t>
      </w:r>
      <w:proofErr w:type="spellEnd"/>
      <w:r w:rsidRPr="008444BC">
        <w:rPr>
          <w:rFonts w:ascii="Bookman Old Style" w:hAnsi="Bookman Old Style"/>
        </w:rPr>
        <w:t xml:space="preserve"> </w:t>
      </w:r>
      <w:proofErr w:type="spellStart"/>
      <w:r w:rsidRPr="008444BC">
        <w:rPr>
          <w:rFonts w:ascii="Bookman Old Style" w:hAnsi="Bookman Old Style"/>
        </w:rPr>
        <w:t>lapangan</w:t>
      </w:r>
      <w:proofErr w:type="spellEnd"/>
      <w:r w:rsidRPr="008444BC">
        <w:rPr>
          <w:rFonts w:ascii="Bookman Old Style" w:hAnsi="Bookman Old Style"/>
        </w:rPr>
        <w:t xml:space="preserve">, </w:t>
      </w:r>
      <w:proofErr w:type="spellStart"/>
      <w:r w:rsidR="007211B5" w:rsidRPr="008444BC">
        <w:rPr>
          <w:rFonts w:ascii="Bookman Old Style" w:hAnsi="Bookman Old Style"/>
        </w:rPr>
        <w:t>kementerian</w:t>
      </w:r>
      <w:proofErr w:type="spellEnd"/>
      <w:r w:rsidR="007211B5" w:rsidRPr="008444BC">
        <w:rPr>
          <w:rFonts w:ascii="Bookman Old Style" w:hAnsi="Bookman Old Style"/>
        </w:rPr>
        <w:t>/</w:t>
      </w:r>
      <w:proofErr w:type="spellStart"/>
      <w:r w:rsidR="007211B5" w:rsidRPr="008444BC">
        <w:rPr>
          <w:rFonts w:ascii="Bookman Old Style" w:hAnsi="Bookman Old Style"/>
        </w:rPr>
        <w:t>lembaga</w:t>
      </w:r>
      <w:proofErr w:type="spellEnd"/>
      <w:r w:rsidRPr="008444BC">
        <w:rPr>
          <w:rFonts w:ascii="Bookman Old Style" w:hAnsi="Bookman Old Style"/>
        </w:rPr>
        <w:t xml:space="preserve">, </w:t>
      </w:r>
      <w:proofErr w:type="spellStart"/>
      <w:r w:rsidRPr="008444BC">
        <w:rPr>
          <w:rFonts w:ascii="Bookman Old Style" w:hAnsi="Bookman Old Style"/>
        </w:rPr>
        <w:t>Pemerintah</w:t>
      </w:r>
      <w:proofErr w:type="spellEnd"/>
      <w:r w:rsidRPr="008444BC">
        <w:rPr>
          <w:rFonts w:ascii="Bookman Old Style" w:hAnsi="Bookman Old Style"/>
        </w:rPr>
        <w:t xml:space="preserve"> Daerah </w:t>
      </w:r>
      <w:proofErr w:type="spellStart"/>
      <w:r w:rsidRPr="008444BC">
        <w:rPr>
          <w:rFonts w:ascii="Bookman Old Style" w:hAnsi="Bookman Old Style"/>
        </w:rPr>
        <w:t>provinsi</w:t>
      </w:r>
      <w:proofErr w:type="spellEnd"/>
      <w:r w:rsidRPr="008444BC">
        <w:rPr>
          <w:rFonts w:ascii="Bookman Old Style" w:hAnsi="Bookman Old Style"/>
        </w:rPr>
        <w:t xml:space="preserve">, </w:t>
      </w:r>
      <w:proofErr w:type="spellStart"/>
      <w:r w:rsidRPr="008444BC">
        <w:rPr>
          <w:rFonts w:ascii="Bookman Old Style" w:hAnsi="Bookman Old Style"/>
        </w:rPr>
        <w:t>Pemerintah</w:t>
      </w:r>
      <w:proofErr w:type="spellEnd"/>
      <w:r w:rsidRPr="008444BC">
        <w:rPr>
          <w:rFonts w:ascii="Bookman Old Style" w:hAnsi="Bookman Old Style"/>
        </w:rPr>
        <w:t xml:space="preserve"> Daerah </w:t>
      </w:r>
      <w:proofErr w:type="spellStart"/>
      <w:r w:rsidRPr="008444BC">
        <w:rPr>
          <w:rFonts w:ascii="Bookman Old Style" w:hAnsi="Bookman Old Style"/>
        </w:rPr>
        <w:t>kabupaten</w:t>
      </w:r>
      <w:proofErr w:type="spellEnd"/>
      <w:r w:rsidRPr="008444BC">
        <w:rPr>
          <w:rFonts w:ascii="Bookman Old Style" w:hAnsi="Bookman Old Style"/>
        </w:rPr>
        <w:t>/</w:t>
      </w:r>
      <w:proofErr w:type="spellStart"/>
      <w:r w:rsidRPr="008444BC">
        <w:rPr>
          <w:rFonts w:ascii="Bookman Old Style" w:hAnsi="Bookman Old Style"/>
        </w:rPr>
        <w:t>kota</w:t>
      </w:r>
      <w:proofErr w:type="spellEnd"/>
      <w:r w:rsidRPr="008444BC">
        <w:rPr>
          <w:rFonts w:ascii="Bookman Old Style" w:hAnsi="Bookman Old Style"/>
        </w:rPr>
        <w:t xml:space="preserve"> </w:t>
      </w:r>
      <w:proofErr w:type="spellStart"/>
      <w:r w:rsidRPr="008444BC">
        <w:rPr>
          <w:rFonts w:ascii="Bookman Old Style" w:hAnsi="Bookman Old Style"/>
        </w:rPr>
        <w:t>memberikan</w:t>
      </w:r>
      <w:proofErr w:type="spellEnd"/>
      <w:r w:rsidRPr="008444BC">
        <w:rPr>
          <w:rFonts w:ascii="Bookman Old Style" w:hAnsi="Bookman Old Style"/>
        </w:rPr>
        <w:t xml:space="preserve"> </w:t>
      </w:r>
      <w:proofErr w:type="spellStart"/>
      <w:r w:rsidRPr="008444BC">
        <w:rPr>
          <w:rFonts w:ascii="Bookman Old Style" w:hAnsi="Bookman Old Style"/>
        </w:rPr>
        <w:t>informasi</w:t>
      </w:r>
      <w:proofErr w:type="spellEnd"/>
      <w:r w:rsidRPr="008444BC">
        <w:rPr>
          <w:rFonts w:ascii="Bookman Old Style" w:hAnsi="Bookman Old Style"/>
        </w:rPr>
        <w:t xml:space="preserve"> </w:t>
      </w:r>
      <w:proofErr w:type="spellStart"/>
      <w:r w:rsidRPr="008444BC">
        <w:rPr>
          <w:rFonts w:ascii="Bookman Old Style" w:hAnsi="Bookman Old Style"/>
        </w:rPr>
        <w:t>kepada</w:t>
      </w:r>
      <w:proofErr w:type="spellEnd"/>
      <w:r w:rsidRPr="008444BC">
        <w:rPr>
          <w:rFonts w:ascii="Bookman Old Style" w:hAnsi="Bookman Old Style"/>
        </w:rPr>
        <w:t xml:space="preserve"> </w:t>
      </w:r>
      <w:proofErr w:type="spellStart"/>
      <w:r w:rsidRPr="008444BC">
        <w:rPr>
          <w:rFonts w:ascii="Bookman Old Style" w:hAnsi="Bookman Old Style"/>
        </w:rPr>
        <w:t>koordinator</w:t>
      </w:r>
      <w:proofErr w:type="spellEnd"/>
      <w:r w:rsidRPr="008444BC">
        <w:rPr>
          <w:rFonts w:ascii="Bookman Old Style" w:hAnsi="Bookman Old Style"/>
        </w:rPr>
        <w:t xml:space="preserve"> </w:t>
      </w:r>
      <w:proofErr w:type="spellStart"/>
      <w:r w:rsidRPr="008444BC">
        <w:rPr>
          <w:rFonts w:ascii="Bookman Old Style" w:hAnsi="Bookman Old Style"/>
        </w:rPr>
        <w:t>sesuai</w:t>
      </w:r>
      <w:proofErr w:type="spellEnd"/>
      <w:r w:rsidRPr="008444BC">
        <w:rPr>
          <w:rFonts w:ascii="Bookman Old Style" w:hAnsi="Bookman Old Style"/>
        </w:rPr>
        <w:t xml:space="preserve"> </w:t>
      </w:r>
      <w:proofErr w:type="spellStart"/>
      <w:r w:rsidRPr="008444BC">
        <w:rPr>
          <w:rFonts w:ascii="Bookman Old Style" w:hAnsi="Bookman Old Style"/>
        </w:rPr>
        <w:t>kewenangannya</w:t>
      </w:r>
      <w:proofErr w:type="spellEnd"/>
      <w:r w:rsidRPr="008444BC">
        <w:rPr>
          <w:rFonts w:ascii="Bookman Old Style" w:hAnsi="Bookman Old Style"/>
        </w:rPr>
        <w:t xml:space="preserve"> </w:t>
      </w:r>
      <w:proofErr w:type="spellStart"/>
      <w:r w:rsidRPr="008444BC">
        <w:rPr>
          <w:rFonts w:ascii="Bookman Old Style" w:hAnsi="Bookman Old Style"/>
        </w:rPr>
        <w:t>melalui</w:t>
      </w:r>
      <w:proofErr w:type="spellEnd"/>
      <w:r w:rsidRPr="008444BC">
        <w:rPr>
          <w:rFonts w:ascii="Bookman Old Style" w:hAnsi="Bookman Old Style"/>
        </w:rPr>
        <w:t xml:space="preserve"> </w:t>
      </w:r>
      <w:proofErr w:type="spellStart"/>
      <w:r w:rsidRPr="008444BC">
        <w:rPr>
          <w:rFonts w:ascii="Bookman Old Style" w:hAnsi="Bookman Old Style"/>
        </w:rPr>
        <w:t>Sistem</w:t>
      </w:r>
      <w:proofErr w:type="spellEnd"/>
      <w:r w:rsidRPr="008444BC">
        <w:rPr>
          <w:rFonts w:ascii="Bookman Old Style" w:hAnsi="Bookman Old Style"/>
        </w:rPr>
        <w:t xml:space="preserve"> OSS.</w:t>
      </w:r>
    </w:p>
    <w:p w14:paraId="24D7E102" w14:textId="41CC151C" w:rsidR="00614C0C" w:rsidRPr="00D04923" w:rsidDel="00D04923" w:rsidRDefault="00614C0C" w:rsidP="00D04923">
      <w:pPr>
        <w:pStyle w:val="Style"/>
        <w:numPr>
          <w:ilvl w:val="0"/>
          <w:numId w:val="137"/>
        </w:numPr>
        <w:spacing w:after="0" w:line="360" w:lineRule="auto"/>
        <w:ind w:left="2552" w:right="23" w:hanging="572"/>
        <w:jc w:val="both"/>
        <w:rPr>
          <w:del w:id="6" w:author="Laili Mahariani" w:date="2021-04-14T12:00:00Z"/>
          <w:rFonts w:ascii="Bookman Old Style" w:hAnsi="Bookman Old Style"/>
          <w:rPrChange w:id="7" w:author="Laili Mahariani" w:date="2021-04-14T12:03:00Z">
            <w:rPr>
              <w:del w:id="8" w:author="Laili Mahariani" w:date="2021-04-14T12:00:00Z"/>
              <w:rFonts w:ascii="Bookman Old Style" w:hAnsi="Bookman Old Style"/>
              <w:color w:val="000000"/>
            </w:rPr>
          </w:rPrChange>
        </w:rPr>
      </w:pPr>
      <w:proofErr w:type="spellStart"/>
      <w:r w:rsidRPr="00D04923">
        <w:rPr>
          <w:rFonts w:ascii="Bookman Old Style" w:hAnsi="Bookman Old Style"/>
        </w:rPr>
        <w:t>Dalam</w:t>
      </w:r>
      <w:proofErr w:type="spellEnd"/>
      <w:r w:rsidRPr="00D04923">
        <w:rPr>
          <w:rFonts w:ascii="Bookman Old Style" w:hAnsi="Bookman Old Style"/>
        </w:rPr>
        <w:t xml:space="preserve"> </w:t>
      </w:r>
      <w:proofErr w:type="spellStart"/>
      <w:r w:rsidRPr="00D04923">
        <w:rPr>
          <w:rFonts w:ascii="Bookman Old Style" w:hAnsi="Bookman Old Style"/>
        </w:rPr>
        <w:t>melaksanakan</w:t>
      </w:r>
      <w:proofErr w:type="spellEnd"/>
      <w:r w:rsidRPr="00D04923">
        <w:rPr>
          <w:rFonts w:ascii="Bookman Old Style" w:hAnsi="Bookman Old Style"/>
        </w:rPr>
        <w:t xml:space="preserve"> </w:t>
      </w:r>
      <w:proofErr w:type="spellStart"/>
      <w:r w:rsidRPr="00D04923">
        <w:rPr>
          <w:rFonts w:ascii="Bookman Old Style" w:hAnsi="Bookman Old Style"/>
        </w:rPr>
        <w:t>inspeksi</w:t>
      </w:r>
      <w:proofErr w:type="spellEnd"/>
      <w:r w:rsidRPr="00D04923">
        <w:rPr>
          <w:rFonts w:ascii="Bookman Old Style" w:hAnsi="Bookman Old Style"/>
        </w:rPr>
        <w:t xml:space="preserve"> </w:t>
      </w:r>
      <w:proofErr w:type="spellStart"/>
      <w:r w:rsidRPr="00D04923">
        <w:rPr>
          <w:rFonts w:ascii="Bookman Old Style" w:hAnsi="Bookman Old Style"/>
        </w:rPr>
        <w:t>lapangan</w:t>
      </w:r>
      <w:proofErr w:type="spellEnd"/>
      <w:r w:rsidRPr="00D04923">
        <w:rPr>
          <w:rFonts w:ascii="Bookman Old Style" w:hAnsi="Bookman Old Style"/>
        </w:rPr>
        <w:t xml:space="preserve">, </w:t>
      </w:r>
      <w:proofErr w:type="spellStart"/>
      <w:r w:rsidR="007211B5" w:rsidRPr="00D04923">
        <w:rPr>
          <w:rFonts w:ascii="Bookman Old Style" w:hAnsi="Bookman Old Style"/>
        </w:rPr>
        <w:t>kementerian</w:t>
      </w:r>
      <w:proofErr w:type="spellEnd"/>
      <w:r w:rsidR="007211B5" w:rsidRPr="00D04923">
        <w:rPr>
          <w:rFonts w:ascii="Bookman Old Style" w:hAnsi="Bookman Old Style"/>
        </w:rPr>
        <w:t>/</w:t>
      </w:r>
      <w:proofErr w:type="spellStart"/>
      <w:r w:rsidR="007211B5" w:rsidRPr="00D04923">
        <w:rPr>
          <w:rFonts w:ascii="Bookman Old Style" w:hAnsi="Bookman Old Style"/>
        </w:rPr>
        <w:t>lembaga</w:t>
      </w:r>
      <w:proofErr w:type="spellEnd"/>
      <w:r w:rsidRPr="00D04923">
        <w:rPr>
          <w:rFonts w:ascii="Bookman Old Style" w:hAnsi="Bookman Old Style"/>
        </w:rPr>
        <w:t xml:space="preserve">, </w:t>
      </w:r>
      <w:proofErr w:type="spellStart"/>
      <w:r w:rsidRPr="00D04923">
        <w:rPr>
          <w:rFonts w:ascii="Bookman Old Style" w:hAnsi="Bookman Old Style"/>
        </w:rPr>
        <w:t>Pemerintah</w:t>
      </w:r>
      <w:proofErr w:type="spellEnd"/>
      <w:r w:rsidRPr="00D04923">
        <w:rPr>
          <w:rFonts w:ascii="Bookman Old Style" w:hAnsi="Bookman Old Style"/>
        </w:rPr>
        <w:t xml:space="preserve"> Daerah </w:t>
      </w:r>
      <w:proofErr w:type="spellStart"/>
      <w:r w:rsidRPr="00D04923">
        <w:rPr>
          <w:rFonts w:ascii="Bookman Old Style" w:hAnsi="Bookman Old Style"/>
        </w:rPr>
        <w:t>provinsi</w:t>
      </w:r>
      <w:proofErr w:type="spellEnd"/>
      <w:r w:rsidRPr="00D04923">
        <w:rPr>
          <w:rFonts w:ascii="Bookman Old Style" w:hAnsi="Bookman Old Style"/>
        </w:rPr>
        <w:t xml:space="preserve">, </w:t>
      </w:r>
      <w:proofErr w:type="spellStart"/>
      <w:r w:rsidRPr="00D04923">
        <w:rPr>
          <w:rFonts w:ascii="Bookman Old Style" w:hAnsi="Bookman Old Style"/>
        </w:rPr>
        <w:t>Pemerintah</w:t>
      </w:r>
      <w:proofErr w:type="spellEnd"/>
      <w:r w:rsidRPr="00D04923">
        <w:rPr>
          <w:rFonts w:ascii="Bookman Old Style" w:hAnsi="Bookman Old Style"/>
        </w:rPr>
        <w:t xml:space="preserve"> Daerah </w:t>
      </w:r>
      <w:proofErr w:type="spellStart"/>
      <w:r w:rsidRPr="00D04923">
        <w:rPr>
          <w:rFonts w:ascii="Bookman Old Style" w:hAnsi="Bookman Old Style"/>
        </w:rPr>
        <w:t>kabupaten</w:t>
      </w:r>
      <w:proofErr w:type="spellEnd"/>
      <w:r w:rsidRPr="00D04923">
        <w:rPr>
          <w:rFonts w:ascii="Bookman Old Style" w:hAnsi="Bookman Old Style"/>
        </w:rPr>
        <w:t>/</w:t>
      </w:r>
      <w:proofErr w:type="spellStart"/>
      <w:r w:rsidRPr="00D04923">
        <w:rPr>
          <w:rFonts w:ascii="Bookman Old Style" w:hAnsi="Bookman Old Style"/>
        </w:rPr>
        <w:t>kota</w:t>
      </w:r>
      <w:proofErr w:type="spellEnd"/>
      <w:r w:rsidRPr="00D04923">
        <w:rPr>
          <w:rFonts w:ascii="Bookman Old Style" w:hAnsi="Bookman Old Style"/>
        </w:rPr>
        <w:t xml:space="preserve">, </w:t>
      </w:r>
      <w:r w:rsidRPr="00D04923">
        <w:rPr>
          <w:rFonts w:ascii="Bookman Old Style" w:hAnsi="Bookman Old Style" w:cs="Arial"/>
          <w:color w:val="000000" w:themeColor="text1"/>
        </w:rPr>
        <w:t xml:space="preserve">administrator KEK, dan badan </w:t>
      </w:r>
      <w:proofErr w:type="spellStart"/>
      <w:r w:rsidRPr="00D04923">
        <w:rPr>
          <w:rFonts w:ascii="Bookman Old Style" w:hAnsi="Bookman Old Style" w:cs="Arial"/>
          <w:color w:val="000000" w:themeColor="text1"/>
        </w:rPr>
        <w:t>pengusahaan</w:t>
      </w:r>
      <w:proofErr w:type="spellEnd"/>
      <w:r w:rsidRPr="00D04923">
        <w:rPr>
          <w:rFonts w:ascii="Bookman Old Style" w:hAnsi="Bookman Old Style" w:cs="Arial"/>
          <w:color w:val="000000" w:themeColor="text1"/>
        </w:rPr>
        <w:t xml:space="preserve"> KPBPB </w:t>
      </w:r>
      <w:proofErr w:type="spellStart"/>
      <w:r w:rsidRPr="00D04923">
        <w:rPr>
          <w:rFonts w:ascii="Bookman Old Style" w:hAnsi="Bookman Old Style"/>
        </w:rPr>
        <w:t>berpedoman</w:t>
      </w:r>
      <w:proofErr w:type="spellEnd"/>
      <w:r w:rsidRPr="00D04923">
        <w:rPr>
          <w:rFonts w:ascii="Bookman Old Style" w:hAnsi="Bookman Old Style"/>
        </w:rPr>
        <w:t xml:space="preserve"> pada </w:t>
      </w:r>
      <w:proofErr w:type="spellStart"/>
      <w:r w:rsidRPr="00D04923">
        <w:rPr>
          <w:rFonts w:ascii="Bookman Old Style" w:hAnsi="Bookman Old Style"/>
        </w:rPr>
        <w:t>rencana</w:t>
      </w:r>
      <w:proofErr w:type="spellEnd"/>
      <w:r w:rsidRPr="00D04923">
        <w:rPr>
          <w:rFonts w:ascii="Bookman Old Style" w:hAnsi="Bookman Old Style"/>
        </w:rPr>
        <w:t xml:space="preserve"> </w:t>
      </w:r>
      <w:proofErr w:type="spellStart"/>
      <w:r w:rsidRPr="00D04923">
        <w:rPr>
          <w:rFonts w:ascii="Bookman Old Style" w:hAnsi="Bookman Old Style"/>
        </w:rPr>
        <w:t>inspeksi</w:t>
      </w:r>
      <w:proofErr w:type="spellEnd"/>
      <w:r w:rsidRPr="00D04923">
        <w:rPr>
          <w:rFonts w:ascii="Bookman Old Style" w:hAnsi="Bookman Old Style"/>
        </w:rPr>
        <w:t xml:space="preserve"> </w:t>
      </w:r>
      <w:proofErr w:type="spellStart"/>
      <w:r w:rsidRPr="00D04923">
        <w:rPr>
          <w:rFonts w:ascii="Bookman Old Style" w:hAnsi="Bookman Old Style"/>
        </w:rPr>
        <w:t>lapangan</w:t>
      </w:r>
      <w:proofErr w:type="spellEnd"/>
      <w:r w:rsidRPr="00D04923">
        <w:rPr>
          <w:rFonts w:ascii="Bookman Old Style" w:hAnsi="Bookman Old Style"/>
        </w:rPr>
        <w:t xml:space="preserve"> </w:t>
      </w:r>
      <w:proofErr w:type="spellStart"/>
      <w:r w:rsidRPr="00D04923">
        <w:rPr>
          <w:rFonts w:ascii="Bookman Old Style" w:hAnsi="Bookman Old Style"/>
        </w:rPr>
        <w:t>tahunan</w:t>
      </w:r>
      <w:proofErr w:type="spellEnd"/>
      <w:r w:rsidRPr="00D04923">
        <w:rPr>
          <w:rFonts w:ascii="Bookman Old Style" w:hAnsi="Bookman Old Style"/>
        </w:rPr>
        <w:t xml:space="preserve"> </w:t>
      </w:r>
      <w:proofErr w:type="spellStart"/>
      <w:r w:rsidRPr="00D04923">
        <w:rPr>
          <w:rFonts w:ascii="Bookman Old Style" w:hAnsi="Bookman Old Style"/>
        </w:rPr>
        <w:t>sebagaimana</w:t>
      </w:r>
      <w:proofErr w:type="spellEnd"/>
      <w:r w:rsidRPr="00D04923">
        <w:rPr>
          <w:rFonts w:ascii="Bookman Old Style" w:hAnsi="Bookman Old Style"/>
        </w:rPr>
        <w:t xml:space="preserve"> </w:t>
      </w:r>
      <w:proofErr w:type="spellStart"/>
      <w:r w:rsidRPr="00D04923">
        <w:rPr>
          <w:rFonts w:ascii="Bookman Old Style" w:hAnsi="Bookman Old Style"/>
        </w:rPr>
        <w:t>dimaksud</w:t>
      </w:r>
      <w:proofErr w:type="spellEnd"/>
      <w:r w:rsidRPr="00D04923">
        <w:rPr>
          <w:rFonts w:ascii="Bookman Old Style" w:hAnsi="Bookman Old Style"/>
        </w:rPr>
        <w:t xml:space="preserve"> </w:t>
      </w:r>
      <w:r w:rsidRPr="00D04923">
        <w:rPr>
          <w:rFonts w:ascii="Bookman Old Style" w:hAnsi="Bookman Old Style"/>
          <w:color w:val="000000"/>
          <w:rPrChange w:id="9" w:author="Laili Mahariani" w:date="2021-04-14T12:03:00Z">
            <w:rPr>
              <w:rFonts w:ascii="Bookman Old Style" w:hAnsi="Bookman Old Style"/>
            </w:rPr>
          </w:rPrChange>
        </w:rPr>
        <w:t>pada</w:t>
      </w:r>
      <w:r w:rsidRPr="00D04923">
        <w:rPr>
          <w:rFonts w:ascii="Bookman Old Style" w:hAnsi="Bookman Old Style"/>
        </w:rPr>
        <w:t xml:space="preserve"> </w:t>
      </w:r>
      <w:proofErr w:type="spellStart"/>
      <w:r w:rsidRPr="00D04923">
        <w:rPr>
          <w:rFonts w:ascii="Bookman Old Style" w:hAnsi="Bookman Old Style"/>
        </w:rPr>
        <w:t>ayat</w:t>
      </w:r>
      <w:proofErr w:type="spellEnd"/>
      <w:r w:rsidRPr="00D04923">
        <w:rPr>
          <w:rFonts w:ascii="Bookman Old Style" w:hAnsi="Bookman Old Style"/>
        </w:rPr>
        <w:t xml:space="preserve"> (1</w:t>
      </w:r>
      <w:r w:rsidR="004912D6" w:rsidRPr="00D04923">
        <w:rPr>
          <w:rFonts w:ascii="Bookman Old Style" w:hAnsi="Bookman Old Style"/>
        </w:rPr>
        <w:t>3</w:t>
      </w:r>
      <w:r w:rsidRPr="00D04923">
        <w:rPr>
          <w:rFonts w:ascii="Bookman Old Style" w:hAnsi="Bookman Old Style"/>
        </w:rPr>
        <w:t>).</w:t>
      </w:r>
    </w:p>
    <w:p w14:paraId="4D52B88D" w14:textId="77777777" w:rsidR="00D04923" w:rsidRPr="00D04923" w:rsidRDefault="00D04923" w:rsidP="004E5A1F">
      <w:pPr>
        <w:pStyle w:val="Style"/>
        <w:numPr>
          <w:ilvl w:val="0"/>
          <w:numId w:val="137"/>
        </w:numPr>
        <w:spacing w:after="0" w:line="360" w:lineRule="auto"/>
        <w:ind w:left="2552" w:right="23" w:hanging="572"/>
        <w:jc w:val="both"/>
        <w:rPr>
          <w:ins w:id="10" w:author="Laili Mahariani" w:date="2021-04-14T12:00:00Z"/>
          <w:rFonts w:ascii="Bookman Old Style" w:hAnsi="Bookman Old Style"/>
        </w:rPr>
      </w:pPr>
    </w:p>
    <w:p w14:paraId="08DFCDD7" w14:textId="7F1C4560" w:rsidR="00614C0C" w:rsidRPr="00D04923" w:rsidRDefault="009E09F6">
      <w:pPr>
        <w:pStyle w:val="Style"/>
        <w:numPr>
          <w:ilvl w:val="0"/>
          <w:numId w:val="137"/>
        </w:numPr>
        <w:spacing w:after="0" w:line="360" w:lineRule="auto"/>
        <w:ind w:left="2552" w:right="23" w:hanging="572"/>
        <w:jc w:val="both"/>
        <w:rPr>
          <w:rFonts w:ascii="Bookman Old Style" w:eastAsia="Calibri" w:hAnsi="Bookman Old Style" w:cs="Calibri"/>
          <w:color w:val="000000"/>
          <w:lang w:val="id-ID"/>
        </w:rPr>
        <w:pPrChange w:id="11" w:author="Laili Mahariani" w:date="2021-04-14T12:00:00Z">
          <w:pPr>
            <w:pStyle w:val="Style"/>
            <w:numPr>
              <w:numId w:val="137"/>
            </w:numPr>
            <w:tabs>
              <w:tab w:val="left" w:pos="2552"/>
            </w:tabs>
            <w:spacing w:after="0" w:line="360" w:lineRule="auto"/>
            <w:ind w:left="2520" w:right="23" w:hanging="540"/>
            <w:jc w:val="both"/>
          </w:pPr>
        </w:pPrChange>
      </w:pPr>
      <w:r w:rsidRPr="00D04923">
        <w:rPr>
          <w:rFonts w:ascii="Bookman Old Style" w:hAnsi="Bookman Old Style"/>
          <w:color w:val="000000"/>
        </w:rPr>
        <w:t>Kementerian</w:t>
      </w:r>
      <w:r w:rsidR="007211B5" w:rsidRPr="00D04923">
        <w:rPr>
          <w:rFonts w:ascii="Bookman Old Style" w:hAnsi="Bookman Old Style"/>
          <w:color w:val="000000"/>
        </w:rPr>
        <w:t>/</w:t>
      </w:r>
      <w:proofErr w:type="spellStart"/>
      <w:r w:rsidR="007211B5" w:rsidRPr="00D04923">
        <w:rPr>
          <w:rFonts w:ascii="Bookman Old Style" w:hAnsi="Bookman Old Style"/>
          <w:color w:val="000000"/>
        </w:rPr>
        <w:t>lembaga</w:t>
      </w:r>
      <w:proofErr w:type="spellEnd"/>
      <w:r w:rsidR="00614C0C" w:rsidRPr="00D04923">
        <w:rPr>
          <w:rFonts w:ascii="Bookman Old Style" w:hAnsi="Bookman Old Style"/>
          <w:color w:val="000000"/>
        </w:rPr>
        <w:t xml:space="preserve">, </w:t>
      </w:r>
      <w:proofErr w:type="spellStart"/>
      <w:r w:rsidR="00614C0C" w:rsidRPr="00D04923">
        <w:rPr>
          <w:rFonts w:ascii="Bookman Old Style" w:hAnsi="Bookman Old Style"/>
          <w:color w:val="000000"/>
        </w:rPr>
        <w:t>Pemerintah</w:t>
      </w:r>
      <w:proofErr w:type="spellEnd"/>
      <w:r w:rsidR="00614C0C" w:rsidRPr="00D04923">
        <w:rPr>
          <w:rFonts w:ascii="Bookman Old Style" w:hAnsi="Bookman Old Style"/>
          <w:color w:val="000000"/>
        </w:rPr>
        <w:t xml:space="preserve"> Daerah </w:t>
      </w:r>
      <w:proofErr w:type="spellStart"/>
      <w:r w:rsidR="00614C0C" w:rsidRPr="00D04923">
        <w:rPr>
          <w:rFonts w:ascii="Bookman Old Style" w:hAnsi="Bookman Old Style"/>
          <w:color w:val="000000"/>
        </w:rPr>
        <w:t>provinsi</w:t>
      </w:r>
      <w:proofErr w:type="spellEnd"/>
      <w:r w:rsidR="00614C0C" w:rsidRPr="00D04923">
        <w:rPr>
          <w:rFonts w:ascii="Bookman Old Style" w:hAnsi="Bookman Old Style"/>
          <w:color w:val="000000"/>
        </w:rPr>
        <w:t>,</w:t>
      </w:r>
      <w:r w:rsidR="00614C0C" w:rsidRPr="00D04923">
        <w:rPr>
          <w:rFonts w:ascii="Bookman Old Style" w:hAnsi="Bookman Old Style"/>
          <w:color w:val="000000"/>
        </w:rPr>
        <w:br/>
      </w:r>
      <w:proofErr w:type="spellStart"/>
      <w:r w:rsidR="00614C0C" w:rsidRPr="00D04923">
        <w:rPr>
          <w:rFonts w:ascii="Bookman Old Style" w:hAnsi="Bookman Old Style"/>
          <w:color w:val="000000"/>
        </w:rPr>
        <w:t>Pemerintah</w:t>
      </w:r>
      <w:proofErr w:type="spellEnd"/>
      <w:r w:rsidR="00614C0C" w:rsidRPr="00D04923">
        <w:rPr>
          <w:rFonts w:ascii="Bookman Old Style" w:hAnsi="Bookman Old Style"/>
          <w:color w:val="000000"/>
        </w:rPr>
        <w:t xml:space="preserve"> Daerah </w:t>
      </w:r>
      <w:proofErr w:type="spellStart"/>
      <w:r w:rsidR="00614C0C" w:rsidRPr="00D04923">
        <w:rPr>
          <w:rFonts w:ascii="Bookman Old Style" w:hAnsi="Bookman Old Style"/>
          <w:color w:val="000000"/>
        </w:rPr>
        <w:t>kabupaten</w:t>
      </w:r>
      <w:proofErr w:type="spellEnd"/>
      <w:r w:rsidR="00614C0C" w:rsidRPr="00D04923">
        <w:rPr>
          <w:rFonts w:ascii="Bookman Old Style" w:hAnsi="Bookman Old Style"/>
          <w:color w:val="000000"/>
        </w:rPr>
        <w:t>/</w:t>
      </w:r>
      <w:proofErr w:type="spellStart"/>
      <w:r w:rsidR="00614C0C" w:rsidRPr="00D04923">
        <w:rPr>
          <w:rFonts w:ascii="Bookman Old Style" w:hAnsi="Bookman Old Style"/>
          <w:color w:val="000000"/>
        </w:rPr>
        <w:t>kota</w:t>
      </w:r>
      <w:proofErr w:type="spellEnd"/>
      <w:r w:rsidR="00614C0C" w:rsidRPr="00D04923">
        <w:rPr>
          <w:rFonts w:ascii="Bookman Old Style" w:hAnsi="Bookman Old Style"/>
          <w:color w:val="000000"/>
        </w:rPr>
        <w:t>, administrator KEK, dan/</w:t>
      </w:r>
      <w:proofErr w:type="spellStart"/>
      <w:r w:rsidR="00614C0C" w:rsidRPr="00D04923">
        <w:rPr>
          <w:rFonts w:ascii="Bookman Old Style" w:hAnsi="Bookman Old Style"/>
          <w:color w:val="000000"/>
        </w:rPr>
        <w:t>atau</w:t>
      </w:r>
      <w:proofErr w:type="spellEnd"/>
      <w:r w:rsidR="00614C0C" w:rsidRPr="00D04923">
        <w:rPr>
          <w:rFonts w:ascii="Bookman Old Style" w:hAnsi="Bookman Old Style"/>
          <w:color w:val="000000"/>
        </w:rPr>
        <w:t xml:space="preserve"> </w:t>
      </w:r>
      <w:r w:rsidR="00614C0C" w:rsidRPr="00D04923">
        <w:rPr>
          <w:rFonts w:ascii="Bookman Old Style" w:hAnsi="Bookman Old Style" w:cs="Helvetica"/>
          <w:color w:val="000000"/>
        </w:rPr>
        <w:t xml:space="preserve">badan </w:t>
      </w:r>
      <w:proofErr w:type="spellStart"/>
      <w:r w:rsidR="00614C0C" w:rsidRPr="00D04923">
        <w:rPr>
          <w:rFonts w:ascii="Bookman Old Style" w:hAnsi="Bookman Old Style" w:cs="Helvetica"/>
          <w:color w:val="000000"/>
        </w:rPr>
        <w:t>peng</w:t>
      </w:r>
      <w:r w:rsidR="00614C0C" w:rsidRPr="00D04923">
        <w:rPr>
          <w:rFonts w:ascii="Bookman Old Style" w:hAnsi="Bookman Old Style"/>
          <w:color w:val="000000"/>
        </w:rPr>
        <w:t>usahaan</w:t>
      </w:r>
      <w:proofErr w:type="spellEnd"/>
      <w:r w:rsidR="00614C0C" w:rsidRPr="00D04923">
        <w:rPr>
          <w:rFonts w:ascii="Bookman Old Style" w:hAnsi="Bookman Old Style"/>
          <w:color w:val="000000"/>
        </w:rPr>
        <w:t xml:space="preserve"> KPBPB </w:t>
      </w:r>
      <w:proofErr w:type="spellStart"/>
      <w:r w:rsidR="00614C0C" w:rsidRPr="00D04923">
        <w:rPr>
          <w:rFonts w:ascii="Bookman Old Style" w:hAnsi="Bookman Old Style"/>
          <w:color w:val="000000"/>
        </w:rPr>
        <w:t>dilarang</w:t>
      </w:r>
      <w:proofErr w:type="spellEnd"/>
      <w:r w:rsidR="00614C0C" w:rsidRPr="00D04923">
        <w:rPr>
          <w:rFonts w:ascii="Bookman Old Style" w:hAnsi="Bookman Old Style"/>
          <w:color w:val="000000"/>
        </w:rPr>
        <w:br/>
      </w:r>
      <w:proofErr w:type="spellStart"/>
      <w:r w:rsidR="00614C0C" w:rsidRPr="00D04923">
        <w:rPr>
          <w:rFonts w:ascii="Bookman Old Style" w:hAnsi="Bookman Old Style"/>
          <w:color w:val="000000"/>
        </w:rPr>
        <w:t>melakukan</w:t>
      </w:r>
      <w:proofErr w:type="spellEnd"/>
      <w:r w:rsidR="00614C0C" w:rsidRPr="00D04923">
        <w:rPr>
          <w:rFonts w:ascii="Bookman Old Style" w:hAnsi="Bookman Old Style"/>
          <w:color w:val="000000"/>
        </w:rPr>
        <w:t xml:space="preserve"> </w:t>
      </w:r>
      <w:proofErr w:type="spellStart"/>
      <w:r w:rsidR="00A008DC" w:rsidRPr="00D04923">
        <w:rPr>
          <w:rFonts w:ascii="Bookman Old Style" w:hAnsi="Bookman Old Style"/>
          <w:color w:val="000000"/>
        </w:rPr>
        <w:t>P</w:t>
      </w:r>
      <w:r w:rsidR="00614C0C" w:rsidRPr="00D04923">
        <w:rPr>
          <w:rFonts w:ascii="Bookman Old Style" w:hAnsi="Bookman Old Style"/>
          <w:color w:val="000000"/>
        </w:rPr>
        <w:t>engawasan</w:t>
      </w:r>
      <w:proofErr w:type="spellEnd"/>
      <w:r w:rsidR="00614C0C" w:rsidRPr="00D04923">
        <w:rPr>
          <w:rFonts w:ascii="Bookman Old Style" w:hAnsi="Bookman Old Style"/>
          <w:color w:val="000000"/>
        </w:rPr>
        <w:t xml:space="preserve"> di </w:t>
      </w:r>
      <w:proofErr w:type="spellStart"/>
      <w:r w:rsidR="00614C0C" w:rsidRPr="00D04923">
        <w:rPr>
          <w:rFonts w:ascii="Bookman Old Style" w:hAnsi="Bookman Old Style"/>
          <w:color w:val="000000"/>
        </w:rPr>
        <w:t>luar</w:t>
      </w:r>
      <w:proofErr w:type="spellEnd"/>
      <w:r w:rsidR="00614C0C" w:rsidRPr="00D04923">
        <w:rPr>
          <w:rFonts w:ascii="Bookman Old Style" w:hAnsi="Bookman Old Style"/>
          <w:color w:val="000000"/>
        </w:rPr>
        <w:t xml:space="preserve"> </w:t>
      </w:r>
      <w:proofErr w:type="spellStart"/>
      <w:ins w:id="12" w:author="Laili Mahariani" w:date="2021-04-14T10:44:00Z">
        <w:r w:rsidR="00DB45DB" w:rsidRPr="00D04923">
          <w:rPr>
            <w:rFonts w:ascii="Bookman Old Style" w:hAnsi="Bookman Old Style"/>
          </w:rPr>
          <w:t>rencana</w:t>
        </w:r>
        <w:proofErr w:type="spellEnd"/>
        <w:r w:rsidR="00DB45DB" w:rsidRPr="00D04923">
          <w:rPr>
            <w:rFonts w:ascii="Bookman Old Style" w:hAnsi="Bookman Old Style"/>
          </w:rPr>
          <w:t xml:space="preserve"> </w:t>
        </w:r>
        <w:proofErr w:type="spellStart"/>
        <w:r w:rsidR="00DB45DB" w:rsidRPr="00D04923">
          <w:rPr>
            <w:rFonts w:ascii="Bookman Old Style" w:hAnsi="Bookman Old Style"/>
          </w:rPr>
          <w:t>inspeksi</w:t>
        </w:r>
        <w:proofErr w:type="spellEnd"/>
        <w:r w:rsidR="00DB45DB" w:rsidRPr="00D04923">
          <w:rPr>
            <w:rFonts w:ascii="Bookman Old Style" w:hAnsi="Bookman Old Style"/>
          </w:rPr>
          <w:t xml:space="preserve"> </w:t>
        </w:r>
        <w:proofErr w:type="spellStart"/>
        <w:r w:rsidR="00DB45DB" w:rsidRPr="00D04923">
          <w:rPr>
            <w:rFonts w:ascii="Bookman Old Style" w:hAnsi="Bookman Old Style"/>
          </w:rPr>
          <w:t>lapangan</w:t>
        </w:r>
        <w:proofErr w:type="spellEnd"/>
        <w:r w:rsidR="00DB45DB" w:rsidRPr="00D04923">
          <w:rPr>
            <w:rFonts w:ascii="Bookman Old Style" w:hAnsi="Bookman Old Style"/>
          </w:rPr>
          <w:t xml:space="preserve"> </w:t>
        </w:r>
        <w:proofErr w:type="spellStart"/>
        <w:r w:rsidR="00DB45DB" w:rsidRPr="00D04923">
          <w:rPr>
            <w:rFonts w:ascii="Bookman Old Style" w:hAnsi="Bookman Old Style"/>
          </w:rPr>
          <w:t>tahunan</w:t>
        </w:r>
      </w:ins>
      <w:proofErr w:type="spellEnd"/>
      <w:del w:id="13" w:author="Laili Mahariani" w:date="2021-04-14T10:44:00Z">
        <w:r w:rsidR="00614C0C" w:rsidRPr="00D04923" w:rsidDel="00DB45DB">
          <w:rPr>
            <w:rFonts w:ascii="Bookman Old Style" w:hAnsi="Bookman Old Style"/>
            <w:color w:val="000000"/>
          </w:rPr>
          <w:delText xml:space="preserve">perencanaan </w:delText>
        </w:r>
        <w:r w:rsidR="00A008DC" w:rsidRPr="00D04923" w:rsidDel="00DB45DB">
          <w:rPr>
            <w:rFonts w:ascii="Bookman Old Style" w:hAnsi="Bookman Old Style"/>
            <w:color w:val="000000"/>
          </w:rPr>
          <w:delText>P</w:delText>
        </w:r>
        <w:r w:rsidR="00614C0C" w:rsidRPr="00D04923" w:rsidDel="00DB45DB">
          <w:rPr>
            <w:rFonts w:ascii="Bookman Old Style" w:hAnsi="Bookman Old Style"/>
            <w:color w:val="000000"/>
          </w:rPr>
          <w:delText>engawasan sebagaimana dimaksud pada ayat (1</w:delText>
        </w:r>
        <w:r w:rsidR="004912D6" w:rsidRPr="00D04923" w:rsidDel="00DB45DB">
          <w:rPr>
            <w:rFonts w:ascii="Bookman Old Style" w:hAnsi="Bookman Old Style"/>
            <w:color w:val="000000"/>
          </w:rPr>
          <w:delText>6</w:delText>
        </w:r>
        <w:r w:rsidR="00614C0C" w:rsidRPr="00D04923" w:rsidDel="00DB45DB">
          <w:rPr>
            <w:rFonts w:ascii="Bookman Old Style" w:hAnsi="Bookman Old Style"/>
            <w:color w:val="000000"/>
          </w:rPr>
          <w:delText>)</w:delText>
        </w:r>
      </w:del>
      <w:r w:rsidR="00614C0C" w:rsidRPr="00D04923">
        <w:rPr>
          <w:rFonts w:ascii="Bookman Old Style" w:hAnsi="Bookman Old Style"/>
          <w:color w:val="000000"/>
        </w:rPr>
        <w:t>.</w:t>
      </w:r>
    </w:p>
    <w:p w14:paraId="0CE868DB" w14:textId="1EC6702F" w:rsidR="00614C0C" w:rsidRPr="008444BC" w:rsidRDefault="00614C0C">
      <w:pPr>
        <w:pStyle w:val="Style"/>
        <w:tabs>
          <w:tab w:val="left" w:pos="2552"/>
        </w:tabs>
        <w:spacing w:after="0" w:line="360" w:lineRule="auto"/>
        <w:ind w:right="23"/>
        <w:jc w:val="both"/>
        <w:rPr>
          <w:rFonts w:ascii="Bookman Old Style" w:hAnsi="Bookman Old Style"/>
        </w:rPr>
      </w:pPr>
    </w:p>
    <w:p w14:paraId="3DCA7E10" w14:textId="05C6B16D" w:rsidR="00F02C92" w:rsidRPr="002943E6" w:rsidRDefault="0052388C" w:rsidP="004E5A1F">
      <w:pPr>
        <w:pStyle w:val="Heading8"/>
        <w:spacing w:before="0" w:after="0" w:line="360" w:lineRule="auto"/>
        <w:ind w:left="1985"/>
      </w:pPr>
      <w:proofErr w:type="spellStart"/>
      <w:r w:rsidRPr="004E5A1F">
        <w:rPr>
          <w:szCs w:val="24"/>
          <w:lang w:val="en-US"/>
        </w:rPr>
        <w:t>Bagian</w:t>
      </w:r>
      <w:proofErr w:type="spellEnd"/>
      <w:r w:rsidRPr="004E5A1F">
        <w:rPr>
          <w:szCs w:val="24"/>
          <w:lang w:val="en-US"/>
        </w:rPr>
        <w:t xml:space="preserve"> </w:t>
      </w:r>
      <w:proofErr w:type="spellStart"/>
      <w:r w:rsidRPr="004E5A1F">
        <w:rPr>
          <w:szCs w:val="24"/>
          <w:lang w:val="en-US"/>
        </w:rPr>
        <w:t>Kedua</w:t>
      </w:r>
      <w:proofErr w:type="spellEnd"/>
    </w:p>
    <w:p w14:paraId="7F960D89" w14:textId="1373910F" w:rsidR="0052388C" w:rsidRPr="002943E6" w:rsidRDefault="00F02C92">
      <w:pPr>
        <w:pStyle w:val="Heading8"/>
        <w:spacing w:before="0" w:after="0" w:line="360" w:lineRule="auto"/>
        <w:ind w:left="1985"/>
        <w:rPr>
          <w:szCs w:val="24"/>
          <w:lang w:val="en-US"/>
        </w:rPr>
      </w:pPr>
      <w:r w:rsidRPr="00D04923">
        <w:rPr>
          <w:color w:val="000000"/>
          <w:szCs w:val="24"/>
        </w:rPr>
        <w:t>Perangkat Kerja Pengawasan</w:t>
      </w:r>
    </w:p>
    <w:p w14:paraId="348611F3" w14:textId="15104205" w:rsidR="00F02C92" w:rsidRPr="008444BC" w:rsidRDefault="00F02C92" w:rsidP="004E5A1F">
      <w:pPr>
        <w:pStyle w:val="Style"/>
        <w:tabs>
          <w:tab w:val="left" w:pos="2552"/>
        </w:tabs>
        <w:spacing w:after="0" w:line="360" w:lineRule="auto"/>
        <w:ind w:right="23"/>
        <w:jc w:val="center"/>
        <w:rPr>
          <w:rFonts w:ascii="Bookman Old Style" w:hAnsi="Bookman Old Style"/>
        </w:rPr>
      </w:pPr>
    </w:p>
    <w:p w14:paraId="4B0B526E" w14:textId="07116F6F" w:rsidR="00614C0C" w:rsidRPr="002943E6" w:rsidRDefault="00614C0C">
      <w:pPr>
        <w:pStyle w:val="Heading8"/>
        <w:spacing w:before="0" w:after="0" w:line="360" w:lineRule="auto"/>
        <w:ind w:left="1985"/>
        <w:rPr>
          <w:szCs w:val="24"/>
        </w:rPr>
      </w:pPr>
      <w:r w:rsidRPr="008444BC">
        <w:rPr>
          <w:szCs w:val="24"/>
        </w:rPr>
        <w:t xml:space="preserve">Pasal </w:t>
      </w:r>
      <w:r w:rsidR="002319FF" w:rsidRPr="004E5A1F">
        <w:rPr>
          <w:szCs w:val="24"/>
          <w:lang w:val="en-US"/>
        </w:rPr>
        <w:t>1</w:t>
      </w:r>
      <w:r w:rsidR="005D23D6" w:rsidRPr="004E5A1F">
        <w:rPr>
          <w:szCs w:val="24"/>
          <w:lang w:val="en-US"/>
        </w:rPr>
        <w:t>0</w:t>
      </w:r>
    </w:p>
    <w:p w14:paraId="751B2117" w14:textId="5009292A" w:rsidR="00F02C92" w:rsidRPr="008444BC" w:rsidRDefault="00F02C92" w:rsidP="004E5A1F">
      <w:pPr>
        <w:pStyle w:val="Style"/>
        <w:spacing w:after="0" w:line="360" w:lineRule="auto"/>
        <w:ind w:left="1985" w:right="23"/>
        <w:jc w:val="both"/>
        <w:rPr>
          <w:rFonts w:ascii="Bookman Old Style" w:eastAsia="Calibri" w:hAnsi="Bookman Old Style" w:cs="Calibri"/>
          <w:color w:val="000000"/>
        </w:rPr>
      </w:pPr>
      <w:proofErr w:type="spellStart"/>
      <w:r w:rsidRPr="008444BC">
        <w:rPr>
          <w:rFonts w:ascii="Bookman Old Style" w:hAnsi="Bookman Old Style"/>
          <w:color w:val="000000"/>
        </w:rPr>
        <w:t>Perangkat</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kerja</w:t>
      </w:r>
      <w:proofErr w:type="spellEnd"/>
      <w:r w:rsidRPr="008444BC">
        <w:rPr>
          <w:rFonts w:ascii="Bookman Old Style" w:hAnsi="Bookman Old Style"/>
          <w:color w:val="000000"/>
        </w:rPr>
        <w:t xml:space="preserve"> </w:t>
      </w:r>
      <w:proofErr w:type="spellStart"/>
      <w:r w:rsidR="004B0509" w:rsidRPr="008444BC">
        <w:rPr>
          <w:rFonts w:ascii="Bookman Old Style" w:hAnsi="Bookman Old Style"/>
          <w:color w:val="000000"/>
        </w:rPr>
        <w:t>P</w:t>
      </w:r>
      <w:r w:rsidRPr="008444BC">
        <w:rPr>
          <w:rFonts w:ascii="Bookman Old Style" w:hAnsi="Bookman Old Style"/>
          <w:color w:val="000000"/>
        </w:rPr>
        <w:t>engawasan</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sebagaimana</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dimaksud</w:t>
      </w:r>
      <w:proofErr w:type="spellEnd"/>
      <w:r w:rsidR="004B0509" w:rsidRPr="008444BC">
        <w:rPr>
          <w:rFonts w:ascii="Bookman Old Style" w:hAnsi="Bookman Old Style"/>
          <w:color w:val="000000"/>
        </w:rPr>
        <w:t xml:space="preserve"> </w:t>
      </w:r>
      <w:proofErr w:type="spellStart"/>
      <w:r w:rsidRPr="008444BC">
        <w:rPr>
          <w:rFonts w:ascii="Bookman Old Style" w:hAnsi="Bookman Old Style"/>
          <w:color w:val="000000"/>
        </w:rPr>
        <w:t>dalam</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Pasal</w:t>
      </w:r>
      <w:proofErr w:type="spellEnd"/>
      <w:r w:rsidRPr="008444BC">
        <w:rPr>
          <w:rFonts w:ascii="Bookman Old Style" w:hAnsi="Bookman Old Style"/>
          <w:color w:val="000000"/>
        </w:rPr>
        <w:t xml:space="preserve"> </w:t>
      </w:r>
      <w:r w:rsidR="008D4540" w:rsidRPr="004E5A1F">
        <w:rPr>
          <w:rFonts w:ascii="Bookman Old Style" w:hAnsi="Bookman Old Style"/>
          <w:color w:val="000000"/>
        </w:rPr>
        <w:t xml:space="preserve">8 </w:t>
      </w:r>
      <w:proofErr w:type="spellStart"/>
      <w:r w:rsidRPr="008444BC">
        <w:rPr>
          <w:rFonts w:ascii="Bookman Old Style" w:hAnsi="Bookman Old Style"/>
          <w:color w:val="000000"/>
        </w:rPr>
        <w:t>ayat</w:t>
      </w:r>
      <w:proofErr w:type="spellEnd"/>
      <w:r w:rsidRPr="008444BC">
        <w:rPr>
          <w:rFonts w:ascii="Bookman Old Style" w:hAnsi="Bookman Old Style"/>
          <w:color w:val="000000"/>
        </w:rPr>
        <w:t xml:space="preserve"> (</w:t>
      </w:r>
      <w:r w:rsidRPr="004E5A1F">
        <w:rPr>
          <w:rFonts w:ascii="Bookman Old Style" w:hAnsi="Bookman Old Style"/>
          <w:color w:val="000000"/>
        </w:rPr>
        <w:t>2</w:t>
      </w:r>
      <w:r w:rsidRPr="008444BC">
        <w:rPr>
          <w:rFonts w:ascii="Bookman Old Style" w:hAnsi="Bookman Old Style"/>
          <w:color w:val="000000"/>
        </w:rPr>
        <w:t xml:space="preserve">) </w:t>
      </w:r>
      <w:proofErr w:type="spellStart"/>
      <w:r w:rsidRPr="008444BC">
        <w:rPr>
          <w:rFonts w:ascii="Bookman Old Style" w:hAnsi="Bookman Old Style"/>
          <w:color w:val="000000"/>
        </w:rPr>
        <w:t>huruf</w:t>
      </w:r>
      <w:proofErr w:type="spellEnd"/>
      <w:r w:rsidRPr="008444BC">
        <w:rPr>
          <w:rFonts w:ascii="Bookman Old Style" w:hAnsi="Bookman Old Style"/>
          <w:color w:val="000000"/>
        </w:rPr>
        <w:t xml:space="preserve"> b </w:t>
      </w:r>
      <w:proofErr w:type="spellStart"/>
      <w:r w:rsidRPr="008444BC">
        <w:rPr>
          <w:rFonts w:ascii="Bookman Old Style" w:hAnsi="Bookman Old Style"/>
          <w:color w:val="000000"/>
        </w:rPr>
        <w:t>terdiri</w:t>
      </w:r>
      <w:proofErr w:type="spellEnd"/>
      <w:r w:rsidRPr="008444BC">
        <w:rPr>
          <w:rFonts w:ascii="Bookman Old Style" w:hAnsi="Bookman Old Style"/>
          <w:color w:val="000000"/>
        </w:rPr>
        <w:t xml:space="preserve"> </w:t>
      </w:r>
      <w:proofErr w:type="spellStart"/>
      <w:r w:rsidR="008D4540" w:rsidRPr="008444BC">
        <w:rPr>
          <w:rFonts w:ascii="Bookman Old Style" w:hAnsi="Bookman Old Style"/>
          <w:color w:val="000000"/>
        </w:rPr>
        <w:t>atas</w:t>
      </w:r>
      <w:proofErr w:type="spellEnd"/>
      <w:r w:rsidRPr="008444BC">
        <w:rPr>
          <w:rFonts w:ascii="Bookman Old Style" w:hAnsi="Bookman Old Style"/>
          <w:color w:val="000000"/>
        </w:rPr>
        <w:t>:</w:t>
      </w:r>
    </w:p>
    <w:p w14:paraId="4EFEB39D" w14:textId="34C0DEB4" w:rsidR="0052388C" w:rsidRPr="004E5A1F" w:rsidRDefault="00F02C92" w:rsidP="004E5A1F">
      <w:pPr>
        <w:pStyle w:val="ListParagraph"/>
        <w:numPr>
          <w:ilvl w:val="0"/>
          <w:numId w:val="281"/>
        </w:numPr>
        <w:spacing w:after="0" w:line="360" w:lineRule="auto"/>
        <w:ind w:left="2552" w:hanging="567"/>
        <w:jc w:val="both"/>
        <w:rPr>
          <w:rFonts w:ascii="Bookman Old Style" w:hAnsi="Bookman Old Style"/>
          <w:color w:val="000000"/>
          <w:sz w:val="24"/>
          <w:szCs w:val="24"/>
        </w:rPr>
      </w:pPr>
      <w:r w:rsidRPr="008444BC">
        <w:rPr>
          <w:rFonts w:ascii="Bookman Old Style" w:hAnsi="Bookman Old Style"/>
          <w:color w:val="000000"/>
          <w:sz w:val="24"/>
          <w:szCs w:val="24"/>
        </w:rPr>
        <w:t>data, profil, dan informasi Pelaku Usaha yang</w:t>
      </w:r>
      <w:r w:rsidRPr="008444BC">
        <w:rPr>
          <w:rFonts w:ascii="Bookman Old Style" w:hAnsi="Bookman Old Style"/>
          <w:color w:val="000000"/>
          <w:sz w:val="24"/>
          <w:szCs w:val="24"/>
        </w:rPr>
        <w:br/>
        <w:t>terdapat pada Sistem OSS</w:t>
      </w:r>
      <w:r w:rsidRPr="008444BC">
        <w:rPr>
          <w:rFonts w:ascii="Bookman Old Style" w:hAnsi="Bookman Old Style"/>
          <w:color w:val="000000"/>
          <w:sz w:val="24"/>
          <w:szCs w:val="24"/>
          <w:lang w:val="en-US"/>
        </w:rPr>
        <w:t>;</w:t>
      </w:r>
    </w:p>
    <w:p w14:paraId="1C3D62DB" w14:textId="77777777" w:rsidR="0052388C" w:rsidRPr="008444BC" w:rsidRDefault="0052388C" w:rsidP="004E5A1F">
      <w:pPr>
        <w:pStyle w:val="ListParagraph"/>
        <w:numPr>
          <w:ilvl w:val="0"/>
          <w:numId w:val="281"/>
        </w:numPr>
        <w:spacing w:after="0" w:line="360" w:lineRule="auto"/>
        <w:ind w:left="2552" w:hanging="567"/>
        <w:jc w:val="both"/>
        <w:rPr>
          <w:rFonts w:ascii="Bookman Old Style" w:hAnsi="Bookman Old Style"/>
          <w:color w:val="000000"/>
          <w:sz w:val="24"/>
          <w:szCs w:val="24"/>
        </w:rPr>
      </w:pPr>
      <w:r w:rsidRPr="008444BC">
        <w:rPr>
          <w:rFonts w:ascii="Bookman Old Style" w:hAnsi="Bookman Old Style"/>
          <w:color w:val="000000"/>
          <w:sz w:val="24"/>
          <w:szCs w:val="24"/>
        </w:rPr>
        <w:t>surat tugas pelaksana inspeksi lapangan;</w:t>
      </w:r>
    </w:p>
    <w:p w14:paraId="52F740D2" w14:textId="77777777" w:rsidR="0041333A" w:rsidRPr="004E5A1F" w:rsidRDefault="0052388C" w:rsidP="004E5A1F">
      <w:pPr>
        <w:pStyle w:val="ListParagraph"/>
        <w:numPr>
          <w:ilvl w:val="0"/>
          <w:numId w:val="281"/>
        </w:numPr>
        <w:spacing w:after="0" w:line="360" w:lineRule="auto"/>
        <w:ind w:left="2552" w:hanging="567"/>
        <w:jc w:val="both"/>
        <w:rPr>
          <w:rFonts w:ascii="Bookman Old Style" w:hAnsi="Bookman Old Style"/>
          <w:color w:val="000000"/>
          <w:sz w:val="24"/>
          <w:szCs w:val="24"/>
        </w:rPr>
      </w:pPr>
      <w:r w:rsidRPr="008444BC">
        <w:rPr>
          <w:rFonts w:ascii="Bookman Old Style" w:hAnsi="Bookman Old Style"/>
          <w:color w:val="000000"/>
          <w:sz w:val="24"/>
          <w:szCs w:val="24"/>
        </w:rPr>
        <w:t>surat pemberitahuan kunjungan;</w:t>
      </w:r>
      <w:r w:rsidRPr="008444BC">
        <w:rPr>
          <w:rFonts w:ascii="Bookman Old Style" w:hAnsi="Bookman Old Style"/>
          <w:color w:val="000000"/>
          <w:sz w:val="24"/>
          <w:szCs w:val="24"/>
          <w:lang w:val="en-US"/>
        </w:rPr>
        <w:t xml:space="preserve"> </w:t>
      </w:r>
    </w:p>
    <w:p w14:paraId="42A868D2" w14:textId="7C12BA91" w:rsidR="00F02C92" w:rsidRPr="004E5A1F" w:rsidRDefault="0041333A" w:rsidP="004E5A1F">
      <w:pPr>
        <w:pStyle w:val="ListParagraph"/>
        <w:numPr>
          <w:ilvl w:val="0"/>
          <w:numId w:val="281"/>
        </w:numPr>
        <w:spacing w:after="0" w:line="360" w:lineRule="auto"/>
        <w:ind w:left="2552" w:hanging="567"/>
        <w:jc w:val="both"/>
        <w:rPr>
          <w:rFonts w:ascii="Bookman Old Style" w:hAnsi="Bookman Old Style"/>
          <w:color w:val="000000"/>
          <w:sz w:val="24"/>
          <w:szCs w:val="24"/>
        </w:rPr>
      </w:pPr>
      <w:r w:rsidRPr="008444BC">
        <w:rPr>
          <w:rFonts w:ascii="Bookman Old Style" w:hAnsi="Bookman Old Style"/>
          <w:color w:val="000000"/>
          <w:sz w:val="24"/>
          <w:szCs w:val="24"/>
        </w:rPr>
        <w:t>daftar pertanyaan bagi Pelaku Usaha terkait</w:t>
      </w:r>
      <w:r w:rsidRPr="008444BC">
        <w:rPr>
          <w:rFonts w:ascii="Bookman Old Style" w:hAnsi="Bookman Old Style"/>
          <w:color w:val="000000"/>
          <w:sz w:val="24"/>
          <w:szCs w:val="24"/>
        </w:rPr>
        <w:br/>
        <w:t>pemenuhan standar pelaksanaan kegiatan usaha</w:t>
      </w:r>
      <w:r w:rsidRPr="008444BC">
        <w:rPr>
          <w:rFonts w:ascii="Bookman Old Style" w:hAnsi="Bookman Old Style"/>
          <w:color w:val="000000"/>
          <w:sz w:val="24"/>
          <w:szCs w:val="24"/>
        </w:rPr>
        <w:br/>
        <w:t>dan kewajiban</w:t>
      </w:r>
      <w:r w:rsidRPr="008444BC">
        <w:rPr>
          <w:rFonts w:ascii="Bookman Old Style" w:hAnsi="Bookman Old Style"/>
          <w:color w:val="000000"/>
          <w:sz w:val="24"/>
          <w:szCs w:val="24"/>
          <w:lang w:val="en-US"/>
        </w:rPr>
        <w:t>;</w:t>
      </w:r>
      <w:del w:id="14" w:author="Laili Mahariani" w:date="2021-04-14T10:45:00Z">
        <w:r w:rsidRPr="008444BC" w:rsidDel="007E164C">
          <w:rPr>
            <w:rFonts w:ascii="Bookman Old Style" w:hAnsi="Bookman Old Style"/>
            <w:color w:val="000000"/>
            <w:sz w:val="24"/>
            <w:szCs w:val="24"/>
            <w:lang w:val="en-US"/>
          </w:rPr>
          <w:delText xml:space="preserve"> </w:delText>
        </w:r>
        <w:r w:rsidR="00A030C4" w:rsidRPr="004E5A1F" w:rsidDel="007E164C">
          <w:rPr>
            <w:rFonts w:ascii="Bookman Old Style" w:hAnsi="Bookman Old Style"/>
            <w:color w:val="000000"/>
            <w:sz w:val="24"/>
            <w:szCs w:val="24"/>
          </w:rPr>
          <w:delText>dan</w:delText>
        </w:r>
      </w:del>
    </w:p>
    <w:p w14:paraId="5801C200" w14:textId="77777777" w:rsidR="007E164C" w:rsidRPr="007E164C" w:rsidRDefault="00A030C4" w:rsidP="007E164C">
      <w:pPr>
        <w:pStyle w:val="ListParagraph"/>
        <w:numPr>
          <w:ilvl w:val="0"/>
          <w:numId w:val="281"/>
        </w:numPr>
        <w:spacing w:after="0" w:line="360" w:lineRule="auto"/>
        <w:ind w:left="2552" w:hanging="567"/>
        <w:jc w:val="both"/>
        <w:rPr>
          <w:ins w:id="15" w:author="Laili Mahariani" w:date="2021-04-14T10:45:00Z"/>
          <w:rFonts w:ascii="Bookman Old Style" w:hAnsi="Bookman Old Style"/>
          <w:color w:val="000000"/>
          <w:sz w:val="24"/>
          <w:szCs w:val="24"/>
          <w:rPrChange w:id="16" w:author="Laili Mahariani" w:date="2021-04-14T10:45:00Z">
            <w:rPr>
              <w:ins w:id="17" w:author="Laili Mahariani" w:date="2021-04-14T10:45:00Z"/>
              <w:rFonts w:ascii="Bookman Old Style" w:hAnsi="Bookman Old Style"/>
              <w:color w:val="000000"/>
              <w:sz w:val="24"/>
              <w:szCs w:val="24"/>
              <w:lang w:val="en-US"/>
            </w:rPr>
          </w:rPrChange>
        </w:rPr>
      </w:pPr>
      <w:r w:rsidRPr="008444BC">
        <w:rPr>
          <w:rFonts w:ascii="Bookman Old Style" w:hAnsi="Bookman Old Style"/>
          <w:color w:val="000000"/>
          <w:sz w:val="24"/>
          <w:szCs w:val="24"/>
          <w:lang w:val="en-US"/>
        </w:rPr>
        <w:t>BAP</w:t>
      </w:r>
      <w:ins w:id="18" w:author="Laili Mahariani" w:date="2021-04-14T10:45:00Z">
        <w:r w:rsidR="007E164C">
          <w:rPr>
            <w:rFonts w:ascii="Bookman Old Style" w:hAnsi="Bookman Old Style"/>
            <w:color w:val="000000"/>
            <w:sz w:val="24"/>
            <w:szCs w:val="24"/>
            <w:lang w:val="en-US"/>
          </w:rPr>
          <w:t>; dan</w:t>
        </w:r>
      </w:ins>
      <w:del w:id="19" w:author="Laili Mahariani" w:date="2021-04-14T10:45:00Z">
        <w:r w:rsidRPr="008444BC" w:rsidDel="007E164C">
          <w:rPr>
            <w:rFonts w:ascii="Bookman Old Style" w:hAnsi="Bookman Old Style"/>
            <w:color w:val="000000"/>
            <w:sz w:val="24"/>
            <w:szCs w:val="24"/>
            <w:lang w:val="en-US"/>
          </w:rPr>
          <w:delText>.</w:delText>
        </w:r>
      </w:del>
    </w:p>
    <w:p w14:paraId="53F0E6DD" w14:textId="7ECEA0F5" w:rsidR="007E164C" w:rsidRPr="00D04923" w:rsidRDefault="007E164C">
      <w:pPr>
        <w:pStyle w:val="ListParagraph"/>
        <w:numPr>
          <w:ilvl w:val="0"/>
          <w:numId w:val="281"/>
        </w:numPr>
        <w:spacing w:after="0" w:line="360" w:lineRule="auto"/>
        <w:ind w:left="2552" w:hanging="567"/>
        <w:jc w:val="both"/>
        <w:rPr>
          <w:rFonts w:ascii="Bookman Old Style" w:hAnsi="Bookman Old Style"/>
          <w:color w:val="000000"/>
          <w:sz w:val="24"/>
          <w:szCs w:val="24"/>
          <w:rPrChange w:id="20" w:author="Laili Mahariani" w:date="2021-04-14T11:59:00Z">
            <w:rPr/>
          </w:rPrChange>
        </w:rPr>
      </w:pPr>
      <w:ins w:id="21" w:author="Laili Mahariani" w:date="2021-04-14T10:45:00Z">
        <w:r w:rsidRPr="00D04923">
          <w:rPr>
            <w:rFonts w:ascii="Bookman Old Style" w:hAnsi="Bookman Old Style"/>
            <w:color w:val="000000"/>
            <w:sz w:val="24"/>
            <w:szCs w:val="24"/>
            <w:rPrChange w:id="22" w:author="Laili Mahariani" w:date="2021-04-14T11:59:00Z">
              <w:rPr/>
            </w:rPrChange>
          </w:rPr>
          <w:lastRenderedPageBreak/>
          <w:t>perangkat kerja lainnya yang diperlukan dalam rangka mendukung pelaksanaan Pengawasan.</w:t>
        </w:r>
      </w:ins>
    </w:p>
    <w:p w14:paraId="6507A271" w14:textId="25B7B15F" w:rsidR="00F02C92" w:rsidRPr="008444BC" w:rsidRDefault="00F02C92">
      <w:pPr>
        <w:pStyle w:val="ListParagraph"/>
        <w:spacing w:after="0" w:line="360" w:lineRule="auto"/>
        <w:ind w:left="3150"/>
        <w:jc w:val="both"/>
        <w:rPr>
          <w:rFonts w:ascii="Bookman Old Style" w:hAnsi="Bookman Old Style"/>
          <w:color w:val="000000"/>
          <w:sz w:val="24"/>
          <w:szCs w:val="24"/>
          <w:lang w:val="en-US"/>
        </w:rPr>
      </w:pPr>
    </w:p>
    <w:p w14:paraId="4130BB7B" w14:textId="393781A0" w:rsidR="001D6498" w:rsidRPr="002943E6" w:rsidRDefault="001D6498">
      <w:pPr>
        <w:pStyle w:val="Heading8"/>
        <w:spacing w:before="0" w:after="0" w:line="360" w:lineRule="auto"/>
        <w:ind w:left="1985"/>
        <w:rPr>
          <w:szCs w:val="24"/>
          <w:lang w:val="en-US"/>
        </w:rPr>
      </w:pPr>
      <w:proofErr w:type="spellStart"/>
      <w:r w:rsidRPr="004E5A1F">
        <w:rPr>
          <w:szCs w:val="24"/>
          <w:lang w:val="en-US"/>
        </w:rPr>
        <w:t>Paragraf</w:t>
      </w:r>
      <w:proofErr w:type="spellEnd"/>
      <w:r w:rsidRPr="004E5A1F">
        <w:rPr>
          <w:szCs w:val="24"/>
          <w:lang w:val="en-US"/>
        </w:rPr>
        <w:t xml:space="preserve"> 1</w:t>
      </w:r>
    </w:p>
    <w:p w14:paraId="0595453D" w14:textId="230448C1" w:rsidR="001D6498" w:rsidRPr="002943E6" w:rsidRDefault="001D6498">
      <w:pPr>
        <w:pStyle w:val="Heading8"/>
        <w:spacing w:before="0" w:after="0" w:line="360" w:lineRule="auto"/>
        <w:ind w:left="1985"/>
        <w:rPr>
          <w:szCs w:val="24"/>
          <w:lang w:val="en-US"/>
        </w:rPr>
      </w:pPr>
      <w:r w:rsidRPr="008444BC">
        <w:rPr>
          <w:color w:val="000000"/>
          <w:szCs w:val="24"/>
          <w:lang w:val="en-US"/>
        </w:rPr>
        <w:t>Data</w:t>
      </w:r>
      <w:r w:rsidRPr="004E5A1F">
        <w:rPr>
          <w:szCs w:val="24"/>
          <w:lang w:val="en-US"/>
        </w:rPr>
        <w:t xml:space="preserve">, </w:t>
      </w:r>
      <w:proofErr w:type="spellStart"/>
      <w:r w:rsidRPr="004E5A1F">
        <w:rPr>
          <w:szCs w:val="24"/>
          <w:lang w:val="en-US"/>
        </w:rPr>
        <w:t>Profil</w:t>
      </w:r>
      <w:proofErr w:type="spellEnd"/>
      <w:r w:rsidRPr="004E5A1F">
        <w:rPr>
          <w:szCs w:val="24"/>
          <w:lang w:val="en-US"/>
        </w:rPr>
        <w:t xml:space="preserve">, dan </w:t>
      </w:r>
      <w:proofErr w:type="spellStart"/>
      <w:r w:rsidRPr="004E5A1F">
        <w:rPr>
          <w:szCs w:val="24"/>
          <w:lang w:val="en-US"/>
        </w:rPr>
        <w:t>Informasi</w:t>
      </w:r>
      <w:proofErr w:type="spellEnd"/>
      <w:r w:rsidRPr="004E5A1F">
        <w:rPr>
          <w:szCs w:val="24"/>
          <w:lang w:val="en-US"/>
        </w:rPr>
        <w:t xml:space="preserve"> </w:t>
      </w:r>
      <w:proofErr w:type="spellStart"/>
      <w:r w:rsidRPr="004E5A1F">
        <w:rPr>
          <w:szCs w:val="24"/>
          <w:lang w:val="en-US"/>
        </w:rPr>
        <w:t>Pelaku</w:t>
      </w:r>
      <w:proofErr w:type="spellEnd"/>
      <w:r w:rsidRPr="004E5A1F">
        <w:rPr>
          <w:szCs w:val="24"/>
          <w:lang w:val="en-US"/>
        </w:rPr>
        <w:t xml:space="preserve"> Usaha</w:t>
      </w:r>
    </w:p>
    <w:p w14:paraId="4A8DE9AF" w14:textId="77777777" w:rsidR="001D6498" w:rsidRPr="008444BC" w:rsidRDefault="001D6498">
      <w:pPr>
        <w:spacing w:after="0" w:line="360" w:lineRule="auto"/>
        <w:jc w:val="both"/>
        <w:rPr>
          <w:rFonts w:ascii="Bookman Old Style" w:hAnsi="Bookman Old Style"/>
          <w:color w:val="000000"/>
          <w:sz w:val="24"/>
          <w:szCs w:val="24"/>
          <w:lang w:val="en-US"/>
        </w:rPr>
      </w:pPr>
    </w:p>
    <w:p w14:paraId="131C568B" w14:textId="4E0D4B25" w:rsidR="001D6498" w:rsidRPr="004E5A1F" w:rsidRDefault="001D6498" w:rsidP="004E5A1F">
      <w:pPr>
        <w:pStyle w:val="Heading8"/>
        <w:spacing w:before="0" w:after="0" w:line="360" w:lineRule="auto"/>
        <w:ind w:left="1985"/>
        <w:rPr>
          <w:color w:val="000000"/>
          <w:szCs w:val="24"/>
        </w:rPr>
      </w:pPr>
      <w:r w:rsidRPr="004E5A1F">
        <w:rPr>
          <w:szCs w:val="24"/>
        </w:rPr>
        <w:t xml:space="preserve">Pasal </w:t>
      </w:r>
      <w:r w:rsidRPr="004E5A1F">
        <w:rPr>
          <w:szCs w:val="24"/>
          <w:lang w:val="en-US"/>
        </w:rPr>
        <w:t>1</w:t>
      </w:r>
      <w:r w:rsidRPr="002943E6">
        <w:rPr>
          <w:szCs w:val="24"/>
          <w:lang w:val="en-US"/>
        </w:rPr>
        <w:t>1</w:t>
      </w:r>
    </w:p>
    <w:p w14:paraId="5F40A7B6" w14:textId="21DB8C02" w:rsidR="00CC1E85" w:rsidRPr="008444BC" w:rsidRDefault="00CC1E85">
      <w:pPr>
        <w:pStyle w:val="Style"/>
        <w:numPr>
          <w:ilvl w:val="0"/>
          <w:numId w:val="253"/>
        </w:numPr>
        <w:spacing w:after="0" w:line="360" w:lineRule="auto"/>
        <w:ind w:left="2552" w:right="23" w:hanging="572"/>
        <w:jc w:val="both"/>
        <w:rPr>
          <w:rFonts w:ascii="Bookman Old Style" w:hAnsi="Bookman Old Style"/>
        </w:rPr>
      </w:pPr>
      <w:proofErr w:type="spellStart"/>
      <w:r w:rsidRPr="008444BC">
        <w:rPr>
          <w:rFonts w:ascii="Bookman Old Style" w:hAnsi="Bookman Old Style"/>
        </w:rPr>
        <w:t>Dalam</w:t>
      </w:r>
      <w:proofErr w:type="spellEnd"/>
      <w:r w:rsidRPr="008444BC">
        <w:rPr>
          <w:rFonts w:ascii="Bookman Old Style" w:hAnsi="Bookman Old Style"/>
        </w:rPr>
        <w:t xml:space="preserve"> </w:t>
      </w:r>
      <w:proofErr w:type="spellStart"/>
      <w:r w:rsidRPr="008444BC">
        <w:rPr>
          <w:rFonts w:ascii="Bookman Old Style" w:hAnsi="Bookman Old Style"/>
        </w:rPr>
        <w:t>melaksanakan</w:t>
      </w:r>
      <w:proofErr w:type="spellEnd"/>
      <w:r w:rsidRPr="008444BC">
        <w:rPr>
          <w:rFonts w:ascii="Bookman Old Style" w:hAnsi="Bookman Old Style"/>
        </w:rPr>
        <w:t xml:space="preserve"> </w:t>
      </w:r>
      <w:proofErr w:type="spellStart"/>
      <w:r w:rsidRPr="008444BC">
        <w:rPr>
          <w:rFonts w:ascii="Bookman Old Style" w:hAnsi="Bookman Old Style"/>
        </w:rPr>
        <w:t>inspeksi</w:t>
      </w:r>
      <w:proofErr w:type="spellEnd"/>
      <w:r w:rsidRPr="008444BC">
        <w:rPr>
          <w:rFonts w:ascii="Bookman Old Style" w:hAnsi="Bookman Old Style"/>
        </w:rPr>
        <w:t xml:space="preserve"> </w:t>
      </w:r>
      <w:proofErr w:type="spellStart"/>
      <w:r w:rsidRPr="008444BC">
        <w:rPr>
          <w:rFonts w:ascii="Bookman Old Style" w:hAnsi="Bookman Old Style"/>
        </w:rPr>
        <w:t>lapangan</w:t>
      </w:r>
      <w:proofErr w:type="spellEnd"/>
      <w:r w:rsidRPr="008444BC">
        <w:rPr>
          <w:rFonts w:ascii="Bookman Old Style" w:hAnsi="Bookman Old Style"/>
        </w:rPr>
        <w:t xml:space="preserve">, </w:t>
      </w:r>
      <w:proofErr w:type="spellStart"/>
      <w:r w:rsidR="00BF399A" w:rsidRPr="008444BC">
        <w:rPr>
          <w:rFonts w:ascii="Bookman Old Style" w:hAnsi="Bookman Old Style"/>
        </w:rPr>
        <w:t>k</w:t>
      </w:r>
      <w:r w:rsidRPr="008444BC">
        <w:rPr>
          <w:rFonts w:ascii="Bookman Old Style" w:hAnsi="Bookman Old Style"/>
        </w:rPr>
        <w:t>ementerian</w:t>
      </w:r>
      <w:proofErr w:type="spellEnd"/>
      <w:r w:rsidRPr="008444BC">
        <w:rPr>
          <w:rFonts w:ascii="Bookman Old Style" w:hAnsi="Bookman Old Style"/>
        </w:rPr>
        <w:t>/</w:t>
      </w:r>
      <w:proofErr w:type="spellStart"/>
      <w:r w:rsidR="00BF399A" w:rsidRPr="008444BC">
        <w:rPr>
          <w:rFonts w:ascii="Bookman Old Style" w:hAnsi="Bookman Old Style"/>
        </w:rPr>
        <w:t>l</w:t>
      </w:r>
      <w:r w:rsidRPr="008444BC">
        <w:rPr>
          <w:rFonts w:ascii="Bookman Old Style" w:hAnsi="Bookman Old Style"/>
        </w:rPr>
        <w:t>embaga</w:t>
      </w:r>
      <w:proofErr w:type="spellEnd"/>
      <w:r w:rsidRPr="008444BC">
        <w:rPr>
          <w:rFonts w:ascii="Bookman Old Style" w:hAnsi="Bookman Old Style"/>
        </w:rPr>
        <w:t xml:space="preserve">, </w:t>
      </w:r>
      <w:proofErr w:type="spellStart"/>
      <w:r w:rsidRPr="008444BC">
        <w:rPr>
          <w:rFonts w:ascii="Bookman Old Style" w:hAnsi="Bookman Old Style"/>
        </w:rPr>
        <w:t>Pemerintah</w:t>
      </w:r>
      <w:proofErr w:type="spellEnd"/>
      <w:r w:rsidRPr="008444BC">
        <w:rPr>
          <w:rFonts w:ascii="Bookman Old Style" w:hAnsi="Bookman Old Style"/>
        </w:rPr>
        <w:t xml:space="preserve"> Daerah </w:t>
      </w:r>
      <w:proofErr w:type="spellStart"/>
      <w:r w:rsidRPr="008444BC">
        <w:rPr>
          <w:rFonts w:ascii="Bookman Old Style" w:hAnsi="Bookman Old Style"/>
        </w:rPr>
        <w:t>provinsi</w:t>
      </w:r>
      <w:proofErr w:type="spellEnd"/>
      <w:r w:rsidRPr="008444BC">
        <w:rPr>
          <w:rFonts w:ascii="Bookman Old Style" w:hAnsi="Bookman Old Style"/>
        </w:rPr>
        <w:t xml:space="preserve">, </w:t>
      </w:r>
      <w:proofErr w:type="spellStart"/>
      <w:r w:rsidRPr="008444BC">
        <w:rPr>
          <w:rFonts w:ascii="Bookman Old Style" w:hAnsi="Bookman Old Style"/>
        </w:rPr>
        <w:t>Pemerintah</w:t>
      </w:r>
      <w:proofErr w:type="spellEnd"/>
      <w:r w:rsidRPr="008444BC">
        <w:rPr>
          <w:rFonts w:ascii="Bookman Old Style" w:hAnsi="Bookman Old Style"/>
        </w:rPr>
        <w:t xml:space="preserve"> Daerah </w:t>
      </w:r>
      <w:proofErr w:type="spellStart"/>
      <w:r w:rsidRPr="008444BC">
        <w:rPr>
          <w:rFonts w:ascii="Bookman Old Style" w:hAnsi="Bookman Old Style"/>
        </w:rPr>
        <w:t>kabupaten</w:t>
      </w:r>
      <w:proofErr w:type="spellEnd"/>
      <w:r w:rsidRPr="008444BC">
        <w:rPr>
          <w:rFonts w:ascii="Bookman Old Style" w:hAnsi="Bookman Old Style"/>
        </w:rPr>
        <w:t>/</w:t>
      </w:r>
      <w:proofErr w:type="spellStart"/>
      <w:r w:rsidRPr="008444BC">
        <w:rPr>
          <w:rFonts w:ascii="Bookman Old Style" w:hAnsi="Bookman Old Style"/>
        </w:rPr>
        <w:t>kota</w:t>
      </w:r>
      <w:proofErr w:type="spellEnd"/>
      <w:r w:rsidRPr="008444BC">
        <w:rPr>
          <w:rFonts w:ascii="Bookman Old Style" w:hAnsi="Bookman Old Style"/>
        </w:rPr>
        <w:t xml:space="preserve">, </w:t>
      </w:r>
      <w:r w:rsidRPr="008444BC">
        <w:rPr>
          <w:rFonts w:ascii="Bookman Old Style" w:hAnsi="Bookman Old Style" w:cs="Arial"/>
          <w:color w:val="000000" w:themeColor="text1"/>
        </w:rPr>
        <w:t xml:space="preserve">administrator KEK, dan badan </w:t>
      </w:r>
      <w:proofErr w:type="spellStart"/>
      <w:r w:rsidRPr="008444BC">
        <w:rPr>
          <w:rFonts w:ascii="Bookman Old Style" w:hAnsi="Bookman Old Style" w:cs="Arial"/>
          <w:color w:val="000000" w:themeColor="text1"/>
        </w:rPr>
        <w:t>pengusahaan</w:t>
      </w:r>
      <w:proofErr w:type="spellEnd"/>
      <w:r w:rsidRPr="008444BC">
        <w:rPr>
          <w:rFonts w:ascii="Bookman Old Style" w:hAnsi="Bookman Old Style" w:cs="Arial"/>
          <w:color w:val="000000" w:themeColor="text1"/>
        </w:rPr>
        <w:t xml:space="preserve"> KPBPB </w:t>
      </w:r>
      <w:proofErr w:type="spellStart"/>
      <w:r w:rsidRPr="008444BC">
        <w:rPr>
          <w:rFonts w:ascii="Bookman Old Style" w:hAnsi="Bookman Old Style" w:cs="Arial"/>
          <w:color w:val="000000" w:themeColor="text1"/>
        </w:rPr>
        <w:t>sesuai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kewenangan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menggunakan</w:t>
      </w:r>
      <w:proofErr w:type="spellEnd"/>
      <w:r w:rsidRPr="008444BC">
        <w:rPr>
          <w:rFonts w:ascii="Bookman Old Style" w:hAnsi="Bookman Old Style" w:cs="Arial"/>
          <w:color w:val="000000" w:themeColor="text1"/>
        </w:rPr>
        <w:t xml:space="preserve"> data, </w:t>
      </w:r>
      <w:proofErr w:type="spellStart"/>
      <w:r w:rsidRPr="008444BC">
        <w:rPr>
          <w:rFonts w:ascii="Bookman Old Style" w:hAnsi="Bookman Old Style" w:cs="Arial"/>
          <w:color w:val="000000" w:themeColor="text1"/>
        </w:rPr>
        <w:t>profil</w:t>
      </w:r>
      <w:proofErr w:type="spellEnd"/>
      <w:r w:rsidRPr="008444BC">
        <w:rPr>
          <w:rFonts w:ascii="Bookman Old Style" w:hAnsi="Bookman Old Style" w:cs="Arial"/>
          <w:color w:val="000000" w:themeColor="text1"/>
        </w:rPr>
        <w:t xml:space="preserve"> dan </w:t>
      </w:r>
      <w:proofErr w:type="spellStart"/>
      <w:r w:rsidRPr="008444BC">
        <w:rPr>
          <w:rFonts w:ascii="Bookman Old Style" w:hAnsi="Bookman Old Style" w:cs="Arial"/>
          <w:color w:val="000000" w:themeColor="text1"/>
        </w:rPr>
        <w:t>informasi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Pelaku</w:t>
      </w:r>
      <w:proofErr w:type="spellEnd"/>
      <w:r w:rsidRPr="008444BC">
        <w:rPr>
          <w:rFonts w:ascii="Bookman Old Style" w:hAnsi="Bookman Old Style" w:cs="Arial"/>
          <w:color w:val="000000" w:themeColor="text1"/>
        </w:rPr>
        <w:t xml:space="preserve"> Usaha yang </w:t>
      </w:r>
      <w:proofErr w:type="spellStart"/>
      <w:r w:rsidRPr="008444BC">
        <w:rPr>
          <w:rFonts w:ascii="Bookman Old Style" w:hAnsi="Bookman Old Style" w:cs="Arial"/>
          <w:color w:val="000000" w:themeColor="text1"/>
        </w:rPr>
        <w:t>dapat</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diakses</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Sistem</w:t>
      </w:r>
      <w:proofErr w:type="spellEnd"/>
      <w:r w:rsidRPr="008444BC">
        <w:rPr>
          <w:rFonts w:ascii="Bookman Old Style" w:hAnsi="Bookman Old Style" w:cs="Arial"/>
          <w:color w:val="000000" w:themeColor="text1"/>
        </w:rPr>
        <w:t xml:space="preserve"> OSS.</w:t>
      </w:r>
    </w:p>
    <w:p w14:paraId="4E6EE57B" w14:textId="7F3C6985" w:rsidR="00CC1E85" w:rsidRPr="008444BC" w:rsidRDefault="00CC1E85">
      <w:pPr>
        <w:pStyle w:val="Style"/>
        <w:numPr>
          <w:ilvl w:val="0"/>
          <w:numId w:val="253"/>
        </w:numPr>
        <w:spacing w:after="0" w:line="360" w:lineRule="auto"/>
        <w:ind w:left="2552" w:right="23" w:hanging="572"/>
        <w:jc w:val="both"/>
        <w:rPr>
          <w:rFonts w:ascii="Bookman Old Style" w:hAnsi="Bookman Old Style"/>
        </w:rPr>
      </w:pPr>
      <w:r w:rsidRPr="008444BC">
        <w:rPr>
          <w:rFonts w:ascii="Bookman Old Style" w:hAnsi="Bookman Old Style"/>
        </w:rPr>
        <w:t xml:space="preserve">Data, </w:t>
      </w:r>
      <w:proofErr w:type="spellStart"/>
      <w:r w:rsidRPr="008444BC">
        <w:rPr>
          <w:rFonts w:ascii="Bookman Old Style" w:hAnsi="Bookman Old Style" w:cs="Arial"/>
          <w:color w:val="000000" w:themeColor="text1"/>
        </w:rPr>
        <w:t>profil</w:t>
      </w:r>
      <w:proofErr w:type="spellEnd"/>
      <w:r w:rsidRPr="008444BC">
        <w:rPr>
          <w:rFonts w:ascii="Bookman Old Style" w:hAnsi="Bookman Old Style" w:cs="Arial"/>
          <w:color w:val="000000" w:themeColor="text1"/>
        </w:rPr>
        <w:t xml:space="preserve"> dan </w:t>
      </w:r>
      <w:proofErr w:type="spellStart"/>
      <w:r w:rsidRPr="008444BC">
        <w:rPr>
          <w:rFonts w:ascii="Bookman Old Style" w:hAnsi="Bookman Old Style" w:cs="Arial"/>
          <w:color w:val="000000" w:themeColor="text1"/>
        </w:rPr>
        <w:t>informasi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rPr>
        <w:t>Pelaku</w:t>
      </w:r>
      <w:proofErr w:type="spellEnd"/>
      <w:r w:rsidRPr="008444BC">
        <w:rPr>
          <w:rFonts w:ascii="Bookman Old Style" w:hAnsi="Bookman Old Style"/>
        </w:rPr>
        <w:t xml:space="preserve"> Usaha </w:t>
      </w:r>
      <w:proofErr w:type="spellStart"/>
      <w:r w:rsidRPr="008444BC">
        <w:rPr>
          <w:rFonts w:ascii="Bookman Old Style" w:hAnsi="Bookman Old Style"/>
        </w:rPr>
        <w:t>sebagaimana</w:t>
      </w:r>
      <w:proofErr w:type="spellEnd"/>
      <w:r w:rsidRPr="008444BC">
        <w:rPr>
          <w:rFonts w:ascii="Bookman Old Style" w:hAnsi="Bookman Old Style"/>
        </w:rPr>
        <w:t xml:space="preserve"> </w:t>
      </w:r>
      <w:proofErr w:type="spellStart"/>
      <w:r w:rsidRPr="008444BC">
        <w:rPr>
          <w:rFonts w:ascii="Bookman Old Style" w:hAnsi="Bookman Old Style"/>
        </w:rPr>
        <w:t>dimaksud</w:t>
      </w:r>
      <w:proofErr w:type="spellEnd"/>
      <w:r w:rsidRPr="008444BC">
        <w:rPr>
          <w:rFonts w:ascii="Bookman Old Style" w:hAnsi="Bookman Old Style"/>
        </w:rPr>
        <w:t xml:space="preserve"> pada </w:t>
      </w:r>
      <w:proofErr w:type="spellStart"/>
      <w:r w:rsidRPr="008444BC">
        <w:rPr>
          <w:rFonts w:ascii="Bookman Old Style" w:hAnsi="Bookman Old Style"/>
        </w:rPr>
        <w:t>ayat</w:t>
      </w:r>
      <w:proofErr w:type="spellEnd"/>
      <w:r w:rsidRPr="008444BC">
        <w:rPr>
          <w:rFonts w:ascii="Bookman Old Style" w:hAnsi="Bookman Old Style"/>
        </w:rPr>
        <w:t xml:space="preserve"> (1) </w:t>
      </w:r>
      <w:proofErr w:type="spellStart"/>
      <w:r w:rsidRPr="008444BC">
        <w:rPr>
          <w:rFonts w:ascii="Bookman Old Style" w:hAnsi="Bookman Old Style"/>
        </w:rPr>
        <w:t>berisikan</w:t>
      </w:r>
      <w:proofErr w:type="spellEnd"/>
      <w:r w:rsidR="008D4540" w:rsidRPr="008444BC">
        <w:rPr>
          <w:rFonts w:ascii="Bookman Old Style" w:hAnsi="Bookman Old Style"/>
        </w:rPr>
        <w:t xml:space="preserve"> paling </w:t>
      </w:r>
      <w:proofErr w:type="spellStart"/>
      <w:r w:rsidR="008D4540" w:rsidRPr="008444BC">
        <w:rPr>
          <w:rFonts w:ascii="Bookman Old Style" w:hAnsi="Bookman Old Style"/>
        </w:rPr>
        <w:t>sedikit</w:t>
      </w:r>
      <w:proofErr w:type="spellEnd"/>
      <w:r w:rsidRPr="008444BC">
        <w:rPr>
          <w:rFonts w:ascii="Bookman Old Style" w:hAnsi="Bookman Old Style"/>
        </w:rPr>
        <w:t xml:space="preserve">: </w:t>
      </w:r>
    </w:p>
    <w:p w14:paraId="0F667CE6" w14:textId="77777777"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r w:rsidRPr="008444BC">
        <w:rPr>
          <w:rFonts w:ascii="Bookman Old Style" w:hAnsi="Bookman Old Style"/>
        </w:rPr>
        <w:t xml:space="preserve">data </w:t>
      </w:r>
      <w:proofErr w:type="spellStart"/>
      <w:r w:rsidRPr="008444BC">
        <w:rPr>
          <w:rFonts w:ascii="Bookman Old Style" w:hAnsi="Bookman Old Style"/>
        </w:rPr>
        <w:t>legalitas</w:t>
      </w:r>
      <w:proofErr w:type="spellEnd"/>
      <w:r w:rsidRPr="008444BC">
        <w:rPr>
          <w:rFonts w:ascii="Bookman Old Style" w:hAnsi="Bookman Old Style"/>
        </w:rPr>
        <w:t xml:space="preserve"> </w:t>
      </w:r>
      <w:proofErr w:type="spellStart"/>
      <w:r w:rsidRPr="008444BC">
        <w:rPr>
          <w:rFonts w:ascii="Bookman Old Style" w:hAnsi="Bookman Old Style"/>
        </w:rPr>
        <w:t>Pelaku</w:t>
      </w:r>
      <w:proofErr w:type="spellEnd"/>
      <w:r w:rsidRPr="008444BC">
        <w:rPr>
          <w:rFonts w:ascii="Bookman Old Style" w:hAnsi="Bookman Old Style"/>
        </w:rPr>
        <w:t xml:space="preserve"> Usaha;</w:t>
      </w:r>
    </w:p>
    <w:p w14:paraId="69D23588" w14:textId="77777777"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r w:rsidRPr="008444BC">
        <w:rPr>
          <w:rFonts w:ascii="Bookman Old Style" w:hAnsi="Bookman Old Style"/>
        </w:rPr>
        <w:t xml:space="preserve">data </w:t>
      </w:r>
      <w:proofErr w:type="spellStart"/>
      <w:r w:rsidRPr="008444BC">
        <w:rPr>
          <w:rFonts w:ascii="Bookman Old Style" w:hAnsi="Bookman Old Style"/>
        </w:rPr>
        <w:t>rencana</w:t>
      </w:r>
      <w:proofErr w:type="spellEnd"/>
      <w:r w:rsidRPr="008444BC">
        <w:rPr>
          <w:rFonts w:ascii="Bookman Old Style" w:hAnsi="Bookman Old Style"/>
        </w:rPr>
        <w:t xml:space="preserve"> </w:t>
      </w:r>
      <w:proofErr w:type="spellStart"/>
      <w:r w:rsidRPr="008444BC">
        <w:rPr>
          <w:rFonts w:ascii="Bookman Old Style" w:hAnsi="Bookman Old Style"/>
        </w:rPr>
        <w:t>umum</w:t>
      </w:r>
      <w:proofErr w:type="spellEnd"/>
      <w:r w:rsidRPr="008444BC">
        <w:rPr>
          <w:rFonts w:ascii="Bookman Old Style" w:hAnsi="Bookman Old Style"/>
        </w:rPr>
        <w:t xml:space="preserve"> </w:t>
      </w:r>
      <w:proofErr w:type="spellStart"/>
      <w:r w:rsidRPr="008444BC">
        <w:rPr>
          <w:rFonts w:ascii="Bookman Old Style" w:hAnsi="Bookman Old Style"/>
        </w:rPr>
        <w:t>kegiatan</w:t>
      </w:r>
      <w:proofErr w:type="spellEnd"/>
      <w:r w:rsidRPr="008444BC">
        <w:rPr>
          <w:rFonts w:ascii="Bookman Old Style" w:hAnsi="Bookman Old Style"/>
        </w:rPr>
        <w:t xml:space="preserve"> </w:t>
      </w:r>
      <w:proofErr w:type="spellStart"/>
      <w:r w:rsidRPr="008444BC">
        <w:rPr>
          <w:rFonts w:ascii="Bookman Old Style" w:hAnsi="Bookman Old Style"/>
        </w:rPr>
        <w:t>usaha</w:t>
      </w:r>
      <w:proofErr w:type="spellEnd"/>
      <w:r w:rsidRPr="008444BC">
        <w:rPr>
          <w:rFonts w:ascii="Bookman Old Style" w:hAnsi="Bookman Old Style"/>
        </w:rPr>
        <w:t>;</w:t>
      </w:r>
    </w:p>
    <w:p w14:paraId="405C822A" w14:textId="77777777"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r w:rsidRPr="008444BC">
        <w:rPr>
          <w:rFonts w:ascii="Bookman Old Style" w:hAnsi="Bookman Old Style"/>
        </w:rPr>
        <w:t>NIB;</w:t>
      </w:r>
    </w:p>
    <w:p w14:paraId="63B3D6F6" w14:textId="1BB4418C"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r w:rsidRPr="008444BC">
        <w:rPr>
          <w:rFonts w:ascii="Bookman Old Style" w:hAnsi="Bookman Old Style"/>
        </w:rPr>
        <w:t xml:space="preserve">data </w:t>
      </w:r>
      <w:proofErr w:type="spellStart"/>
      <w:r w:rsidRPr="008444BC">
        <w:rPr>
          <w:rFonts w:ascii="Bookman Old Style" w:hAnsi="Bookman Old Style"/>
        </w:rPr>
        <w:t>prasarana</w:t>
      </w:r>
      <w:proofErr w:type="spellEnd"/>
      <w:r w:rsidRPr="008444BC">
        <w:rPr>
          <w:rFonts w:ascii="Bookman Old Style" w:hAnsi="Bookman Old Style"/>
        </w:rPr>
        <w:t xml:space="preserve"> </w:t>
      </w:r>
      <w:proofErr w:type="spellStart"/>
      <w:r w:rsidRPr="008444BC">
        <w:rPr>
          <w:rFonts w:ascii="Bookman Old Style" w:hAnsi="Bookman Old Style"/>
        </w:rPr>
        <w:t>dasar</w:t>
      </w:r>
      <w:proofErr w:type="spellEnd"/>
      <w:r w:rsidRPr="008444BC">
        <w:rPr>
          <w:rFonts w:ascii="Bookman Old Style" w:hAnsi="Bookman Old Style"/>
        </w:rPr>
        <w:t>;</w:t>
      </w:r>
    </w:p>
    <w:p w14:paraId="1BE84AB4" w14:textId="35A1574C"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proofErr w:type="spellStart"/>
      <w:r w:rsidRPr="008444BC">
        <w:rPr>
          <w:rFonts w:ascii="Bookman Old Style" w:hAnsi="Bookman Old Style"/>
        </w:rPr>
        <w:t>Sertifikat</w:t>
      </w:r>
      <w:proofErr w:type="spellEnd"/>
      <w:r w:rsidRPr="008444BC">
        <w:rPr>
          <w:rFonts w:ascii="Bookman Old Style" w:hAnsi="Bookman Old Style"/>
        </w:rPr>
        <w:t xml:space="preserve"> </w:t>
      </w:r>
      <w:proofErr w:type="spellStart"/>
      <w:r w:rsidRPr="008444BC">
        <w:rPr>
          <w:rFonts w:ascii="Bookman Old Style" w:hAnsi="Bookman Old Style"/>
        </w:rPr>
        <w:t>Standar</w:t>
      </w:r>
      <w:proofErr w:type="spellEnd"/>
      <w:r w:rsidRPr="008444BC">
        <w:rPr>
          <w:rFonts w:ascii="Bookman Old Style" w:hAnsi="Bookman Old Style"/>
        </w:rPr>
        <w:t>/</w:t>
      </w:r>
      <w:proofErr w:type="spellStart"/>
      <w:r w:rsidRPr="008444BC">
        <w:rPr>
          <w:rFonts w:ascii="Bookman Old Style" w:hAnsi="Bookman Old Style"/>
        </w:rPr>
        <w:t>Izin</w:t>
      </w:r>
      <w:proofErr w:type="spellEnd"/>
      <w:r w:rsidRPr="008444BC">
        <w:rPr>
          <w:rFonts w:ascii="Bookman Old Style" w:hAnsi="Bookman Old Style"/>
        </w:rPr>
        <w:t>;</w:t>
      </w:r>
    </w:p>
    <w:p w14:paraId="7CD58D47" w14:textId="31951919" w:rsidR="00CC1E85" w:rsidRPr="008444BC" w:rsidRDefault="007F06A3">
      <w:pPr>
        <w:pStyle w:val="Style"/>
        <w:numPr>
          <w:ilvl w:val="1"/>
          <w:numId w:val="253"/>
        </w:numPr>
        <w:spacing w:after="0" w:line="360" w:lineRule="auto"/>
        <w:ind w:left="3119" w:right="23" w:hanging="567"/>
        <w:jc w:val="both"/>
        <w:rPr>
          <w:rFonts w:ascii="Bookman Old Style" w:hAnsi="Bookman Old Style"/>
        </w:rPr>
      </w:pPr>
      <w:proofErr w:type="spellStart"/>
      <w:r w:rsidRPr="008444BC">
        <w:rPr>
          <w:rFonts w:ascii="Bookman Old Style" w:hAnsi="Bookman Old Style"/>
        </w:rPr>
        <w:t>P</w:t>
      </w:r>
      <w:r w:rsidR="00CC1E85" w:rsidRPr="008444BC">
        <w:rPr>
          <w:rFonts w:ascii="Bookman Old Style" w:hAnsi="Bookman Old Style"/>
        </w:rPr>
        <w:t>erizinan</w:t>
      </w:r>
      <w:proofErr w:type="spellEnd"/>
      <w:r w:rsidR="00CC1E85" w:rsidRPr="008444BC">
        <w:rPr>
          <w:rFonts w:ascii="Bookman Old Style" w:hAnsi="Bookman Old Style"/>
        </w:rPr>
        <w:t xml:space="preserve"> </w:t>
      </w:r>
      <w:proofErr w:type="spellStart"/>
      <w:r w:rsidRPr="008444BC">
        <w:rPr>
          <w:rFonts w:ascii="Bookman Old Style" w:hAnsi="Bookman Old Style"/>
        </w:rPr>
        <w:t>B</w:t>
      </w:r>
      <w:r w:rsidR="00CC1E85" w:rsidRPr="008444BC">
        <w:rPr>
          <w:rFonts w:ascii="Bookman Old Style" w:hAnsi="Bookman Old Style"/>
        </w:rPr>
        <w:t>erusaha</w:t>
      </w:r>
      <w:proofErr w:type="spellEnd"/>
      <w:r w:rsidR="00CC1E85" w:rsidRPr="008444BC">
        <w:rPr>
          <w:rFonts w:ascii="Bookman Old Style" w:hAnsi="Bookman Old Style"/>
        </w:rPr>
        <w:t xml:space="preserve"> </w:t>
      </w:r>
      <w:proofErr w:type="spellStart"/>
      <w:r w:rsidRPr="008444BC">
        <w:rPr>
          <w:rFonts w:ascii="Bookman Old Style" w:hAnsi="Bookman Old Style"/>
        </w:rPr>
        <w:t>Untuk</w:t>
      </w:r>
      <w:proofErr w:type="spellEnd"/>
      <w:r w:rsidRPr="008444BC">
        <w:rPr>
          <w:rFonts w:ascii="Bookman Old Style" w:hAnsi="Bookman Old Style"/>
        </w:rPr>
        <w:t xml:space="preserve"> </w:t>
      </w:r>
      <w:proofErr w:type="spellStart"/>
      <w:r w:rsidRPr="008444BC">
        <w:rPr>
          <w:rFonts w:ascii="Bookman Old Style" w:hAnsi="Bookman Old Style"/>
        </w:rPr>
        <w:t>Menunjang</w:t>
      </w:r>
      <w:proofErr w:type="spellEnd"/>
      <w:r w:rsidRPr="008444BC">
        <w:rPr>
          <w:rFonts w:ascii="Bookman Old Style" w:hAnsi="Bookman Old Style"/>
        </w:rPr>
        <w:t xml:space="preserve"> </w:t>
      </w:r>
      <w:proofErr w:type="spellStart"/>
      <w:r w:rsidRPr="008444BC">
        <w:rPr>
          <w:rFonts w:ascii="Bookman Old Style" w:hAnsi="Bookman Old Style"/>
        </w:rPr>
        <w:t>Kegiatan</w:t>
      </w:r>
      <w:proofErr w:type="spellEnd"/>
      <w:r w:rsidRPr="008444BC">
        <w:rPr>
          <w:rFonts w:ascii="Bookman Old Style" w:hAnsi="Bookman Old Style"/>
        </w:rPr>
        <w:t xml:space="preserve"> Usaha</w:t>
      </w:r>
      <w:r w:rsidR="00CC1E85" w:rsidRPr="008444BC">
        <w:rPr>
          <w:rFonts w:ascii="Bookman Old Style" w:hAnsi="Bookman Old Style"/>
        </w:rPr>
        <w:t xml:space="preserve">; </w:t>
      </w:r>
    </w:p>
    <w:p w14:paraId="2799E4F1" w14:textId="77777777"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r w:rsidRPr="008444BC">
        <w:rPr>
          <w:rFonts w:ascii="Bookman Old Style" w:hAnsi="Bookman Old Style"/>
        </w:rPr>
        <w:t xml:space="preserve">data </w:t>
      </w:r>
      <w:proofErr w:type="spellStart"/>
      <w:r w:rsidRPr="008444BC">
        <w:rPr>
          <w:rFonts w:ascii="Bookman Old Style" w:hAnsi="Bookman Old Style"/>
        </w:rPr>
        <w:t>Fasilitas</w:t>
      </w:r>
      <w:proofErr w:type="spellEnd"/>
      <w:r w:rsidRPr="008444BC">
        <w:rPr>
          <w:rFonts w:ascii="Bookman Old Style" w:hAnsi="Bookman Old Style"/>
        </w:rPr>
        <w:t xml:space="preserve"> </w:t>
      </w:r>
      <w:proofErr w:type="spellStart"/>
      <w:r w:rsidRPr="008444BC">
        <w:rPr>
          <w:rFonts w:ascii="Bookman Old Style" w:hAnsi="Bookman Old Style"/>
        </w:rPr>
        <w:t>Penanaman</w:t>
      </w:r>
      <w:proofErr w:type="spellEnd"/>
      <w:r w:rsidRPr="008444BC">
        <w:rPr>
          <w:rFonts w:ascii="Bookman Old Style" w:hAnsi="Bookman Old Style"/>
        </w:rPr>
        <w:t xml:space="preserve"> Modal;</w:t>
      </w:r>
    </w:p>
    <w:p w14:paraId="55F0A6AD" w14:textId="77777777"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r w:rsidRPr="008444BC">
        <w:rPr>
          <w:rFonts w:ascii="Bookman Old Style" w:hAnsi="Bookman Old Style"/>
        </w:rPr>
        <w:t xml:space="preserve">data </w:t>
      </w:r>
      <w:proofErr w:type="spellStart"/>
      <w:r w:rsidRPr="008444BC">
        <w:rPr>
          <w:rFonts w:ascii="Bookman Old Style" w:hAnsi="Bookman Old Style"/>
        </w:rPr>
        <w:t>laporan</w:t>
      </w:r>
      <w:proofErr w:type="spellEnd"/>
      <w:r w:rsidRPr="008444BC">
        <w:rPr>
          <w:rFonts w:ascii="Bookman Old Style" w:hAnsi="Bookman Old Style"/>
        </w:rPr>
        <w:t xml:space="preserve"> </w:t>
      </w:r>
      <w:proofErr w:type="spellStart"/>
      <w:r w:rsidRPr="008444BC">
        <w:rPr>
          <w:rFonts w:ascii="Bookman Old Style" w:hAnsi="Bookman Old Style"/>
        </w:rPr>
        <w:t>Pelaku</w:t>
      </w:r>
      <w:proofErr w:type="spellEnd"/>
      <w:r w:rsidRPr="008444BC">
        <w:rPr>
          <w:rFonts w:ascii="Bookman Old Style" w:hAnsi="Bookman Old Style"/>
        </w:rPr>
        <w:t xml:space="preserve"> Usaha;</w:t>
      </w:r>
    </w:p>
    <w:p w14:paraId="0C370C60" w14:textId="77777777"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proofErr w:type="spellStart"/>
      <w:r w:rsidRPr="008444BC">
        <w:rPr>
          <w:rFonts w:ascii="Bookman Old Style" w:hAnsi="Bookman Old Style"/>
        </w:rPr>
        <w:t>penilaian</w:t>
      </w:r>
      <w:proofErr w:type="spellEnd"/>
      <w:r w:rsidRPr="008444BC">
        <w:rPr>
          <w:rFonts w:ascii="Bookman Old Style" w:hAnsi="Bookman Old Style"/>
        </w:rPr>
        <w:t xml:space="preserve"> </w:t>
      </w:r>
      <w:proofErr w:type="spellStart"/>
      <w:r w:rsidRPr="008444BC">
        <w:rPr>
          <w:rFonts w:ascii="Bookman Old Style" w:hAnsi="Bookman Old Style"/>
        </w:rPr>
        <w:t>kepatuhan</w:t>
      </w:r>
      <w:proofErr w:type="spellEnd"/>
      <w:r w:rsidRPr="008444BC">
        <w:rPr>
          <w:rFonts w:ascii="Bookman Old Style" w:hAnsi="Bookman Old Style"/>
        </w:rPr>
        <w:t xml:space="preserve"> </w:t>
      </w:r>
      <w:proofErr w:type="spellStart"/>
      <w:r w:rsidRPr="008444BC">
        <w:rPr>
          <w:rFonts w:ascii="Bookman Old Style" w:hAnsi="Bookman Old Style"/>
        </w:rPr>
        <w:t>Pelaku</w:t>
      </w:r>
      <w:proofErr w:type="spellEnd"/>
      <w:r w:rsidRPr="008444BC">
        <w:rPr>
          <w:rFonts w:ascii="Bookman Old Style" w:hAnsi="Bookman Old Style"/>
        </w:rPr>
        <w:t xml:space="preserve"> Usaha;</w:t>
      </w:r>
    </w:p>
    <w:p w14:paraId="36E263F7" w14:textId="77777777"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r w:rsidRPr="008444BC">
        <w:rPr>
          <w:rFonts w:ascii="Bookman Old Style" w:hAnsi="Bookman Old Style"/>
        </w:rPr>
        <w:t xml:space="preserve">BAP; </w:t>
      </w:r>
    </w:p>
    <w:p w14:paraId="2621D133" w14:textId="77777777"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proofErr w:type="spellStart"/>
      <w:r w:rsidRPr="008444BC">
        <w:rPr>
          <w:rFonts w:ascii="Bookman Old Style" w:hAnsi="Bookman Old Style"/>
        </w:rPr>
        <w:t>sanksi</w:t>
      </w:r>
      <w:proofErr w:type="spellEnd"/>
      <w:r w:rsidRPr="008444BC">
        <w:rPr>
          <w:rFonts w:ascii="Bookman Old Style" w:hAnsi="Bookman Old Style"/>
        </w:rPr>
        <w:t>;</w:t>
      </w:r>
    </w:p>
    <w:p w14:paraId="7A635C87" w14:textId="3561C443"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proofErr w:type="spellStart"/>
      <w:r w:rsidRPr="008444BC">
        <w:rPr>
          <w:rFonts w:ascii="Bookman Old Style" w:hAnsi="Bookman Old Style"/>
        </w:rPr>
        <w:t>pengaduan</w:t>
      </w:r>
      <w:proofErr w:type="spellEnd"/>
      <w:r w:rsidRPr="008444BC">
        <w:rPr>
          <w:rFonts w:ascii="Bookman Old Style" w:hAnsi="Bookman Old Style"/>
        </w:rPr>
        <w:t>; dan</w:t>
      </w:r>
    </w:p>
    <w:p w14:paraId="50E1A06D" w14:textId="39801A7D"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proofErr w:type="spellStart"/>
      <w:r w:rsidRPr="008444BC">
        <w:rPr>
          <w:rFonts w:ascii="Bookman Old Style" w:hAnsi="Bookman Old Style"/>
        </w:rPr>
        <w:t>kolom</w:t>
      </w:r>
      <w:proofErr w:type="spellEnd"/>
      <w:r w:rsidRPr="008444BC">
        <w:rPr>
          <w:rFonts w:ascii="Bookman Old Style" w:hAnsi="Bookman Old Style"/>
        </w:rPr>
        <w:t xml:space="preserve"> </w:t>
      </w:r>
      <w:proofErr w:type="spellStart"/>
      <w:r w:rsidRPr="008444BC">
        <w:rPr>
          <w:rFonts w:ascii="Bookman Old Style" w:hAnsi="Bookman Old Style"/>
        </w:rPr>
        <w:t>tanggapan</w:t>
      </w:r>
      <w:proofErr w:type="spellEnd"/>
      <w:r w:rsidRPr="008444BC">
        <w:rPr>
          <w:rFonts w:ascii="Bookman Old Style" w:hAnsi="Bookman Old Style"/>
        </w:rPr>
        <w:t>.</w:t>
      </w:r>
    </w:p>
    <w:p w14:paraId="028509BA" w14:textId="77777777" w:rsidR="0052388C" w:rsidRPr="008444BC" w:rsidRDefault="0052388C" w:rsidP="004E5A1F">
      <w:pPr>
        <w:pStyle w:val="Style"/>
        <w:spacing w:after="0" w:line="360" w:lineRule="auto"/>
        <w:ind w:left="3119" w:right="23"/>
        <w:jc w:val="both"/>
        <w:rPr>
          <w:rFonts w:ascii="Bookman Old Style" w:hAnsi="Bookman Old Style"/>
        </w:rPr>
      </w:pPr>
    </w:p>
    <w:p w14:paraId="6DFA319B" w14:textId="225A114F" w:rsidR="0052388C" w:rsidRPr="002943E6" w:rsidRDefault="0052388C">
      <w:pPr>
        <w:pStyle w:val="Heading8"/>
        <w:spacing w:before="0" w:after="0" w:line="360" w:lineRule="auto"/>
        <w:ind w:left="1985"/>
        <w:rPr>
          <w:szCs w:val="24"/>
          <w:lang w:val="en-US"/>
        </w:rPr>
      </w:pPr>
      <w:proofErr w:type="spellStart"/>
      <w:r w:rsidRPr="004E5A1F">
        <w:rPr>
          <w:szCs w:val="24"/>
          <w:lang w:val="en-US"/>
        </w:rPr>
        <w:t>Paragraf</w:t>
      </w:r>
      <w:proofErr w:type="spellEnd"/>
      <w:r w:rsidRPr="004E5A1F">
        <w:rPr>
          <w:szCs w:val="24"/>
          <w:lang w:val="en-US"/>
        </w:rPr>
        <w:t xml:space="preserve"> 2</w:t>
      </w:r>
    </w:p>
    <w:p w14:paraId="3088C5FA" w14:textId="1276F019" w:rsidR="00F4280D" w:rsidRPr="002943E6" w:rsidRDefault="00F4280D">
      <w:pPr>
        <w:pStyle w:val="Heading8"/>
        <w:spacing w:before="0" w:after="0" w:line="360" w:lineRule="auto"/>
        <w:ind w:left="1985"/>
        <w:rPr>
          <w:szCs w:val="24"/>
          <w:lang w:val="en-US"/>
        </w:rPr>
      </w:pPr>
      <w:r w:rsidRPr="008444BC">
        <w:rPr>
          <w:color w:val="000000"/>
          <w:szCs w:val="24"/>
          <w:lang w:val="en-US"/>
        </w:rPr>
        <w:t xml:space="preserve">Surat </w:t>
      </w:r>
      <w:proofErr w:type="spellStart"/>
      <w:r w:rsidRPr="008444BC">
        <w:rPr>
          <w:color w:val="000000"/>
          <w:szCs w:val="24"/>
          <w:lang w:val="en-US"/>
        </w:rPr>
        <w:t>Tugas</w:t>
      </w:r>
      <w:proofErr w:type="spellEnd"/>
      <w:r w:rsidRPr="008444BC">
        <w:rPr>
          <w:color w:val="000000"/>
          <w:szCs w:val="24"/>
          <w:lang w:val="en-US"/>
        </w:rPr>
        <w:t xml:space="preserve"> dan Surat </w:t>
      </w:r>
      <w:proofErr w:type="spellStart"/>
      <w:r w:rsidRPr="008444BC">
        <w:rPr>
          <w:color w:val="000000"/>
          <w:szCs w:val="24"/>
          <w:lang w:val="en-US"/>
        </w:rPr>
        <w:t>Pemberitahuan</w:t>
      </w:r>
      <w:proofErr w:type="spellEnd"/>
      <w:r w:rsidRPr="004E5A1F">
        <w:rPr>
          <w:szCs w:val="24"/>
          <w:lang w:val="en-US"/>
        </w:rPr>
        <w:t xml:space="preserve"> </w:t>
      </w:r>
    </w:p>
    <w:p w14:paraId="1725B0D8" w14:textId="77777777" w:rsidR="0052388C" w:rsidRPr="004E5A1F" w:rsidRDefault="0052388C" w:rsidP="004E5A1F">
      <w:pPr>
        <w:spacing w:after="0" w:line="360" w:lineRule="auto"/>
        <w:jc w:val="both"/>
        <w:rPr>
          <w:rFonts w:ascii="Bookman Old Style" w:hAnsi="Bookman Old Style"/>
          <w:color w:val="000000"/>
          <w:sz w:val="24"/>
          <w:szCs w:val="24"/>
          <w:lang w:val="en-US"/>
        </w:rPr>
      </w:pPr>
    </w:p>
    <w:p w14:paraId="38118AEB" w14:textId="124A54D8" w:rsidR="00F02C92" w:rsidRPr="00FB122D" w:rsidRDefault="00F02C92" w:rsidP="004E5A1F">
      <w:pPr>
        <w:pStyle w:val="Heading8"/>
        <w:spacing w:before="0" w:after="0" w:line="360" w:lineRule="auto"/>
        <w:ind w:left="1985"/>
        <w:rPr>
          <w:color w:val="000000"/>
          <w:szCs w:val="24"/>
        </w:rPr>
      </w:pPr>
      <w:r w:rsidRPr="004E5A1F">
        <w:rPr>
          <w:szCs w:val="24"/>
        </w:rPr>
        <w:t xml:space="preserve">Pasal </w:t>
      </w:r>
      <w:r w:rsidR="002319FF" w:rsidRPr="004E5A1F">
        <w:rPr>
          <w:szCs w:val="24"/>
          <w:lang w:val="en-US"/>
        </w:rPr>
        <w:t>1</w:t>
      </w:r>
      <w:r w:rsidR="005D23D6" w:rsidRPr="002943E6">
        <w:rPr>
          <w:szCs w:val="24"/>
          <w:lang w:val="en-US"/>
        </w:rPr>
        <w:t>2</w:t>
      </w:r>
    </w:p>
    <w:p w14:paraId="0C661AA2" w14:textId="447253D2" w:rsidR="00614C0C" w:rsidRDefault="003E39BD">
      <w:pPr>
        <w:pStyle w:val="Style"/>
        <w:numPr>
          <w:ilvl w:val="0"/>
          <w:numId w:val="283"/>
        </w:numPr>
        <w:spacing w:after="0" w:line="360" w:lineRule="auto"/>
        <w:ind w:left="2520" w:right="23" w:hanging="540"/>
        <w:jc w:val="both"/>
        <w:rPr>
          <w:rFonts w:ascii="Bookman Old Style" w:hAnsi="Bookman Old Style"/>
        </w:rPr>
      </w:pPr>
      <w:proofErr w:type="spellStart"/>
      <w:r w:rsidRPr="008444BC">
        <w:rPr>
          <w:rFonts w:ascii="Bookman Old Style" w:hAnsi="Bookman Old Style"/>
        </w:rPr>
        <w:t>Pelaksana</w:t>
      </w:r>
      <w:proofErr w:type="spellEnd"/>
      <w:r w:rsidRPr="008444BC">
        <w:rPr>
          <w:rFonts w:ascii="Bookman Old Style" w:hAnsi="Bookman Old Style"/>
        </w:rPr>
        <w:t xml:space="preserve"> </w:t>
      </w:r>
      <w:proofErr w:type="spellStart"/>
      <w:r w:rsidRPr="008444BC">
        <w:rPr>
          <w:rFonts w:ascii="Bookman Old Style" w:hAnsi="Bookman Old Style"/>
        </w:rPr>
        <w:t>inspeksi</w:t>
      </w:r>
      <w:proofErr w:type="spellEnd"/>
      <w:r w:rsidRPr="008444BC">
        <w:rPr>
          <w:rFonts w:ascii="Bookman Old Style" w:hAnsi="Bookman Old Style"/>
        </w:rPr>
        <w:t xml:space="preserve"> </w:t>
      </w:r>
      <w:proofErr w:type="spellStart"/>
      <w:r w:rsidRPr="008444BC">
        <w:rPr>
          <w:rFonts w:ascii="Bookman Old Style" w:hAnsi="Bookman Old Style"/>
        </w:rPr>
        <w:t>lapangan</w:t>
      </w:r>
      <w:proofErr w:type="spellEnd"/>
      <w:r w:rsidRPr="008444BC">
        <w:rPr>
          <w:rFonts w:ascii="Bookman Old Style" w:hAnsi="Bookman Old Style"/>
        </w:rPr>
        <w:t xml:space="preserve"> </w:t>
      </w:r>
      <w:proofErr w:type="spellStart"/>
      <w:r w:rsidRPr="008444BC">
        <w:rPr>
          <w:rFonts w:ascii="Bookman Old Style" w:hAnsi="Bookman Old Style"/>
        </w:rPr>
        <w:t>wajib</w:t>
      </w:r>
      <w:proofErr w:type="spellEnd"/>
      <w:r w:rsidRPr="008444BC">
        <w:rPr>
          <w:rFonts w:ascii="Bookman Old Style" w:hAnsi="Bookman Old Style"/>
        </w:rPr>
        <w:t xml:space="preserve"> </w:t>
      </w:r>
      <w:proofErr w:type="spellStart"/>
      <w:r w:rsidRPr="008444BC">
        <w:rPr>
          <w:rFonts w:ascii="Bookman Old Style" w:hAnsi="Bookman Old Style"/>
        </w:rPr>
        <w:t>dilengkapi</w:t>
      </w:r>
      <w:proofErr w:type="spellEnd"/>
      <w:r w:rsidRPr="008444BC">
        <w:rPr>
          <w:rFonts w:ascii="Bookman Old Style" w:hAnsi="Bookman Old Style"/>
        </w:rPr>
        <w:t xml:space="preserve"> </w:t>
      </w:r>
      <w:proofErr w:type="spellStart"/>
      <w:r w:rsidRPr="008444BC">
        <w:rPr>
          <w:rFonts w:ascii="Bookman Old Style" w:hAnsi="Bookman Old Style"/>
        </w:rPr>
        <w:t>p</w:t>
      </w:r>
      <w:r w:rsidR="00614C0C" w:rsidRPr="008444BC">
        <w:rPr>
          <w:rFonts w:ascii="Bookman Old Style" w:hAnsi="Bookman Old Style"/>
        </w:rPr>
        <w:t>erangkat</w:t>
      </w:r>
      <w:proofErr w:type="spellEnd"/>
      <w:r w:rsidR="00614C0C" w:rsidRPr="008444BC">
        <w:rPr>
          <w:rFonts w:ascii="Bookman Old Style" w:hAnsi="Bookman Old Style"/>
        </w:rPr>
        <w:t xml:space="preserve"> </w:t>
      </w:r>
      <w:proofErr w:type="spellStart"/>
      <w:r w:rsidR="00614C0C" w:rsidRPr="008444BC">
        <w:rPr>
          <w:rFonts w:ascii="Bookman Old Style" w:hAnsi="Bookman Old Style"/>
        </w:rPr>
        <w:t>kerja</w:t>
      </w:r>
      <w:proofErr w:type="spellEnd"/>
      <w:r w:rsidR="00614C0C" w:rsidRPr="008444BC">
        <w:rPr>
          <w:rFonts w:ascii="Bookman Old Style" w:hAnsi="Bookman Old Style"/>
        </w:rPr>
        <w:t xml:space="preserve"> </w:t>
      </w:r>
      <w:proofErr w:type="spellStart"/>
      <w:r w:rsidR="00614C0C" w:rsidRPr="008444BC">
        <w:rPr>
          <w:rFonts w:ascii="Bookman Old Style" w:hAnsi="Bookman Old Style"/>
        </w:rPr>
        <w:t>berupa</w:t>
      </w:r>
      <w:proofErr w:type="spellEnd"/>
      <w:r w:rsidR="00614C0C" w:rsidRPr="008444BC">
        <w:rPr>
          <w:rFonts w:ascii="Bookman Old Style" w:hAnsi="Bookman Old Style"/>
        </w:rPr>
        <w:t xml:space="preserve"> </w:t>
      </w:r>
      <w:proofErr w:type="spellStart"/>
      <w:r w:rsidR="00614C0C" w:rsidRPr="008444BC">
        <w:rPr>
          <w:rFonts w:ascii="Bookman Old Style" w:hAnsi="Bookman Old Style"/>
        </w:rPr>
        <w:t>surat</w:t>
      </w:r>
      <w:proofErr w:type="spellEnd"/>
      <w:r w:rsidR="00614C0C" w:rsidRPr="008444BC">
        <w:rPr>
          <w:rFonts w:ascii="Bookman Old Style" w:hAnsi="Bookman Old Style"/>
        </w:rPr>
        <w:t xml:space="preserve"> </w:t>
      </w:r>
      <w:proofErr w:type="spellStart"/>
      <w:r w:rsidR="00614C0C" w:rsidRPr="008444BC">
        <w:rPr>
          <w:rFonts w:ascii="Bookman Old Style" w:hAnsi="Bookman Old Style"/>
        </w:rPr>
        <w:t>tugas</w:t>
      </w:r>
      <w:proofErr w:type="spellEnd"/>
      <w:r w:rsidR="00614C0C" w:rsidRPr="008444BC">
        <w:rPr>
          <w:rFonts w:ascii="Bookman Old Style" w:hAnsi="Bookman Old Style"/>
        </w:rPr>
        <w:t xml:space="preserve"> dan </w:t>
      </w:r>
      <w:proofErr w:type="spellStart"/>
      <w:r w:rsidR="00614C0C" w:rsidRPr="008444BC">
        <w:rPr>
          <w:rFonts w:ascii="Bookman Old Style" w:hAnsi="Bookman Old Style"/>
        </w:rPr>
        <w:t>surat</w:t>
      </w:r>
      <w:proofErr w:type="spellEnd"/>
      <w:r w:rsidR="00614C0C" w:rsidRPr="008444BC">
        <w:rPr>
          <w:rFonts w:ascii="Bookman Old Style" w:hAnsi="Bookman Old Style"/>
        </w:rPr>
        <w:t xml:space="preserve"> </w:t>
      </w:r>
      <w:proofErr w:type="spellStart"/>
      <w:r w:rsidR="00614C0C" w:rsidRPr="008444BC">
        <w:rPr>
          <w:rFonts w:ascii="Bookman Old Style" w:hAnsi="Bookman Old Style"/>
        </w:rPr>
        <w:t>pemberitahuan</w:t>
      </w:r>
      <w:proofErr w:type="spellEnd"/>
      <w:r w:rsidR="00614C0C" w:rsidRPr="008444BC">
        <w:rPr>
          <w:rFonts w:ascii="Bookman Old Style" w:hAnsi="Bookman Old Style"/>
        </w:rPr>
        <w:t xml:space="preserve"> </w:t>
      </w:r>
      <w:proofErr w:type="spellStart"/>
      <w:r w:rsidR="00614C0C" w:rsidRPr="008444BC">
        <w:rPr>
          <w:rFonts w:ascii="Bookman Old Style" w:hAnsi="Bookman Old Style"/>
        </w:rPr>
        <w:t>kunjungan</w:t>
      </w:r>
      <w:proofErr w:type="spellEnd"/>
      <w:r w:rsidR="00614C0C" w:rsidRPr="008444BC">
        <w:rPr>
          <w:rFonts w:ascii="Bookman Old Style" w:hAnsi="Bookman Old Style"/>
        </w:rPr>
        <w:t xml:space="preserve"> </w:t>
      </w:r>
      <w:proofErr w:type="spellStart"/>
      <w:r w:rsidR="00614C0C" w:rsidRPr="008444BC">
        <w:rPr>
          <w:rFonts w:ascii="Bookman Old Style" w:hAnsi="Bookman Old Style"/>
        </w:rPr>
        <w:t>sebagaimana</w:t>
      </w:r>
      <w:proofErr w:type="spellEnd"/>
      <w:r w:rsidR="00614C0C" w:rsidRPr="008444BC">
        <w:rPr>
          <w:rFonts w:ascii="Bookman Old Style" w:hAnsi="Bookman Old Style"/>
        </w:rPr>
        <w:t xml:space="preserve"> </w:t>
      </w:r>
      <w:proofErr w:type="spellStart"/>
      <w:r w:rsidR="00614C0C" w:rsidRPr="008444BC">
        <w:rPr>
          <w:rFonts w:ascii="Bookman Old Style" w:hAnsi="Bookman Old Style"/>
        </w:rPr>
        <w:t>dimaksud</w:t>
      </w:r>
      <w:proofErr w:type="spellEnd"/>
      <w:r w:rsidR="00614C0C" w:rsidRPr="008444BC">
        <w:rPr>
          <w:rFonts w:ascii="Bookman Old Style" w:hAnsi="Bookman Old Style"/>
        </w:rPr>
        <w:t xml:space="preserve"> </w:t>
      </w:r>
      <w:proofErr w:type="spellStart"/>
      <w:r w:rsidR="00614C0C" w:rsidRPr="008444BC">
        <w:rPr>
          <w:rFonts w:ascii="Bookman Old Style" w:hAnsi="Bookman Old Style"/>
        </w:rPr>
        <w:lastRenderedPageBreak/>
        <w:t>dalam</w:t>
      </w:r>
      <w:proofErr w:type="spellEnd"/>
      <w:r w:rsidR="00614C0C" w:rsidRPr="008444BC">
        <w:rPr>
          <w:rFonts w:ascii="Bookman Old Style" w:hAnsi="Bookman Old Style"/>
        </w:rPr>
        <w:t xml:space="preserve"> </w:t>
      </w:r>
      <w:proofErr w:type="spellStart"/>
      <w:r w:rsidR="00614C0C" w:rsidRPr="008444BC">
        <w:rPr>
          <w:rFonts w:ascii="Bookman Old Style" w:hAnsi="Bookman Old Style"/>
        </w:rPr>
        <w:t>Pasal</w:t>
      </w:r>
      <w:proofErr w:type="spellEnd"/>
      <w:r w:rsidR="00614C0C" w:rsidRPr="008444BC">
        <w:rPr>
          <w:rFonts w:ascii="Bookman Old Style" w:hAnsi="Bookman Old Style"/>
        </w:rPr>
        <w:t xml:space="preserve"> </w:t>
      </w:r>
      <w:r w:rsidR="002319FF" w:rsidRPr="008444BC">
        <w:rPr>
          <w:rFonts w:ascii="Bookman Old Style" w:hAnsi="Bookman Old Style"/>
        </w:rPr>
        <w:t>1</w:t>
      </w:r>
      <w:r w:rsidR="00B053D2" w:rsidRPr="004E5A1F">
        <w:rPr>
          <w:rFonts w:ascii="Bookman Old Style" w:hAnsi="Bookman Old Style"/>
        </w:rPr>
        <w:t>0</w:t>
      </w:r>
      <w:r w:rsidR="00A030C4" w:rsidRPr="008444BC">
        <w:rPr>
          <w:rFonts w:ascii="Bookman Old Style" w:hAnsi="Bookman Old Style"/>
        </w:rPr>
        <w:t xml:space="preserve"> </w:t>
      </w:r>
      <w:proofErr w:type="spellStart"/>
      <w:r w:rsidR="00614C0C" w:rsidRPr="008444BC">
        <w:rPr>
          <w:rFonts w:ascii="Bookman Old Style" w:hAnsi="Bookman Old Style"/>
        </w:rPr>
        <w:t>huruf</w:t>
      </w:r>
      <w:proofErr w:type="spellEnd"/>
      <w:r w:rsidR="00614C0C" w:rsidRPr="008444BC">
        <w:rPr>
          <w:rFonts w:ascii="Bookman Old Style" w:hAnsi="Bookman Old Style"/>
        </w:rPr>
        <w:t xml:space="preserve"> b dan </w:t>
      </w:r>
      <w:proofErr w:type="spellStart"/>
      <w:r w:rsidR="00614C0C" w:rsidRPr="008444BC">
        <w:rPr>
          <w:rFonts w:ascii="Bookman Old Style" w:hAnsi="Bookman Old Style"/>
        </w:rPr>
        <w:t>huruf</w:t>
      </w:r>
      <w:proofErr w:type="spellEnd"/>
      <w:r w:rsidR="00614C0C" w:rsidRPr="008444BC">
        <w:rPr>
          <w:rFonts w:ascii="Bookman Old Style" w:hAnsi="Bookman Old Style"/>
        </w:rPr>
        <w:t xml:space="preserve"> c </w:t>
      </w:r>
      <w:proofErr w:type="spellStart"/>
      <w:r w:rsidR="00614C0C" w:rsidRPr="008444BC">
        <w:rPr>
          <w:rFonts w:ascii="Bookman Old Style" w:hAnsi="Bookman Old Style"/>
        </w:rPr>
        <w:t>sebelum</w:t>
      </w:r>
      <w:proofErr w:type="spellEnd"/>
      <w:r w:rsidR="00614C0C" w:rsidRPr="008444BC">
        <w:rPr>
          <w:rFonts w:ascii="Bookman Old Style" w:hAnsi="Bookman Old Style"/>
        </w:rPr>
        <w:t xml:space="preserve"> </w:t>
      </w:r>
      <w:proofErr w:type="spellStart"/>
      <w:r w:rsidR="00614C0C" w:rsidRPr="008444BC">
        <w:rPr>
          <w:rFonts w:ascii="Bookman Old Style" w:hAnsi="Bookman Old Style"/>
        </w:rPr>
        <w:t>melaksanakan</w:t>
      </w:r>
      <w:proofErr w:type="spellEnd"/>
      <w:r w:rsidR="00614C0C" w:rsidRPr="008444BC">
        <w:rPr>
          <w:rFonts w:ascii="Bookman Old Style" w:hAnsi="Bookman Old Style"/>
        </w:rPr>
        <w:t xml:space="preserve"> </w:t>
      </w:r>
      <w:proofErr w:type="spellStart"/>
      <w:r w:rsidR="00614C0C" w:rsidRPr="008444BC">
        <w:rPr>
          <w:rFonts w:ascii="Bookman Old Style" w:hAnsi="Bookman Old Style"/>
        </w:rPr>
        <w:t>kegiatan</w:t>
      </w:r>
      <w:proofErr w:type="spellEnd"/>
      <w:r w:rsidR="00614C0C" w:rsidRPr="008444BC">
        <w:rPr>
          <w:rFonts w:ascii="Bookman Old Style" w:hAnsi="Bookman Old Style"/>
        </w:rPr>
        <w:t xml:space="preserve"> </w:t>
      </w:r>
      <w:proofErr w:type="spellStart"/>
      <w:r w:rsidR="00614C0C" w:rsidRPr="008444BC">
        <w:rPr>
          <w:rFonts w:ascii="Bookman Old Style" w:hAnsi="Bookman Old Style"/>
        </w:rPr>
        <w:t>inspeksi</w:t>
      </w:r>
      <w:proofErr w:type="spellEnd"/>
      <w:r w:rsidR="00614C0C" w:rsidRPr="008444BC">
        <w:rPr>
          <w:rFonts w:ascii="Bookman Old Style" w:hAnsi="Bookman Old Style"/>
        </w:rPr>
        <w:t xml:space="preserve"> </w:t>
      </w:r>
      <w:proofErr w:type="spellStart"/>
      <w:r w:rsidR="00614C0C" w:rsidRPr="008444BC">
        <w:rPr>
          <w:rFonts w:ascii="Bookman Old Style" w:hAnsi="Bookman Old Style"/>
        </w:rPr>
        <w:t>lapangan</w:t>
      </w:r>
      <w:proofErr w:type="spellEnd"/>
      <w:r w:rsidRPr="008444BC">
        <w:rPr>
          <w:rFonts w:ascii="Bookman Old Style" w:hAnsi="Bookman Old Style"/>
        </w:rPr>
        <w:t xml:space="preserve"> </w:t>
      </w:r>
      <w:proofErr w:type="spellStart"/>
      <w:r w:rsidRPr="008444BC">
        <w:rPr>
          <w:rFonts w:ascii="Bookman Old Style" w:hAnsi="Bookman Old Style"/>
        </w:rPr>
        <w:t>rutin</w:t>
      </w:r>
      <w:proofErr w:type="spellEnd"/>
      <w:r w:rsidR="00614C0C" w:rsidRPr="008444BC">
        <w:rPr>
          <w:rFonts w:ascii="Bookman Old Style" w:hAnsi="Bookman Old Style"/>
        </w:rPr>
        <w:t>.</w:t>
      </w:r>
    </w:p>
    <w:p w14:paraId="44187611" w14:textId="2255E229" w:rsidR="00614C0C" w:rsidRPr="008444BC" w:rsidRDefault="00614C0C">
      <w:pPr>
        <w:pStyle w:val="Style"/>
        <w:numPr>
          <w:ilvl w:val="0"/>
          <w:numId w:val="133"/>
        </w:numPr>
        <w:spacing w:after="0" w:line="360" w:lineRule="auto"/>
        <w:ind w:left="2552" w:right="23" w:hanging="567"/>
        <w:jc w:val="both"/>
        <w:rPr>
          <w:rFonts w:ascii="Bookman Old Style" w:hAnsi="Bookman Old Style"/>
        </w:rPr>
      </w:pPr>
      <w:r w:rsidRPr="008444BC">
        <w:rPr>
          <w:rFonts w:ascii="Bookman Old Style" w:hAnsi="Bookman Old Style"/>
        </w:rPr>
        <w:t xml:space="preserve">Surat </w:t>
      </w:r>
      <w:proofErr w:type="spellStart"/>
      <w:r w:rsidRPr="008444BC">
        <w:rPr>
          <w:rFonts w:ascii="Bookman Old Style" w:hAnsi="Bookman Old Style"/>
        </w:rPr>
        <w:t>tugas</w:t>
      </w:r>
      <w:proofErr w:type="spellEnd"/>
      <w:r w:rsidRPr="008444BC">
        <w:rPr>
          <w:rFonts w:ascii="Bookman Old Style" w:hAnsi="Bookman Old Style"/>
        </w:rPr>
        <w:t xml:space="preserve"> </w:t>
      </w:r>
      <w:proofErr w:type="spellStart"/>
      <w:r w:rsidRPr="008444BC">
        <w:rPr>
          <w:rFonts w:ascii="Bookman Old Style" w:hAnsi="Bookman Old Style"/>
        </w:rPr>
        <w:t>sebagaimana</w:t>
      </w:r>
      <w:proofErr w:type="spellEnd"/>
      <w:r w:rsidRPr="008444BC">
        <w:rPr>
          <w:rFonts w:ascii="Bookman Old Style" w:hAnsi="Bookman Old Style"/>
        </w:rPr>
        <w:t xml:space="preserve"> </w:t>
      </w:r>
      <w:proofErr w:type="spellStart"/>
      <w:r w:rsidRPr="008444BC">
        <w:rPr>
          <w:rFonts w:ascii="Bookman Old Style" w:hAnsi="Bookman Old Style"/>
        </w:rPr>
        <w:t>dimaksud</w:t>
      </w:r>
      <w:proofErr w:type="spellEnd"/>
      <w:r w:rsidRPr="008444BC">
        <w:rPr>
          <w:rFonts w:ascii="Bookman Old Style" w:hAnsi="Bookman Old Style"/>
        </w:rPr>
        <w:t xml:space="preserve"> pada </w:t>
      </w:r>
      <w:proofErr w:type="spellStart"/>
      <w:r w:rsidRPr="008444BC">
        <w:rPr>
          <w:rFonts w:ascii="Bookman Old Style" w:hAnsi="Bookman Old Style"/>
        </w:rPr>
        <w:t>ayat</w:t>
      </w:r>
      <w:proofErr w:type="spellEnd"/>
      <w:r w:rsidRPr="008444BC">
        <w:rPr>
          <w:rFonts w:ascii="Bookman Old Style" w:hAnsi="Bookman Old Style"/>
        </w:rPr>
        <w:t xml:space="preserve"> (1) </w:t>
      </w:r>
      <w:proofErr w:type="spellStart"/>
      <w:r w:rsidRPr="008444BC">
        <w:rPr>
          <w:rFonts w:ascii="Bookman Old Style" w:hAnsi="Bookman Old Style"/>
        </w:rPr>
        <w:t>diinput</w:t>
      </w:r>
      <w:proofErr w:type="spellEnd"/>
      <w:r w:rsidRPr="008444BC">
        <w:rPr>
          <w:rFonts w:ascii="Bookman Old Style" w:hAnsi="Bookman Old Style"/>
        </w:rPr>
        <w:t xml:space="preserve"> </w:t>
      </w:r>
      <w:proofErr w:type="spellStart"/>
      <w:r w:rsidRPr="008444BC">
        <w:rPr>
          <w:rFonts w:ascii="Bookman Old Style" w:hAnsi="Bookman Old Style"/>
        </w:rPr>
        <w:t>secara</w:t>
      </w:r>
      <w:proofErr w:type="spellEnd"/>
      <w:r w:rsidRPr="008444BC">
        <w:rPr>
          <w:rFonts w:ascii="Bookman Old Style" w:hAnsi="Bookman Old Style"/>
        </w:rPr>
        <w:t xml:space="preserve"> daring oleh </w:t>
      </w:r>
      <w:proofErr w:type="spellStart"/>
      <w:r w:rsidR="007211B5" w:rsidRPr="008444BC">
        <w:rPr>
          <w:rFonts w:ascii="Bookman Old Style" w:hAnsi="Bookman Old Style"/>
        </w:rPr>
        <w:t>kementerian</w:t>
      </w:r>
      <w:proofErr w:type="spellEnd"/>
      <w:r w:rsidR="007211B5" w:rsidRPr="008444BC">
        <w:rPr>
          <w:rFonts w:ascii="Bookman Old Style" w:hAnsi="Bookman Old Style"/>
        </w:rPr>
        <w:t>/</w:t>
      </w:r>
      <w:proofErr w:type="spellStart"/>
      <w:r w:rsidR="007211B5" w:rsidRPr="008444BC">
        <w:rPr>
          <w:rFonts w:ascii="Bookman Old Style" w:hAnsi="Bookman Old Style"/>
        </w:rPr>
        <w:t>lembaga</w:t>
      </w:r>
      <w:proofErr w:type="spellEnd"/>
      <w:r w:rsidRPr="008444BC">
        <w:rPr>
          <w:rFonts w:ascii="Bookman Old Style" w:hAnsi="Bookman Old Style"/>
        </w:rPr>
        <w:t xml:space="preserve">, </w:t>
      </w:r>
      <w:proofErr w:type="spellStart"/>
      <w:r w:rsidRPr="008444BC">
        <w:rPr>
          <w:rFonts w:ascii="Bookman Old Style" w:hAnsi="Bookman Old Style"/>
        </w:rPr>
        <w:t>Pemerintah</w:t>
      </w:r>
      <w:proofErr w:type="spellEnd"/>
      <w:r w:rsidRPr="008444BC">
        <w:rPr>
          <w:rFonts w:ascii="Bookman Old Style" w:hAnsi="Bookman Old Style"/>
        </w:rPr>
        <w:t xml:space="preserve"> Daerah, </w:t>
      </w:r>
      <w:r w:rsidRPr="008444BC">
        <w:rPr>
          <w:rFonts w:ascii="Bookman Old Style" w:hAnsi="Bookman Old Style" w:cs="Arial"/>
          <w:color w:val="000000" w:themeColor="text1"/>
        </w:rPr>
        <w:t xml:space="preserve">administrator KEK, dan badan </w:t>
      </w:r>
      <w:proofErr w:type="spellStart"/>
      <w:r w:rsidRPr="008444BC">
        <w:rPr>
          <w:rFonts w:ascii="Bookman Old Style" w:hAnsi="Bookman Old Style" w:cs="Arial"/>
          <w:color w:val="000000" w:themeColor="text1"/>
        </w:rPr>
        <w:t>pengusahaan</w:t>
      </w:r>
      <w:proofErr w:type="spellEnd"/>
      <w:r w:rsidRPr="008444BC">
        <w:rPr>
          <w:rFonts w:ascii="Bookman Old Style" w:hAnsi="Bookman Old Style" w:cs="Arial"/>
          <w:color w:val="000000" w:themeColor="text1"/>
        </w:rPr>
        <w:t xml:space="preserve"> KPBPB</w:t>
      </w:r>
      <w:r w:rsidRPr="008444BC">
        <w:rPr>
          <w:rFonts w:ascii="Bookman Old Style" w:hAnsi="Bookman Old Style"/>
        </w:rPr>
        <w:t xml:space="preserve"> </w:t>
      </w:r>
      <w:proofErr w:type="spellStart"/>
      <w:r w:rsidRPr="008444BC">
        <w:rPr>
          <w:rFonts w:ascii="Bookman Old Style" w:hAnsi="Bookman Old Style"/>
        </w:rPr>
        <w:t>dengan</w:t>
      </w:r>
      <w:proofErr w:type="spellEnd"/>
      <w:r w:rsidRPr="008444BC">
        <w:rPr>
          <w:rFonts w:ascii="Bookman Old Style" w:hAnsi="Bookman Old Style"/>
        </w:rPr>
        <w:t xml:space="preserve"> </w:t>
      </w:r>
      <w:proofErr w:type="spellStart"/>
      <w:r w:rsidRPr="008444BC">
        <w:rPr>
          <w:rFonts w:ascii="Bookman Old Style" w:hAnsi="Bookman Old Style"/>
        </w:rPr>
        <w:t>rician</w:t>
      </w:r>
      <w:proofErr w:type="spellEnd"/>
      <w:r w:rsidRPr="008444BC">
        <w:rPr>
          <w:rFonts w:ascii="Bookman Old Style" w:hAnsi="Bookman Old Style"/>
        </w:rPr>
        <w:t>:</w:t>
      </w:r>
    </w:p>
    <w:p w14:paraId="7976535F" w14:textId="53D1FDC2" w:rsidR="00614C0C" w:rsidRPr="008444BC" w:rsidRDefault="00614C0C">
      <w:pPr>
        <w:pStyle w:val="Style"/>
        <w:numPr>
          <w:ilvl w:val="1"/>
          <w:numId w:val="133"/>
        </w:numPr>
        <w:tabs>
          <w:tab w:val="left" w:pos="3119"/>
        </w:tabs>
        <w:spacing w:after="0" w:line="360" w:lineRule="auto"/>
        <w:ind w:left="3119" w:right="23" w:hanging="567"/>
        <w:jc w:val="both"/>
        <w:rPr>
          <w:rFonts w:ascii="Bookman Old Style" w:hAnsi="Bookman Old Style"/>
        </w:rPr>
      </w:pPr>
      <w:proofErr w:type="spellStart"/>
      <w:r w:rsidRPr="008444BC">
        <w:rPr>
          <w:rFonts w:ascii="Bookman Old Style" w:hAnsi="Bookman Old Style"/>
        </w:rPr>
        <w:t>nama</w:t>
      </w:r>
      <w:proofErr w:type="spellEnd"/>
      <w:r w:rsidRPr="008444BC">
        <w:rPr>
          <w:rFonts w:ascii="Bookman Old Style" w:hAnsi="Bookman Old Style"/>
        </w:rPr>
        <w:t xml:space="preserve"> </w:t>
      </w:r>
      <w:proofErr w:type="spellStart"/>
      <w:r w:rsidRPr="008444BC">
        <w:rPr>
          <w:rFonts w:ascii="Bookman Old Style" w:hAnsi="Bookman Old Style"/>
        </w:rPr>
        <w:t>pelaksana</w:t>
      </w:r>
      <w:proofErr w:type="spellEnd"/>
      <w:r w:rsidRPr="008444BC">
        <w:rPr>
          <w:rFonts w:ascii="Bookman Old Style" w:hAnsi="Bookman Old Style"/>
        </w:rPr>
        <w:t xml:space="preserve"> </w:t>
      </w:r>
      <w:proofErr w:type="spellStart"/>
      <w:r w:rsidRPr="008444BC">
        <w:rPr>
          <w:rFonts w:ascii="Bookman Old Style" w:hAnsi="Bookman Old Style"/>
        </w:rPr>
        <w:t>inspeksi</w:t>
      </w:r>
      <w:proofErr w:type="spellEnd"/>
      <w:r w:rsidRPr="008444BC">
        <w:rPr>
          <w:rFonts w:ascii="Bookman Old Style" w:hAnsi="Bookman Old Style"/>
        </w:rPr>
        <w:t xml:space="preserve"> </w:t>
      </w:r>
      <w:proofErr w:type="spellStart"/>
      <w:r w:rsidRPr="008444BC">
        <w:rPr>
          <w:rFonts w:ascii="Bookman Old Style" w:hAnsi="Bookman Old Style"/>
        </w:rPr>
        <w:t>lapangan</w:t>
      </w:r>
      <w:proofErr w:type="spellEnd"/>
      <w:r w:rsidRPr="008444BC">
        <w:rPr>
          <w:rFonts w:ascii="Bookman Old Style" w:hAnsi="Bookman Old Style"/>
        </w:rPr>
        <w:t>; dan</w:t>
      </w:r>
    </w:p>
    <w:p w14:paraId="4B69649D" w14:textId="77777777" w:rsidR="00614C0C" w:rsidRPr="008444BC" w:rsidRDefault="00614C0C">
      <w:pPr>
        <w:pStyle w:val="Style"/>
        <w:numPr>
          <w:ilvl w:val="1"/>
          <w:numId w:val="133"/>
        </w:numPr>
        <w:tabs>
          <w:tab w:val="left" w:pos="3119"/>
        </w:tabs>
        <w:spacing w:after="0" w:line="360" w:lineRule="auto"/>
        <w:ind w:left="3119" w:right="23" w:hanging="567"/>
        <w:jc w:val="both"/>
        <w:rPr>
          <w:rFonts w:ascii="Bookman Old Style" w:hAnsi="Bookman Old Style"/>
        </w:rPr>
      </w:pPr>
      <w:proofErr w:type="spellStart"/>
      <w:r w:rsidRPr="008444BC">
        <w:rPr>
          <w:rFonts w:ascii="Bookman Old Style" w:hAnsi="Bookman Old Style"/>
        </w:rPr>
        <w:t>Pelaku</w:t>
      </w:r>
      <w:proofErr w:type="spellEnd"/>
      <w:r w:rsidRPr="008444BC">
        <w:rPr>
          <w:rFonts w:ascii="Bookman Old Style" w:hAnsi="Bookman Old Style"/>
        </w:rPr>
        <w:t xml:space="preserve"> Usaha yang </w:t>
      </w:r>
      <w:proofErr w:type="spellStart"/>
      <w:r w:rsidRPr="008444BC">
        <w:rPr>
          <w:rFonts w:ascii="Bookman Old Style" w:hAnsi="Bookman Old Style"/>
        </w:rPr>
        <w:t>akan</w:t>
      </w:r>
      <w:proofErr w:type="spellEnd"/>
      <w:r w:rsidRPr="008444BC">
        <w:rPr>
          <w:rFonts w:ascii="Bookman Old Style" w:hAnsi="Bookman Old Style"/>
        </w:rPr>
        <w:t xml:space="preserve"> </w:t>
      </w:r>
      <w:proofErr w:type="spellStart"/>
      <w:r w:rsidRPr="008444BC">
        <w:rPr>
          <w:rFonts w:ascii="Bookman Old Style" w:hAnsi="Bookman Old Style"/>
        </w:rPr>
        <w:t>diawasi</w:t>
      </w:r>
      <w:proofErr w:type="spellEnd"/>
      <w:r w:rsidRPr="008444BC">
        <w:rPr>
          <w:rFonts w:ascii="Bookman Old Style" w:hAnsi="Bookman Old Style"/>
        </w:rPr>
        <w:t>,</w:t>
      </w:r>
    </w:p>
    <w:p w14:paraId="2545B3AD" w14:textId="77777777" w:rsidR="00614C0C" w:rsidRPr="008444BC" w:rsidRDefault="00614C0C">
      <w:pPr>
        <w:pStyle w:val="Style"/>
        <w:tabs>
          <w:tab w:val="left" w:pos="3119"/>
        </w:tabs>
        <w:spacing w:after="0" w:line="360" w:lineRule="auto"/>
        <w:ind w:left="2552" w:right="23"/>
        <w:jc w:val="both"/>
        <w:rPr>
          <w:rFonts w:ascii="Bookman Old Style" w:hAnsi="Bookman Old Style"/>
        </w:rPr>
      </w:pPr>
      <w:proofErr w:type="spellStart"/>
      <w:r w:rsidRPr="008444BC">
        <w:rPr>
          <w:rFonts w:ascii="Bookman Old Style" w:hAnsi="Bookman Old Style"/>
        </w:rPr>
        <w:t>sesuai</w:t>
      </w:r>
      <w:proofErr w:type="spellEnd"/>
      <w:r w:rsidRPr="008444BC">
        <w:rPr>
          <w:rFonts w:ascii="Bookman Old Style" w:hAnsi="Bookman Old Style"/>
        </w:rPr>
        <w:t xml:space="preserve"> format pada </w:t>
      </w:r>
      <w:proofErr w:type="spellStart"/>
      <w:r w:rsidRPr="008444BC">
        <w:rPr>
          <w:rFonts w:ascii="Bookman Old Style" w:hAnsi="Bookman Old Style"/>
        </w:rPr>
        <w:t>Sistem</w:t>
      </w:r>
      <w:proofErr w:type="spellEnd"/>
      <w:r w:rsidRPr="008444BC">
        <w:rPr>
          <w:rFonts w:ascii="Bookman Old Style" w:hAnsi="Bookman Old Style"/>
        </w:rPr>
        <w:t xml:space="preserve"> OSS.</w:t>
      </w:r>
    </w:p>
    <w:p w14:paraId="7E0AC91D" w14:textId="14A9105A" w:rsidR="00614C0C" w:rsidRPr="008444BC" w:rsidRDefault="00614C0C">
      <w:pPr>
        <w:pStyle w:val="Style"/>
        <w:numPr>
          <w:ilvl w:val="0"/>
          <w:numId w:val="133"/>
        </w:numPr>
        <w:spacing w:after="0" w:line="360" w:lineRule="auto"/>
        <w:ind w:left="2552" w:right="23" w:hanging="567"/>
        <w:jc w:val="both"/>
        <w:rPr>
          <w:rFonts w:ascii="Bookman Old Style" w:hAnsi="Bookman Old Style"/>
        </w:rPr>
      </w:pPr>
      <w:r w:rsidRPr="008444BC">
        <w:rPr>
          <w:rFonts w:ascii="Bookman Old Style" w:hAnsi="Bookman Old Style"/>
        </w:rPr>
        <w:t xml:space="preserve">Format </w:t>
      </w:r>
      <w:proofErr w:type="spellStart"/>
      <w:r w:rsidRPr="008444BC">
        <w:rPr>
          <w:rFonts w:ascii="Bookman Old Style" w:hAnsi="Bookman Old Style"/>
        </w:rPr>
        <w:t>surat</w:t>
      </w:r>
      <w:proofErr w:type="spellEnd"/>
      <w:r w:rsidRPr="008444BC">
        <w:rPr>
          <w:rFonts w:ascii="Bookman Old Style" w:hAnsi="Bookman Old Style"/>
        </w:rPr>
        <w:t xml:space="preserve"> </w:t>
      </w:r>
      <w:proofErr w:type="spellStart"/>
      <w:r w:rsidRPr="008444BC">
        <w:rPr>
          <w:rFonts w:ascii="Bookman Old Style" w:hAnsi="Bookman Old Style"/>
        </w:rPr>
        <w:t>tugas</w:t>
      </w:r>
      <w:proofErr w:type="spellEnd"/>
      <w:r w:rsidRPr="008444BC">
        <w:rPr>
          <w:rFonts w:ascii="Bookman Old Style" w:hAnsi="Bookman Old Style"/>
        </w:rPr>
        <w:t xml:space="preserve"> </w:t>
      </w:r>
      <w:proofErr w:type="spellStart"/>
      <w:r w:rsidRPr="008444BC">
        <w:rPr>
          <w:rFonts w:ascii="Bookman Old Style" w:hAnsi="Bookman Old Style"/>
        </w:rPr>
        <w:t>sebagaimana</w:t>
      </w:r>
      <w:proofErr w:type="spellEnd"/>
      <w:r w:rsidRPr="008444BC">
        <w:rPr>
          <w:rFonts w:ascii="Bookman Old Style" w:hAnsi="Bookman Old Style"/>
        </w:rPr>
        <w:t xml:space="preserve"> </w:t>
      </w:r>
      <w:proofErr w:type="spellStart"/>
      <w:r w:rsidRPr="008444BC">
        <w:rPr>
          <w:rFonts w:ascii="Bookman Old Style" w:hAnsi="Bookman Old Style"/>
        </w:rPr>
        <w:t>dimaksud</w:t>
      </w:r>
      <w:proofErr w:type="spellEnd"/>
      <w:r w:rsidRPr="008444BC">
        <w:rPr>
          <w:rFonts w:ascii="Bookman Old Style" w:hAnsi="Bookman Old Style"/>
        </w:rPr>
        <w:t xml:space="preserve"> pada       </w:t>
      </w:r>
      <w:proofErr w:type="spellStart"/>
      <w:r w:rsidRPr="008444BC">
        <w:rPr>
          <w:rFonts w:ascii="Bookman Old Style" w:hAnsi="Bookman Old Style"/>
        </w:rPr>
        <w:t>ayat</w:t>
      </w:r>
      <w:proofErr w:type="spellEnd"/>
      <w:r w:rsidRPr="008444BC">
        <w:rPr>
          <w:rFonts w:ascii="Bookman Old Style" w:hAnsi="Bookman Old Style"/>
        </w:rPr>
        <w:t xml:space="preserve"> (2) </w:t>
      </w:r>
      <w:proofErr w:type="spellStart"/>
      <w:r w:rsidRPr="008444BC">
        <w:rPr>
          <w:rFonts w:ascii="Bookman Old Style" w:hAnsi="Bookman Old Style"/>
        </w:rPr>
        <w:t>tercantum</w:t>
      </w:r>
      <w:proofErr w:type="spellEnd"/>
      <w:r w:rsidRPr="008444BC">
        <w:rPr>
          <w:rFonts w:ascii="Bookman Old Style" w:hAnsi="Bookman Old Style"/>
        </w:rPr>
        <w:t xml:space="preserve"> pada Lampiran</w:t>
      </w:r>
      <w:r w:rsidR="002220FE" w:rsidRPr="008444BC">
        <w:rPr>
          <w:rFonts w:ascii="Bookman Old Style" w:hAnsi="Bookman Old Style"/>
        </w:rPr>
        <w:t xml:space="preserve"> I</w:t>
      </w:r>
      <w:r w:rsidRPr="008444BC">
        <w:rPr>
          <w:rFonts w:ascii="Bookman Old Style" w:hAnsi="Bookman Old Style"/>
        </w:rPr>
        <w:t xml:space="preserve"> yang </w:t>
      </w:r>
      <w:proofErr w:type="spellStart"/>
      <w:r w:rsidRPr="008444BC">
        <w:rPr>
          <w:rFonts w:ascii="Bookman Old Style" w:hAnsi="Bookman Old Style"/>
        </w:rPr>
        <w:t>merupakan</w:t>
      </w:r>
      <w:proofErr w:type="spellEnd"/>
      <w:r w:rsidRPr="008444BC">
        <w:rPr>
          <w:rFonts w:ascii="Bookman Old Style" w:hAnsi="Bookman Old Style"/>
        </w:rPr>
        <w:t xml:space="preserve"> </w:t>
      </w:r>
      <w:proofErr w:type="spellStart"/>
      <w:r w:rsidRPr="008444BC">
        <w:rPr>
          <w:rFonts w:ascii="Bookman Old Style" w:hAnsi="Bookman Old Style"/>
        </w:rPr>
        <w:t>bagian</w:t>
      </w:r>
      <w:proofErr w:type="spellEnd"/>
      <w:r w:rsidRPr="008444BC">
        <w:rPr>
          <w:rFonts w:ascii="Bookman Old Style" w:hAnsi="Bookman Old Style"/>
        </w:rPr>
        <w:t xml:space="preserve"> </w:t>
      </w:r>
      <w:proofErr w:type="spellStart"/>
      <w:r w:rsidRPr="008444BC">
        <w:rPr>
          <w:rFonts w:ascii="Bookman Old Style" w:hAnsi="Bookman Old Style"/>
        </w:rPr>
        <w:t>tidak</w:t>
      </w:r>
      <w:proofErr w:type="spellEnd"/>
      <w:r w:rsidRPr="008444BC">
        <w:rPr>
          <w:rFonts w:ascii="Bookman Old Style" w:hAnsi="Bookman Old Style"/>
        </w:rPr>
        <w:t xml:space="preserve"> </w:t>
      </w:r>
      <w:proofErr w:type="spellStart"/>
      <w:r w:rsidRPr="008444BC">
        <w:rPr>
          <w:rFonts w:ascii="Bookman Old Style" w:hAnsi="Bookman Old Style"/>
        </w:rPr>
        <w:t>terpisahkan</w:t>
      </w:r>
      <w:proofErr w:type="spellEnd"/>
      <w:r w:rsidRPr="008444BC">
        <w:rPr>
          <w:rFonts w:ascii="Bookman Old Style" w:hAnsi="Bookman Old Style"/>
        </w:rPr>
        <w:t xml:space="preserve"> </w:t>
      </w:r>
      <w:proofErr w:type="spellStart"/>
      <w:r w:rsidRPr="008444BC">
        <w:rPr>
          <w:rFonts w:ascii="Bookman Old Style" w:hAnsi="Bookman Old Style"/>
        </w:rPr>
        <w:t>dari</w:t>
      </w:r>
      <w:proofErr w:type="spellEnd"/>
      <w:r w:rsidRPr="008444BC">
        <w:rPr>
          <w:rFonts w:ascii="Bookman Old Style" w:hAnsi="Bookman Old Style"/>
        </w:rPr>
        <w:t xml:space="preserve"> </w:t>
      </w:r>
      <w:proofErr w:type="spellStart"/>
      <w:r w:rsidRPr="008444BC">
        <w:rPr>
          <w:rFonts w:ascii="Bookman Old Style" w:hAnsi="Bookman Old Style"/>
        </w:rPr>
        <w:t>Peraturan</w:t>
      </w:r>
      <w:proofErr w:type="spellEnd"/>
      <w:r w:rsidRPr="008444BC">
        <w:rPr>
          <w:rFonts w:ascii="Bookman Old Style" w:hAnsi="Bookman Old Style"/>
        </w:rPr>
        <w:t xml:space="preserve"> Badan </w:t>
      </w:r>
      <w:proofErr w:type="spellStart"/>
      <w:r w:rsidRPr="008444BC">
        <w:rPr>
          <w:rFonts w:ascii="Bookman Old Style" w:hAnsi="Bookman Old Style"/>
        </w:rPr>
        <w:t>ini</w:t>
      </w:r>
      <w:proofErr w:type="spellEnd"/>
      <w:r w:rsidRPr="008444BC">
        <w:rPr>
          <w:rFonts w:ascii="Bookman Old Style" w:hAnsi="Bookman Old Style"/>
        </w:rPr>
        <w:t>.</w:t>
      </w:r>
    </w:p>
    <w:p w14:paraId="7ED2527F" w14:textId="4178DA47" w:rsidR="00614C0C" w:rsidRPr="008444BC" w:rsidRDefault="00614C0C">
      <w:pPr>
        <w:pStyle w:val="Style"/>
        <w:numPr>
          <w:ilvl w:val="0"/>
          <w:numId w:val="133"/>
        </w:numPr>
        <w:spacing w:after="0" w:line="360" w:lineRule="auto"/>
        <w:ind w:left="2552" w:right="23" w:hanging="567"/>
        <w:jc w:val="both"/>
        <w:rPr>
          <w:rFonts w:ascii="Bookman Old Style" w:hAnsi="Bookman Old Style"/>
        </w:rPr>
      </w:pPr>
      <w:proofErr w:type="spellStart"/>
      <w:r w:rsidRPr="008444BC">
        <w:rPr>
          <w:rFonts w:ascii="Bookman Old Style" w:hAnsi="Bookman Old Style"/>
        </w:rPr>
        <w:t>Dalam</w:t>
      </w:r>
      <w:proofErr w:type="spellEnd"/>
      <w:r w:rsidRPr="008444BC">
        <w:rPr>
          <w:rFonts w:ascii="Bookman Old Style" w:hAnsi="Bookman Old Style"/>
        </w:rPr>
        <w:t xml:space="preserve"> </w:t>
      </w:r>
      <w:proofErr w:type="spellStart"/>
      <w:r w:rsidRPr="008444BC">
        <w:rPr>
          <w:rFonts w:ascii="Bookman Old Style" w:hAnsi="Bookman Old Style"/>
        </w:rPr>
        <w:t>hal</w:t>
      </w:r>
      <w:proofErr w:type="spellEnd"/>
      <w:r w:rsidRPr="008444BC">
        <w:rPr>
          <w:rFonts w:ascii="Bookman Old Style" w:hAnsi="Bookman Old Style"/>
        </w:rPr>
        <w:t xml:space="preserve"> </w:t>
      </w:r>
      <w:proofErr w:type="spellStart"/>
      <w:r w:rsidR="00A008DC" w:rsidRPr="008444BC">
        <w:rPr>
          <w:rFonts w:ascii="Bookman Old Style" w:hAnsi="Bookman Old Style"/>
        </w:rPr>
        <w:t>P</w:t>
      </w:r>
      <w:r w:rsidRPr="008444BC">
        <w:rPr>
          <w:rFonts w:ascii="Bookman Old Style" w:hAnsi="Bookman Old Style"/>
        </w:rPr>
        <w:t>engawasan</w:t>
      </w:r>
      <w:proofErr w:type="spellEnd"/>
      <w:r w:rsidRPr="008444BC">
        <w:rPr>
          <w:rFonts w:ascii="Bookman Old Style" w:hAnsi="Bookman Old Style"/>
        </w:rPr>
        <w:t xml:space="preserve"> </w:t>
      </w:r>
      <w:proofErr w:type="spellStart"/>
      <w:r w:rsidRPr="008444BC">
        <w:rPr>
          <w:rFonts w:ascii="Bookman Old Style" w:hAnsi="Bookman Old Style"/>
        </w:rPr>
        <w:t>bekerja</w:t>
      </w:r>
      <w:proofErr w:type="spellEnd"/>
      <w:r w:rsidRPr="008444BC">
        <w:rPr>
          <w:rFonts w:ascii="Bookman Old Style" w:hAnsi="Bookman Old Style"/>
        </w:rPr>
        <w:t xml:space="preserve"> </w:t>
      </w:r>
      <w:proofErr w:type="spellStart"/>
      <w:r w:rsidRPr="008444BC">
        <w:rPr>
          <w:rFonts w:ascii="Bookman Old Style" w:hAnsi="Bookman Old Style"/>
        </w:rPr>
        <w:t>sama</w:t>
      </w:r>
      <w:proofErr w:type="spellEnd"/>
      <w:r w:rsidRPr="008444BC">
        <w:rPr>
          <w:rFonts w:ascii="Bookman Old Style" w:hAnsi="Bookman Old Style"/>
        </w:rPr>
        <w:t xml:space="preserve"> </w:t>
      </w:r>
      <w:proofErr w:type="spellStart"/>
      <w:r w:rsidRPr="008444BC">
        <w:rPr>
          <w:rFonts w:ascii="Bookman Old Style" w:hAnsi="Bookman Old Style"/>
        </w:rPr>
        <w:t>dengan</w:t>
      </w:r>
      <w:proofErr w:type="spellEnd"/>
      <w:r w:rsidRPr="008444BC">
        <w:rPr>
          <w:rFonts w:ascii="Bookman Old Style" w:hAnsi="Bookman Old Style"/>
        </w:rPr>
        <w:t xml:space="preserve"> </w:t>
      </w:r>
      <w:proofErr w:type="spellStart"/>
      <w:r w:rsidRPr="008444BC">
        <w:rPr>
          <w:rFonts w:ascii="Bookman Old Style" w:hAnsi="Bookman Old Style"/>
        </w:rPr>
        <w:t>lembaga</w:t>
      </w:r>
      <w:proofErr w:type="spellEnd"/>
      <w:r w:rsidRPr="008444BC">
        <w:rPr>
          <w:rFonts w:ascii="Bookman Old Style" w:hAnsi="Bookman Old Style"/>
        </w:rPr>
        <w:t xml:space="preserve"> </w:t>
      </w:r>
      <w:proofErr w:type="spellStart"/>
      <w:r w:rsidRPr="008444BC">
        <w:rPr>
          <w:rFonts w:ascii="Bookman Old Style" w:hAnsi="Bookman Old Style"/>
        </w:rPr>
        <w:t>atau</w:t>
      </w:r>
      <w:proofErr w:type="spellEnd"/>
      <w:r w:rsidRPr="008444BC">
        <w:rPr>
          <w:rFonts w:ascii="Bookman Old Style" w:hAnsi="Bookman Old Style"/>
        </w:rPr>
        <w:t xml:space="preserve"> </w:t>
      </w:r>
      <w:proofErr w:type="spellStart"/>
      <w:r w:rsidRPr="008444BC">
        <w:rPr>
          <w:rFonts w:ascii="Bookman Old Style" w:hAnsi="Bookman Old Style"/>
        </w:rPr>
        <w:t>profesi</w:t>
      </w:r>
      <w:proofErr w:type="spellEnd"/>
      <w:r w:rsidRPr="008444BC">
        <w:rPr>
          <w:rFonts w:ascii="Bookman Old Style" w:hAnsi="Bookman Old Style"/>
        </w:rPr>
        <w:t xml:space="preserve"> </w:t>
      </w:r>
      <w:proofErr w:type="spellStart"/>
      <w:r w:rsidRPr="008444BC">
        <w:rPr>
          <w:rFonts w:ascii="Bookman Old Style" w:hAnsi="Bookman Old Style"/>
        </w:rPr>
        <w:t>ahli</w:t>
      </w:r>
      <w:proofErr w:type="spellEnd"/>
      <w:r w:rsidRPr="008444BC">
        <w:rPr>
          <w:rFonts w:ascii="Bookman Old Style" w:hAnsi="Bookman Old Style"/>
        </w:rPr>
        <w:t xml:space="preserve"> yang </w:t>
      </w:r>
      <w:proofErr w:type="spellStart"/>
      <w:r w:rsidRPr="008444BC">
        <w:rPr>
          <w:rFonts w:ascii="Bookman Old Style" w:hAnsi="Bookman Old Style"/>
        </w:rPr>
        <w:t>bersertifikat</w:t>
      </w:r>
      <w:proofErr w:type="spellEnd"/>
      <w:r w:rsidRPr="008444BC">
        <w:rPr>
          <w:rFonts w:ascii="Bookman Old Style" w:hAnsi="Bookman Old Style"/>
        </w:rPr>
        <w:t xml:space="preserve"> </w:t>
      </w:r>
      <w:proofErr w:type="spellStart"/>
      <w:r w:rsidRPr="008444BC">
        <w:rPr>
          <w:rFonts w:ascii="Bookman Old Style" w:hAnsi="Bookman Old Style"/>
        </w:rPr>
        <w:t>atau</w:t>
      </w:r>
      <w:proofErr w:type="spellEnd"/>
      <w:r w:rsidRPr="008444BC">
        <w:rPr>
          <w:rFonts w:ascii="Bookman Old Style" w:hAnsi="Bookman Old Style"/>
        </w:rPr>
        <w:t xml:space="preserve"> </w:t>
      </w:r>
      <w:proofErr w:type="spellStart"/>
      <w:r w:rsidRPr="008444BC">
        <w:rPr>
          <w:rFonts w:ascii="Bookman Old Style" w:hAnsi="Bookman Old Style"/>
        </w:rPr>
        <w:t>terakreditasi</w:t>
      </w:r>
      <w:proofErr w:type="spellEnd"/>
      <w:r w:rsidRPr="008444BC">
        <w:rPr>
          <w:rFonts w:ascii="Bookman Old Style" w:hAnsi="Bookman Old Style"/>
        </w:rPr>
        <w:t xml:space="preserve">, </w:t>
      </w:r>
      <w:proofErr w:type="spellStart"/>
      <w:r w:rsidRPr="008444BC">
        <w:rPr>
          <w:rFonts w:ascii="Bookman Old Style" w:hAnsi="Bookman Old Style"/>
        </w:rPr>
        <w:t>keterlibatan</w:t>
      </w:r>
      <w:proofErr w:type="spellEnd"/>
      <w:r w:rsidRPr="008444BC">
        <w:rPr>
          <w:rFonts w:ascii="Bookman Old Style" w:hAnsi="Bookman Old Style"/>
        </w:rPr>
        <w:t xml:space="preserve"> Lembaga </w:t>
      </w:r>
      <w:proofErr w:type="spellStart"/>
      <w:r w:rsidRPr="008444BC">
        <w:rPr>
          <w:rFonts w:ascii="Bookman Old Style" w:hAnsi="Bookman Old Style"/>
        </w:rPr>
        <w:t>datau</w:t>
      </w:r>
      <w:proofErr w:type="spellEnd"/>
      <w:r w:rsidRPr="008444BC">
        <w:rPr>
          <w:rFonts w:ascii="Bookman Old Style" w:hAnsi="Bookman Old Style"/>
        </w:rPr>
        <w:t xml:space="preserve"> </w:t>
      </w:r>
      <w:proofErr w:type="spellStart"/>
      <w:r w:rsidRPr="008444BC">
        <w:rPr>
          <w:rFonts w:ascii="Bookman Old Style" w:hAnsi="Bookman Old Style"/>
        </w:rPr>
        <w:t>profesi</w:t>
      </w:r>
      <w:proofErr w:type="spellEnd"/>
      <w:r w:rsidRPr="008444BC">
        <w:rPr>
          <w:rFonts w:ascii="Bookman Old Style" w:hAnsi="Bookman Old Style"/>
        </w:rPr>
        <w:t xml:space="preserve"> </w:t>
      </w:r>
      <w:proofErr w:type="spellStart"/>
      <w:r w:rsidRPr="008444BC">
        <w:rPr>
          <w:rFonts w:ascii="Bookman Old Style" w:hAnsi="Bookman Old Style"/>
        </w:rPr>
        <w:t>bersertifikat</w:t>
      </w:r>
      <w:proofErr w:type="spellEnd"/>
      <w:r w:rsidRPr="008444BC">
        <w:rPr>
          <w:rFonts w:ascii="Bookman Old Style" w:hAnsi="Bookman Old Style"/>
        </w:rPr>
        <w:t xml:space="preserve"> </w:t>
      </w:r>
      <w:proofErr w:type="spellStart"/>
      <w:r w:rsidRPr="008444BC">
        <w:rPr>
          <w:rFonts w:ascii="Bookman Old Style" w:hAnsi="Bookman Old Style"/>
        </w:rPr>
        <w:t>dimasukkan</w:t>
      </w:r>
      <w:proofErr w:type="spellEnd"/>
      <w:r w:rsidRPr="008444BC">
        <w:rPr>
          <w:rFonts w:ascii="Bookman Old Style" w:hAnsi="Bookman Old Style"/>
        </w:rPr>
        <w:t xml:space="preserve"> </w:t>
      </w:r>
      <w:proofErr w:type="spellStart"/>
      <w:r w:rsidRPr="008444BC">
        <w:rPr>
          <w:rFonts w:ascii="Bookman Old Style" w:hAnsi="Bookman Old Style"/>
        </w:rPr>
        <w:t>ke</w:t>
      </w:r>
      <w:proofErr w:type="spellEnd"/>
      <w:r w:rsidRPr="008444BC">
        <w:rPr>
          <w:rFonts w:ascii="Bookman Old Style" w:hAnsi="Bookman Old Style"/>
        </w:rPr>
        <w:t xml:space="preserve"> </w:t>
      </w:r>
      <w:proofErr w:type="spellStart"/>
      <w:r w:rsidRPr="008444BC">
        <w:rPr>
          <w:rFonts w:ascii="Bookman Old Style" w:hAnsi="Bookman Old Style"/>
        </w:rPr>
        <w:t>dalam</w:t>
      </w:r>
      <w:proofErr w:type="spellEnd"/>
      <w:r w:rsidRPr="008444BC">
        <w:rPr>
          <w:rFonts w:ascii="Bookman Old Style" w:hAnsi="Bookman Old Style"/>
        </w:rPr>
        <w:t xml:space="preserve"> </w:t>
      </w:r>
      <w:proofErr w:type="spellStart"/>
      <w:r w:rsidRPr="008444BC">
        <w:rPr>
          <w:rFonts w:ascii="Bookman Old Style" w:hAnsi="Bookman Old Style"/>
        </w:rPr>
        <w:t>surat</w:t>
      </w:r>
      <w:proofErr w:type="spellEnd"/>
      <w:r w:rsidRPr="008444BC">
        <w:rPr>
          <w:rFonts w:ascii="Bookman Old Style" w:hAnsi="Bookman Old Style"/>
        </w:rPr>
        <w:t xml:space="preserve"> </w:t>
      </w:r>
      <w:proofErr w:type="spellStart"/>
      <w:r w:rsidRPr="008444BC">
        <w:rPr>
          <w:rFonts w:ascii="Bookman Old Style" w:hAnsi="Bookman Old Style"/>
        </w:rPr>
        <w:t>tugas</w:t>
      </w:r>
      <w:proofErr w:type="spellEnd"/>
      <w:r w:rsidRPr="008444BC">
        <w:rPr>
          <w:rFonts w:ascii="Bookman Old Style" w:hAnsi="Bookman Old Style"/>
        </w:rPr>
        <w:t>.</w:t>
      </w:r>
    </w:p>
    <w:p w14:paraId="65B3C0CE" w14:textId="77777777" w:rsidR="00614C0C" w:rsidRPr="008444BC" w:rsidRDefault="00614C0C">
      <w:pPr>
        <w:pStyle w:val="Style"/>
        <w:numPr>
          <w:ilvl w:val="0"/>
          <w:numId w:val="133"/>
        </w:numPr>
        <w:spacing w:after="0" w:line="360" w:lineRule="auto"/>
        <w:ind w:left="2552" w:right="23" w:hanging="567"/>
        <w:jc w:val="both"/>
        <w:rPr>
          <w:rFonts w:ascii="Bookman Old Style" w:hAnsi="Bookman Old Style"/>
        </w:rPr>
      </w:pPr>
      <w:r w:rsidRPr="008444BC">
        <w:rPr>
          <w:rFonts w:ascii="Bookman Old Style" w:hAnsi="Bookman Old Style"/>
        </w:rPr>
        <w:t xml:space="preserve">Surat </w:t>
      </w:r>
      <w:proofErr w:type="spellStart"/>
      <w:r w:rsidRPr="008444BC">
        <w:rPr>
          <w:rFonts w:ascii="Bookman Old Style" w:hAnsi="Bookman Old Style"/>
        </w:rPr>
        <w:t>tugas</w:t>
      </w:r>
      <w:proofErr w:type="spellEnd"/>
      <w:r w:rsidRPr="008444BC">
        <w:rPr>
          <w:rFonts w:ascii="Bookman Old Style" w:hAnsi="Bookman Old Style"/>
        </w:rPr>
        <w:t xml:space="preserve"> </w:t>
      </w:r>
      <w:proofErr w:type="spellStart"/>
      <w:r w:rsidRPr="008444BC">
        <w:rPr>
          <w:rFonts w:ascii="Bookman Old Style" w:hAnsi="Bookman Old Style"/>
        </w:rPr>
        <w:t>sebagaimana</w:t>
      </w:r>
      <w:proofErr w:type="spellEnd"/>
      <w:r w:rsidRPr="008444BC">
        <w:rPr>
          <w:rFonts w:ascii="Bookman Old Style" w:hAnsi="Bookman Old Style"/>
        </w:rPr>
        <w:t xml:space="preserve"> </w:t>
      </w:r>
      <w:proofErr w:type="spellStart"/>
      <w:r w:rsidRPr="008444BC">
        <w:rPr>
          <w:rFonts w:ascii="Bookman Old Style" w:hAnsi="Bookman Old Style"/>
        </w:rPr>
        <w:t>dimaksud</w:t>
      </w:r>
      <w:proofErr w:type="spellEnd"/>
      <w:r w:rsidRPr="008444BC">
        <w:rPr>
          <w:rFonts w:ascii="Bookman Old Style" w:hAnsi="Bookman Old Style"/>
        </w:rPr>
        <w:t xml:space="preserve"> pada </w:t>
      </w:r>
      <w:proofErr w:type="spellStart"/>
      <w:r w:rsidRPr="008444BC">
        <w:rPr>
          <w:rFonts w:ascii="Bookman Old Style" w:hAnsi="Bookman Old Style"/>
        </w:rPr>
        <w:t>ayat</w:t>
      </w:r>
      <w:proofErr w:type="spellEnd"/>
      <w:r w:rsidRPr="008444BC">
        <w:rPr>
          <w:rFonts w:ascii="Bookman Old Style" w:hAnsi="Bookman Old Style"/>
        </w:rPr>
        <w:t xml:space="preserve"> (2) </w:t>
      </w:r>
      <w:proofErr w:type="spellStart"/>
      <w:r w:rsidRPr="008444BC">
        <w:rPr>
          <w:rFonts w:ascii="Bookman Old Style" w:hAnsi="Bookman Old Style"/>
        </w:rPr>
        <w:t>diinput</w:t>
      </w:r>
      <w:proofErr w:type="spellEnd"/>
      <w:r w:rsidRPr="008444BC">
        <w:rPr>
          <w:rFonts w:ascii="Bookman Old Style" w:hAnsi="Bookman Old Style"/>
        </w:rPr>
        <w:t xml:space="preserve"> paling </w:t>
      </w:r>
      <w:proofErr w:type="spellStart"/>
      <w:r w:rsidRPr="008444BC">
        <w:rPr>
          <w:rFonts w:ascii="Bookman Old Style" w:hAnsi="Bookman Old Style"/>
        </w:rPr>
        <w:t>lambat</w:t>
      </w:r>
      <w:proofErr w:type="spellEnd"/>
      <w:r w:rsidRPr="008444BC">
        <w:rPr>
          <w:rFonts w:ascii="Bookman Old Style" w:hAnsi="Bookman Old Style"/>
        </w:rPr>
        <w:t xml:space="preserve"> 4 (</w:t>
      </w:r>
      <w:proofErr w:type="spellStart"/>
      <w:r w:rsidRPr="008444BC">
        <w:rPr>
          <w:rFonts w:ascii="Bookman Old Style" w:hAnsi="Bookman Old Style"/>
        </w:rPr>
        <w:t>empat</w:t>
      </w:r>
      <w:proofErr w:type="spellEnd"/>
      <w:r w:rsidRPr="008444BC">
        <w:rPr>
          <w:rFonts w:ascii="Bookman Old Style" w:hAnsi="Bookman Old Style"/>
        </w:rPr>
        <w:t xml:space="preserve">) Hari </w:t>
      </w:r>
      <w:proofErr w:type="spellStart"/>
      <w:r w:rsidRPr="008444BC">
        <w:rPr>
          <w:rFonts w:ascii="Bookman Old Style" w:hAnsi="Bookman Old Style"/>
        </w:rPr>
        <w:t>sebelum</w:t>
      </w:r>
      <w:proofErr w:type="spellEnd"/>
      <w:r w:rsidRPr="008444BC">
        <w:rPr>
          <w:rFonts w:ascii="Bookman Old Style" w:hAnsi="Bookman Old Style"/>
        </w:rPr>
        <w:t xml:space="preserve"> </w:t>
      </w:r>
      <w:proofErr w:type="spellStart"/>
      <w:r w:rsidRPr="008444BC">
        <w:rPr>
          <w:rFonts w:ascii="Bookman Old Style" w:hAnsi="Bookman Old Style"/>
        </w:rPr>
        <w:t>tanggal</w:t>
      </w:r>
      <w:proofErr w:type="spellEnd"/>
      <w:r w:rsidRPr="008444BC">
        <w:rPr>
          <w:rFonts w:ascii="Bookman Old Style" w:hAnsi="Bookman Old Style"/>
        </w:rPr>
        <w:t xml:space="preserve"> </w:t>
      </w:r>
      <w:proofErr w:type="spellStart"/>
      <w:r w:rsidRPr="008444BC">
        <w:rPr>
          <w:rFonts w:ascii="Bookman Old Style" w:hAnsi="Bookman Old Style"/>
        </w:rPr>
        <w:t>pelaksanaan</w:t>
      </w:r>
      <w:proofErr w:type="spellEnd"/>
      <w:r w:rsidRPr="008444BC">
        <w:rPr>
          <w:rFonts w:ascii="Bookman Old Style" w:hAnsi="Bookman Old Style"/>
        </w:rPr>
        <w:t xml:space="preserve"> </w:t>
      </w:r>
      <w:proofErr w:type="spellStart"/>
      <w:r w:rsidRPr="008444BC">
        <w:rPr>
          <w:rFonts w:ascii="Bookman Old Style" w:hAnsi="Bookman Old Style"/>
        </w:rPr>
        <w:t>inspeksi</w:t>
      </w:r>
      <w:proofErr w:type="spellEnd"/>
      <w:r w:rsidRPr="008444BC">
        <w:rPr>
          <w:rFonts w:ascii="Bookman Old Style" w:hAnsi="Bookman Old Style"/>
        </w:rPr>
        <w:t xml:space="preserve"> </w:t>
      </w:r>
      <w:proofErr w:type="spellStart"/>
      <w:r w:rsidRPr="008444BC">
        <w:rPr>
          <w:rFonts w:ascii="Bookman Old Style" w:hAnsi="Bookman Old Style"/>
        </w:rPr>
        <w:t>lapangan</w:t>
      </w:r>
      <w:proofErr w:type="spellEnd"/>
      <w:r w:rsidRPr="008444BC">
        <w:rPr>
          <w:rFonts w:ascii="Bookman Old Style" w:hAnsi="Bookman Old Style"/>
        </w:rPr>
        <w:t xml:space="preserve"> </w:t>
      </w:r>
      <w:proofErr w:type="spellStart"/>
      <w:r w:rsidRPr="008444BC">
        <w:rPr>
          <w:rFonts w:ascii="Bookman Old Style" w:hAnsi="Bookman Old Style"/>
        </w:rPr>
        <w:t>rutin</w:t>
      </w:r>
      <w:proofErr w:type="spellEnd"/>
      <w:r w:rsidRPr="008444BC">
        <w:rPr>
          <w:rFonts w:ascii="Bookman Old Style" w:hAnsi="Bookman Old Style"/>
        </w:rPr>
        <w:t>.</w:t>
      </w:r>
    </w:p>
    <w:p w14:paraId="3BF8839D" w14:textId="77777777" w:rsidR="00614C0C" w:rsidRPr="008444BC" w:rsidRDefault="00614C0C">
      <w:pPr>
        <w:pStyle w:val="Style"/>
        <w:numPr>
          <w:ilvl w:val="0"/>
          <w:numId w:val="133"/>
        </w:numPr>
        <w:spacing w:after="0" w:line="360" w:lineRule="auto"/>
        <w:ind w:left="2552" w:right="23" w:hanging="567"/>
        <w:jc w:val="both"/>
        <w:rPr>
          <w:rFonts w:ascii="Bookman Old Style" w:hAnsi="Bookman Old Style"/>
        </w:rPr>
      </w:pPr>
      <w:r w:rsidRPr="008444BC">
        <w:rPr>
          <w:rFonts w:ascii="Bookman Old Style" w:hAnsi="Bookman Old Style"/>
        </w:rPr>
        <w:t xml:space="preserve">Surat </w:t>
      </w:r>
      <w:proofErr w:type="spellStart"/>
      <w:r w:rsidRPr="008444BC">
        <w:rPr>
          <w:rFonts w:ascii="Bookman Old Style" w:hAnsi="Bookman Old Style"/>
        </w:rPr>
        <w:t>pemberitahuan</w:t>
      </w:r>
      <w:proofErr w:type="spellEnd"/>
      <w:r w:rsidRPr="008444BC">
        <w:rPr>
          <w:rFonts w:ascii="Bookman Old Style" w:hAnsi="Bookman Old Style"/>
        </w:rPr>
        <w:t xml:space="preserve"> </w:t>
      </w:r>
      <w:proofErr w:type="spellStart"/>
      <w:r w:rsidRPr="008444BC">
        <w:rPr>
          <w:rFonts w:ascii="Bookman Old Style" w:hAnsi="Bookman Old Style"/>
        </w:rPr>
        <w:t>kunjungan</w:t>
      </w:r>
      <w:proofErr w:type="spellEnd"/>
      <w:r w:rsidRPr="008444BC">
        <w:rPr>
          <w:rFonts w:ascii="Bookman Old Style" w:hAnsi="Bookman Old Style"/>
        </w:rPr>
        <w:t xml:space="preserve"> </w:t>
      </w:r>
      <w:proofErr w:type="spellStart"/>
      <w:r w:rsidRPr="008444BC">
        <w:rPr>
          <w:rFonts w:ascii="Bookman Old Style" w:hAnsi="Bookman Old Style"/>
        </w:rPr>
        <w:t>akan</w:t>
      </w:r>
      <w:proofErr w:type="spellEnd"/>
      <w:r w:rsidRPr="008444BC">
        <w:rPr>
          <w:rFonts w:ascii="Bookman Old Style" w:hAnsi="Bookman Old Style"/>
        </w:rPr>
        <w:t xml:space="preserve"> </w:t>
      </w:r>
      <w:proofErr w:type="spellStart"/>
      <w:r w:rsidRPr="008444BC">
        <w:rPr>
          <w:rFonts w:ascii="Bookman Old Style" w:hAnsi="Bookman Old Style"/>
        </w:rPr>
        <w:t>diterbitkan</w:t>
      </w:r>
      <w:proofErr w:type="spellEnd"/>
      <w:r w:rsidRPr="008444BC">
        <w:rPr>
          <w:rFonts w:ascii="Bookman Old Style" w:hAnsi="Bookman Old Style"/>
        </w:rPr>
        <w:t xml:space="preserve"> dan </w:t>
      </w:r>
      <w:proofErr w:type="spellStart"/>
      <w:r w:rsidRPr="008444BC">
        <w:rPr>
          <w:rFonts w:ascii="Bookman Old Style" w:hAnsi="Bookman Old Style"/>
        </w:rPr>
        <w:t>disampaikan</w:t>
      </w:r>
      <w:proofErr w:type="spellEnd"/>
      <w:r w:rsidRPr="008444BC">
        <w:rPr>
          <w:rFonts w:ascii="Bookman Old Style" w:hAnsi="Bookman Old Style"/>
        </w:rPr>
        <w:t xml:space="preserve"> </w:t>
      </w:r>
      <w:proofErr w:type="spellStart"/>
      <w:r w:rsidRPr="008444BC">
        <w:rPr>
          <w:rFonts w:ascii="Bookman Old Style" w:hAnsi="Bookman Old Style"/>
        </w:rPr>
        <w:t>kepada</w:t>
      </w:r>
      <w:proofErr w:type="spellEnd"/>
      <w:r w:rsidRPr="008444BC">
        <w:rPr>
          <w:rFonts w:ascii="Bookman Old Style" w:hAnsi="Bookman Old Style"/>
        </w:rPr>
        <w:t xml:space="preserve"> </w:t>
      </w:r>
      <w:proofErr w:type="spellStart"/>
      <w:r w:rsidRPr="008444BC">
        <w:rPr>
          <w:rFonts w:ascii="Bookman Old Style" w:hAnsi="Bookman Old Style"/>
        </w:rPr>
        <w:t>Pelaku</w:t>
      </w:r>
      <w:proofErr w:type="spellEnd"/>
      <w:r w:rsidRPr="008444BC">
        <w:rPr>
          <w:rFonts w:ascii="Bookman Old Style" w:hAnsi="Bookman Old Style"/>
        </w:rPr>
        <w:t xml:space="preserve"> Usaha oleh </w:t>
      </w:r>
      <w:proofErr w:type="spellStart"/>
      <w:r w:rsidRPr="008444BC">
        <w:rPr>
          <w:rFonts w:ascii="Bookman Old Style" w:hAnsi="Bookman Old Style"/>
        </w:rPr>
        <w:t>Sistem</w:t>
      </w:r>
      <w:proofErr w:type="spellEnd"/>
      <w:r w:rsidRPr="008444BC">
        <w:rPr>
          <w:rFonts w:ascii="Bookman Old Style" w:hAnsi="Bookman Old Style"/>
        </w:rPr>
        <w:t xml:space="preserve"> OSS paling </w:t>
      </w:r>
      <w:proofErr w:type="spellStart"/>
      <w:r w:rsidRPr="008444BC">
        <w:rPr>
          <w:rFonts w:ascii="Bookman Old Style" w:hAnsi="Bookman Old Style"/>
        </w:rPr>
        <w:t>lambat</w:t>
      </w:r>
      <w:proofErr w:type="spellEnd"/>
      <w:r w:rsidRPr="008444BC">
        <w:rPr>
          <w:rFonts w:ascii="Bookman Old Style" w:hAnsi="Bookman Old Style"/>
        </w:rPr>
        <w:t xml:space="preserve"> 3 (</w:t>
      </w:r>
      <w:proofErr w:type="spellStart"/>
      <w:r w:rsidRPr="008444BC">
        <w:rPr>
          <w:rFonts w:ascii="Bookman Old Style" w:hAnsi="Bookman Old Style"/>
        </w:rPr>
        <w:t>tiga</w:t>
      </w:r>
      <w:proofErr w:type="spellEnd"/>
      <w:r w:rsidRPr="008444BC">
        <w:rPr>
          <w:rFonts w:ascii="Bookman Old Style" w:hAnsi="Bookman Old Style"/>
        </w:rPr>
        <w:t xml:space="preserve">) Hari </w:t>
      </w:r>
      <w:proofErr w:type="spellStart"/>
      <w:r w:rsidRPr="008444BC">
        <w:rPr>
          <w:rFonts w:ascii="Bookman Old Style" w:hAnsi="Bookman Old Style"/>
        </w:rPr>
        <w:t>sebelum</w:t>
      </w:r>
      <w:proofErr w:type="spellEnd"/>
      <w:r w:rsidRPr="008444BC">
        <w:rPr>
          <w:rFonts w:ascii="Bookman Old Style" w:hAnsi="Bookman Old Style"/>
        </w:rPr>
        <w:t xml:space="preserve"> </w:t>
      </w:r>
      <w:proofErr w:type="spellStart"/>
      <w:r w:rsidRPr="008444BC">
        <w:rPr>
          <w:rFonts w:ascii="Bookman Old Style" w:hAnsi="Bookman Old Style"/>
        </w:rPr>
        <w:t>tanggal</w:t>
      </w:r>
      <w:proofErr w:type="spellEnd"/>
      <w:r w:rsidRPr="008444BC">
        <w:rPr>
          <w:rFonts w:ascii="Bookman Old Style" w:hAnsi="Bookman Old Style"/>
        </w:rPr>
        <w:t xml:space="preserve"> </w:t>
      </w:r>
      <w:proofErr w:type="spellStart"/>
      <w:r w:rsidRPr="008444BC">
        <w:rPr>
          <w:rFonts w:ascii="Bookman Old Style" w:hAnsi="Bookman Old Style"/>
        </w:rPr>
        <w:t>pelaksanaan</w:t>
      </w:r>
      <w:proofErr w:type="spellEnd"/>
      <w:r w:rsidRPr="008444BC">
        <w:rPr>
          <w:rFonts w:ascii="Bookman Old Style" w:hAnsi="Bookman Old Style"/>
        </w:rPr>
        <w:t xml:space="preserve"> </w:t>
      </w:r>
      <w:proofErr w:type="spellStart"/>
      <w:r w:rsidRPr="008444BC">
        <w:rPr>
          <w:rFonts w:ascii="Bookman Old Style" w:hAnsi="Bookman Old Style"/>
        </w:rPr>
        <w:t>inspeksi</w:t>
      </w:r>
      <w:proofErr w:type="spellEnd"/>
      <w:r w:rsidRPr="008444BC">
        <w:rPr>
          <w:rFonts w:ascii="Bookman Old Style" w:hAnsi="Bookman Old Style"/>
        </w:rPr>
        <w:t xml:space="preserve"> </w:t>
      </w:r>
      <w:proofErr w:type="spellStart"/>
      <w:r w:rsidRPr="008444BC">
        <w:rPr>
          <w:rFonts w:ascii="Bookman Old Style" w:hAnsi="Bookman Old Style"/>
        </w:rPr>
        <w:t>rutin</w:t>
      </w:r>
      <w:proofErr w:type="spellEnd"/>
      <w:r w:rsidRPr="008444BC">
        <w:rPr>
          <w:rFonts w:ascii="Bookman Old Style" w:hAnsi="Bookman Old Style"/>
        </w:rPr>
        <w:t xml:space="preserve"> </w:t>
      </w:r>
      <w:proofErr w:type="spellStart"/>
      <w:r w:rsidRPr="008444BC">
        <w:rPr>
          <w:rFonts w:ascii="Bookman Old Style" w:hAnsi="Bookman Old Style"/>
        </w:rPr>
        <w:t>sesuai</w:t>
      </w:r>
      <w:proofErr w:type="spellEnd"/>
      <w:r w:rsidRPr="008444BC">
        <w:rPr>
          <w:rFonts w:ascii="Bookman Old Style" w:hAnsi="Bookman Old Style"/>
        </w:rPr>
        <w:t xml:space="preserve"> format pada </w:t>
      </w:r>
      <w:proofErr w:type="spellStart"/>
      <w:r w:rsidRPr="008444BC">
        <w:rPr>
          <w:rFonts w:ascii="Bookman Old Style" w:hAnsi="Bookman Old Style"/>
        </w:rPr>
        <w:t>Sistem</w:t>
      </w:r>
      <w:proofErr w:type="spellEnd"/>
      <w:r w:rsidRPr="008444BC">
        <w:rPr>
          <w:rFonts w:ascii="Bookman Old Style" w:hAnsi="Bookman Old Style"/>
        </w:rPr>
        <w:t xml:space="preserve"> OSS.</w:t>
      </w:r>
    </w:p>
    <w:p w14:paraId="47DE03A3" w14:textId="4F4BDBD8" w:rsidR="00614C0C" w:rsidRPr="008444BC" w:rsidRDefault="00614C0C">
      <w:pPr>
        <w:pStyle w:val="Style"/>
        <w:numPr>
          <w:ilvl w:val="0"/>
          <w:numId w:val="133"/>
        </w:numPr>
        <w:spacing w:after="0" w:line="360" w:lineRule="auto"/>
        <w:ind w:left="2552" w:right="23" w:hanging="567"/>
        <w:jc w:val="both"/>
        <w:rPr>
          <w:rFonts w:ascii="Bookman Old Style" w:hAnsi="Bookman Old Style"/>
        </w:rPr>
      </w:pPr>
      <w:r w:rsidRPr="008444BC">
        <w:rPr>
          <w:rFonts w:ascii="Bookman Old Style" w:hAnsi="Bookman Old Style"/>
        </w:rPr>
        <w:t xml:space="preserve">Format </w:t>
      </w:r>
      <w:proofErr w:type="spellStart"/>
      <w:r w:rsidRPr="008444BC">
        <w:rPr>
          <w:rFonts w:ascii="Bookman Old Style" w:hAnsi="Bookman Old Style"/>
        </w:rPr>
        <w:t>surat</w:t>
      </w:r>
      <w:proofErr w:type="spellEnd"/>
      <w:r w:rsidRPr="008444BC">
        <w:rPr>
          <w:rFonts w:ascii="Bookman Old Style" w:hAnsi="Bookman Old Style"/>
        </w:rPr>
        <w:t xml:space="preserve"> </w:t>
      </w:r>
      <w:proofErr w:type="spellStart"/>
      <w:r w:rsidRPr="008444BC">
        <w:rPr>
          <w:rFonts w:ascii="Bookman Old Style" w:hAnsi="Bookman Old Style"/>
        </w:rPr>
        <w:t>pemberitahuan</w:t>
      </w:r>
      <w:proofErr w:type="spellEnd"/>
      <w:r w:rsidRPr="008444BC">
        <w:rPr>
          <w:rFonts w:ascii="Bookman Old Style" w:hAnsi="Bookman Old Style"/>
        </w:rPr>
        <w:t xml:space="preserve"> </w:t>
      </w:r>
      <w:proofErr w:type="spellStart"/>
      <w:r w:rsidRPr="008444BC">
        <w:rPr>
          <w:rFonts w:ascii="Bookman Old Style" w:hAnsi="Bookman Old Style"/>
        </w:rPr>
        <w:t>sebagaimana</w:t>
      </w:r>
      <w:proofErr w:type="spellEnd"/>
      <w:r w:rsidRPr="008444BC">
        <w:rPr>
          <w:rFonts w:ascii="Bookman Old Style" w:hAnsi="Bookman Old Style"/>
        </w:rPr>
        <w:t xml:space="preserve"> </w:t>
      </w:r>
      <w:proofErr w:type="spellStart"/>
      <w:r w:rsidRPr="008444BC">
        <w:rPr>
          <w:rFonts w:ascii="Bookman Old Style" w:hAnsi="Bookman Old Style"/>
        </w:rPr>
        <w:t>dimaksud</w:t>
      </w:r>
      <w:proofErr w:type="spellEnd"/>
      <w:r w:rsidRPr="008444BC">
        <w:rPr>
          <w:rFonts w:ascii="Bookman Old Style" w:hAnsi="Bookman Old Style"/>
        </w:rPr>
        <w:t xml:space="preserve"> pada </w:t>
      </w:r>
      <w:proofErr w:type="spellStart"/>
      <w:r w:rsidRPr="008444BC">
        <w:rPr>
          <w:rFonts w:ascii="Bookman Old Style" w:hAnsi="Bookman Old Style"/>
        </w:rPr>
        <w:t>ayat</w:t>
      </w:r>
      <w:proofErr w:type="spellEnd"/>
      <w:r w:rsidRPr="008444BC">
        <w:rPr>
          <w:rFonts w:ascii="Bookman Old Style" w:hAnsi="Bookman Old Style"/>
        </w:rPr>
        <w:t xml:space="preserve"> (</w:t>
      </w:r>
      <w:r w:rsidR="007F06A3" w:rsidRPr="008444BC">
        <w:rPr>
          <w:rFonts w:ascii="Bookman Old Style" w:hAnsi="Bookman Old Style"/>
        </w:rPr>
        <w:t>6</w:t>
      </w:r>
      <w:r w:rsidRPr="008444BC">
        <w:rPr>
          <w:rFonts w:ascii="Bookman Old Style" w:hAnsi="Bookman Old Style"/>
        </w:rPr>
        <w:t xml:space="preserve">) </w:t>
      </w:r>
      <w:proofErr w:type="spellStart"/>
      <w:r w:rsidRPr="008444BC">
        <w:rPr>
          <w:rFonts w:ascii="Bookman Old Style" w:hAnsi="Bookman Old Style"/>
        </w:rPr>
        <w:t>tercantum</w:t>
      </w:r>
      <w:proofErr w:type="spellEnd"/>
      <w:r w:rsidRPr="008444BC">
        <w:rPr>
          <w:rFonts w:ascii="Bookman Old Style" w:hAnsi="Bookman Old Style"/>
        </w:rPr>
        <w:t xml:space="preserve"> pada Lampiran</w:t>
      </w:r>
      <w:r w:rsidR="002220FE" w:rsidRPr="008444BC">
        <w:rPr>
          <w:rFonts w:ascii="Bookman Old Style" w:hAnsi="Bookman Old Style"/>
        </w:rPr>
        <w:t xml:space="preserve"> II</w:t>
      </w:r>
      <w:r w:rsidRPr="008444BC">
        <w:rPr>
          <w:rFonts w:ascii="Bookman Old Style" w:hAnsi="Bookman Old Style"/>
        </w:rPr>
        <w:t xml:space="preserve"> yang </w:t>
      </w:r>
      <w:proofErr w:type="spellStart"/>
      <w:r w:rsidRPr="008444BC">
        <w:rPr>
          <w:rFonts w:ascii="Bookman Old Style" w:hAnsi="Bookman Old Style"/>
        </w:rPr>
        <w:t>merupakan</w:t>
      </w:r>
      <w:proofErr w:type="spellEnd"/>
      <w:r w:rsidRPr="008444BC">
        <w:rPr>
          <w:rFonts w:ascii="Bookman Old Style" w:hAnsi="Bookman Old Style"/>
        </w:rPr>
        <w:t xml:space="preserve"> </w:t>
      </w:r>
      <w:proofErr w:type="spellStart"/>
      <w:r w:rsidRPr="008444BC">
        <w:rPr>
          <w:rFonts w:ascii="Bookman Old Style" w:hAnsi="Bookman Old Style"/>
        </w:rPr>
        <w:t>bagian</w:t>
      </w:r>
      <w:proofErr w:type="spellEnd"/>
      <w:r w:rsidRPr="008444BC">
        <w:rPr>
          <w:rFonts w:ascii="Bookman Old Style" w:hAnsi="Bookman Old Style"/>
        </w:rPr>
        <w:t xml:space="preserve"> </w:t>
      </w:r>
      <w:proofErr w:type="spellStart"/>
      <w:r w:rsidRPr="008444BC">
        <w:rPr>
          <w:rFonts w:ascii="Bookman Old Style" w:hAnsi="Bookman Old Style"/>
        </w:rPr>
        <w:t>tidak</w:t>
      </w:r>
      <w:proofErr w:type="spellEnd"/>
      <w:r w:rsidRPr="008444BC">
        <w:rPr>
          <w:rFonts w:ascii="Bookman Old Style" w:hAnsi="Bookman Old Style"/>
        </w:rPr>
        <w:t xml:space="preserve"> </w:t>
      </w:r>
      <w:proofErr w:type="spellStart"/>
      <w:r w:rsidRPr="008444BC">
        <w:rPr>
          <w:rFonts w:ascii="Bookman Old Style" w:hAnsi="Bookman Old Style"/>
        </w:rPr>
        <w:t>terpisahkan</w:t>
      </w:r>
      <w:proofErr w:type="spellEnd"/>
      <w:r w:rsidRPr="008444BC">
        <w:rPr>
          <w:rFonts w:ascii="Bookman Old Style" w:hAnsi="Bookman Old Style"/>
        </w:rPr>
        <w:t xml:space="preserve"> </w:t>
      </w:r>
      <w:proofErr w:type="spellStart"/>
      <w:r w:rsidRPr="008444BC">
        <w:rPr>
          <w:rFonts w:ascii="Bookman Old Style" w:hAnsi="Bookman Old Style"/>
        </w:rPr>
        <w:t>dari</w:t>
      </w:r>
      <w:proofErr w:type="spellEnd"/>
      <w:r w:rsidRPr="008444BC">
        <w:rPr>
          <w:rFonts w:ascii="Bookman Old Style" w:hAnsi="Bookman Old Style"/>
        </w:rPr>
        <w:t xml:space="preserve"> </w:t>
      </w:r>
      <w:proofErr w:type="spellStart"/>
      <w:r w:rsidRPr="008444BC">
        <w:rPr>
          <w:rFonts w:ascii="Bookman Old Style" w:hAnsi="Bookman Old Style"/>
        </w:rPr>
        <w:t>Peraturan</w:t>
      </w:r>
      <w:proofErr w:type="spellEnd"/>
      <w:r w:rsidRPr="008444BC">
        <w:rPr>
          <w:rFonts w:ascii="Bookman Old Style" w:hAnsi="Bookman Old Style"/>
        </w:rPr>
        <w:t xml:space="preserve"> Badan </w:t>
      </w:r>
      <w:proofErr w:type="spellStart"/>
      <w:r w:rsidRPr="008444BC">
        <w:rPr>
          <w:rFonts w:ascii="Bookman Old Style" w:hAnsi="Bookman Old Style"/>
        </w:rPr>
        <w:t>ini</w:t>
      </w:r>
      <w:proofErr w:type="spellEnd"/>
      <w:r w:rsidRPr="008444BC">
        <w:rPr>
          <w:rFonts w:ascii="Bookman Old Style" w:hAnsi="Bookman Old Style"/>
        </w:rPr>
        <w:t xml:space="preserve">. </w:t>
      </w:r>
    </w:p>
    <w:p w14:paraId="28B9D408" w14:textId="7D00D4BB" w:rsidR="002417FE" w:rsidRPr="00567E7C" w:rsidRDefault="00614C0C">
      <w:pPr>
        <w:pStyle w:val="Style"/>
        <w:numPr>
          <w:ilvl w:val="0"/>
          <w:numId w:val="133"/>
        </w:numPr>
        <w:spacing w:after="0" w:line="360" w:lineRule="auto"/>
        <w:ind w:left="2552" w:right="23" w:hanging="567"/>
        <w:jc w:val="both"/>
        <w:rPr>
          <w:rFonts w:ascii="Bookman Old Style" w:hAnsi="Bookman Old Style"/>
        </w:rPr>
      </w:pPr>
      <w:proofErr w:type="spellStart"/>
      <w:r w:rsidRPr="008444BC">
        <w:rPr>
          <w:rFonts w:ascii="Bookman Old Style" w:hAnsi="Bookman Old Style"/>
        </w:rPr>
        <w:t>Dalam</w:t>
      </w:r>
      <w:proofErr w:type="spellEnd"/>
      <w:r w:rsidRPr="008444BC">
        <w:rPr>
          <w:rFonts w:ascii="Bookman Old Style" w:hAnsi="Bookman Old Style"/>
        </w:rPr>
        <w:t xml:space="preserve"> </w:t>
      </w:r>
      <w:proofErr w:type="spellStart"/>
      <w:r w:rsidRPr="008444BC">
        <w:rPr>
          <w:rFonts w:ascii="Bookman Old Style" w:hAnsi="Bookman Old Style"/>
        </w:rPr>
        <w:t>hal</w:t>
      </w:r>
      <w:proofErr w:type="spellEnd"/>
      <w:r w:rsidRPr="008444BC">
        <w:rPr>
          <w:rFonts w:ascii="Bookman Old Style" w:hAnsi="Bookman Old Style"/>
        </w:rPr>
        <w:t xml:space="preserve"> </w:t>
      </w:r>
      <w:proofErr w:type="spellStart"/>
      <w:r w:rsidRPr="008444BC">
        <w:rPr>
          <w:rFonts w:ascii="Bookman Old Style" w:hAnsi="Bookman Old Style"/>
        </w:rPr>
        <w:t>terdapat</w:t>
      </w:r>
      <w:proofErr w:type="spellEnd"/>
      <w:r w:rsidRPr="008444BC">
        <w:rPr>
          <w:rFonts w:ascii="Bookman Old Style" w:hAnsi="Bookman Old Style"/>
        </w:rPr>
        <w:t xml:space="preserve"> </w:t>
      </w:r>
      <w:proofErr w:type="spellStart"/>
      <w:r w:rsidRPr="008444BC">
        <w:rPr>
          <w:rFonts w:ascii="Bookman Old Style" w:hAnsi="Bookman Old Style"/>
        </w:rPr>
        <w:t>perubahan</w:t>
      </w:r>
      <w:proofErr w:type="spellEnd"/>
      <w:r w:rsidRPr="008444BC">
        <w:rPr>
          <w:rFonts w:ascii="Bookman Old Style" w:hAnsi="Bookman Old Style"/>
        </w:rPr>
        <w:t xml:space="preserve"> </w:t>
      </w:r>
      <w:proofErr w:type="spellStart"/>
      <w:r w:rsidRPr="008444BC">
        <w:rPr>
          <w:rFonts w:ascii="Bookman Old Style" w:hAnsi="Bookman Old Style"/>
        </w:rPr>
        <w:t>isi</w:t>
      </w:r>
      <w:proofErr w:type="spellEnd"/>
      <w:r w:rsidRPr="008444BC">
        <w:rPr>
          <w:rFonts w:ascii="Bookman Old Style" w:hAnsi="Bookman Old Style"/>
        </w:rPr>
        <w:t xml:space="preserve"> </w:t>
      </w:r>
      <w:proofErr w:type="spellStart"/>
      <w:r w:rsidRPr="008444BC">
        <w:rPr>
          <w:rFonts w:ascii="Bookman Old Style" w:hAnsi="Bookman Old Style"/>
        </w:rPr>
        <w:t>surat</w:t>
      </w:r>
      <w:proofErr w:type="spellEnd"/>
      <w:r w:rsidRPr="008444BC">
        <w:rPr>
          <w:rFonts w:ascii="Bookman Old Style" w:hAnsi="Bookman Old Style"/>
        </w:rPr>
        <w:t xml:space="preserve"> </w:t>
      </w:r>
      <w:proofErr w:type="spellStart"/>
      <w:r w:rsidRPr="008444BC">
        <w:rPr>
          <w:rFonts w:ascii="Bookman Old Style" w:hAnsi="Bookman Old Style"/>
        </w:rPr>
        <w:t>tugas</w:t>
      </w:r>
      <w:proofErr w:type="spellEnd"/>
      <w:r w:rsidRPr="008444BC">
        <w:rPr>
          <w:rFonts w:ascii="Bookman Old Style" w:hAnsi="Bookman Old Style"/>
        </w:rPr>
        <w:t xml:space="preserve"> </w:t>
      </w:r>
      <w:proofErr w:type="spellStart"/>
      <w:r w:rsidRPr="008444BC">
        <w:rPr>
          <w:rFonts w:ascii="Bookman Old Style" w:hAnsi="Bookman Old Style"/>
        </w:rPr>
        <w:t>sebagaimana</w:t>
      </w:r>
      <w:proofErr w:type="spellEnd"/>
      <w:r w:rsidRPr="008444BC">
        <w:rPr>
          <w:rFonts w:ascii="Bookman Old Style" w:hAnsi="Bookman Old Style"/>
        </w:rPr>
        <w:t xml:space="preserve"> </w:t>
      </w:r>
      <w:proofErr w:type="spellStart"/>
      <w:r w:rsidRPr="008444BC">
        <w:rPr>
          <w:rFonts w:ascii="Bookman Old Style" w:hAnsi="Bookman Old Style"/>
        </w:rPr>
        <w:t>dimaksud</w:t>
      </w:r>
      <w:proofErr w:type="spellEnd"/>
      <w:r w:rsidRPr="008444BC">
        <w:rPr>
          <w:rFonts w:ascii="Bookman Old Style" w:hAnsi="Bookman Old Style"/>
        </w:rPr>
        <w:t xml:space="preserve"> pada </w:t>
      </w:r>
      <w:proofErr w:type="spellStart"/>
      <w:r w:rsidRPr="008444BC">
        <w:rPr>
          <w:rFonts w:ascii="Bookman Old Style" w:hAnsi="Bookman Old Style"/>
        </w:rPr>
        <w:t>ayat</w:t>
      </w:r>
      <w:proofErr w:type="spellEnd"/>
      <w:r w:rsidRPr="008444BC">
        <w:rPr>
          <w:rFonts w:ascii="Bookman Old Style" w:hAnsi="Bookman Old Style"/>
        </w:rPr>
        <w:t xml:space="preserve"> (</w:t>
      </w:r>
      <w:r w:rsidR="005E6C03" w:rsidRPr="008444BC">
        <w:rPr>
          <w:rFonts w:ascii="Bookman Old Style" w:hAnsi="Bookman Old Style"/>
        </w:rPr>
        <w:t>2</w:t>
      </w:r>
      <w:r w:rsidRPr="008444BC">
        <w:rPr>
          <w:rFonts w:ascii="Bookman Old Style" w:hAnsi="Bookman Old Style"/>
        </w:rPr>
        <w:t xml:space="preserve">), </w:t>
      </w:r>
      <w:proofErr w:type="spellStart"/>
      <w:r w:rsidRPr="008444BC">
        <w:rPr>
          <w:rFonts w:ascii="Bookman Old Style" w:hAnsi="Bookman Old Style"/>
        </w:rPr>
        <w:t>dapat</w:t>
      </w:r>
      <w:proofErr w:type="spellEnd"/>
      <w:r w:rsidRPr="008444BC">
        <w:rPr>
          <w:rFonts w:ascii="Bookman Old Style" w:hAnsi="Bookman Old Style"/>
        </w:rPr>
        <w:t xml:space="preserve"> </w:t>
      </w:r>
      <w:proofErr w:type="spellStart"/>
      <w:r w:rsidRPr="008444BC">
        <w:rPr>
          <w:rFonts w:ascii="Bookman Old Style" w:hAnsi="Bookman Old Style"/>
        </w:rPr>
        <w:t>dilakukan</w:t>
      </w:r>
      <w:proofErr w:type="spellEnd"/>
      <w:r w:rsidRPr="008444BC">
        <w:rPr>
          <w:rFonts w:ascii="Bookman Old Style" w:hAnsi="Bookman Old Style"/>
        </w:rPr>
        <w:t xml:space="preserve"> </w:t>
      </w:r>
      <w:proofErr w:type="spellStart"/>
      <w:r w:rsidRPr="008444BC">
        <w:rPr>
          <w:rFonts w:ascii="Bookman Old Style" w:hAnsi="Bookman Old Style"/>
        </w:rPr>
        <w:t>sebelum</w:t>
      </w:r>
      <w:proofErr w:type="spellEnd"/>
      <w:r w:rsidRPr="008444BC">
        <w:rPr>
          <w:rFonts w:ascii="Bookman Old Style" w:hAnsi="Bookman Old Style"/>
        </w:rPr>
        <w:t xml:space="preserve"> </w:t>
      </w:r>
      <w:proofErr w:type="spellStart"/>
      <w:r w:rsidRPr="008444BC">
        <w:rPr>
          <w:rFonts w:ascii="Bookman Old Style" w:hAnsi="Bookman Old Style"/>
        </w:rPr>
        <w:t>penyampaian</w:t>
      </w:r>
      <w:proofErr w:type="spellEnd"/>
      <w:r w:rsidRPr="008444BC">
        <w:rPr>
          <w:rFonts w:ascii="Bookman Old Style" w:hAnsi="Bookman Old Style"/>
        </w:rPr>
        <w:t xml:space="preserve"> </w:t>
      </w:r>
      <w:proofErr w:type="spellStart"/>
      <w:r w:rsidRPr="008444BC">
        <w:rPr>
          <w:rFonts w:ascii="Bookman Old Style" w:hAnsi="Bookman Old Style"/>
        </w:rPr>
        <w:t>surat</w:t>
      </w:r>
      <w:proofErr w:type="spellEnd"/>
      <w:r w:rsidRPr="008444BC">
        <w:rPr>
          <w:rFonts w:ascii="Bookman Old Style" w:hAnsi="Bookman Old Style"/>
        </w:rPr>
        <w:t xml:space="preserve"> </w:t>
      </w:r>
      <w:proofErr w:type="spellStart"/>
      <w:r w:rsidRPr="008444BC">
        <w:rPr>
          <w:rFonts w:ascii="Bookman Old Style" w:hAnsi="Bookman Old Style"/>
        </w:rPr>
        <w:t>pemberitahuan</w:t>
      </w:r>
      <w:proofErr w:type="spellEnd"/>
      <w:r w:rsidRPr="008444BC">
        <w:rPr>
          <w:rFonts w:ascii="Bookman Old Style" w:hAnsi="Bookman Old Style"/>
        </w:rPr>
        <w:t xml:space="preserve"> </w:t>
      </w:r>
      <w:proofErr w:type="spellStart"/>
      <w:r w:rsidRPr="008444BC">
        <w:rPr>
          <w:rFonts w:ascii="Bookman Old Style" w:hAnsi="Bookman Old Style"/>
        </w:rPr>
        <w:t>disampaikan</w:t>
      </w:r>
      <w:proofErr w:type="spellEnd"/>
      <w:r w:rsidRPr="008444BC">
        <w:rPr>
          <w:rFonts w:ascii="Bookman Old Style" w:hAnsi="Bookman Old Style"/>
        </w:rPr>
        <w:t xml:space="preserve"> </w:t>
      </w:r>
      <w:proofErr w:type="spellStart"/>
      <w:r w:rsidRPr="008444BC">
        <w:rPr>
          <w:rFonts w:ascii="Bookman Old Style" w:hAnsi="Bookman Old Style"/>
        </w:rPr>
        <w:t>kepada</w:t>
      </w:r>
      <w:proofErr w:type="spellEnd"/>
      <w:r w:rsidRPr="008444BC">
        <w:rPr>
          <w:rFonts w:ascii="Bookman Old Style" w:hAnsi="Bookman Old Style"/>
        </w:rPr>
        <w:t xml:space="preserve"> </w:t>
      </w:r>
      <w:proofErr w:type="spellStart"/>
      <w:r w:rsidRPr="008444BC">
        <w:rPr>
          <w:rFonts w:ascii="Bookman Old Style" w:hAnsi="Bookman Old Style"/>
        </w:rPr>
        <w:t>Pelaku</w:t>
      </w:r>
      <w:proofErr w:type="spellEnd"/>
      <w:r w:rsidRPr="008444BC">
        <w:rPr>
          <w:rFonts w:ascii="Bookman Old Style" w:hAnsi="Bookman Old Style"/>
        </w:rPr>
        <w:t xml:space="preserve"> Usaha.</w:t>
      </w:r>
    </w:p>
    <w:p w14:paraId="146B7C96" w14:textId="77777777" w:rsidR="00614C0C" w:rsidRPr="008444BC" w:rsidRDefault="00614C0C">
      <w:pPr>
        <w:pStyle w:val="Style"/>
        <w:numPr>
          <w:ilvl w:val="0"/>
          <w:numId w:val="133"/>
        </w:numPr>
        <w:spacing w:after="0" w:line="360" w:lineRule="auto"/>
        <w:ind w:left="2552" w:right="23" w:hanging="567"/>
        <w:jc w:val="both"/>
        <w:rPr>
          <w:rFonts w:ascii="Bookman Old Style" w:hAnsi="Bookman Old Style"/>
        </w:rPr>
      </w:pPr>
      <w:r w:rsidRPr="008444BC">
        <w:rPr>
          <w:rFonts w:ascii="Bookman Old Style" w:hAnsi="Bookman Old Style"/>
        </w:rPr>
        <w:t xml:space="preserve">Lembaga OSS </w:t>
      </w:r>
      <w:proofErr w:type="spellStart"/>
      <w:r w:rsidRPr="008444BC">
        <w:rPr>
          <w:rFonts w:ascii="Bookman Old Style" w:hAnsi="Bookman Old Style"/>
        </w:rPr>
        <w:t>menerbitkan</w:t>
      </w:r>
      <w:proofErr w:type="spellEnd"/>
      <w:r w:rsidRPr="008444BC">
        <w:rPr>
          <w:rFonts w:ascii="Bookman Old Style" w:hAnsi="Bookman Old Style"/>
        </w:rPr>
        <w:t xml:space="preserve"> </w:t>
      </w:r>
      <w:proofErr w:type="spellStart"/>
      <w:r w:rsidRPr="008444BC">
        <w:rPr>
          <w:rFonts w:ascii="Bookman Old Style" w:hAnsi="Bookman Old Style"/>
        </w:rPr>
        <w:t>surat</w:t>
      </w:r>
      <w:proofErr w:type="spellEnd"/>
      <w:r w:rsidRPr="008444BC">
        <w:rPr>
          <w:rFonts w:ascii="Bookman Old Style" w:hAnsi="Bookman Old Style"/>
        </w:rPr>
        <w:t xml:space="preserve"> </w:t>
      </w:r>
      <w:proofErr w:type="spellStart"/>
      <w:r w:rsidRPr="008444BC">
        <w:rPr>
          <w:rFonts w:ascii="Bookman Old Style" w:hAnsi="Bookman Old Style"/>
        </w:rPr>
        <w:t>tugas</w:t>
      </w:r>
      <w:proofErr w:type="spellEnd"/>
      <w:r w:rsidRPr="008444BC">
        <w:rPr>
          <w:rFonts w:ascii="Bookman Old Style" w:hAnsi="Bookman Old Style"/>
        </w:rPr>
        <w:t xml:space="preserve"> dan </w:t>
      </w:r>
      <w:proofErr w:type="spellStart"/>
      <w:r w:rsidRPr="008444BC">
        <w:rPr>
          <w:rFonts w:ascii="Bookman Old Style" w:hAnsi="Bookman Old Style"/>
        </w:rPr>
        <w:t>surat</w:t>
      </w:r>
      <w:proofErr w:type="spellEnd"/>
      <w:r w:rsidRPr="008444BC">
        <w:rPr>
          <w:rFonts w:ascii="Bookman Old Style" w:hAnsi="Bookman Old Style"/>
        </w:rPr>
        <w:t xml:space="preserve"> </w:t>
      </w:r>
      <w:proofErr w:type="spellStart"/>
      <w:r w:rsidRPr="008444BC">
        <w:rPr>
          <w:rFonts w:ascii="Bookman Old Style" w:hAnsi="Bookman Old Style"/>
        </w:rPr>
        <w:t>pemberitahuan</w:t>
      </w:r>
      <w:proofErr w:type="spellEnd"/>
      <w:r w:rsidRPr="008444BC">
        <w:rPr>
          <w:rFonts w:ascii="Bookman Old Style" w:hAnsi="Bookman Old Style"/>
        </w:rPr>
        <w:t xml:space="preserve"> </w:t>
      </w:r>
      <w:proofErr w:type="spellStart"/>
      <w:r w:rsidRPr="008444BC">
        <w:rPr>
          <w:rFonts w:ascii="Bookman Old Style" w:hAnsi="Bookman Old Style"/>
        </w:rPr>
        <w:t>kunjungan</w:t>
      </w:r>
      <w:proofErr w:type="spellEnd"/>
      <w:r w:rsidRPr="008444BC">
        <w:rPr>
          <w:rFonts w:ascii="Bookman Old Style" w:hAnsi="Bookman Old Style"/>
        </w:rPr>
        <w:t xml:space="preserve"> yang </w:t>
      </w:r>
      <w:proofErr w:type="spellStart"/>
      <w:r w:rsidRPr="008444BC">
        <w:rPr>
          <w:rFonts w:ascii="Bookman Old Style" w:hAnsi="Bookman Old Style"/>
        </w:rPr>
        <w:t>dapat</w:t>
      </w:r>
      <w:proofErr w:type="spellEnd"/>
      <w:r w:rsidRPr="008444BC">
        <w:rPr>
          <w:rFonts w:ascii="Bookman Old Style" w:hAnsi="Bookman Old Style"/>
        </w:rPr>
        <w:t xml:space="preserve"> </w:t>
      </w:r>
      <w:proofErr w:type="spellStart"/>
      <w:r w:rsidRPr="008444BC">
        <w:rPr>
          <w:rFonts w:ascii="Bookman Old Style" w:hAnsi="Bookman Old Style"/>
        </w:rPr>
        <w:t>diunduh</w:t>
      </w:r>
      <w:proofErr w:type="spellEnd"/>
      <w:r w:rsidRPr="008444BC">
        <w:rPr>
          <w:rFonts w:ascii="Bookman Old Style" w:hAnsi="Bookman Old Style"/>
        </w:rPr>
        <w:t xml:space="preserve"> oleh </w:t>
      </w:r>
      <w:proofErr w:type="spellStart"/>
      <w:r w:rsidRPr="008444BC">
        <w:rPr>
          <w:rFonts w:ascii="Bookman Old Style" w:hAnsi="Bookman Old Style"/>
        </w:rPr>
        <w:t>pelaksana</w:t>
      </w:r>
      <w:proofErr w:type="spellEnd"/>
      <w:r w:rsidRPr="008444BC">
        <w:rPr>
          <w:rFonts w:ascii="Bookman Old Style" w:hAnsi="Bookman Old Style"/>
        </w:rPr>
        <w:t xml:space="preserve"> </w:t>
      </w:r>
      <w:proofErr w:type="spellStart"/>
      <w:r w:rsidRPr="008444BC">
        <w:rPr>
          <w:rFonts w:ascii="Bookman Old Style" w:hAnsi="Bookman Old Style"/>
        </w:rPr>
        <w:t>inspeksi</w:t>
      </w:r>
      <w:proofErr w:type="spellEnd"/>
      <w:r w:rsidRPr="008444BC">
        <w:rPr>
          <w:rFonts w:ascii="Bookman Old Style" w:hAnsi="Bookman Old Style"/>
        </w:rPr>
        <w:t xml:space="preserve"> </w:t>
      </w:r>
      <w:proofErr w:type="spellStart"/>
      <w:r w:rsidRPr="008444BC">
        <w:rPr>
          <w:rFonts w:ascii="Bookman Old Style" w:hAnsi="Bookman Old Style"/>
        </w:rPr>
        <w:t>lapangan</w:t>
      </w:r>
      <w:proofErr w:type="spellEnd"/>
      <w:r w:rsidRPr="008444BC">
        <w:rPr>
          <w:rFonts w:ascii="Bookman Old Style" w:hAnsi="Bookman Old Style"/>
        </w:rPr>
        <w:t xml:space="preserve"> pada </w:t>
      </w:r>
      <w:proofErr w:type="spellStart"/>
      <w:r w:rsidRPr="008444BC">
        <w:rPr>
          <w:rFonts w:ascii="Bookman Old Style" w:hAnsi="Bookman Old Style"/>
        </w:rPr>
        <w:t>Sistem</w:t>
      </w:r>
      <w:proofErr w:type="spellEnd"/>
      <w:r w:rsidRPr="008444BC">
        <w:rPr>
          <w:rFonts w:ascii="Bookman Old Style" w:hAnsi="Bookman Old Style"/>
        </w:rPr>
        <w:t xml:space="preserve"> OSS. </w:t>
      </w:r>
    </w:p>
    <w:p w14:paraId="0DD41B1F" w14:textId="77777777" w:rsidR="00FE09A0" w:rsidRDefault="00FE09A0">
      <w:pPr>
        <w:pStyle w:val="Heading8"/>
        <w:spacing w:before="0" w:after="0" w:line="360" w:lineRule="auto"/>
        <w:ind w:left="1985"/>
        <w:rPr>
          <w:szCs w:val="24"/>
          <w:lang w:val="en-US"/>
        </w:rPr>
      </w:pPr>
    </w:p>
    <w:p w14:paraId="7A2A50B4" w14:textId="54103BD4" w:rsidR="00F4280D" w:rsidRPr="002943E6" w:rsidRDefault="00F4280D">
      <w:pPr>
        <w:pStyle w:val="Heading8"/>
        <w:spacing w:before="0" w:after="0" w:line="360" w:lineRule="auto"/>
        <w:ind w:left="1985"/>
        <w:rPr>
          <w:szCs w:val="24"/>
          <w:lang w:val="en-US"/>
        </w:rPr>
      </w:pPr>
      <w:proofErr w:type="spellStart"/>
      <w:r w:rsidRPr="004E5A1F">
        <w:rPr>
          <w:szCs w:val="24"/>
          <w:lang w:val="en-US"/>
        </w:rPr>
        <w:t>Paragraf</w:t>
      </w:r>
      <w:proofErr w:type="spellEnd"/>
      <w:r w:rsidRPr="004E5A1F">
        <w:rPr>
          <w:szCs w:val="24"/>
          <w:lang w:val="en-US"/>
        </w:rPr>
        <w:t xml:space="preserve"> 3</w:t>
      </w:r>
    </w:p>
    <w:p w14:paraId="4467126F" w14:textId="1914B2AA" w:rsidR="00F4280D" w:rsidRPr="002943E6" w:rsidRDefault="00F4280D">
      <w:pPr>
        <w:pStyle w:val="Heading8"/>
        <w:spacing w:before="0" w:after="0" w:line="360" w:lineRule="auto"/>
        <w:ind w:left="1985"/>
        <w:rPr>
          <w:szCs w:val="24"/>
          <w:lang w:val="en-US"/>
        </w:rPr>
      </w:pPr>
      <w:r w:rsidRPr="008444BC">
        <w:rPr>
          <w:color w:val="000000"/>
          <w:szCs w:val="24"/>
          <w:lang w:val="en-US"/>
        </w:rPr>
        <w:t xml:space="preserve">Daftar </w:t>
      </w:r>
      <w:proofErr w:type="spellStart"/>
      <w:r w:rsidRPr="008444BC">
        <w:rPr>
          <w:color w:val="000000"/>
          <w:szCs w:val="24"/>
          <w:lang w:val="en-US"/>
        </w:rPr>
        <w:t>Pertanyaan</w:t>
      </w:r>
      <w:proofErr w:type="spellEnd"/>
    </w:p>
    <w:p w14:paraId="20706084" w14:textId="77777777" w:rsidR="00F4280D" w:rsidRPr="008444BC" w:rsidRDefault="00F4280D">
      <w:pPr>
        <w:pStyle w:val="Style"/>
        <w:spacing w:after="0" w:line="360" w:lineRule="auto"/>
        <w:ind w:left="2552" w:right="23"/>
        <w:jc w:val="both"/>
        <w:rPr>
          <w:rFonts w:ascii="Bookman Old Style" w:hAnsi="Bookman Old Style"/>
        </w:rPr>
      </w:pPr>
    </w:p>
    <w:p w14:paraId="7DCC44FD" w14:textId="6E17A926" w:rsidR="00F4280D" w:rsidRPr="008444BC" w:rsidRDefault="00F4280D">
      <w:pPr>
        <w:pStyle w:val="Heading8"/>
        <w:spacing w:before="0" w:after="0" w:line="360" w:lineRule="auto"/>
        <w:ind w:left="1985"/>
        <w:rPr>
          <w:szCs w:val="24"/>
          <w:lang w:val="en-US"/>
        </w:rPr>
      </w:pPr>
      <w:r w:rsidRPr="004E5A1F">
        <w:rPr>
          <w:szCs w:val="24"/>
        </w:rPr>
        <w:t xml:space="preserve">Pasal </w:t>
      </w:r>
      <w:r w:rsidR="002319FF" w:rsidRPr="004E5A1F">
        <w:rPr>
          <w:szCs w:val="24"/>
          <w:lang w:val="en-US"/>
        </w:rPr>
        <w:t>1</w:t>
      </w:r>
      <w:r w:rsidR="005D23D6" w:rsidRPr="004E5A1F">
        <w:rPr>
          <w:szCs w:val="24"/>
          <w:lang w:val="en-US"/>
        </w:rPr>
        <w:t>3</w:t>
      </w:r>
    </w:p>
    <w:p w14:paraId="207F90A1" w14:textId="7BC30C95" w:rsidR="00F4280D" w:rsidRPr="008444BC" w:rsidRDefault="00F4280D">
      <w:pPr>
        <w:pStyle w:val="Style"/>
        <w:numPr>
          <w:ilvl w:val="0"/>
          <w:numId w:val="248"/>
        </w:numPr>
        <w:spacing w:after="0" w:line="360" w:lineRule="auto"/>
        <w:ind w:left="2552" w:right="23" w:hanging="572"/>
        <w:jc w:val="both"/>
        <w:rPr>
          <w:rFonts w:ascii="Bookman Old Style" w:hAnsi="Bookman Old Style"/>
        </w:rPr>
      </w:pPr>
      <w:proofErr w:type="spellStart"/>
      <w:r w:rsidRPr="008444BC">
        <w:rPr>
          <w:rFonts w:ascii="Bookman Old Style" w:hAnsi="Bookman Old Style"/>
        </w:rPr>
        <w:t>Dalam</w:t>
      </w:r>
      <w:proofErr w:type="spellEnd"/>
      <w:r w:rsidRPr="008444BC">
        <w:rPr>
          <w:rFonts w:ascii="Bookman Old Style" w:hAnsi="Bookman Old Style"/>
        </w:rPr>
        <w:t xml:space="preserve"> </w:t>
      </w:r>
      <w:proofErr w:type="spellStart"/>
      <w:r w:rsidRPr="008444BC">
        <w:rPr>
          <w:rFonts w:ascii="Bookman Old Style" w:hAnsi="Bookman Old Style"/>
        </w:rPr>
        <w:t>melaksanakan</w:t>
      </w:r>
      <w:proofErr w:type="spellEnd"/>
      <w:r w:rsidRPr="008444BC">
        <w:rPr>
          <w:rFonts w:ascii="Bookman Old Style" w:hAnsi="Bookman Old Style"/>
        </w:rPr>
        <w:t xml:space="preserve"> </w:t>
      </w:r>
      <w:proofErr w:type="spellStart"/>
      <w:r w:rsidRPr="008444BC">
        <w:rPr>
          <w:rFonts w:ascii="Bookman Old Style" w:hAnsi="Bookman Old Style"/>
        </w:rPr>
        <w:t>inspeksi</w:t>
      </w:r>
      <w:proofErr w:type="spellEnd"/>
      <w:r w:rsidRPr="008444BC">
        <w:rPr>
          <w:rFonts w:ascii="Bookman Old Style" w:hAnsi="Bookman Old Style"/>
        </w:rPr>
        <w:t xml:space="preserve"> </w:t>
      </w:r>
      <w:proofErr w:type="spellStart"/>
      <w:r w:rsidRPr="008444BC">
        <w:rPr>
          <w:rFonts w:ascii="Bookman Old Style" w:hAnsi="Bookman Old Style"/>
        </w:rPr>
        <w:t>lapangan</w:t>
      </w:r>
      <w:proofErr w:type="spellEnd"/>
      <w:r w:rsidRPr="008444BC">
        <w:rPr>
          <w:rFonts w:ascii="Bookman Old Style" w:hAnsi="Bookman Old Style"/>
        </w:rPr>
        <w:t xml:space="preserve">, </w:t>
      </w:r>
      <w:proofErr w:type="spellStart"/>
      <w:r w:rsidR="007211B5" w:rsidRPr="008444BC">
        <w:rPr>
          <w:rFonts w:ascii="Bookman Old Style" w:hAnsi="Bookman Old Style"/>
        </w:rPr>
        <w:t>kementerian</w:t>
      </w:r>
      <w:proofErr w:type="spellEnd"/>
      <w:r w:rsidR="007211B5" w:rsidRPr="008444BC">
        <w:rPr>
          <w:rFonts w:ascii="Bookman Old Style" w:hAnsi="Bookman Old Style"/>
        </w:rPr>
        <w:t>/</w:t>
      </w:r>
      <w:proofErr w:type="spellStart"/>
      <w:r w:rsidR="007211B5" w:rsidRPr="008444BC">
        <w:rPr>
          <w:rFonts w:ascii="Bookman Old Style" w:hAnsi="Bookman Old Style"/>
        </w:rPr>
        <w:t>lembaga</w:t>
      </w:r>
      <w:proofErr w:type="spellEnd"/>
      <w:r w:rsidRPr="008444BC">
        <w:rPr>
          <w:rFonts w:ascii="Bookman Old Style" w:hAnsi="Bookman Old Style"/>
        </w:rPr>
        <w:t xml:space="preserve">, </w:t>
      </w:r>
      <w:proofErr w:type="spellStart"/>
      <w:r w:rsidRPr="008444BC">
        <w:rPr>
          <w:rFonts w:ascii="Bookman Old Style" w:hAnsi="Bookman Old Style"/>
        </w:rPr>
        <w:t>Pemerintah</w:t>
      </w:r>
      <w:proofErr w:type="spellEnd"/>
      <w:r w:rsidRPr="008444BC">
        <w:rPr>
          <w:rFonts w:ascii="Bookman Old Style" w:hAnsi="Bookman Old Style"/>
        </w:rPr>
        <w:t xml:space="preserve"> Daerah </w:t>
      </w:r>
      <w:proofErr w:type="spellStart"/>
      <w:r w:rsidRPr="008444BC">
        <w:rPr>
          <w:rFonts w:ascii="Bookman Old Style" w:hAnsi="Bookman Old Style"/>
        </w:rPr>
        <w:t>provinsi</w:t>
      </w:r>
      <w:proofErr w:type="spellEnd"/>
      <w:r w:rsidRPr="008444BC">
        <w:rPr>
          <w:rFonts w:ascii="Bookman Old Style" w:hAnsi="Bookman Old Style"/>
        </w:rPr>
        <w:t xml:space="preserve">, </w:t>
      </w:r>
      <w:proofErr w:type="spellStart"/>
      <w:r w:rsidRPr="008444BC">
        <w:rPr>
          <w:rFonts w:ascii="Bookman Old Style" w:hAnsi="Bookman Old Style"/>
        </w:rPr>
        <w:t>Pemerintah</w:t>
      </w:r>
      <w:proofErr w:type="spellEnd"/>
      <w:r w:rsidRPr="008444BC">
        <w:rPr>
          <w:rFonts w:ascii="Bookman Old Style" w:hAnsi="Bookman Old Style"/>
        </w:rPr>
        <w:t xml:space="preserve"> Daerah </w:t>
      </w:r>
      <w:proofErr w:type="spellStart"/>
      <w:r w:rsidRPr="008444BC">
        <w:rPr>
          <w:rFonts w:ascii="Bookman Old Style" w:hAnsi="Bookman Old Style"/>
        </w:rPr>
        <w:t>kabupaten</w:t>
      </w:r>
      <w:proofErr w:type="spellEnd"/>
      <w:r w:rsidRPr="008444BC">
        <w:rPr>
          <w:rFonts w:ascii="Bookman Old Style" w:hAnsi="Bookman Old Style"/>
        </w:rPr>
        <w:t>/</w:t>
      </w:r>
      <w:proofErr w:type="spellStart"/>
      <w:r w:rsidRPr="008444BC">
        <w:rPr>
          <w:rFonts w:ascii="Bookman Old Style" w:hAnsi="Bookman Old Style"/>
        </w:rPr>
        <w:t>kota</w:t>
      </w:r>
      <w:proofErr w:type="spellEnd"/>
      <w:r w:rsidRPr="008444BC">
        <w:rPr>
          <w:rFonts w:ascii="Bookman Old Style" w:hAnsi="Bookman Old Style"/>
        </w:rPr>
        <w:t xml:space="preserve">, </w:t>
      </w:r>
      <w:r w:rsidRPr="008444BC">
        <w:rPr>
          <w:rFonts w:ascii="Bookman Old Style" w:hAnsi="Bookman Old Style" w:cs="Arial"/>
          <w:color w:val="000000" w:themeColor="text1"/>
        </w:rPr>
        <w:t xml:space="preserve">administrator KEK, dan badan </w:t>
      </w:r>
      <w:proofErr w:type="spellStart"/>
      <w:r w:rsidRPr="008444BC">
        <w:rPr>
          <w:rFonts w:ascii="Bookman Old Style" w:hAnsi="Bookman Old Style" w:cs="Arial"/>
          <w:color w:val="000000" w:themeColor="text1"/>
        </w:rPr>
        <w:t>pengusahaan</w:t>
      </w:r>
      <w:proofErr w:type="spellEnd"/>
      <w:r w:rsidRPr="008444BC">
        <w:rPr>
          <w:rFonts w:ascii="Bookman Old Style" w:hAnsi="Bookman Old Style" w:cs="Arial"/>
          <w:color w:val="000000" w:themeColor="text1"/>
        </w:rPr>
        <w:t xml:space="preserve"> KPBPB </w:t>
      </w:r>
      <w:proofErr w:type="spellStart"/>
      <w:r w:rsidRPr="008444BC">
        <w:rPr>
          <w:rFonts w:ascii="Bookman Old Style" w:hAnsi="Bookman Old Style" w:cs="Arial"/>
          <w:color w:val="000000" w:themeColor="text1"/>
        </w:rPr>
        <w:t>sesuai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kewenangan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dapat</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mengakses</w:t>
      </w:r>
      <w:proofErr w:type="spellEnd"/>
      <w:r w:rsidRPr="008444BC">
        <w:rPr>
          <w:rFonts w:ascii="Bookman Old Style" w:hAnsi="Bookman Old Style" w:cs="Arial"/>
          <w:color w:val="000000" w:themeColor="text1"/>
        </w:rPr>
        <w:t xml:space="preserve"> daftar </w:t>
      </w:r>
      <w:proofErr w:type="spellStart"/>
      <w:r w:rsidRPr="008444BC">
        <w:rPr>
          <w:rFonts w:ascii="Bookman Old Style" w:hAnsi="Bookman Old Style" w:cs="Arial"/>
          <w:color w:val="000000" w:themeColor="text1"/>
        </w:rPr>
        <w:t>pertanyaan</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Sistem</w:t>
      </w:r>
      <w:proofErr w:type="spellEnd"/>
      <w:r w:rsidRPr="008444BC">
        <w:rPr>
          <w:rFonts w:ascii="Bookman Old Style" w:hAnsi="Bookman Old Style" w:cs="Arial"/>
          <w:color w:val="000000" w:themeColor="text1"/>
        </w:rPr>
        <w:t xml:space="preserve"> OSS.</w:t>
      </w:r>
    </w:p>
    <w:p w14:paraId="58DC278F" w14:textId="04C6AB51" w:rsidR="00F4280D" w:rsidRPr="008444BC" w:rsidRDefault="00F4280D">
      <w:pPr>
        <w:pStyle w:val="Style"/>
        <w:numPr>
          <w:ilvl w:val="0"/>
          <w:numId w:val="248"/>
        </w:numPr>
        <w:spacing w:after="0" w:line="360" w:lineRule="auto"/>
        <w:ind w:left="2552" w:right="23" w:hanging="572"/>
        <w:jc w:val="both"/>
        <w:rPr>
          <w:rFonts w:ascii="Bookman Old Style" w:hAnsi="Bookman Old Style"/>
        </w:rPr>
      </w:pPr>
      <w:r w:rsidRPr="008444BC">
        <w:rPr>
          <w:rFonts w:ascii="Bookman Old Style" w:hAnsi="Bookman Old Style"/>
        </w:rPr>
        <w:t xml:space="preserve">Daftar </w:t>
      </w:r>
      <w:proofErr w:type="spellStart"/>
      <w:r w:rsidRPr="008444BC">
        <w:rPr>
          <w:rFonts w:ascii="Bookman Old Style" w:hAnsi="Bookman Old Style"/>
        </w:rPr>
        <w:t>pertanyaan</w:t>
      </w:r>
      <w:proofErr w:type="spellEnd"/>
      <w:r w:rsidRPr="008444BC">
        <w:rPr>
          <w:rFonts w:ascii="Bookman Old Style" w:hAnsi="Bookman Old Style"/>
        </w:rPr>
        <w:t xml:space="preserve"> </w:t>
      </w:r>
      <w:r w:rsidRPr="004E5A1F">
        <w:rPr>
          <w:rFonts w:ascii="Bookman Old Style" w:hAnsi="Bookman Old Style"/>
        </w:rPr>
        <w:t xml:space="preserve">pada </w:t>
      </w:r>
      <w:proofErr w:type="spellStart"/>
      <w:r w:rsidR="007F06A3" w:rsidRPr="004E5A1F">
        <w:rPr>
          <w:rFonts w:ascii="Bookman Old Style" w:hAnsi="Bookman Old Style"/>
        </w:rPr>
        <w:t>S</w:t>
      </w:r>
      <w:r w:rsidRPr="004E5A1F">
        <w:rPr>
          <w:rFonts w:ascii="Bookman Old Style" w:hAnsi="Bookman Old Style"/>
        </w:rPr>
        <w:t>istem</w:t>
      </w:r>
      <w:proofErr w:type="spellEnd"/>
      <w:r w:rsidRPr="004E5A1F">
        <w:rPr>
          <w:rFonts w:ascii="Bookman Old Style" w:hAnsi="Bookman Old Style"/>
        </w:rPr>
        <w:t xml:space="preserve"> OSS</w:t>
      </w:r>
      <w:r w:rsidRPr="008444BC">
        <w:rPr>
          <w:rFonts w:ascii="Bookman Old Style" w:hAnsi="Bookman Old Style"/>
        </w:rPr>
        <w:t xml:space="preserve"> </w:t>
      </w:r>
      <w:proofErr w:type="spellStart"/>
      <w:r w:rsidRPr="008444BC">
        <w:rPr>
          <w:rFonts w:ascii="Bookman Old Style" w:hAnsi="Bookman Old Style"/>
        </w:rPr>
        <w:t>sebagaimana</w:t>
      </w:r>
      <w:proofErr w:type="spellEnd"/>
      <w:r w:rsidRPr="008444BC">
        <w:rPr>
          <w:rFonts w:ascii="Bookman Old Style" w:hAnsi="Bookman Old Style"/>
        </w:rPr>
        <w:t xml:space="preserve"> </w:t>
      </w:r>
      <w:proofErr w:type="spellStart"/>
      <w:r w:rsidRPr="008444BC">
        <w:rPr>
          <w:rFonts w:ascii="Bookman Old Style" w:hAnsi="Bookman Old Style"/>
        </w:rPr>
        <w:t>dimaksud</w:t>
      </w:r>
      <w:proofErr w:type="spellEnd"/>
      <w:r w:rsidRPr="008444BC">
        <w:rPr>
          <w:rFonts w:ascii="Bookman Old Style" w:hAnsi="Bookman Old Style"/>
        </w:rPr>
        <w:t xml:space="preserve"> pada </w:t>
      </w:r>
      <w:proofErr w:type="spellStart"/>
      <w:r w:rsidRPr="008444BC">
        <w:rPr>
          <w:rFonts w:ascii="Bookman Old Style" w:hAnsi="Bookman Old Style"/>
        </w:rPr>
        <w:t>ayat</w:t>
      </w:r>
      <w:proofErr w:type="spellEnd"/>
      <w:r w:rsidRPr="008444BC">
        <w:rPr>
          <w:rFonts w:ascii="Bookman Old Style" w:hAnsi="Bookman Old Style"/>
        </w:rPr>
        <w:t xml:space="preserve"> (1) </w:t>
      </w:r>
      <w:proofErr w:type="spellStart"/>
      <w:r w:rsidRPr="008444BC">
        <w:rPr>
          <w:rFonts w:ascii="Bookman Old Style" w:hAnsi="Bookman Old Style"/>
        </w:rPr>
        <w:t>memuat</w:t>
      </w:r>
      <w:proofErr w:type="spellEnd"/>
      <w:r w:rsidRPr="008444BC">
        <w:rPr>
          <w:rFonts w:ascii="Bookman Old Style" w:hAnsi="Bookman Old Style"/>
        </w:rPr>
        <w:t xml:space="preserve"> </w:t>
      </w:r>
      <w:proofErr w:type="spellStart"/>
      <w:r w:rsidRPr="008444BC">
        <w:rPr>
          <w:rFonts w:ascii="Bookman Old Style" w:hAnsi="Bookman Old Style"/>
        </w:rPr>
        <w:t>informasi</w:t>
      </w:r>
      <w:proofErr w:type="spellEnd"/>
      <w:r w:rsidRPr="008444BC">
        <w:rPr>
          <w:rFonts w:ascii="Bookman Old Style" w:hAnsi="Bookman Old Style"/>
        </w:rPr>
        <w:t xml:space="preserve"> paling </w:t>
      </w:r>
      <w:proofErr w:type="spellStart"/>
      <w:r w:rsidRPr="008444BC">
        <w:rPr>
          <w:rFonts w:ascii="Bookman Old Style" w:hAnsi="Bookman Old Style"/>
        </w:rPr>
        <w:t>sedikit</w:t>
      </w:r>
      <w:proofErr w:type="spellEnd"/>
      <w:r w:rsidRPr="008444BC">
        <w:rPr>
          <w:rFonts w:ascii="Bookman Old Style" w:hAnsi="Bookman Old Style"/>
        </w:rPr>
        <w:t>:</w:t>
      </w:r>
    </w:p>
    <w:p w14:paraId="10E68633" w14:textId="77777777" w:rsidR="00F4280D" w:rsidRPr="008444BC" w:rsidRDefault="00F4280D">
      <w:pPr>
        <w:pStyle w:val="Style"/>
        <w:numPr>
          <w:ilvl w:val="1"/>
          <w:numId w:val="248"/>
        </w:numPr>
        <w:spacing w:after="0" w:line="360" w:lineRule="auto"/>
        <w:ind w:left="3119" w:right="23" w:hanging="567"/>
        <w:jc w:val="both"/>
        <w:rPr>
          <w:rStyle w:val="fontstyle01"/>
          <w:color w:val="auto"/>
        </w:rPr>
      </w:pPr>
      <w:proofErr w:type="spellStart"/>
      <w:r w:rsidRPr="008444BC">
        <w:rPr>
          <w:rStyle w:val="fontstyle01"/>
        </w:rPr>
        <w:t>standar</w:t>
      </w:r>
      <w:proofErr w:type="spellEnd"/>
      <w:r w:rsidRPr="008444BC">
        <w:rPr>
          <w:rStyle w:val="fontstyle01"/>
        </w:rPr>
        <w:t xml:space="preserve"> </w:t>
      </w:r>
      <w:proofErr w:type="spellStart"/>
      <w:r w:rsidRPr="008444BC">
        <w:rPr>
          <w:rStyle w:val="fontstyle01"/>
        </w:rPr>
        <w:t>pelaksanaan</w:t>
      </w:r>
      <w:proofErr w:type="spellEnd"/>
      <w:r w:rsidRPr="008444BC">
        <w:rPr>
          <w:rStyle w:val="fontstyle01"/>
        </w:rPr>
        <w:t xml:space="preserve"> </w:t>
      </w:r>
      <w:proofErr w:type="spellStart"/>
      <w:r w:rsidRPr="008444BC">
        <w:rPr>
          <w:rStyle w:val="fontstyle01"/>
        </w:rPr>
        <w:t>pelaksanaan</w:t>
      </w:r>
      <w:proofErr w:type="spellEnd"/>
      <w:r w:rsidRPr="008444BC">
        <w:rPr>
          <w:rStyle w:val="fontstyle01"/>
        </w:rPr>
        <w:t xml:space="preserve"> </w:t>
      </w:r>
      <w:proofErr w:type="spellStart"/>
      <w:r w:rsidRPr="008444BC">
        <w:rPr>
          <w:rStyle w:val="fontstyle01"/>
        </w:rPr>
        <w:t>kegiatan</w:t>
      </w:r>
      <w:proofErr w:type="spellEnd"/>
      <w:r w:rsidRPr="008444BC">
        <w:rPr>
          <w:rStyle w:val="fontstyle01"/>
        </w:rPr>
        <w:t xml:space="preserve"> </w:t>
      </w:r>
      <w:proofErr w:type="spellStart"/>
      <w:r w:rsidRPr="008444BC">
        <w:rPr>
          <w:rStyle w:val="fontstyle01"/>
        </w:rPr>
        <w:t>usaha</w:t>
      </w:r>
      <w:proofErr w:type="spellEnd"/>
      <w:r w:rsidRPr="008444BC">
        <w:rPr>
          <w:rStyle w:val="fontstyle01"/>
        </w:rPr>
        <w:t>;</w:t>
      </w:r>
    </w:p>
    <w:p w14:paraId="76B6FF8E" w14:textId="77777777" w:rsidR="00F4280D" w:rsidRPr="008444BC" w:rsidRDefault="00F4280D">
      <w:pPr>
        <w:pStyle w:val="Style"/>
        <w:numPr>
          <w:ilvl w:val="1"/>
          <w:numId w:val="248"/>
        </w:numPr>
        <w:spacing w:after="0" w:line="360" w:lineRule="auto"/>
        <w:ind w:left="3119" w:right="23" w:hanging="567"/>
        <w:jc w:val="both"/>
        <w:rPr>
          <w:rStyle w:val="fontstyle01"/>
          <w:color w:val="auto"/>
        </w:rPr>
      </w:pPr>
      <w:proofErr w:type="spellStart"/>
      <w:r w:rsidRPr="008444BC">
        <w:rPr>
          <w:rStyle w:val="fontstyle01"/>
        </w:rPr>
        <w:t>kewajiban</w:t>
      </w:r>
      <w:proofErr w:type="spellEnd"/>
      <w:r w:rsidRPr="008444BC">
        <w:rPr>
          <w:rStyle w:val="fontstyle01"/>
        </w:rPr>
        <w:t xml:space="preserve"> yang </w:t>
      </w:r>
      <w:proofErr w:type="spellStart"/>
      <w:r w:rsidRPr="008444BC">
        <w:rPr>
          <w:rStyle w:val="fontstyle01"/>
        </w:rPr>
        <w:t>diatur</w:t>
      </w:r>
      <w:proofErr w:type="spellEnd"/>
      <w:r w:rsidRPr="008444BC">
        <w:rPr>
          <w:rStyle w:val="fontstyle01"/>
        </w:rPr>
        <w:t xml:space="preserve"> </w:t>
      </w:r>
      <w:proofErr w:type="spellStart"/>
      <w:r w:rsidRPr="008444BC">
        <w:rPr>
          <w:rStyle w:val="fontstyle01"/>
        </w:rPr>
        <w:t>dalam</w:t>
      </w:r>
      <w:proofErr w:type="spellEnd"/>
      <w:r w:rsidRPr="008444BC">
        <w:rPr>
          <w:rStyle w:val="fontstyle01"/>
        </w:rPr>
        <w:t xml:space="preserve"> </w:t>
      </w:r>
      <w:proofErr w:type="spellStart"/>
      <w:r w:rsidRPr="008444BC">
        <w:rPr>
          <w:rStyle w:val="fontstyle01"/>
        </w:rPr>
        <w:t>norma</w:t>
      </w:r>
      <w:proofErr w:type="spellEnd"/>
      <w:r w:rsidRPr="008444BC">
        <w:rPr>
          <w:rStyle w:val="fontstyle01"/>
        </w:rPr>
        <w:t xml:space="preserve">, </w:t>
      </w:r>
      <w:proofErr w:type="spellStart"/>
      <w:r w:rsidRPr="008444BC">
        <w:rPr>
          <w:rStyle w:val="fontstyle01"/>
        </w:rPr>
        <w:t>standar</w:t>
      </w:r>
      <w:proofErr w:type="spellEnd"/>
      <w:r w:rsidRPr="008444BC">
        <w:rPr>
          <w:rStyle w:val="fontstyle01"/>
        </w:rPr>
        <w:t xml:space="preserve">, </w:t>
      </w:r>
      <w:proofErr w:type="spellStart"/>
      <w:r w:rsidRPr="008444BC">
        <w:rPr>
          <w:rStyle w:val="fontstyle01"/>
        </w:rPr>
        <w:t>prosedur</w:t>
      </w:r>
      <w:proofErr w:type="spellEnd"/>
      <w:r w:rsidRPr="008444BC">
        <w:rPr>
          <w:rStyle w:val="fontstyle01"/>
        </w:rPr>
        <w:t xml:space="preserve">, dan </w:t>
      </w:r>
      <w:proofErr w:type="spellStart"/>
      <w:r w:rsidRPr="008444BC">
        <w:rPr>
          <w:rStyle w:val="fontstyle01"/>
        </w:rPr>
        <w:t>kriteria</w:t>
      </w:r>
      <w:proofErr w:type="spellEnd"/>
      <w:r w:rsidRPr="008444BC">
        <w:rPr>
          <w:rStyle w:val="fontstyle01"/>
        </w:rPr>
        <w:t>; dan</w:t>
      </w:r>
    </w:p>
    <w:p w14:paraId="6576F128" w14:textId="77777777" w:rsidR="00F4280D" w:rsidRPr="008444BC" w:rsidRDefault="00F4280D">
      <w:pPr>
        <w:pStyle w:val="Style"/>
        <w:numPr>
          <w:ilvl w:val="1"/>
          <w:numId w:val="248"/>
        </w:numPr>
        <w:spacing w:after="0" w:line="360" w:lineRule="auto"/>
        <w:ind w:left="3119" w:right="23" w:hanging="567"/>
        <w:jc w:val="both"/>
        <w:rPr>
          <w:rFonts w:ascii="Bookman Old Style" w:hAnsi="Bookman Old Style"/>
        </w:rPr>
      </w:pPr>
      <w:proofErr w:type="spellStart"/>
      <w:r w:rsidRPr="008444BC">
        <w:rPr>
          <w:rFonts w:ascii="Bookman Old Style" w:hAnsi="Bookman Old Style"/>
        </w:rPr>
        <w:t>kewajiban</w:t>
      </w:r>
      <w:proofErr w:type="spellEnd"/>
      <w:r w:rsidRPr="008444BC">
        <w:rPr>
          <w:rFonts w:ascii="Bookman Old Style" w:hAnsi="Bookman Old Style"/>
        </w:rPr>
        <w:t xml:space="preserve"> </w:t>
      </w:r>
      <w:proofErr w:type="spellStart"/>
      <w:r w:rsidRPr="008444BC">
        <w:rPr>
          <w:rFonts w:ascii="Bookman Old Style" w:hAnsi="Bookman Old Style"/>
        </w:rPr>
        <w:t>atas</w:t>
      </w:r>
      <w:proofErr w:type="spellEnd"/>
      <w:r w:rsidRPr="008444BC">
        <w:rPr>
          <w:rFonts w:ascii="Bookman Old Style" w:hAnsi="Bookman Old Style"/>
        </w:rPr>
        <w:t xml:space="preserve"> </w:t>
      </w:r>
      <w:proofErr w:type="spellStart"/>
      <w:r w:rsidRPr="008444BC">
        <w:rPr>
          <w:rFonts w:ascii="Bookman Old Style" w:hAnsi="Bookman Old Style"/>
        </w:rPr>
        <w:t>penyampaian</w:t>
      </w:r>
      <w:proofErr w:type="spellEnd"/>
      <w:r w:rsidRPr="008444BC">
        <w:rPr>
          <w:rFonts w:ascii="Bookman Old Style" w:hAnsi="Bookman Old Style"/>
        </w:rPr>
        <w:t xml:space="preserve"> </w:t>
      </w:r>
      <w:proofErr w:type="spellStart"/>
      <w:r w:rsidRPr="008444BC">
        <w:rPr>
          <w:rFonts w:ascii="Bookman Old Style" w:hAnsi="Bookman Old Style"/>
        </w:rPr>
        <w:t>laporan</w:t>
      </w:r>
      <w:proofErr w:type="spellEnd"/>
      <w:r w:rsidRPr="008444BC">
        <w:rPr>
          <w:rFonts w:ascii="Bookman Old Style" w:eastAsia="Calibri" w:hAnsi="Bookman Old Style" w:cs="Calibri"/>
          <w:color w:val="000000"/>
          <w:lang w:val="id-ID"/>
        </w:rPr>
        <w:t xml:space="preserve"> dan/atau pemanfaatan </w:t>
      </w:r>
      <w:r w:rsidRPr="008444BC">
        <w:rPr>
          <w:rFonts w:ascii="Bookman Old Style" w:eastAsia="Calibri" w:hAnsi="Bookman Old Style" w:cs="Calibri"/>
          <w:color w:val="000000"/>
        </w:rPr>
        <w:t>F</w:t>
      </w:r>
      <w:r w:rsidRPr="008444BC">
        <w:rPr>
          <w:rFonts w:ascii="Bookman Old Style" w:eastAsia="Calibri" w:hAnsi="Bookman Old Style" w:cs="Calibri"/>
          <w:color w:val="000000"/>
          <w:lang w:val="id-ID"/>
        </w:rPr>
        <w:t>asilitas</w:t>
      </w:r>
      <w:r w:rsidRPr="008444BC">
        <w:rPr>
          <w:rFonts w:ascii="Bookman Old Style" w:eastAsia="Calibri" w:hAnsi="Bookman Old Style" w:cs="Calibri"/>
          <w:color w:val="000000"/>
        </w:rPr>
        <w:t xml:space="preserve"> P</w:t>
      </w:r>
      <w:r w:rsidRPr="008444BC">
        <w:rPr>
          <w:rFonts w:ascii="Bookman Old Style" w:eastAsia="Calibri" w:hAnsi="Bookman Old Style" w:cs="Calibri"/>
          <w:color w:val="000000"/>
          <w:lang w:val="id-ID"/>
        </w:rPr>
        <w:t xml:space="preserve">enanaman </w:t>
      </w:r>
      <w:r w:rsidRPr="008444BC">
        <w:rPr>
          <w:rFonts w:ascii="Bookman Old Style" w:eastAsia="Calibri" w:hAnsi="Bookman Old Style" w:cs="Calibri"/>
          <w:color w:val="000000"/>
        </w:rPr>
        <w:t>M</w:t>
      </w:r>
      <w:r w:rsidRPr="008444BC">
        <w:rPr>
          <w:rFonts w:ascii="Bookman Old Style" w:eastAsia="Calibri" w:hAnsi="Bookman Old Style" w:cs="Calibri"/>
          <w:color w:val="000000"/>
          <w:lang w:val="id-ID"/>
        </w:rPr>
        <w:t>odal</w:t>
      </w:r>
      <w:r w:rsidRPr="008444BC">
        <w:rPr>
          <w:rFonts w:ascii="Bookman Old Style" w:eastAsia="Calibri" w:hAnsi="Bookman Old Style" w:cs="Calibri"/>
          <w:color w:val="000000"/>
        </w:rPr>
        <w:t>.</w:t>
      </w:r>
    </w:p>
    <w:p w14:paraId="1F0E6E10" w14:textId="3EFC778E" w:rsidR="00F4280D" w:rsidRPr="008444BC" w:rsidRDefault="00F4280D">
      <w:pPr>
        <w:pStyle w:val="Style"/>
        <w:numPr>
          <w:ilvl w:val="0"/>
          <w:numId w:val="248"/>
        </w:numPr>
        <w:spacing w:after="0" w:line="360" w:lineRule="auto"/>
        <w:ind w:left="2552" w:right="23" w:hanging="572"/>
        <w:jc w:val="both"/>
        <w:rPr>
          <w:rFonts w:ascii="Bookman Old Style" w:hAnsi="Bookman Old Style"/>
        </w:rPr>
      </w:pPr>
      <w:r w:rsidRPr="008444BC">
        <w:rPr>
          <w:rFonts w:ascii="Bookman Old Style" w:hAnsi="Bookman Old Style"/>
        </w:rPr>
        <w:t xml:space="preserve">Format daftar </w:t>
      </w:r>
      <w:proofErr w:type="spellStart"/>
      <w:r w:rsidRPr="008444BC">
        <w:rPr>
          <w:rFonts w:ascii="Bookman Old Style" w:hAnsi="Bookman Old Style"/>
        </w:rPr>
        <w:t>pertanyaan</w:t>
      </w:r>
      <w:proofErr w:type="spellEnd"/>
      <w:r w:rsidRPr="008444BC">
        <w:rPr>
          <w:rFonts w:ascii="Bookman Old Style" w:hAnsi="Bookman Old Style"/>
        </w:rPr>
        <w:t xml:space="preserve"> </w:t>
      </w:r>
      <w:proofErr w:type="spellStart"/>
      <w:r w:rsidRPr="008444BC">
        <w:rPr>
          <w:rFonts w:ascii="Bookman Old Style" w:hAnsi="Bookman Old Style"/>
        </w:rPr>
        <w:t>sebagaimana</w:t>
      </w:r>
      <w:proofErr w:type="spellEnd"/>
      <w:r w:rsidRPr="008444BC">
        <w:rPr>
          <w:rFonts w:ascii="Bookman Old Style" w:hAnsi="Bookman Old Style"/>
        </w:rPr>
        <w:t xml:space="preserve"> </w:t>
      </w:r>
      <w:proofErr w:type="spellStart"/>
      <w:r w:rsidRPr="008444BC">
        <w:rPr>
          <w:rFonts w:ascii="Bookman Old Style" w:hAnsi="Bookman Old Style"/>
        </w:rPr>
        <w:t>dimaksud</w:t>
      </w:r>
      <w:proofErr w:type="spellEnd"/>
      <w:r w:rsidRPr="008444BC">
        <w:rPr>
          <w:rFonts w:ascii="Bookman Old Style" w:hAnsi="Bookman Old Style"/>
        </w:rPr>
        <w:t xml:space="preserve"> pada </w:t>
      </w:r>
      <w:proofErr w:type="spellStart"/>
      <w:r w:rsidRPr="008444BC">
        <w:rPr>
          <w:rFonts w:ascii="Bookman Old Style" w:hAnsi="Bookman Old Style"/>
        </w:rPr>
        <w:t>ayat</w:t>
      </w:r>
      <w:proofErr w:type="spellEnd"/>
      <w:r w:rsidRPr="008444BC">
        <w:rPr>
          <w:rFonts w:ascii="Bookman Old Style" w:hAnsi="Bookman Old Style"/>
        </w:rPr>
        <w:t xml:space="preserve"> (2) </w:t>
      </w:r>
      <w:proofErr w:type="spellStart"/>
      <w:r w:rsidRPr="008444BC">
        <w:rPr>
          <w:rFonts w:ascii="Bookman Old Style" w:hAnsi="Bookman Old Style"/>
        </w:rPr>
        <w:t>tercantum</w:t>
      </w:r>
      <w:proofErr w:type="spellEnd"/>
      <w:r w:rsidRPr="008444BC">
        <w:rPr>
          <w:rFonts w:ascii="Bookman Old Style" w:hAnsi="Bookman Old Style"/>
        </w:rPr>
        <w:t xml:space="preserve"> </w:t>
      </w:r>
      <w:proofErr w:type="spellStart"/>
      <w:r w:rsidRPr="008444BC">
        <w:rPr>
          <w:rFonts w:ascii="Bookman Old Style" w:hAnsi="Bookman Old Style"/>
        </w:rPr>
        <w:t>dalam</w:t>
      </w:r>
      <w:proofErr w:type="spellEnd"/>
      <w:r w:rsidRPr="008444BC">
        <w:rPr>
          <w:rFonts w:ascii="Bookman Old Style" w:hAnsi="Bookman Old Style"/>
        </w:rPr>
        <w:t xml:space="preserve"> </w:t>
      </w:r>
      <w:r w:rsidRPr="004E5A1F">
        <w:rPr>
          <w:rFonts w:ascii="Bookman Old Style" w:hAnsi="Bookman Old Style"/>
        </w:rPr>
        <w:t>Lampiran</w:t>
      </w:r>
      <w:r w:rsidR="002220FE" w:rsidRPr="004E5A1F">
        <w:rPr>
          <w:rFonts w:ascii="Bookman Old Style" w:hAnsi="Bookman Old Style"/>
        </w:rPr>
        <w:t xml:space="preserve"> III</w:t>
      </w:r>
      <w:r w:rsidRPr="008444BC">
        <w:rPr>
          <w:rFonts w:ascii="Bookman Old Style" w:hAnsi="Bookman Old Style"/>
        </w:rPr>
        <w:t xml:space="preserve"> yang </w:t>
      </w:r>
      <w:proofErr w:type="spellStart"/>
      <w:r w:rsidRPr="008444BC">
        <w:rPr>
          <w:rFonts w:ascii="Bookman Old Style" w:hAnsi="Bookman Old Style"/>
        </w:rPr>
        <w:t>merupakan</w:t>
      </w:r>
      <w:proofErr w:type="spellEnd"/>
      <w:r w:rsidRPr="008444BC">
        <w:rPr>
          <w:rFonts w:ascii="Bookman Old Style" w:hAnsi="Bookman Old Style"/>
        </w:rPr>
        <w:t xml:space="preserve"> </w:t>
      </w:r>
      <w:proofErr w:type="spellStart"/>
      <w:r w:rsidRPr="008444BC">
        <w:rPr>
          <w:rFonts w:ascii="Bookman Old Style" w:hAnsi="Bookman Old Style"/>
        </w:rPr>
        <w:t>bagian</w:t>
      </w:r>
      <w:proofErr w:type="spellEnd"/>
      <w:r w:rsidRPr="008444BC">
        <w:rPr>
          <w:rFonts w:ascii="Bookman Old Style" w:hAnsi="Bookman Old Style"/>
        </w:rPr>
        <w:t xml:space="preserve"> yang </w:t>
      </w:r>
      <w:proofErr w:type="spellStart"/>
      <w:r w:rsidRPr="008444BC">
        <w:rPr>
          <w:rFonts w:ascii="Bookman Old Style" w:hAnsi="Bookman Old Style"/>
        </w:rPr>
        <w:t>tidak</w:t>
      </w:r>
      <w:proofErr w:type="spellEnd"/>
      <w:r w:rsidRPr="008444BC">
        <w:rPr>
          <w:rFonts w:ascii="Bookman Old Style" w:hAnsi="Bookman Old Style"/>
        </w:rPr>
        <w:t xml:space="preserve"> </w:t>
      </w:r>
      <w:proofErr w:type="spellStart"/>
      <w:r w:rsidRPr="008444BC">
        <w:rPr>
          <w:rFonts w:ascii="Bookman Old Style" w:hAnsi="Bookman Old Style"/>
        </w:rPr>
        <w:t>terpisahkan</w:t>
      </w:r>
      <w:proofErr w:type="spellEnd"/>
      <w:r w:rsidRPr="008444BC">
        <w:rPr>
          <w:rFonts w:ascii="Bookman Old Style" w:hAnsi="Bookman Old Style"/>
        </w:rPr>
        <w:t xml:space="preserve"> </w:t>
      </w:r>
      <w:proofErr w:type="spellStart"/>
      <w:r w:rsidRPr="008444BC">
        <w:rPr>
          <w:rFonts w:ascii="Bookman Old Style" w:hAnsi="Bookman Old Style"/>
        </w:rPr>
        <w:t>dari</w:t>
      </w:r>
      <w:proofErr w:type="spellEnd"/>
      <w:r w:rsidRPr="008444BC">
        <w:rPr>
          <w:rFonts w:ascii="Bookman Old Style" w:hAnsi="Bookman Old Style"/>
        </w:rPr>
        <w:t xml:space="preserve"> </w:t>
      </w:r>
      <w:proofErr w:type="spellStart"/>
      <w:r w:rsidRPr="008444BC">
        <w:rPr>
          <w:rFonts w:ascii="Bookman Old Style" w:hAnsi="Bookman Old Style"/>
        </w:rPr>
        <w:t>Peraturan</w:t>
      </w:r>
      <w:proofErr w:type="spellEnd"/>
      <w:r w:rsidRPr="008444BC">
        <w:rPr>
          <w:rFonts w:ascii="Bookman Old Style" w:hAnsi="Bookman Old Style"/>
        </w:rPr>
        <w:t xml:space="preserve"> Badan </w:t>
      </w:r>
      <w:proofErr w:type="spellStart"/>
      <w:r w:rsidRPr="008444BC">
        <w:rPr>
          <w:rFonts w:ascii="Bookman Old Style" w:hAnsi="Bookman Old Style"/>
        </w:rPr>
        <w:t>ini</w:t>
      </w:r>
      <w:proofErr w:type="spellEnd"/>
      <w:r w:rsidRPr="008444BC">
        <w:rPr>
          <w:rFonts w:ascii="Bookman Old Style" w:hAnsi="Bookman Old Style"/>
        </w:rPr>
        <w:t>.</w:t>
      </w:r>
    </w:p>
    <w:p w14:paraId="5257650B" w14:textId="77777777" w:rsidR="00F4280D" w:rsidRPr="008444BC" w:rsidRDefault="00F4280D">
      <w:pPr>
        <w:pStyle w:val="Style"/>
        <w:spacing w:after="0" w:line="360" w:lineRule="auto"/>
        <w:ind w:left="2552" w:right="23"/>
        <w:jc w:val="both"/>
        <w:rPr>
          <w:rFonts w:ascii="Bookman Old Style" w:hAnsi="Bookman Old Style"/>
        </w:rPr>
      </w:pPr>
    </w:p>
    <w:p w14:paraId="0F994A37" w14:textId="4B02AE6D" w:rsidR="0052388C" w:rsidRPr="002943E6" w:rsidRDefault="0052388C">
      <w:pPr>
        <w:pStyle w:val="Heading8"/>
        <w:spacing w:before="0" w:after="0" w:line="360" w:lineRule="auto"/>
        <w:ind w:left="1985"/>
        <w:rPr>
          <w:szCs w:val="24"/>
          <w:lang w:val="en-US"/>
        </w:rPr>
      </w:pPr>
      <w:proofErr w:type="spellStart"/>
      <w:r w:rsidRPr="004E5A1F">
        <w:rPr>
          <w:szCs w:val="24"/>
          <w:lang w:val="en-US"/>
        </w:rPr>
        <w:t>Paragraf</w:t>
      </w:r>
      <w:proofErr w:type="spellEnd"/>
      <w:r w:rsidRPr="004E5A1F">
        <w:rPr>
          <w:szCs w:val="24"/>
          <w:lang w:val="en-US"/>
        </w:rPr>
        <w:t xml:space="preserve"> 4</w:t>
      </w:r>
    </w:p>
    <w:p w14:paraId="06C0C84C" w14:textId="12E2B415" w:rsidR="0052388C" w:rsidRPr="002943E6" w:rsidRDefault="0052388C">
      <w:pPr>
        <w:pStyle w:val="Heading8"/>
        <w:spacing w:before="0" w:after="0" w:line="360" w:lineRule="auto"/>
        <w:ind w:left="1985"/>
        <w:rPr>
          <w:szCs w:val="24"/>
          <w:lang w:val="en-US"/>
        </w:rPr>
      </w:pPr>
      <w:r w:rsidRPr="008444BC">
        <w:rPr>
          <w:color w:val="000000"/>
          <w:szCs w:val="24"/>
          <w:lang w:val="en-US"/>
        </w:rPr>
        <w:t>BAP</w:t>
      </w:r>
      <w:r w:rsidRPr="004E5A1F">
        <w:rPr>
          <w:szCs w:val="24"/>
          <w:lang w:val="en-US"/>
        </w:rPr>
        <w:t xml:space="preserve"> </w:t>
      </w:r>
    </w:p>
    <w:p w14:paraId="595AE894" w14:textId="77777777" w:rsidR="0052388C" w:rsidRPr="008444BC" w:rsidRDefault="0052388C">
      <w:pPr>
        <w:pStyle w:val="Style"/>
        <w:spacing w:after="0" w:line="360" w:lineRule="auto"/>
        <w:ind w:left="2552" w:right="23"/>
        <w:jc w:val="both"/>
        <w:rPr>
          <w:rFonts w:ascii="Bookman Old Style" w:hAnsi="Bookman Old Style"/>
        </w:rPr>
      </w:pPr>
    </w:p>
    <w:p w14:paraId="4D00155F" w14:textId="78950963" w:rsidR="00614C0C" w:rsidRPr="008444BC" w:rsidRDefault="00614C0C">
      <w:pPr>
        <w:pStyle w:val="Heading8"/>
        <w:spacing w:before="0" w:after="0" w:line="360" w:lineRule="auto"/>
        <w:ind w:left="1985"/>
        <w:rPr>
          <w:i/>
          <w:szCs w:val="24"/>
        </w:rPr>
      </w:pPr>
      <w:r w:rsidRPr="008444BC">
        <w:rPr>
          <w:szCs w:val="24"/>
        </w:rPr>
        <w:t xml:space="preserve">Pasal </w:t>
      </w:r>
      <w:r w:rsidR="002319FF" w:rsidRPr="004E5A1F">
        <w:rPr>
          <w:szCs w:val="24"/>
          <w:lang w:val="en-US"/>
        </w:rPr>
        <w:t>1</w:t>
      </w:r>
      <w:r w:rsidR="00CE7064" w:rsidRPr="008444BC">
        <w:rPr>
          <w:szCs w:val="24"/>
          <w:lang w:val="en-US"/>
        </w:rPr>
        <w:t>4</w:t>
      </w:r>
    </w:p>
    <w:p w14:paraId="1740AFB6" w14:textId="77777777" w:rsidR="00614C0C" w:rsidRPr="008444BC" w:rsidRDefault="00614C0C">
      <w:pPr>
        <w:pStyle w:val="Style"/>
        <w:numPr>
          <w:ilvl w:val="0"/>
          <w:numId w:val="136"/>
        </w:numPr>
        <w:tabs>
          <w:tab w:val="left" w:pos="2552"/>
        </w:tabs>
        <w:spacing w:after="0" w:line="360" w:lineRule="auto"/>
        <w:ind w:left="2552"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Data dan informasi yang diperoleh pada saat pelaksanaan inspeksi lapangan dituangkan ke dalam BAP serta ditandatangani oleh pelaksana inspeksi lapangan dan Pelaku Usaha di lokasi proyek</w:t>
      </w:r>
      <w:r w:rsidRPr="008444BC">
        <w:rPr>
          <w:rFonts w:ascii="Bookman Old Style" w:hAnsi="Bookman Old Style" w:cs="Arial"/>
          <w:color w:val="000000" w:themeColor="text1"/>
        </w:rPr>
        <w:t>.</w:t>
      </w:r>
    </w:p>
    <w:p w14:paraId="27A1968F" w14:textId="1D212558" w:rsidR="00614C0C" w:rsidRPr="004E5A1F" w:rsidRDefault="00614C0C">
      <w:pPr>
        <w:pStyle w:val="Style"/>
        <w:numPr>
          <w:ilvl w:val="0"/>
          <w:numId w:val="136"/>
        </w:numPr>
        <w:tabs>
          <w:tab w:val="left" w:pos="2552"/>
        </w:tabs>
        <w:spacing w:after="0" w:line="360" w:lineRule="auto"/>
        <w:ind w:left="2552" w:right="23" w:hanging="567"/>
        <w:jc w:val="both"/>
        <w:rPr>
          <w:rFonts w:ascii="Bookman Old Style" w:hAnsi="Bookman Old Style" w:cs="Arial"/>
          <w:color w:val="000000" w:themeColor="text1"/>
          <w:lang w:val="id-ID"/>
        </w:rPr>
      </w:pPr>
      <w:r w:rsidRPr="008444BC">
        <w:rPr>
          <w:rFonts w:ascii="Bookman Old Style" w:eastAsia="Calibri" w:hAnsi="Bookman Old Style" w:cs="Calibri"/>
          <w:color w:val="000000"/>
          <w:lang w:val="id-ID"/>
        </w:rPr>
        <w:t xml:space="preserve">Pengisian dan penandatanganan </w:t>
      </w:r>
      <w:r w:rsidRPr="008444BC">
        <w:rPr>
          <w:rFonts w:ascii="Bookman Old Style" w:eastAsia="Calibri" w:hAnsi="Bookman Old Style" w:cs="Calibri"/>
          <w:color w:val="000000"/>
        </w:rPr>
        <w:t>BAP</w:t>
      </w:r>
      <w:r w:rsidRPr="008444BC">
        <w:rPr>
          <w:rFonts w:ascii="Bookman Old Style" w:eastAsia="Calibri" w:hAnsi="Bookman Old Style" w:cs="Calibri"/>
          <w:color w:val="000000"/>
          <w:lang w:val="id-ID"/>
        </w:rPr>
        <w:t xml:space="preserve"> sebagaimana dimaksud pada</w:t>
      </w:r>
      <w:r w:rsidRPr="008444BC">
        <w:rPr>
          <w:rFonts w:ascii="Bookman Old Style" w:hAnsi="Bookman Old Style" w:cs="Arial"/>
          <w:color w:val="000000" w:themeColor="text1"/>
        </w:rPr>
        <w:t xml:space="preserve"> </w:t>
      </w:r>
      <w:r w:rsidRPr="008444BC">
        <w:rPr>
          <w:rFonts w:ascii="Bookman Old Style" w:eastAsia="Calibri" w:hAnsi="Bookman Old Style" w:cs="Calibri"/>
          <w:color w:val="000000"/>
          <w:lang w:val="id-ID"/>
        </w:rPr>
        <w:t>ayat (1) dilakukan secara elektronik pada Sistem OSS</w:t>
      </w:r>
      <w:r w:rsidRPr="008444BC">
        <w:rPr>
          <w:rFonts w:ascii="Bookman Old Style" w:eastAsia="Calibri" w:hAnsi="Bookman Old Style" w:cs="Calibri"/>
          <w:color w:val="000000"/>
        </w:rPr>
        <w:t>.</w:t>
      </w:r>
    </w:p>
    <w:p w14:paraId="7D19C3B0" w14:textId="77777777" w:rsidR="00614C0C" w:rsidRPr="008444BC" w:rsidRDefault="00614C0C">
      <w:pPr>
        <w:pStyle w:val="Style"/>
        <w:numPr>
          <w:ilvl w:val="0"/>
          <w:numId w:val="136"/>
        </w:numPr>
        <w:tabs>
          <w:tab w:val="left" w:pos="2552"/>
        </w:tabs>
        <w:spacing w:after="0" w:line="360" w:lineRule="auto"/>
        <w:ind w:left="2552" w:right="23" w:hanging="567"/>
        <w:jc w:val="both"/>
        <w:rPr>
          <w:rFonts w:ascii="Bookman Old Style" w:hAnsi="Bookman Old Style" w:cs="Arial"/>
          <w:color w:val="000000" w:themeColor="text1"/>
        </w:rPr>
      </w:pPr>
      <w:r w:rsidRPr="008444BC">
        <w:rPr>
          <w:rFonts w:ascii="Bookman Old Style" w:hAnsi="Bookman Old Style" w:cs="Arial"/>
          <w:color w:val="000000" w:themeColor="text1"/>
        </w:rPr>
        <w:t xml:space="preserve">BAP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dimaksud</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(1) </w:t>
      </w:r>
      <w:proofErr w:type="spellStart"/>
      <w:r w:rsidRPr="008444BC">
        <w:rPr>
          <w:rFonts w:ascii="Bookman Old Style" w:hAnsi="Bookman Old Style" w:cs="Arial"/>
          <w:color w:val="000000" w:themeColor="text1"/>
        </w:rPr>
        <w:t>memuat</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indikator</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penilaian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kepatuhan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teknis</w:t>
      </w:r>
      <w:proofErr w:type="spellEnd"/>
      <w:r w:rsidRPr="008444BC">
        <w:rPr>
          <w:rFonts w:ascii="Bookman Old Style" w:hAnsi="Bookman Old Style" w:cs="Arial"/>
          <w:color w:val="000000" w:themeColor="text1"/>
        </w:rPr>
        <w:t xml:space="preserve"> dan </w:t>
      </w:r>
      <w:proofErr w:type="spellStart"/>
      <w:r w:rsidRPr="008444BC">
        <w:rPr>
          <w:rFonts w:ascii="Bookman Old Style" w:hAnsi="Bookman Old Style" w:cs="Arial"/>
          <w:color w:val="000000" w:themeColor="text1"/>
        </w:rPr>
        <w:t>administratif</w:t>
      </w:r>
      <w:proofErr w:type="spellEnd"/>
      <w:r w:rsidRPr="008444BC">
        <w:rPr>
          <w:rFonts w:ascii="Bookman Old Style" w:hAnsi="Bookman Old Style" w:cs="Arial"/>
          <w:color w:val="000000" w:themeColor="text1"/>
        </w:rPr>
        <w:t>.</w:t>
      </w:r>
    </w:p>
    <w:p w14:paraId="60752BAD" w14:textId="32D4D0C5" w:rsidR="00614C0C" w:rsidRPr="008444BC" w:rsidRDefault="00614C0C">
      <w:pPr>
        <w:pStyle w:val="Style"/>
        <w:numPr>
          <w:ilvl w:val="0"/>
          <w:numId w:val="136"/>
        </w:numPr>
        <w:tabs>
          <w:tab w:val="left" w:pos="2552"/>
        </w:tabs>
        <w:spacing w:after="0" w:line="360" w:lineRule="auto"/>
        <w:ind w:left="2552"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rPr>
        <w:lastRenderedPageBreak/>
        <w:t>BAP</w:t>
      </w:r>
      <w:r w:rsidRPr="008444BC">
        <w:rPr>
          <w:rFonts w:ascii="Bookman Old Style" w:hAnsi="Bookman Old Style" w:cs="Arial"/>
          <w:color w:val="000000" w:themeColor="text1"/>
          <w:lang w:val="id-ID"/>
        </w:rPr>
        <w:t xml:space="preserve"> </w:t>
      </w:r>
      <w:proofErr w:type="spellStart"/>
      <w:r w:rsidRPr="008444BC">
        <w:rPr>
          <w:rFonts w:ascii="Bookman Old Style" w:hAnsi="Bookman Old Style" w:cs="Arial"/>
          <w:color w:val="000000" w:themeColor="text1"/>
        </w:rPr>
        <w:t>diinput</w:t>
      </w:r>
      <w:proofErr w:type="spellEnd"/>
      <w:r w:rsidRPr="008444BC">
        <w:rPr>
          <w:rFonts w:ascii="Bookman Old Style" w:hAnsi="Bookman Old Style" w:cs="Arial"/>
          <w:color w:val="000000" w:themeColor="text1"/>
          <w:lang w:val="id-ID"/>
        </w:rPr>
        <w:t xml:space="preserve"> ke dalam subsistem</w:t>
      </w:r>
      <w:r w:rsidRPr="008444BC">
        <w:rPr>
          <w:rFonts w:ascii="Bookman Old Style" w:hAnsi="Bookman Old Style" w:cs="Arial"/>
          <w:i/>
          <w:iCs/>
          <w:color w:val="000000" w:themeColor="text1"/>
          <w:lang w:val="id-ID"/>
        </w:rPr>
        <w:t xml:space="preserve"> </w:t>
      </w:r>
      <w:r w:rsidR="00A008DC" w:rsidRPr="008444BC">
        <w:rPr>
          <w:rFonts w:ascii="Bookman Old Style" w:hAnsi="Bookman Old Style" w:cs="Arial"/>
          <w:color w:val="000000" w:themeColor="text1"/>
        </w:rPr>
        <w:t>P</w:t>
      </w:r>
      <w:r w:rsidRPr="008444BC">
        <w:rPr>
          <w:rFonts w:ascii="Bookman Old Style" w:hAnsi="Bookman Old Style" w:cs="Arial"/>
          <w:color w:val="000000" w:themeColor="text1"/>
          <w:lang w:val="id-ID"/>
        </w:rPr>
        <w:t xml:space="preserve">engawasan pada Sistem OSS </w:t>
      </w:r>
      <w:proofErr w:type="spellStart"/>
      <w:r w:rsidRPr="008444BC">
        <w:rPr>
          <w:rFonts w:ascii="Bookman Old Style" w:hAnsi="Bookman Old Style" w:cs="Arial"/>
          <w:color w:val="000000" w:themeColor="text1"/>
        </w:rPr>
        <w:t>dengan</w:t>
      </w:r>
      <w:proofErr w:type="spellEnd"/>
      <w:r w:rsidRPr="008444BC">
        <w:rPr>
          <w:rFonts w:ascii="Bookman Old Style" w:hAnsi="Bookman Old Style" w:cs="Arial"/>
          <w:color w:val="000000" w:themeColor="text1"/>
          <w:lang w:val="id-ID"/>
        </w:rPr>
        <w:t xml:space="preserve"> mengisi form elektronik yang memuat kesimpulan hasil </w:t>
      </w:r>
      <w:proofErr w:type="spellStart"/>
      <w:r w:rsidRPr="008444BC">
        <w:rPr>
          <w:rFonts w:ascii="Bookman Old Style" w:hAnsi="Bookman Old Style" w:cs="Arial"/>
          <w:color w:val="000000" w:themeColor="text1"/>
          <w:lang w:val="en-AU"/>
        </w:rPr>
        <w:t>i</w:t>
      </w:r>
      <w:proofErr w:type="spellEnd"/>
      <w:r w:rsidRPr="008444BC">
        <w:rPr>
          <w:rFonts w:ascii="Bookman Old Style" w:hAnsi="Bookman Old Style" w:cs="Arial"/>
          <w:color w:val="000000" w:themeColor="text1"/>
          <w:lang w:val="id-ID"/>
        </w:rPr>
        <w:t xml:space="preserve">nspeksi </w:t>
      </w:r>
      <w:r w:rsidRPr="008444BC">
        <w:rPr>
          <w:rFonts w:ascii="Bookman Old Style" w:hAnsi="Bookman Old Style" w:cs="Arial"/>
          <w:color w:val="000000" w:themeColor="text1"/>
          <w:lang w:val="en-AU"/>
        </w:rPr>
        <w:t>l</w:t>
      </w:r>
      <w:r w:rsidRPr="008444BC">
        <w:rPr>
          <w:rFonts w:ascii="Bookman Old Style" w:hAnsi="Bookman Old Style" w:cs="Arial"/>
          <w:color w:val="000000" w:themeColor="text1"/>
          <w:lang w:val="id-ID"/>
        </w:rPr>
        <w:t xml:space="preserve">apangan </w:t>
      </w:r>
      <w:proofErr w:type="spellStart"/>
      <w:r w:rsidRPr="008444BC">
        <w:rPr>
          <w:rFonts w:ascii="Bookman Old Style" w:hAnsi="Bookman Old Style" w:cs="Arial"/>
          <w:color w:val="000000" w:themeColor="text1"/>
        </w:rPr>
        <w:t>untuk</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setiap</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kegiatan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usaha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sesuai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indikator</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penilaian</w:t>
      </w:r>
      <w:proofErr w:type="spellEnd"/>
      <w:r w:rsidRPr="008444BC">
        <w:rPr>
          <w:rFonts w:ascii="Bookman Old Style" w:hAnsi="Bookman Old Style" w:cs="Arial"/>
          <w:color w:val="000000" w:themeColor="text1"/>
        </w:rPr>
        <w:t xml:space="preserve"> </w:t>
      </w:r>
      <w:r w:rsidRPr="008444BC">
        <w:rPr>
          <w:rFonts w:ascii="Bookman Old Style" w:hAnsi="Bookman Old Style" w:cs="Arial"/>
          <w:color w:val="000000" w:themeColor="text1"/>
          <w:lang w:val="id-ID"/>
        </w:rPr>
        <w:t>sebagaimana dimaksud pada ayat (</w:t>
      </w:r>
      <w:r w:rsidRPr="008444BC">
        <w:rPr>
          <w:rFonts w:ascii="Bookman Old Style" w:hAnsi="Bookman Old Style" w:cs="Arial"/>
          <w:color w:val="000000" w:themeColor="text1"/>
        </w:rPr>
        <w:t>3)</w:t>
      </w:r>
      <w:r w:rsidRPr="008444BC">
        <w:rPr>
          <w:rFonts w:ascii="Bookman Old Style" w:hAnsi="Bookman Old Style" w:cs="Arial"/>
          <w:color w:val="000000" w:themeColor="text1"/>
          <w:lang w:val="id-ID"/>
        </w:rPr>
        <w:t>.</w:t>
      </w:r>
    </w:p>
    <w:p w14:paraId="0B5EE29D" w14:textId="310C9D88" w:rsidR="00614C0C" w:rsidRPr="008444BC" w:rsidRDefault="00614C0C" w:rsidP="004E5A1F">
      <w:pPr>
        <w:pStyle w:val="Style"/>
        <w:numPr>
          <w:ilvl w:val="0"/>
          <w:numId w:val="136"/>
        </w:numPr>
        <w:tabs>
          <w:tab w:val="left" w:pos="2552"/>
        </w:tabs>
        <w:spacing w:after="0" w:line="360" w:lineRule="auto"/>
        <w:ind w:left="2552" w:right="23" w:hanging="567"/>
        <w:jc w:val="both"/>
        <w:rPr>
          <w:rFonts w:ascii="Bookman Old Style" w:hAnsi="Bookman Old Style" w:cs="Arial"/>
          <w:color w:val="000000" w:themeColor="text1"/>
        </w:rPr>
      </w:pPr>
      <w:proofErr w:type="spellStart"/>
      <w:r w:rsidRPr="008444BC">
        <w:rPr>
          <w:rFonts w:ascii="Bookman Old Style" w:hAnsi="Bookman Old Style" w:cs="Arial"/>
          <w:color w:val="000000" w:themeColor="text1"/>
        </w:rPr>
        <w:t>Dalam</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hal</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Sistem</w:t>
      </w:r>
      <w:proofErr w:type="spellEnd"/>
      <w:r w:rsidRPr="008444BC">
        <w:rPr>
          <w:rFonts w:ascii="Bookman Old Style" w:hAnsi="Bookman Old Style" w:cs="Arial"/>
          <w:color w:val="000000" w:themeColor="text1"/>
        </w:rPr>
        <w:t xml:space="preserve"> OSS </w:t>
      </w:r>
      <w:proofErr w:type="spellStart"/>
      <w:r w:rsidRPr="008444BC">
        <w:rPr>
          <w:rFonts w:ascii="Bookman Old Style" w:hAnsi="Bookman Old Style" w:cs="Arial"/>
          <w:color w:val="000000" w:themeColor="text1"/>
        </w:rPr>
        <w:t>tidak</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tersedia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untuk</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daerah</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tertinggal</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terdepan</w:t>
      </w:r>
      <w:proofErr w:type="spellEnd"/>
      <w:r w:rsidRPr="008444BC">
        <w:rPr>
          <w:rFonts w:ascii="Bookman Old Style" w:hAnsi="Bookman Old Style" w:cs="Arial"/>
          <w:color w:val="000000" w:themeColor="text1"/>
        </w:rPr>
        <w:t xml:space="preserve">, dan </w:t>
      </w:r>
      <w:proofErr w:type="spellStart"/>
      <w:r w:rsidRPr="008444BC">
        <w:rPr>
          <w:rFonts w:ascii="Bookman Old Style" w:hAnsi="Bookman Old Style" w:cs="Arial"/>
          <w:color w:val="000000" w:themeColor="text1"/>
        </w:rPr>
        <w:t>terluar</w:t>
      </w:r>
      <w:proofErr w:type="spellEnd"/>
      <w:r w:rsidRPr="008444BC">
        <w:rPr>
          <w:rFonts w:ascii="Bookman Old Style" w:hAnsi="Bookman Old Style" w:cs="Arial"/>
          <w:color w:val="000000" w:themeColor="text1"/>
        </w:rPr>
        <w:t xml:space="preserve"> dan/</w:t>
      </w:r>
      <w:proofErr w:type="spellStart"/>
      <w:r w:rsidRPr="008444BC">
        <w:rPr>
          <w:rFonts w:ascii="Bookman Old Style" w:hAnsi="Bookman Old Style" w:cs="Arial"/>
          <w:color w:val="000000" w:themeColor="text1"/>
        </w:rPr>
        <w:t>atau</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wilayah</w:t>
      </w:r>
      <w:proofErr w:type="spellEnd"/>
      <w:r w:rsidRPr="008444BC">
        <w:rPr>
          <w:rFonts w:ascii="Bookman Old Style" w:hAnsi="Bookman Old Style" w:cs="Arial"/>
          <w:color w:val="000000" w:themeColor="text1"/>
        </w:rPr>
        <w:t xml:space="preserve"> yang </w:t>
      </w:r>
      <w:proofErr w:type="spellStart"/>
      <w:r w:rsidRPr="008444BC">
        <w:rPr>
          <w:rFonts w:ascii="Bookman Old Style" w:hAnsi="Bookman Old Style" w:cs="Arial"/>
          <w:color w:val="000000" w:themeColor="text1"/>
        </w:rPr>
        <w:t>belum</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memiliki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aksesibilitas</w:t>
      </w:r>
      <w:proofErr w:type="spellEnd"/>
      <w:r w:rsidRPr="008444BC">
        <w:rPr>
          <w:rFonts w:ascii="Bookman Old Style" w:hAnsi="Bookman Old Style" w:cs="Arial"/>
          <w:color w:val="000000" w:themeColor="text1"/>
        </w:rPr>
        <w:t xml:space="preserve"> yang </w:t>
      </w:r>
      <w:proofErr w:type="spellStart"/>
      <w:r w:rsidRPr="008444BC">
        <w:rPr>
          <w:rFonts w:ascii="Bookman Old Style" w:hAnsi="Bookman Old Style" w:cs="Arial"/>
          <w:color w:val="000000" w:themeColor="text1"/>
        </w:rPr>
        <w:t>memadai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pengisian</w:t>
      </w:r>
      <w:proofErr w:type="spellEnd"/>
      <w:r w:rsidRPr="008444BC">
        <w:rPr>
          <w:rFonts w:ascii="Bookman Old Style" w:hAnsi="Bookman Old Style" w:cs="Arial"/>
          <w:color w:val="000000" w:themeColor="text1"/>
        </w:rPr>
        <w:t xml:space="preserve"> dan </w:t>
      </w:r>
      <w:proofErr w:type="spellStart"/>
      <w:r w:rsidRPr="008444BC">
        <w:rPr>
          <w:rFonts w:ascii="Bookman Old Style" w:hAnsi="Bookman Old Style" w:cs="Arial"/>
          <w:color w:val="000000" w:themeColor="text1"/>
        </w:rPr>
        <w:t>penandatanganan</w:t>
      </w:r>
      <w:proofErr w:type="spellEnd"/>
      <w:r w:rsidRPr="008444BC">
        <w:rPr>
          <w:rFonts w:ascii="Bookman Old Style" w:hAnsi="Bookman Old Style" w:cs="Arial"/>
          <w:color w:val="000000" w:themeColor="text1"/>
        </w:rPr>
        <w:t xml:space="preserve"> BAP </w:t>
      </w:r>
      <w:proofErr w:type="spellStart"/>
      <w:r w:rsidRPr="008444BC">
        <w:rPr>
          <w:rFonts w:ascii="Bookman Old Style" w:hAnsi="Bookman Old Style" w:cs="Arial"/>
          <w:color w:val="000000" w:themeColor="text1"/>
        </w:rPr>
        <w:t>dapat</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dilakukan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secara</w:t>
      </w:r>
      <w:proofErr w:type="spellEnd"/>
      <w:r w:rsidRPr="008444BC">
        <w:rPr>
          <w:rFonts w:ascii="Bookman Old Style" w:hAnsi="Bookman Old Style" w:cs="Arial"/>
          <w:color w:val="000000" w:themeColor="text1"/>
        </w:rPr>
        <w:t xml:space="preserve"> manual.</w:t>
      </w:r>
    </w:p>
    <w:p w14:paraId="541E9631" w14:textId="283F6AAA" w:rsidR="003569F6" w:rsidRPr="008444BC" w:rsidRDefault="00142538">
      <w:pPr>
        <w:pStyle w:val="Style"/>
        <w:numPr>
          <w:ilvl w:val="0"/>
          <w:numId w:val="136"/>
        </w:numPr>
        <w:spacing w:after="0" w:line="360" w:lineRule="auto"/>
        <w:ind w:left="2552" w:right="23" w:hanging="567"/>
        <w:jc w:val="both"/>
        <w:rPr>
          <w:rFonts w:ascii="Bookman Old Style" w:hAnsi="Bookman Old Style" w:cs="Arial"/>
          <w:color w:val="000000" w:themeColor="text1"/>
        </w:rPr>
      </w:pPr>
      <w:proofErr w:type="spellStart"/>
      <w:r w:rsidRPr="004E5A1F">
        <w:rPr>
          <w:rFonts w:ascii="Bookman Old Style" w:hAnsi="Bookman Old Style" w:cs="Arial"/>
          <w:color w:val="000000" w:themeColor="text1"/>
        </w:rPr>
        <w:t>Atas</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p</w:t>
      </w:r>
      <w:r w:rsidR="003569F6" w:rsidRPr="008444BC">
        <w:rPr>
          <w:rFonts w:ascii="Bookman Old Style" w:hAnsi="Bookman Old Style" w:cs="Arial"/>
          <w:color w:val="000000" w:themeColor="text1"/>
        </w:rPr>
        <w:t>engisian</w:t>
      </w:r>
      <w:proofErr w:type="spellEnd"/>
      <w:r w:rsidR="003569F6" w:rsidRPr="008444BC">
        <w:rPr>
          <w:rFonts w:ascii="Bookman Old Style" w:hAnsi="Bookman Old Style" w:cs="Arial"/>
          <w:color w:val="000000" w:themeColor="text1"/>
        </w:rPr>
        <w:t xml:space="preserve"> dan </w:t>
      </w:r>
      <w:proofErr w:type="spellStart"/>
      <w:r w:rsidR="003569F6" w:rsidRPr="008444BC">
        <w:rPr>
          <w:rFonts w:ascii="Bookman Old Style" w:hAnsi="Bookman Old Style" w:cs="Arial"/>
          <w:color w:val="000000" w:themeColor="text1"/>
        </w:rPr>
        <w:t>penandatanganan</w:t>
      </w:r>
      <w:proofErr w:type="spellEnd"/>
      <w:r w:rsidR="003569F6" w:rsidRPr="008444BC">
        <w:rPr>
          <w:rFonts w:ascii="Bookman Old Style" w:hAnsi="Bookman Old Style" w:cs="Arial"/>
          <w:color w:val="000000" w:themeColor="text1"/>
        </w:rPr>
        <w:t xml:space="preserve"> BAP manual </w:t>
      </w:r>
      <w:proofErr w:type="spellStart"/>
      <w:r w:rsidR="003569F6" w:rsidRPr="008444BC">
        <w:rPr>
          <w:rFonts w:ascii="Bookman Old Style" w:hAnsi="Bookman Old Style" w:cs="Arial"/>
          <w:color w:val="000000" w:themeColor="text1"/>
        </w:rPr>
        <w:t>sebagimana</w:t>
      </w:r>
      <w:proofErr w:type="spellEnd"/>
      <w:r w:rsidR="003569F6" w:rsidRPr="008444BC">
        <w:rPr>
          <w:rFonts w:ascii="Bookman Old Style" w:hAnsi="Bookman Old Style" w:cs="Arial"/>
          <w:color w:val="000000" w:themeColor="text1"/>
        </w:rPr>
        <w:t xml:space="preserve"> </w:t>
      </w:r>
      <w:proofErr w:type="spellStart"/>
      <w:r w:rsidR="003569F6" w:rsidRPr="008444BC">
        <w:rPr>
          <w:rFonts w:ascii="Bookman Old Style" w:hAnsi="Bookman Old Style" w:cs="Arial"/>
          <w:color w:val="000000" w:themeColor="text1"/>
        </w:rPr>
        <w:t>dimaksud</w:t>
      </w:r>
      <w:proofErr w:type="spellEnd"/>
      <w:r w:rsidR="003569F6" w:rsidRPr="008444BC">
        <w:rPr>
          <w:rFonts w:ascii="Bookman Old Style" w:hAnsi="Bookman Old Style" w:cs="Arial"/>
          <w:color w:val="000000" w:themeColor="text1"/>
        </w:rPr>
        <w:t xml:space="preserve"> pada </w:t>
      </w:r>
      <w:proofErr w:type="spellStart"/>
      <w:r w:rsidR="003569F6" w:rsidRPr="008444BC">
        <w:rPr>
          <w:rFonts w:ascii="Bookman Old Style" w:hAnsi="Bookman Old Style" w:cs="Arial"/>
          <w:color w:val="000000" w:themeColor="text1"/>
        </w:rPr>
        <w:t>ayat</w:t>
      </w:r>
      <w:proofErr w:type="spellEnd"/>
      <w:r w:rsidR="003569F6" w:rsidRPr="008444BC">
        <w:rPr>
          <w:rFonts w:ascii="Bookman Old Style" w:hAnsi="Bookman Old Style" w:cs="Arial"/>
          <w:color w:val="000000" w:themeColor="text1"/>
        </w:rPr>
        <w:t xml:space="preserve"> (5), </w:t>
      </w:r>
      <w:proofErr w:type="spellStart"/>
      <w:r w:rsidR="003569F6" w:rsidRPr="008444BC">
        <w:rPr>
          <w:rFonts w:ascii="Bookman Old Style" w:hAnsi="Bookman Old Style" w:cs="Arial"/>
          <w:color w:val="000000" w:themeColor="text1"/>
        </w:rPr>
        <w:t>pelaksana</w:t>
      </w:r>
      <w:proofErr w:type="spellEnd"/>
      <w:r w:rsidR="003569F6" w:rsidRPr="008444BC">
        <w:rPr>
          <w:rFonts w:ascii="Bookman Old Style" w:hAnsi="Bookman Old Style" w:cs="Arial"/>
          <w:color w:val="000000" w:themeColor="text1"/>
        </w:rPr>
        <w:t xml:space="preserve"> </w:t>
      </w:r>
      <w:proofErr w:type="spellStart"/>
      <w:r w:rsidR="003569F6" w:rsidRPr="008444BC">
        <w:rPr>
          <w:rFonts w:ascii="Bookman Old Style" w:hAnsi="Bookman Old Style" w:cs="Arial"/>
          <w:color w:val="000000" w:themeColor="text1"/>
        </w:rPr>
        <w:t>inspeksi</w:t>
      </w:r>
      <w:proofErr w:type="spellEnd"/>
      <w:r w:rsidR="003569F6" w:rsidRPr="008444BC">
        <w:rPr>
          <w:rFonts w:ascii="Bookman Old Style" w:hAnsi="Bookman Old Style" w:cs="Arial"/>
          <w:color w:val="000000" w:themeColor="text1"/>
        </w:rPr>
        <w:t xml:space="preserve"> </w:t>
      </w:r>
      <w:proofErr w:type="spellStart"/>
      <w:r w:rsidR="003569F6" w:rsidRPr="008444BC">
        <w:rPr>
          <w:rFonts w:ascii="Bookman Old Style" w:hAnsi="Bookman Old Style" w:cs="Arial"/>
          <w:color w:val="000000" w:themeColor="text1"/>
        </w:rPr>
        <w:t>lapangan</w:t>
      </w:r>
      <w:proofErr w:type="spellEnd"/>
      <w:r w:rsidR="003569F6" w:rsidRPr="008444BC">
        <w:rPr>
          <w:rFonts w:ascii="Bookman Old Style" w:hAnsi="Bookman Old Style" w:cs="Arial"/>
          <w:color w:val="000000" w:themeColor="text1"/>
        </w:rPr>
        <w:t xml:space="preserve"> </w:t>
      </w:r>
      <w:proofErr w:type="spellStart"/>
      <w:r w:rsidR="003569F6" w:rsidRPr="008444BC">
        <w:rPr>
          <w:rFonts w:ascii="Bookman Old Style" w:hAnsi="Bookman Old Style" w:cs="Arial"/>
          <w:color w:val="000000" w:themeColor="text1"/>
        </w:rPr>
        <w:t>melaporkan</w:t>
      </w:r>
      <w:proofErr w:type="spellEnd"/>
      <w:r w:rsidR="003569F6" w:rsidRPr="008444BC">
        <w:rPr>
          <w:rFonts w:ascii="Bookman Old Style" w:hAnsi="Bookman Old Style" w:cs="Arial"/>
          <w:color w:val="000000" w:themeColor="text1"/>
        </w:rPr>
        <w:t xml:space="preserve"> </w:t>
      </w:r>
      <w:proofErr w:type="spellStart"/>
      <w:r w:rsidR="003569F6" w:rsidRPr="008444BC">
        <w:rPr>
          <w:rFonts w:ascii="Bookman Old Style" w:hAnsi="Bookman Old Style" w:cs="Arial"/>
          <w:color w:val="000000" w:themeColor="text1"/>
        </w:rPr>
        <w:t>dengan</w:t>
      </w:r>
      <w:proofErr w:type="spellEnd"/>
      <w:r w:rsidR="003569F6" w:rsidRPr="008444BC">
        <w:rPr>
          <w:rFonts w:ascii="Bookman Old Style" w:hAnsi="Bookman Old Style" w:cs="Arial"/>
          <w:color w:val="000000" w:themeColor="text1"/>
        </w:rPr>
        <w:t xml:space="preserve"> </w:t>
      </w:r>
      <w:proofErr w:type="spellStart"/>
      <w:r w:rsidR="003569F6" w:rsidRPr="008444BC">
        <w:rPr>
          <w:rFonts w:ascii="Bookman Old Style" w:hAnsi="Bookman Old Style" w:cs="Arial"/>
          <w:color w:val="000000" w:themeColor="text1"/>
        </w:rPr>
        <w:t>mengisi</w:t>
      </w:r>
      <w:proofErr w:type="spellEnd"/>
      <w:r w:rsidR="003569F6" w:rsidRPr="008444BC">
        <w:rPr>
          <w:rFonts w:ascii="Bookman Old Style" w:hAnsi="Bookman Old Style" w:cs="Arial"/>
          <w:color w:val="000000" w:themeColor="text1"/>
        </w:rPr>
        <w:t xml:space="preserve"> </w:t>
      </w:r>
      <w:proofErr w:type="spellStart"/>
      <w:r w:rsidR="003569F6" w:rsidRPr="008444BC">
        <w:rPr>
          <w:rFonts w:ascii="Bookman Old Style" w:hAnsi="Bookman Old Style"/>
        </w:rPr>
        <w:t>formulir</w:t>
      </w:r>
      <w:proofErr w:type="spellEnd"/>
      <w:r w:rsidR="003569F6" w:rsidRPr="008444BC">
        <w:rPr>
          <w:rFonts w:ascii="Bookman Old Style" w:hAnsi="Bookman Old Style"/>
        </w:rPr>
        <w:t xml:space="preserve"> </w:t>
      </w:r>
      <w:proofErr w:type="spellStart"/>
      <w:r w:rsidR="003569F6" w:rsidRPr="008444BC">
        <w:rPr>
          <w:rFonts w:ascii="Bookman Old Style" w:hAnsi="Bookman Old Style"/>
        </w:rPr>
        <w:t>elektronik</w:t>
      </w:r>
      <w:proofErr w:type="spellEnd"/>
      <w:r w:rsidR="003569F6" w:rsidRPr="008444BC">
        <w:rPr>
          <w:rFonts w:ascii="Bookman Old Style" w:hAnsi="Bookman Old Style"/>
        </w:rPr>
        <w:t xml:space="preserve"> yang </w:t>
      </w:r>
      <w:proofErr w:type="spellStart"/>
      <w:r w:rsidR="003569F6" w:rsidRPr="008444BC">
        <w:rPr>
          <w:rFonts w:ascii="Bookman Old Style" w:hAnsi="Bookman Old Style"/>
        </w:rPr>
        <w:t>memuat</w:t>
      </w:r>
      <w:proofErr w:type="spellEnd"/>
      <w:r w:rsidR="003569F6" w:rsidRPr="008444BC">
        <w:rPr>
          <w:rFonts w:ascii="Bookman Old Style" w:hAnsi="Bookman Old Style"/>
        </w:rPr>
        <w:t xml:space="preserve"> </w:t>
      </w:r>
      <w:proofErr w:type="spellStart"/>
      <w:r w:rsidR="003569F6" w:rsidRPr="008444BC">
        <w:rPr>
          <w:rFonts w:ascii="Bookman Old Style" w:hAnsi="Bookman Old Style"/>
        </w:rPr>
        <w:t>kesimpulan</w:t>
      </w:r>
      <w:proofErr w:type="spellEnd"/>
      <w:r w:rsidR="003569F6" w:rsidRPr="008444BC">
        <w:rPr>
          <w:rFonts w:ascii="Bookman Old Style" w:hAnsi="Bookman Old Style"/>
        </w:rPr>
        <w:t xml:space="preserve"> </w:t>
      </w:r>
      <w:proofErr w:type="spellStart"/>
      <w:r w:rsidR="003569F6" w:rsidRPr="008444BC">
        <w:rPr>
          <w:rFonts w:ascii="Bookman Old Style" w:hAnsi="Bookman Old Style"/>
        </w:rPr>
        <w:t>hasil</w:t>
      </w:r>
      <w:proofErr w:type="spellEnd"/>
      <w:r w:rsidR="003569F6" w:rsidRPr="008444BC">
        <w:rPr>
          <w:rFonts w:ascii="Bookman Old Style" w:hAnsi="Bookman Old Style"/>
        </w:rPr>
        <w:t xml:space="preserve"> </w:t>
      </w:r>
      <w:proofErr w:type="spellStart"/>
      <w:r w:rsidR="003569F6" w:rsidRPr="008444BC">
        <w:rPr>
          <w:rFonts w:ascii="Bookman Old Style" w:hAnsi="Bookman Old Style"/>
        </w:rPr>
        <w:t>inspeksi</w:t>
      </w:r>
      <w:proofErr w:type="spellEnd"/>
      <w:r w:rsidR="003569F6" w:rsidRPr="008444BC">
        <w:rPr>
          <w:rFonts w:ascii="Bookman Old Style" w:hAnsi="Bookman Old Style"/>
        </w:rPr>
        <w:t xml:space="preserve"> </w:t>
      </w:r>
      <w:proofErr w:type="spellStart"/>
      <w:r w:rsidR="003569F6" w:rsidRPr="008444BC">
        <w:rPr>
          <w:rFonts w:ascii="Bookman Old Style" w:hAnsi="Bookman Old Style"/>
        </w:rPr>
        <w:t>lapangan</w:t>
      </w:r>
      <w:proofErr w:type="spellEnd"/>
      <w:r w:rsidR="003569F6" w:rsidRPr="008444BC">
        <w:rPr>
          <w:rFonts w:ascii="Bookman Old Style" w:hAnsi="Bookman Old Style"/>
        </w:rPr>
        <w:t xml:space="preserve"> pada </w:t>
      </w:r>
      <w:proofErr w:type="spellStart"/>
      <w:r w:rsidR="003569F6" w:rsidRPr="008444BC">
        <w:rPr>
          <w:rFonts w:ascii="Bookman Old Style" w:hAnsi="Bookman Old Style"/>
        </w:rPr>
        <w:t>Sistem</w:t>
      </w:r>
      <w:proofErr w:type="spellEnd"/>
      <w:r w:rsidR="003569F6" w:rsidRPr="008444BC">
        <w:rPr>
          <w:rFonts w:ascii="Bookman Old Style" w:hAnsi="Bookman Old Style"/>
        </w:rPr>
        <w:t xml:space="preserve"> OSS dan </w:t>
      </w:r>
      <w:proofErr w:type="spellStart"/>
      <w:r w:rsidR="003569F6" w:rsidRPr="008444BC">
        <w:rPr>
          <w:rFonts w:ascii="Bookman Old Style" w:hAnsi="Bookman Old Style"/>
        </w:rPr>
        <w:t>diunggah</w:t>
      </w:r>
      <w:proofErr w:type="spellEnd"/>
      <w:r w:rsidR="003569F6" w:rsidRPr="008444BC">
        <w:rPr>
          <w:rFonts w:ascii="Bookman Old Style" w:hAnsi="Bookman Old Style"/>
        </w:rPr>
        <w:t xml:space="preserve"> </w:t>
      </w:r>
      <w:proofErr w:type="spellStart"/>
      <w:r w:rsidR="003569F6" w:rsidRPr="008444BC">
        <w:rPr>
          <w:rFonts w:ascii="Bookman Old Style" w:hAnsi="Bookman Old Style"/>
        </w:rPr>
        <w:t>ke</w:t>
      </w:r>
      <w:proofErr w:type="spellEnd"/>
      <w:r w:rsidR="003569F6" w:rsidRPr="008444BC">
        <w:rPr>
          <w:rFonts w:ascii="Bookman Old Style" w:hAnsi="Bookman Old Style"/>
        </w:rPr>
        <w:t xml:space="preserve"> </w:t>
      </w:r>
      <w:proofErr w:type="spellStart"/>
      <w:r w:rsidR="003569F6" w:rsidRPr="008444BC">
        <w:rPr>
          <w:rFonts w:ascii="Bookman Old Style" w:hAnsi="Bookman Old Style"/>
        </w:rPr>
        <w:t>Sistem</w:t>
      </w:r>
      <w:proofErr w:type="spellEnd"/>
      <w:r w:rsidR="003569F6" w:rsidRPr="008444BC">
        <w:rPr>
          <w:rFonts w:ascii="Bookman Old Style" w:hAnsi="Bookman Old Style"/>
        </w:rPr>
        <w:t xml:space="preserve"> OSS</w:t>
      </w:r>
      <w:r w:rsidR="003569F6" w:rsidRPr="008444BC">
        <w:rPr>
          <w:rFonts w:ascii="Bookman Old Style" w:hAnsi="Bookman Old Style" w:cs="Arial"/>
          <w:color w:val="000000" w:themeColor="text1"/>
        </w:rPr>
        <w:t xml:space="preserve"> paling </w:t>
      </w:r>
      <w:proofErr w:type="spellStart"/>
      <w:r w:rsidR="003569F6" w:rsidRPr="008444BC">
        <w:rPr>
          <w:rFonts w:ascii="Bookman Old Style" w:hAnsi="Bookman Old Style" w:cs="Arial"/>
          <w:color w:val="000000" w:themeColor="text1"/>
        </w:rPr>
        <w:t>lambat</w:t>
      </w:r>
      <w:proofErr w:type="spellEnd"/>
      <w:r w:rsidR="003569F6" w:rsidRPr="008444BC">
        <w:rPr>
          <w:rFonts w:ascii="Bookman Old Style" w:hAnsi="Bookman Old Style" w:cs="Arial"/>
          <w:color w:val="000000" w:themeColor="text1"/>
        </w:rPr>
        <w:t xml:space="preserve"> 3 (</w:t>
      </w:r>
      <w:proofErr w:type="spellStart"/>
      <w:r w:rsidR="003569F6" w:rsidRPr="008444BC">
        <w:rPr>
          <w:rFonts w:ascii="Bookman Old Style" w:hAnsi="Bookman Old Style" w:cs="Arial"/>
          <w:color w:val="000000" w:themeColor="text1"/>
        </w:rPr>
        <w:t>tiga</w:t>
      </w:r>
      <w:proofErr w:type="spellEnd"/>
      <w:r w:rsidR="003569F6" w:rsidRPr="008444BC">
        <w:rPr>
          <w:rFonts w:ascii="Bookman Old Style" w:hAnsi="Bookman Old Style" w:cs="Arial"/>
          <w:color w:val="000000" w:themeColor="text1"/>
        </w:rPr>
        <w:t xml:space="preserve">) Hari </w:t>
      </w:r>
      <w:proofErr w:type="spellStart"/>
      <w:r w:rsidR="003569F6" w:rsidRPr="008444BC">
        <w:rPr>
          <w:rFonts w:ascii="Bookman Old Style" w:hAnsi="Bookman Old Style" w:cs="Arial"/>
          <w:color w:val="000000" w:themeColor="text1"/>
        </w:rPr>
        <w:t>setelah</w:t>
      </w:r>
      <w:proofErr w:type="spellEnd"/>
      <w:r w:rsidR="003569F6" w:rsidRPr="008444BC">
        <w:rPr>
          <w:rFonts w:ascii="Bookman Old Style" w:hAnsi="Bookman Old Style" w:cs="Arial"/>
          <w:color w:val="000000" w:themeColor="text1"/>
        </w:rPr>
        <w:t xml:space="preserve"> </w:t>
      </w:r>
      <w:proofErr w:type="spellStart"/>
      <w:r w:rsidR="003569F6" w:rsidRPr="008444BC">
        <w:rPr>
          <w:rFonts w:ascii="Bookman Old Style" w:hAnsi="Bookman Old Style" w:cs="Arial"/>
          <w:color w:val="000000" w:themeColor="text1"/>
        </w:rPr>
        <w:t>inspeksi</w:t>
      </w:r>
      <w:proofErr w:type="spellEnd"/>
      <w:r w:rsidR="003569F6" w:rsidRPr="008444BC">
        <w:rPr>
          <w:rFonts w:ascii="Bookman Old Style" w:hAnsi="Bookman Old Style" w:cs="Arial"/>
          <w:color w:val="000000" w:themeColor="text1"/>
        </w:rPr>
        <w:t xml:space="preserve"> </w:t>
      </w:r>
      <w:proofErr w:type="spellStart"/>
      <w:r w:rsidR="003569F6" w:rsidRPr="008444BC">
        <w:rPr>
          <w:rFonts w:ascii="Bookman Old Style" w:hAnsi="Bookman Old Style" w:cs="Arial"/>
          <w:color w:val="000000" w:themeColor="text1"/>
        </w:rPr>
        <w:t>lapangan</w:t>
      </w:r>
      <w:proofErr w:type="spellEnd"/>
      <w:r w:rsidR="003569F6" w:rsidRPr="008444BC">
        <w:rPr>
          <w:rFonts w:ascii="Bookman Old Style" w:hAnsi="Bookman Old Style" w:cs="Arial"/>
          <w:color w:val="000000" w:themeColor="text1"/>
        </w:rPr>
        <w:t xml:space="preserve"> </w:t>
      </w:r>
      <w:proofErr w:type="spellStart"/>
      <w:r w:rsidR="003569F6" w:rsidRPr="008444BC">
        <w:rPr>
          <w:rFonts w:ascii="Bookman Old Style" w:hAnsi="Bookman Old Style" w:cs="Arial"/>
          <w:color w:val="000000" w:themeColor="text1"/>
        </w:rPr>
        <w:t>dilaksanakan</w:t>
      </w:r>
      <w:proofErr w:type="spellEnd"/>
      <w:r w:rsidRPr="008444BC">
        <w:rPr>
          <w:rFonts w:ascii="Bookman Old Style" w:hAnsi="Bookman Old Style" w:cs="Arial"/>
          <w:color w:val="000000" w:themeColor="text1"/>
        </w:rPr>
        <w:t>.</w:t>
      </w:r>
      <w:r w:rsidR="00BA3122" w:rsidRPr="004E5A1F">
        <w:rPr>
          <w:rFonts w:ascii="Bookman Old Style" w:hAnsi="Bookman Old Style" w:cs="Arial"/>
          <w:color w:val="000000" w:themeColor="text1"/>
        </w:rPr>
        <w:t xml:space="preserve"> </w:t>
      </w:r>
    </w:p>
    <w:p w14:paraId="5228540F" w14:textId="2F604661" w:rsidR="00614C0C" w:rsidRPr="008444BC" w:rsidRDefault="00614C0C">
      <w:pPr>
        <w:pStyle w:val="Style"/>
        <w:numPr>
          <w:ilvl w:val="0"/>
          <w:numId w:val="136"/>
        </w:numPr>
        <w:tabs>
          <w:tab w:val="left" w:pos="2552"/>
        </w:tabs>
        <w:spacing w:after="0" w:line="360" w:lineRule="auto"/>
        <w:ind w:left="2552" w:right="23" w:hanging="567"/>
        <w:jc w:val="both"/>
        <w:rPr>
          <w:rFonts w:ascii="Bookman Old Style" w:hAnsi="Bookman Old Style" w:cs="Arial"/>
          <w:color w:val="000000" w:themeColor="text1"/>
        </w:rPr>
      </w:pPr>
      <w:proofErr w:type="spellStart"/>
      <w:r w:rsidRPr="008444BC">
        <w:rPr>
          <w:rFonts w:ascii="Bookman Old Style" w:hAnsi="Bookman Old Style" w:cs="Arial"/>
          <w:color w:val="000000" w:themeColor="text1"/>
        </w:rPr>
        <w:t>Dalam</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hal</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pelaksana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inspeksi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lapangan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adalah</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lembaga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atau</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olor w:val="000000" w:themeColor="text1"/>
        </w:rPr>
        <w:t>profesi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ahli</w:t>
      </w:r>
      <w:proofErr w:type="spellEnd"/>
      <w:r w:rsidRPr="008444BC">
        <w:rPr>
          <w:rFonts w:ascii="Bookman Old Style" w:hAnsi="Bookman Old Style"/>
          <w:color w:val="000000" w:themeColor="text1"/>
        </w:rPr>
        <w:t xml:space="preserve"> yang </w:t>
      </w:r>
      <w:proofErr w:type="spellStart"/>
      <w:r w:rsidRPr="008444BC">
        <w:rPr>
          <w:rFonts w:ascii="Bookman Old Style" w:hAnsi="Bookman Old Style"/>
          <w:color w:val="000000" w:themeColor="text1"/>
        </w:rPr>
        <w:t>bersertifikat</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atau</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terakreditasi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maka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penginputan</w:t>
      </w:r>
      <w:proofErr w:type="spellEnd"/>
      <w:r w:rsidRPr="008444BC">
        <w:rPr>
          <w:rFonts w:ascii="Bookman Old Style" w:hAnsi="Bookman Old Style" w:cs="Arial"/>
          <w:color w:val="000000" w:themeColor="text1"/>
        </w:rPr>
        <w:t xml:space="preserve"> BAP pada </w:t>
      </w:r>
      <w:proofErr w:type="spellStart"/>
      <w:r w:rsidRPr="008444BC">
        <w:rPr>
          <w:rFonts w:ascii="Bookman Old Style" w:hAnsi="Bookman Old Style" w:cs="Arial"/>
          <w:color w:val="000000" w:themeColor="text1"/>
        </w:rPr>
        <w:t>Sistem</w:t>
      </w:r>
      <w:proofErr w:type="spellEnd"/>
      <w:r w:rsidRPr="008444BC">
        <w:rPr>
          <w:rFonts w:ascii="Bookman Old Style" w:hAnsi="Bookman Old Style" w:cs="Arial"/>
          <w:color w:val="000000" w:themeColor="text1"/>
        </w:rPr>
        <w:t xml:space="preserve"> OSS </w:t>
      </w:r>
      <w:proofErr w:type="spellStart"/>
      <w:r w:rsidRPr="008444BC">
        <w:rPr>
          <w:rFonts w:ascii="Bookman Old Style" w:hAnsi="Bookman Old Style" w:cs="Arial"/>
          <w:color w:val="000000" w:themeColor="text1"/>
        </w:rPr>
        <w:t>dilakukan</w:t>
      </w:r>
      <w:proofErr w:type="spellEnd"/>
      <w:r w:rsidRPr="008444BC">
        <w:rPr>
          <w:rFonts w:ascii="Bookman Old Style" w:hAnsi="Bookman Old Style" w:cs="Arial"/>
          <w:color w:val="000000" w:themeColor="text1"/>
        </w:rPr>
        <w:t xml:space="preserve"> oleh </w:t>
      </w:r>
      <w:r w:rsidR="007211B5" w:rsidRPr="008444BC">
        <w:rPr>
          <w:rFonts w:ascii="Bookman Old Style" w:hAnsi="Bookman Old Style"/>
          <w:color w:val="000000" w:themeColor="text1"/>
          <w:lang w:val="id-ID"/>
        </w:rPr>
        <w:t>kementerian/lembaga</w:t>
      </w:r>
      <w:r w:rsidRPr="008444BC">
        <w:rPr>
          <w:rFonts w:ascii="Bookman Old Style" w:hAnsi="Bookman Old Style"/>
          <w:color w:val="000000" w:themeColor="text1"/>
        </w:rPr>
        <w:t xml:space="preserve">, </w:t>
      </w:r>
      <w:r w:rsidRPr="008444BC">
        <w:rPr>
          <w:rFonts w:ascii="Bookman Old Style" w:hAnsi="Bookman Old Style"/>
          <w:color w:val="000000" w:themeColor="text1"/>
          <w:lang w:val="id-ID"/>
        </w:rPr>
        <w:t xml:space="preserve">Pemerintah Daerah </w:t>
      </w:r>
      <w:r w:rsidRPr="008444BC">
        <w:rPr>
          <w:rFonts w:ascii="Bookman Old Style" w:hAnsi="Bookman Old Style"/>
          <w:color w:val="000000" w:themeColor="text1"/>
        </w:rPr>
        <w:t>p</w:t>
      </w:r>
      <w:r w:rsidRPr="008444BC">
        <w:rPr>
          <w:rFonts w:ascii="Bookman Old Style" w:hAnsi="Bookman Old Style"/>
          <w:color w:val="000000" w:themeColor="text1"/>
          <w:lang w:val="id-ID"/>
        </w:rPr>
        <w:t xml:space="preserve">rovinsi, Pemerintah Daerah </w:t>
      </w:r>
      <w:r w:rsidRPr="008444BC">
        <w:rPr>
          <w:rFonts w:ascii="Bookman Old Style" w:hAnsi="Bookman Old Style"/>
          <w:color w:val="000000" w:themeColor="text1"/>
        </w:rPr>
        <w:t>k</w:t>
      </w:r>
      <w:r w:rsidRPr="008444BC">
        <w:rPr>
          <w:rFonts w:ascii="Bookman Old Style" w:hAnsi="Bookman Old Style"/>
          <w:color w:val="000000" w:themeColor="text1"/>
          <w:lang w:val="id-ID"/>
        </w:rPr>
        <w:t>abupaten/</w:t>
      </w:r>
      <w:r w:rsidRPr="008444BC">
        <w:rPr>
          <w:rFonts w:ascii="Bookman Old Style" w:hAnsi="Bookman Old Style"/>
          <w:color w:val="000000" w:themeColor="text1"/>
        </w:rPr>
        <w:t>k</w:t>
      </w:r>
      <w:r w:rsidRPr="008444BC">
        <w:rPr>
          <w:rFonts w:ascii="Bookman Old Style" w:hAnsi="Bookman Old Style"/>
          <w:color w:val="000000" w:themeColor="text1"/>
          <w:lang w:val="id-ID"/>
        </w:rPr>
        <w:t>ota</w:t>
      </w:r>
      <w:r w:rsidRPr="008444BC">
        <w:rPr>
          <w:rFonts w:ascii="Bookman Old Style" w:hAnsi="Bookman Old Style"/>
          <w:color w:val="000000" w:themeColor="text1"/>
        </w:rPr>
        <w:t xml:space="preserve">, </w:t>
      </w:r>
      <w:r w:rsidRPr="008444BC">
        <w:rPr>
          <w:rFonts w:ascii="Bookman Old Style" w:hAnsi="Bookman Old Style" w:cs="Arial"/>
          <w:color w:val="000000" w:themeColor="text1"/>
        </w:rPr>
        <w:t xml:space="preserve">administrator KEK, </w:t>
      </w:r>
      <w:proofErr w:type="spellStart"/>
      <w:r w:rsidRPr="008444BC">
        <w:rPr>
          <w:rFonts w:ascii="Bookman Old Style" w:hAnsi="Bookman Old Style" w:cs="Arial"/>
          <w:color w:val="000000" w:themeColor="text1"/>
        </w:rPr>
        <w:t>atau</w:t>
      </w:r>
      <w:proofErr w:type="spellEnd"/>
      <w:r w:rsidRPr="008444BC">
        <w:rPr>
          <w:rFonts w:ascii="Bookman Old Style" w:hAnsi="Bookman Old Style" w:cs="Arial"/>
          <w:color w:val="000000" w:themeColor="text1"/>
        </w:rPr>
        <w:t xml:space="preserve"> badan </w:t>
      </w:r>
      <w:proofErr w:type="spellStart"/>
      <w:r w:rsidRPr="008444BC">
        <w:rPr>
          <w:rFonts w:ascii="Bookman Old Style" w:hAnsi="Bookman Old Style" w:cs="Arial"/>
          <w:color w:val="000000" w:themeColor="text1"/>
        </w:rPr>
        <w:t>pengusahaan</w:t>
      </w:r>
      <w:proofErr w:type="spellEnd"/>
      <w:r w:rsidRPr="008444BC">
        <w:rPr>
          <w:rFonts w:ascii="Bookman Old Style" w:hAnsi="Bookman Old Style" w:cs="Arial"/>
          <w:color w:val="000000" w:themeColor="text1"/>
        </w:rPr>
        <w:t xml:space="preserve"> KPBPB</w:t>
      </w:r>
      <w:r w:rsidRPr="008444BC">
        <w:rPr>
          <w:rFonts w:ascii="Bookman Old Style" w:hAnsi="Bookman Old Style"/>
          <w:color w:val="000000" w:themeColor="text1"/>
          <w:lang w:val="id-ID"/>
        </w:rPr>
        <w:t xml:space="preserve"> </w:t>
      </w:r>
      <w:proofErr w:type="spellStart"/>
      <w:r w:rsidRPr="008444BC">
        <w:rPr>
          <w:rFonts w:ascii="Bookman Old Style" w:hAnsi="Bookman Old Style"/>
          <w:color w:val="000000" w:themeColor="text1"/>
        </w:rPr>
        <w:t>terkait</w:t>
      </w:r>
      <w:proofErr w:type="spellEnd"/>
      <w:r w:rsidRPr="008444BC">
        <w:rPr>
          <w:rFonts w:ascii="Bookman Old Style" w:hAnsi="Bookman Old Style"/>
          <w:color w:val="000000" w:themeColor="text1"/>
        </w:rPr>
        <w:t>.</w:t>
      </w:r>
    </w:p>
    <w:p w14:paraId="702DB809" w14:textId="77777777" w:rsidR="00614C0C" w:rsidRPr="008444BC" w:rsidRDefault="00614C0C">
      <w:pPr>
        <w:pStyle w:val="Style"/>
        <w:numPr>
          <w:ilvl w:val="0"/>
          <w:numId w:val="136"/>
        </w:numPr>
        <w:tabs>
          <w:tab w:val="left" w:pos="2552"/>
        </w:tabs>
        <w:spacing w:after="0" w:line="360" w:lineRule="auto"/>
        <w:ind w:left="2552" w:right="23" w:hanging="567"/>
        <w:jc w:val="both"/>
        <w:rPr>
          <w:rFonts w:ascii="Bookman Old Style" w:hAnsi="Bookman Old Style" w:cs="Arial"/>
          <w:color w:val="000000" w:themeColor="text1"/>
        </w:rPr>
      </w:pPr>
      <w:r w:rsidRPr="008444BC">
        <w:rPr>
          <w:rFonts w:ascii="Bookman Old Style" w:hAnsi="Bookman Old Style" w:cs="Arial"/>
          <w:color w:val="000000" w:themeColor="text1"/>
        </w:rPr>
        <w:t xml:space="preserve">BAP </w:t>
      </w:r>
      <w:r w:rsidRPr="008444BC">
        <w:rPr>
          <w:rFonts w:ascii="Bookman Old Style" w:hAnsi="Bookman Old Style" w:cs="Arial"/>
          <w:color w:val="000000" w:themeColor="text1"/>
          <w:lang w:val="id-ID"/>
        </w:rPr>
        <w:t xml:space="preserve">yang dibuat berdasarkan kunjungan fisik maupun kunjungan </w:t>
      </w:r>
      <w:r w:rsidRPr="008444BC">
        <w:rPr>
          <w:rFonts w:ascii="Bookman Old Style" w:hAnsi="Bookman Old Style" w:cs="Arial"/>
          <w:i/>
          <w:color w:val="000000" w:themeColor="text1"/>
          <w:lang w:val="id-ID"/>
        </w:rPr>
        <w:t>virtual</w:t>
      </w:r>
      <w:r w:rsidRPr="008444BC">
        <w:rPr>
          <w:rFonts w:ascii="Bookman Old Style" w:hAnsi="Bookman Old Style" w:cs="Arial"/>
          <w:color w:val="000000" w:themeColor="text1"/>
          <w:lang w:val="id-ID"/>
        </w:rPr>
        <w:t xml:space="preserve"> memiliki kedudukan dan fungsi yang sama.</w:t>
      </w:r>
    </w:p>
    <w:p w14:paraId="24FA2363" w14:textId="04E59ED9" w:rsidR="00614C0C" w:rsidRPr="008444BC" w:rsidRDefault="00614C0C">
      <w:pPr>
        <w:pStyle w:val="Style"/>
        <w:numPr>
          <w:ilvl w:val="0"/>
          <w:numId w:val="136"/>
        </w:numPr>
        <w:tabs>
          <w:tab w:val="left" w:pos="2552"/>
        </w:tabs>
        <w:spacing w:after="0" w:line="360" w:lineRule="auto"/>
        <w:ind w:left="2552" w:right="23" w:hanging="567"/>
        <w:jc w:val="both"/>
        <w:rPr>
          <w:rFonts w:ascii="Bookman Old Style" w:hAnsi="Bookman Old Style" w:cs="Arial"/>
          <w:color w:val="000000" w:themeColor="text1"/>
        </w:rPr>
      </w:pPr>
      <w:r w:rsidRPr="008444BC">
        <w:rPr>
          <w:rFonts w:ascii="Bookman Old Style" w:eastAsia="Bookman Old Style" w:hAnsi="Bookman Old Style" w:cs="Bookman Old Style"/>
        </w:rPr>
        <w:t xml:space="preserve">Format BAP </w:t>
      </w:r>
      <w:proofErr w:type="spellStart"/>
      <w:r w:rsidRPr="008444BC">
        <w:rPr>
          <w:rFonts w:ascii="Bookman Old Style" w:eastAsia="Bookman Old Style" w:hAnsi="Bookman Old Style" w:cs="Bookman Old Style"/>
        </w:rPr>
        <w:t>sebagaimana</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dimaksud</w:t>
      </w:r>
      <w:proofErr w:type="spellEnd"/>
      <w:r w:rsidRPr="008444BC">
        <w:rPr>
          <w:rFonts w:ascii="Bookman Old Style" w:eastAsia="Bookman Old Style" w:hAnsi="Bookman Old Style" w:cs="Bookman Old Style"/>
        </w:rPr>
        <w:t xml:space="preserve"> pada </w:t>
      </w:r>
      <w:proofErr w:type="spellStart"/>
      <w:r w:rsidRPr="008444BC">
        <w:rPr>
          <w:rFonts w:ascii="Bookman Old Style" w:eastAsia="Bookman Old Style" w:hAnsi="Bookman Old Style" w:cs="Bookman Old Style"/>
        </w:rPr>
        <w:t>ayat</w:t>
      </w:r>
      <w:proofErr w:type="spellEnd"/>
      <w:r w:rsidRPr="008444BC">
        <w:rPr>
          <w:rFonts w:ascii="Bookman Old Style" w:eastAsia="Bookman Old Style" w:hAnsi="Bookman Old Style" w:cs="Bookman Old Style"/>
        </w:rPr>
        <w:t xml:space="preserve"> (</w:t>
      </w:r>
      <w:r w:rsidR="00E3420A" w:rsidRPr="008444BC">
        <w:rPr>
          <w:rFonts w:ascii="Bookman Old Style" w:eastAsia="Bookman Old Style" w:hAnsi="Bookman Old Style" w:cs="Bookman Old Style"/>
        </w:rPr>
        <w:t>1</w:t>
      </w:r>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tercantum</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dalam</w:t>
      </w:r>
      <w:proofErr w:type="spellEnd"/>
      <w:r w:rsidRPr="008444BC">
        <w:rPr>
          <w:rFonts w:ascii="Bookman Old Style" w:eastAsia="Bookman Old Style" w:hAnsi="Bookman Old Style" w:cs="Bookman Old Style"/>
        </w:rPr>
        <w:t xml:space="preserve"> Lampiran</w:t>
      </w:r>
      <w:r w:rsidR="002220FE" w:rsidRPr="004E5A1F">
        <w:rPr>
          <w:rFonts w:ascii="Bookman Old Style" w:eastAsia="Bookman Old Style" w:hAnsi="Bookman Old Style" w:cs="Bookman Old Style"/>
        </w:rPr>
        <w:t xml:space="preserve"> IV</w:t>
      </w:r>
      <w:r w:rsidRPr="008444BC">
        <w:rPr>
          <w:rFonts w:ascii="Bookman Old Style" w:eastAsia="Bookman Old Style" w:hAnsi="Bookman Old Style" w:cs="Bookman Old Style"/>
        </w:rPr>
        <w:t xml:space="preserve"> yang </w:t>
      </w:r>
      <w:proofErr w:type="spellStart"/>
      <w:r w:rsidRPr="008444BC">
        <w:rPr>
          <w:rFonts w:ascii="Bookman Old Style" w:eastAsia="Bookman Old Style" w:hAnsi="Bookman Old Style" w:cs="Bookman Old Style"/>
        </w:rPr>
        <w:t>merupakan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bagian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tidak</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terpisahkan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dari</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Peraturan</w:t>
      </w:r>
      <w:proofErr w:type="spellEnd"/>
      <w:r w:rsidRPr="008444BC">
        <w:rPr>
          <w:rFonts w:ascii="Bookman Old Style" w:eastAsia="Bookman Old Style" w:hAnsi="Bookman Old Style" w:cs="Bookman Old Style"/>
        </w:rPr>
        <w:t xml:space="preserve"> Badan </w:t>
      </w:r>
      <w:proofErr w:type="spellStart"/>
      <w:r w:rsidRPr="008444BC">
        <w:rPr>
          <w:rFonts w:ascii="Bookman Old Style" w:eastAsia="Bookman Old Style" w:hAnsi="Bookman Old Style" w:cs="Bookman Old Style"/>
        </w:rPr>
        <w:t>ini</w:t>
      </w:r>
      <w:proofErr w:type="spellEnd"/>
      <w:r w:rsidRPr="008444BC">
        <w:rPr>
          <w:rFonts w:ascii="Bookman Old Style" w:eastAsia="Bookman Old Style" w:hAnsi="Bookman Old Style" w:cs="Bookman Old Style"/>
        </w:rPr>
        <w:t>.</w:t>
      </w:r>
    </w:p>
    <w:p w14:paraId="5CA82A5C" w14:textId="780B9457" w:rsidR="002417FE" w:rsidRPr="00567E7C" w:rsidRDefault="00614C0C">
      <w:pPr>
        <w:pStyle w:val="Style"/>
        <w:numPr>
          <w:ilvl w:val="0"/>
          <w:numId w:val="136"/>
        </w:numPr>
        <w:tabs>
          <w:tab w:val="left" w:pos="2552"/>
        </w:tabs>
        <w:spacing w:after="0" w:line="360" w:lineRule="auto"/>
        <w:ind w:left="2552" w:right="23" w:hanging="567"/>
        <w:jc w:val="both"/>
        <w:rPr>
          <w:rFonts w:ascii="Bookman Old Style" w:hAnsi="Bookman Old Style" w:cs="Arial"/>
          <w:color w:val="000000" w:themeColor="text1"/>
        </w:rPr>
      </w:pPr>
      <w:proofErr w:type="spellStart"/>
      <w:r w:rsidRPr="008444BC">
        <w:rPr>
          <w:rFonts w:ascii="Bookman Old Style" w:eastAsia="Bookman Old Style" w:hAnsi="Bookman Old Style" w:cs="Bookman Old Style"/>
        </w:rPr>
        <w:t>Dalam</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hal</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Pelaku</w:t>
      </w:r>
      <w:proofErr w:type="spellEnd"/>
      <w:r w:rsidRPr="008444BC">
        <w:rPr>
          <w:rFonts w:ascii="Bookman Old Style" w:eastAsia="Bookman Old Style" w:hAnsi="Bookman Old Style" w:cs="Bookman Old Style"/>
        </w:rPr>
        <w:t xml:space="preserve"> Usaha di </w:t>
      </w:r>
      <w:proofErr w:type="spellStart"/>
      <w:r w:rsidRPr="008444BC">
        <w:rPr>
          <w:rFonts w:ascii="Bookman Old Style" w:eastAsia="Bookman Old Style" w:hAnsi="Bookman Old Style" w:cs="Bookman Old Style"/>
        </w:rPr>
        <w:t>lokasi</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Proyek</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menolak</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untuk</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menandatangani</w:t>
      </w:r>
      <w:proofErr w:type="spellEnd"/>
      <w:r w:rsidRPr="008444BC">
        <w:rPr>
          <w:rFonts w:ascii="Bookman Old Style" w:eastAsia="Bookman Old Style" w:hAnsi="Bookman Old Style" w:cs="Bookman Old Style"/>
        </w:rPr>
        <w:t xml:space="preserve"> </w:t>
      </w:r>
      <w:r w:rsidRPr="008444BC">
        <w:rPr>
          <w:rFonts w:ascii="Bookman Old Style" w:hAnsi="Bookman Old Style" w:cs="Arial"/>
          <w:color w:val="000000" w:themeColor="text1"/>
        </w:rPr>
        <w:t>BAP</w:t>
      </w:r>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kesimpulan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hasil</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inspeksi</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lapangan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dilengkapi</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dengan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keterangan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penolakan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dari</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Pelaku</w:t>
      </w:r>
      <w:proofErr w:type="spellEnd"/>
      <w:r w:rsidRPr="008444BC">
        <w:rPr>
          <w:rFonts w:ascii="Bookman Old Style" w:eastAsia="Bookman Old Style" w:hAnsi="Bookman Old Style" w:cs="Bookman Old Style"/>
        </w:rPr>
        <w:t xml:space="preserve"> Usaha.</w:t>
      </w:r>
    </w:p>
    <w:p w14:paraId="634C8850" w14:textId="7B493F91" w:rsidR="00614C0C" w:rsidRPr="004E5A1F" w:rsidRDefault="00614C0C" w:rsidP="004E5A1F">
      <w:pPr>
        <w:pStyle w:val="Style"/>
        <w:numPr>
          <w:ilvl w:val="0"/>
          <w:numId w:val="136"/>
        </w:numPr>
        <w:tabs>
          <w:tab w:val="left" w:pos="2552"/>
        </w:tabs>
        <w:spacing w:after="0" w:line="360" w:lineRule="auto"/>
        <w:ind w:left="2552" w:right="23" w:hanging="567"/>
        <w:jc w:val="both"/>
        <w:rPr>
          <w:rFonts w:ascii="Bookman Old Style" w:hAnsi="Bookman Old Style" w:cs="Arial"/>
          <w:color w:val="000000" w:themeColor="text1"/>
        </w:rPr>
      </w:pPr>
      <w:r w:rsidRPr="002943E6">
        <w:rPr>
          <w:rFonts w:ascii="Bookman Old Style" w:eastAsia="Bookman Old Style" w:hAnsi="Bookman Old Style" w:cs="Bookman Old Style"/>
        </w:rPr>
        <w:t xml:space="preserve">BAP </w:t>
      </w:r>
      <w:proofErr w:type="spellStart"/>
      <w:r w:rsidRPr="002943E6">
        <w:rPr>
          <w:rFonts w:ascii="Bookman Old Style" w:eastAsia="Bookman Old Style" w:hAnsi="Bookman Old Style" w:cs="Bookman Old Style"/>
        </w:rPr>
        <w:t>sebagaimana</w:t>
      </w:r>
      <w:proofErr w:type="spellEnd"/>
      <w:r w:rsidRPr="002943E6">
        <w:rPr>
          <w:rFonts w:ascii="Bookman Old Style" w:eastAsia="Bookman Old Style" w:hAnsi="Bookman Old Style" w:cs="Bookman Old Style"/>
        </w:rPr>
        <w:t xml:space="preserve"> </w:t>
      </w:r>
      <w:proofErr w:type="spellStart"/>
      <w:r w:rsidRPr="002943E6">
        <w:rPr>
          <w:rFonts w:ascii="Bookman Old Style" w:eastAsia="Bookman Old Style" w:hAnsi="Bookman Old Style" w:cs="Bookman Old Style"/>
        </w:rPr>
        <w:t>dimaksud</w:t>
      </w:r>
      <w:proofErr w:type="spellEnd"/>
      <w:r w:rsidRPr="002943E6">
        <w:rPr>
          <w:rFonts w:ascii="Bookman Old Style" w:eastAsia="Bookman Old Style" w:hAnsi="Bookman Old Style" w:cs="Bookman Old Style"/>
        </w:rPr>
        <w:t xml:space="preserve"> pada </w:t>
      </w:r>
      <w:proofErr w:type="spellStart"/>
      <w:r w:rsidRPr="002943E6">
        <w:rPr>
          <w:rFonts w:ascii="Bookman Old Style" w:eastAsia="Bookman Old Style" w:hAnsi="Bookman Old Style" w:cs="Bookman Old Style"/>
        </w:rPr>
        <w:t>ayat</w:t>
      </w:r>
      <w:proofErr w:type="spellEnd"/>
      <w:r w:rsidRPr="002943E6">
        <w:rPr>
          <w:rFonts w:ascii="Bookman Old Style" w:eastAsia="Bookman Old Style" w:hAnsi="Bookman Old Style" w:cs="Bookman Old Style"/>
        </w:rPr>
        <w:t xml:space="preserve"> (10) </w:t>
      </w:r>
      <w:proofErr w:type="spellStart"/>
      <w:r w:rsidRPr="002943E6">
        <w:rPr>
          <w:rFonts w:ascii="Bookman Old Style" w:eastAsia="Bookman Old Style" w:hAnsi="Bookman Old Style" w:cs="Bookman Old Style"/>
        </w:rPr>
        <w:t>dinyatakan</w:t>
      </w:r>
      <w:proofErr w:type="spellEnd"/>
      <w:r w:rsidRPr="002943E6">
        <w:rPr>
          <w:rFonts w:ascii="Bookman Old Style" w:eastAsia="Bookman Old Style" w:hAnsi="Bookman Old Style" w:cs="Bookman Old Style"/>
        </w:rPr>
        <w:t xml:space="preserve"> </w:t>
      </w:r>
      <w:proofErr w:type="spellStart"/>
      <w:r w:rsidRPr="002943E6">
        <w:rPr>
          <w:rFonts w:ascii="Bookman Old Style" w:eastAsia="Bookman Old Style" w:hAnsi="Bookman Old Style" w:cs="Bookman Old Style"/>
        </w:rPr>
        <w:t>sah</w:t>
      </w:r>
      <w:proofErr w:type="spellEnd"/>
      <w:r w:rsidRPr="002943E6">
        <w:rPr>
          <w:rFonts w:ascii="Bookman Old Style" w:eastAsia="Bookman Old Style" w:hAnsi="Bookman Old Style" w:cs="Bookman Old Style"/>
        </w:rPr>
        <w:t xml:space="preserve"> dan </w:t>
      </w:r>
      <w:proofErr w:type="spellStart"/>
      <w:r w:rsidRPr="002943E6">
        <w:rPr>
          <w:rFonts w:ascii="Bookman Old Style" w:eastAsia="Bookman Old Style" w:hAnsi="Bookman Old Style" w:cs="Bookman Old Style"/>
        </w:rPr>
        <w:t>tetap</w:t>
      </w:r>
      <w:proofErr w:type="spellEnd"/>
      <w:r w:rsidRPr="002943E6">
        <w:rPr>
          <w:rFonts w:ascii="Bookman Old Style" w:eastAsia="Bookman Old Style" w:hAnsi="Bookman Old Style" w:cs="Bookman Old Style"/>
        </w:rPr>
        <w:t xml:space="preserve"> </w:t>
      </w:r>
      <w:proofErr w:type="spellStart"/>
      <w:r w:rsidRPr="002943E6">
        <w:rPr>
          <w:rFonts w:ascii="Bookman Old Style" w:eastAsia="Bookman Old Style" w:hAnsi="Bookman Old Style" w:cs="Bookman Old Style"/>
        </w:rPr>
        <w:t>berlaku</w:t>
      </w:r>
      <w:proofErr w:type="spellEnd"/>
      <w:r w:rsidRPr="002943E6">
        <w:rPr>
          <w:rFonts w:ascii="Bookman Old Style" w:eastAsia="Bookman Old Style" w:hAnsi="Bookman Old Style" w:cs="Bookman Old Style"/>
        </w:rPr>
        <w:t xml:space="preserve"> </w:t>
      </w:r>
      <w:proofErr w:type="spellStart"/>
      <w:r w:rsidRPr="002943E6">
        <w:rPr>
          <w:rFonts w:ascii="Bookman Old Style" w:eastAsia="Bookman Old Style" w:hAnsi="Bookman Old Style" w:cs="Bookman Old Style"/>
        </w:rPr>
        <w:t>dengan</w:t>
      </w:r>
      <w:proofErr w:type="spellEnd"/>
      <w:r w:rsidRPr="002943E6">
        <w:rPr>
          <w:rFonts w:ascii="Bookman Old Style" w:eastAsia="Bookman Old Style" w:hAnsi="Bookman Old Style" w:cs="Bookman Old Style"/>
        </w:rPr>
        <w:t xml:space="preserve"> </w:t>
      </w:r>
      <w:proofErr w:type="spellStart"/>
      <w:r w:rsidRPr="002943E6">
        <w:rPr>
          <w:rFonts w:ascii="Bookman Old Style" w:eastAsia="Bookman Old Style" w:hAnsi="Bookman Old Style" w:cs="Bookman Old Style"/>
        </w:rPr>
        <w:t>ditandatangani</w:t>
      </w:r>
      <w:proofErr w:type="spellEnd"/>
      <w:r w:rsidRPr="002943E6">
        <w:rPr>
          <w:rFonts w:ascii="Bookman Old Style" w:eastAsia="Bookman Old Style" w:hAnsi="Bookman Old Style" w:cs="Bookman Old Style"/>
        </w:rPr>
        <w:t xml:space="preserve"> oleh</w:t>
      </w:r>
      <w:r w:rsidRPr="004E5A1F">
        <w:rPr>
          <w:rFonts w:ascii="Bookman Old Style" w:hAnsi="Bookman Old Style" w:cs="Arial"/>
          <w:color w:val="000000" w:themeColor="text1"/>
          <w:lang w:val="id-ID"/>
        </w:rPr>
        <w:t xml:space="preserve"> pelaksana inspeksi lapangan</w:t>
      </w:r>
      <w:r w:rsidRPr="002943E6">
        <w:rPr>
          <w:rFonts w:ascii="Bookman Old Style" w:eastAsia="Bookman Old Style" w:hAnsi="Bookman Old Style" w:cs="Bookman Old Style"/>
        </w:rPr>
        <w:t>.</w:t>
      </w:r>
    </w:p>
    <w:p w14:paraId="4C01FF0E" w14:textId="0780DEED" w:rsidR="00CE7064" w:rsidRDefault="00CE7064">
      <w:pPr>
        <w:pStyle w:val="Style"/>
        <w:tabs>
          <w:tab w:val="left" w:pos="2552"/>
        </w:tabs>
        <w:spacing w:after="0" w:line="360" w:lineRule="auto"/>
        <w:ind w:right="23"/>
        <w:jc w:val="both"/>
        <w:rPr>
          <w:rFonts w:ascii="Bookman Old Style" w:hAnsi="Bookman Old Style"/>
        </w:rPr>
      </w:pPr>
    </w:p>
    <w:p w14:paraId="75F4F134" w14:textId="77777777" w:rsidR="00762FA8" w:rsidRPr="008444BC" w:rsidRDefault="00762FA8">
      <w:pPr>
        <w:pStyle w:val="Style"/>
        <w:tabs>
          <w:tab w:val="left" w:pos="2552"/>
        </w:tabs>
        <w:spacing w:after="0" w:line="360" w:lineRule="auto"/>
        <w:ind w:right="23"/>
        <w:jc w:val="both"/>
        <w:rPr>
          <w:rFonts w:ascii="Bookman Old Style" w:hAnsi="Bookman Old Style"/>
        </w:rPr>
      </w:pPr>
    </w:p>
    <w:p w14:paraId="03A28C6A" w14:textId="1316C61A" w:rsidR="00CE7064" w:rsidRPr="002943E6" w:rsidRDefault="00CE7064">
      <w:pPr>
        <w:pStyle w:val="Heading8"/>
        <w:spacing w:before="0" w:after="0" w:line="360" w:lineRule="auto"/>
        <w:ind w:left="1985"/>
        <w:rPr>
          <w:szCs w:val="24"/>
        </w:rPr>
      </w:pPr>
      <w:proofErr w:type="spellStart"/>
      <w:r w:rsidRPr="004E5A1F">
        <w:rPr>
          <w:szCs w:val="24"/>
          <w:lang w:val="en-US"/>
        </w:rPr>
        <w:t>Bagian</w:t>
      </w:r>
      <w:proofErr w:type="spellEnd"/>
      <w:r w:rsidRPr="004E5A1F">
        <w:rPr>
          <w:szCs w:val="24"/>
          <w:lang w:val="en-US"/>
        </w:rPr>
        <w:t xml:space="preserve"> </w:t>
      </w:r>
      <w:proofErr w:type="spellStart"/>
      <w:r w:rsidRPr="004E5A1F">
        <w:rPr>
          <w:szCs w:val="24"/>
          <w:lang w:val="en-US"/>
        </w:rPr>
        <w:t>Ketiga</w:t>
      </w:r>
      <w:proofErr w:type="spellEnd"/>
    </w:p>
    <w:p w14:paraId="0DF16732" w14:textId="1E944F68" w:rsidR="00CE7064" w:rsidRPr="002943E6" w:rsidRDefault="00CE7064">
      <w:pPr>
        <w:pStyle w:val="Heading8"/>
        <w:spacing w:before="0" w:after="0" w:line="360" w:lineRule="auto"/>
        <w:ind w:left="1985"/>
        <w:rPr>
          <w:szCs w:val="24"/>
          <w:lang w:val="en-US"/>
        </w:rPr>
      </w:pPr>
      <w:proofErr w:type="spellStart"/>
      <w:r w:rsidRPr="004E5A1F">
        <w:rPr>
          <w:color w:val="000000"/>
          <w:szCs w:val="24"/>
          <w:lang w:val="en-US"/>
        </w:rPr>
        <w:t>Laporan</w:t>
      </w:r>
      <w:proofErr w:type="spellEnd"/>
      <w:r w:rsidRPr="004E5A1F">
        <w:rPr>
          <w:color w:val="000000"/>
          <w:szCs w:val="24"/>
          <w:lang w:val="en-US"/>
        </w:rPr>
        <w:t xml:space="preserve"> </w:t>
      </w:r>
      <w:proofErr w:type="spellStart"/>
      <w:r w:rsidRPr="004E5A1F">
        <w:rPr>
          <w:color w:val="000000"/>
          <w:szCs w:val="24"/>
          <w:lang w:val="en-US"/>
        </w:rPr>
        <w:t>Berkala</w:t>
      </w:r>
      <w:proofErr w:type="spellEnd"/>
      <w:r w:rsidRPr="004E5A1F">
        <w:rPr>
          <w:color w:val="000000"/>
          <w:szCs w:val="24"/>
          <w:lang w:val="en-US"/>
        </w:rPr>
        <w:t xml:space="preserve"> </w:t>
      </w:r>
      <w:proofErr w:type="spellStart"/>
      <w:r w:rsidRPr="004E5A1F">
        <w:rPr>
          <w:color w:val="000000"/>
          <w:szCs w:val="24"/>
          <w:lang w:val="en-US"/>
        </w:rPr>
        <w:t>Pelaku</w:t>
      </w:r>
      <w:proofErr w:type="spellEnd"/>
      <w:r w:rsidRPr="004E5A1F">
        <w:rPr>
          <w:color w:val="000000"/>
          <w:szCs w:val="24"/>
          <w:lang w:val="en-US"/>
        </w:rPr>
        <w:t xml:space="preserve"> Usaha</w:t>
      </w:r>
    </w:p>
    <w:p w14:paraId="1B98A453" w14:textId="77777777" w:rsidR="00CE7064" w:rsidRPr="008444BC" w:rsidRDefault="00CE7064">
      <w:pPr>
        <w:pStyle w:val="Style"/>
        <w:tabs>
          <w:tab w:val="left" w:pos="2552"/>
        </w:tabs>
        <w:spacing w:after="0" w:line="360" w:lineRule="auto"/>
        <w:ind w:right="23"/>
        <w:jc w:val="center"/>
        <w:rPr>
          <w:rFonts w:ascii="Bookman Old Style" w:hAnsi="Bookman Old Style"/>
        </w:rPr>
      </w:pPr>
    </w:p>
    <w:p w14:paraId="0D2127D6" w14:textId="308E2FD8" w:rsidR="00CE7064" w:rsidRPr="004E5A1F" w:rsidRDefault="00CE7064" w:rsidP="004E5A1F">
      <w:pPr>
        <w:pStyle w:val="Heading8"/>
        <w:spacing w:before="0" w:after="0" w:line="360" w:lineRule="auto"/>
        <w:ind w:left="1985"/>
        <w:rPr>
          <w:szCs w:val="24"/>
        </w:rPr>
      </w:pPr>
      <w:r w:rsidRPr="004E5A1F">
        <w:rPr>
          <w:szCs w:val="24"/>
        </w:rPr>
        <w:t xml:space="preserve">Pasal </w:t>
      </w:r>
      <w:r w:rsidRPr="004E5A1F">
        <w:rPr>
          <w:szCs w:val="24"/>
          <w:lang w:val="en-US"/>
        </w:rPr>
        <w:t>1</w:t>
      </w:r>
      <w:r w:rsidRPr="002943E6">
        <w:rPr>
          <w:szCs w:val="24"/>
          <w:lang w:val="en-US"/>
        </w:rPr>
        <w:t>5</w:t>
      </w:r>
    </w:p>
    <w:p w14:paraId="58D42EBD" w14:textId="08302886" w:rsidR="003A6DA1" w:rsidRPr="00FB122D" w:rsidRDefault="003A6DA1" w:rsidP="004E5A1F">
      <w:pPr>
        <w:pStyle w:val="Style"/>
        <w:spacing w:after="0" w:line="360" w:lineRule="auto"/>
        <w:ind w:left="1985" w:right="23"/>
        <w:jc w:val="both"/>
        <w:rPr>
          <w:rFonts w:ascii="Bookman Old Style" w:hAnsi="Bookman Old Style" w:cstheme="minorHAnsi"/>
          <w:color w:val="000000" w:themeColor="text1"/>
        </w:rPr>
      </w:pPr>
      <w:proofErr w:type="spellStart"/>
      <w:r w:rsidRPr="002943E6">
        <w:rPr>
          <w:rFonts w:ascii="Bookman Old Style" w:hAnsi="Bookman Old Style" w:cstheme="minorHAnsi"/>
          <w:color w:val="000000" w:themeColor="text1"/>
        </w:rPr>
        <w:t>Laporan</w:t>
      </w:r>
      <w:proofErr w:type="spellEnd"/>
      <w:r w:rsidRPr="002943E6">
        <w:rPr>
          <w:rFonts w:ascii="Bookman Old Style" w:hAnsi="Bookman Old Style" w:cstheme="minorHAnsi"/>
          <w:color w:val="000000" w:themeColor="text1"/>
        </w:rPr>
        <w:t xml:space="preserve"> </w:t>
      </w:r>
      <w:proofErr w:type="spellStart"/>
      <w:r w:rsidRPr="002943E6">
        <w:rPr>
          <w:rFonts w:ascii="Bookman Old Style" w:hAnsi="Bookman Old Style" w:cstheme="minorHAnsi"/>
          <w:color w:val="000000" w:themeColor="text1"/>
        </w:rPr>
        <w:t>berkala</w:t>
      </w:r>
      <w:proofErr w:type="spellEnd"/>
      <w:r w:rsidRPr="002943E6">
        <w:rPr>
          <w:rFonts w:ascii="Bookman Old Style" w:hAnsi="Bookman Old Style" w:cstheme="minorHAnsi"/>
          <w:color w:val="000000" w:themeColor="text1"/>
        </w:rPr>
        <w:t xml:space="preserve"> </w:t>
      </w:r>
      <w:proofErr w:type="spellStart"/>
      <w:r w:rsidRPr="00FB122D">
        <w:rPr>
          <w:rFonts w:ascii="Bookman Old Style" w:hAnsi="Bookman Old Style" w:cstheme="minorHAnsi"/>
          <w:color w:val="000000" w:themeColor="text1"/>
        </w:rPr>
        <w:t>dari</w:t>
      </w:r>
      <w:proofErr w:type="spellEnd"/>
      <w:r w:rsidRPr="00FB122D">
        <w:rPr>
          <w:rFonts w:ascii="Bookman Old Style" w:hAnsi="Bookman Old Style" w:cstheme="minorHAnsi"/>
          <w:color w:val="000000" w:themeColor="text1"/>
        </w:rPr>
        <w:t xml:space="preserve"> </w:t>
      </w:r>
      <w:proofErr w:type="spellStart"/>
      <w:r w:rsidRPr="00FB122D">
        <w:rPr>
          <w:rFonts w:ascii="Bookman Old Style" w:hAnsi="Bookman Old Style" w:cstheme="minorHAnsi"/>
          <w:color w:val="000000" w:themeColor="text1"/>
        </w:rPr>
        <w:t>Pelaku</w:t>
      </w:r>
      <w:proofErr w:type="spellEnd"/>
      <w:r w:rsidRPr="00FB122D">
        <w:rPr>
          <w:rFonts w:ascii="Bookman Old Style" w:hAnsi="Bookman Old Style" w:cstheme="minorHAnsi"/>
          <w:color w:val="000000" w:themeColor="text1"/>
        </w:rPr>
        <w:t xml:space="preserve"> Usaha </w:t>
      </w:r>
      <w:proofErr w:type="spellStart"/>
      <w:r w:rsidRPr="00FB122D">
        <w:rPr>
          <w:rFonts w:ascii="Bookman Old Style" w:hAnsi="Bookman Old Style" w:cstheme="minorHAnsi"/>
          <w:color w:val="000000" w:themeColor="text1"/>
        </w:rPr>
        <w:t>sebagaimana</w:t>
      </w:r>
      <w:proofErr w:type="spellEnd"/>
      <w:r w:rsidRPr="00FB122D">
        <w:rPr>
          <w:rFonts w:ascii="Bookman Old Style" w:hAnsi="Bookman Old Style" w:cstheme="minorHAnsi"/>
          <w:color w:val="000000" w:themeColor="text1"/>
        </w:rPr>
        <w:t xml:space="preserve"> </w:t>
      </w:r>
      <w:proofErr w:type="spellStart"/>
      <w:r w:rsidRPr="00FB122D">
        <w:rPr>
          <w:rFonts w:ascii="Bookman Old Style" w:hAnsi="Bookman Old Style" w:cstheme="minorHAnsi"/>
          <w:color w:val="000000" w:themeColor="text1"/>
        </w:rPr>
        <w:t>dimaksud</w:t>
      </w:r>
      <w:proofErr w:type="spellEnd"/>
      <w:r w:rsidRPr="00FB122D">
        <w:rPr>
          <w:rFonts w:ascii="Bookman Old Style" w:hAnsi="Bookman Old Style" w:cstheme="minorHAnsi"/>
          <w:color w:val="000000" w:themeColor="text1"/>
        </w:rPr>
        <w:t xml:space="preserve"> </w:t>
      </w:r>
      <w:proofErr w:type="spellStart"/>
      <w:r w:rsidRPr="00FB122D">
        <w:rPr>
          <w:rFonts w:ascii="Bookman Old Style" w:hAnsi="Bookman Old Style" w:cstheme="minorHAnsi"/>
          <w:color w:val="000000" w:themeColor="text1"/>
        </w:rPr>
        <w:t>dalam</w:t>
      </w:r>
      <w:proofErr w:type="spellEnd"/>
      <w:r w:rsidR="00E3420A" w:rsidRPr="004E5A1F">
        <w:rPr>
          <w:rFonts w:ascii="Bookman Old Style" w:hAnsi="Bookman Old Style" w:cstheme="minorHAnsi"/>
          <w:color w:val="000000" w:themeColor="text1"/>
        </w:rPr>
        <w:t xml:space="preserve"> </w:t>
      </w:r>
      <w:proofErr w:type="spellStart"/>
      <w:r w:rsidRPr="00FB122D">
        <w:rPr>
          <w:rFonts w:ascii="Bookman Old Style" w:hAnsi="Bookman Old Style" w:cstheme="minorHAnsi"/>
          <w:color w:val="000000" w:themeColor="text1"/>
        </w:rPr>
        <w:t>Pasal</w:t>
      </w:r>
      <w:proofErr w:type="spellEnd"/>
      <w:r w:rsidRPr="00FB122D">
        <w:rPr>
          <w:rFonts w:ascii="Bookman Old Style" w:hAnsi="Bookman Old Style" w:cstheme="minorHAnsi"/>
          <w:color w:val="000000" w:themeColor="text1"/>
        </w:rPr>
        <w:t xml:space="preserve"> </w:t>
      </w:r>
      <w:r w:rsidR="00CE7064" w:rsidRPr="004E5A1F">
        <w:rPr>
          <w:rFonts w:ascii="Bookman Old Style" w:hAnsi="Bookman Old Style" w:cstheme="minorHAnsi"/>
          <w:color w:val="000000" w:themeColor="text1"/>
        </w:rPr>
        <w:t>8</w:t>
      </w:r>
      <w:r w:rsidR="00254942" w:rsidRPr="004E5A1F">
        <w:rPr>
          <w:rFonts w:ascii="Bookman Old Style" w:hAnsi="Bookman Old Style" w:cstheme="minorHAnsi"/>
          <w:color w:val="000000" w:themeColor="text1"/>
        </w:rPr>
        <w:t xml:space="preserve"> </w:t>
      </w:r>
      <w:proofErr w:type="spellStart"/>
      <w:r w:rsidRPr="002943E6">
        <w:rPr>
          <w:rFonts w:ascii="Bookman Old Style" w:hAnsi="Bookman Old Style" w:cstheme="minorHAnsi"/>
          <w:color w:val="000000" w:themeColor="text1"/>
        </w:rPr>
        <w:t>ayat</w:t>
      </w:r>
      <w:proofErr w:type="spellEnd"/>
      <w:r w:rsidRPr="002943E6">
        <w:rPr>
          <w:rFonts w:ascii="Bookman Old Style" w:hAnsi="Bookman Old Style" w:cstheme="minorHAnsi"/>
          <w:color w:val="000000" w:themeColor="text1"/>
        </w:rPr>
        <w:t xml:space="preserve"> (2) </w:t>
      </w:r>
      <w:proofErr w:type="spellStart"/>
      <w:r w:rsidR="00254942" w:rsidRPr="004E5A1F">
        <w:rPr>
          <w:rFonts w:ascii="Bookman Old Style" w:hAnsi="Bookman Old Style" w:cstheme="minorHAnsi"/>
          <w:color w:val="000000" w:themeColor="text1"/>
        </w:rPr>
        <w:t>huruf</w:t>
      </w:r>
      <w:proofErr w:type="spellEnd"/>
      <w:r w:rsidR="00254942" w:rsidRPr="004E5A1F">
        <w:rPr>
          <w:rFonts w:ascii="Bookman Old Style" w:hAnsi="Bookman Old Style" w:cstheme="minorHAnsi"/>
          <w:color w:val="000000" w:themeColor="text1"/>
        </w:rPr>
        <w:t xml:space="preserve"> </w:t>
      </w:r>
      <w:r w:rsidR="00B053D2" w:rsidRPr="004E5A1F">
        <w:rPr>
          <w:rFonts w:ascii="Bookman Old Style" w:hAnsi="Bookman Old Style" w:cstheme="minorHAnsi"/>
          <w:color w:val="000000" w:themeColor="text1"/>
        </w:rPr>
        <w:t>c</w:t>
      </w:r>
      <w:r w:rsidR="00254942" w:rsidRPr="004E5A1F">
        <w:rPr>
          <w:rFonts w:ascii="Bookman Old Style" w:hAnsi="Bookman Old Style" w:cstheme="minorHAnsi"/>
          <w:color w:val="000000" w:themeColor="text1"/>
        </w:rPr>
        <w:t xml:space="preserve"> </w:t>
      </w:r>
      <w:proofErr w:type="spellStart"/>
      <w:r w:rsidRPr="002943E6">
        <w:rPr>
          <w:rFonts w:ascii="Bookman Old Style" w:hAnsi="Bookman Old Style" w:cstheme="minorHAnsi"/>
          <w:color w:val="000000" w:themeColor="text1"/>
        </w:rPr>
        <w:t>terdiri</w:t>
      </w:r>
      <w:proofErr w:type="spellEnd"/>
      <w:r w:rsidRPr="002943E6">
        <w:rPr>
          <w:rFonts w:ascii="Bookman Old Style" w:hAnsi="Bookman Old Style" w:cstheme="minorHAnsi"/>
          <w:color w:val="000000" w:themeColor="text1"/>
        </w:rPr>
        <w:t xml:space="preserve"> </w:t>
      </w:r>
      <w:proofErr w:type="spellStart"/>
      <w:r w:rsidRPr="002943E6">
        <w:rPr>
          <w:rFonts w:ascii="Bookman Old Style" w:hAnsi="Bookman Old Style" w:cstheme="minorHAnsi"/>
          <w:color w:val="000000" w:themeColor="text1"/>
        </w:rPr>
        <w:t>atas</w:t>
      </w:r>
      <w:proofErr w:type="spellEnd"/>
      <w:r w:rsidRPr="002943E6">
        <w:rPr>
          <w:rFonts w:ascii="Bookman Old Style" w:hAnsi="Bookman Old Style" w:cstheme="minorHAnsi"/>
          <w:color w:val="000000" w:themeColor="text1"/>
        </w:rPr>
        <w:t>:</w:t>
      </w:r>
    </w:p>
    <w:p w14:paraId="0A1652FC" w14:textId="0610B4CB" w:rsidR="00614C0C" w:rsidRPr="008444BC" w:rsidRDefault="00E3420A" w:rsidP="004E5A1F">
      <w:pPr>
        <w:pStyle w:val="ListParagraph"/>
        <w:numPr>
          <w:ilvl w:val="1"/>
          <w:numId w:val="133"/>
        </w:numPr>
        <w:spacing w:after="0" w:line="360" w:lineRule="auto"/>
        <w:ind w:left="2552" w:hanging="567"/>
        <w:jc w:val="both"/>
        <w:rPr>
          <w:rFonts w:ascii="Bookman Old Style" w:hAnsi="Bookman Old Style" w:cstheme="minorHAnsi"/>
          <w:color w:val="000000" w:themeColor="text1"/>
          <w:sz w:val="24"/>
          <w:szCs w:val="24"/>
          <w:lang w:val="en-US"/>
        </w:rPr>
      </w:pPr>
      <w:proofErr w:type="spellStart"/>
      <w:r w:rsidRPr="004E5A1F">
        <w:rPr>
          <w:rFonts w:ascii="Bookman Old Style" w:hAnsi="Bookman Old Style" w:cstheme="minorHAnsi"/>
          <w:color w:val="000000" w:themeColor="text1"/>
          <w:sz w:val="24"/>
          <w:szCs w:val="24"/>
          <w:lang w:val="en-US"/>
        </w:rPr>
        <w:t>l</w:t>
      </w:r>
      <w:r w:rsidR="003A6DA1" w:rsidRPr="008444BC">
        <w:rPr>
          <w:rFonts w:ascii="Bookman Old Style" w:hAnsi="Bookman Old Style" w:cstheme="minorHAnsi"/>
          <w:color w:val="000000" w:themeColor="text1"/>
          <w:sz w:val="24"/>
          <w:szCs w:val="24"/>
          <w:lang w:val="en-US"/>
        </w:rPr>
        <w:t>aporan</w:t>
      </w:r>
      <w:proofErr w:type="spellEnd"/>
      <w:r w:rsidR="003A6DA1" w:rsidRPr="008444BC">
        <w:rPr>
          <w:rFonts w:ascii="Bookman Old Style" w:hAnsi="Bookman Old Style" w:cstheme="minorHAnsi"/>
          <w:color w:val="000000" w:themeColor="text1"/>
          <w:sz w:val="24"/>
          <w:szCs w:val="24"/>
          <w:lang w:val="en-US"/>
        </w:rPr>
        <w:t xml:space="preserve"> yang </w:t>
      </w:r>
      <w:proofErr w:type="spellStart"/>
      <w:r w:rsidR="003A6DA1" w:rsidRPr="008444BC">
        <w:rPr>
          <w:rFonts w:ascii="Bookman Old Style" w:hAnsi="Bookman Old Style" w:cstheme="minorHAnsi"/>
          <w:color w:val="000000" w:themeColor="text1"/>
          <w:sz w:val="24"/>
          <w:szCs w:val="24"/>
          <w:lang w:val="en-US"/>
        </w:rPr>
        <w:t>disampaikan</w:t>
      </w:r>
      <w:proofErr w:type="spellEnd"/>
      <w:r w:rsidR="003A6DA1" w:rsidRPr="008444BC">
        <w:rPr>
          <w:rFonts w:ascii="Bookman Old Style" w:hAnsi="Bookman Old Style" w:cstheme="minorHAnsi"/>
          <w:color w:val="000000" w:themeColor="text1"/>
          <w:sz w:val="24"/>
          <w:szCs w:val="24"/>
          <w:lang w:val="en-US"/>
        </w:rPr>
        <w:t xml:space="preserve"> </w:t>
      </w:r>
      <w:proofErr w:type="spellStart"/>
      <w:r w:rsidR="0005178E" w:rsidRPr="008444BC">
        <w:rPr>
          <w:rFonts w:ascii="Bookman Old Style" w:hAnsi="Bookman Old Style" w:cstheme="minorHAnsi"/>
          <w:color w:val="000000" w:themeColor="text1"/>
          <w:sz w:val="24"/>
          <w:szCs w:val="24"/>
          <w:lang w:val="en-US"/>
        </w:rPr>
        <w:t>kepada</w:t>
      </w:r>
      <w:proofErr w:type="spellEnd"/>
      <w:r w:rsidR="0005178E" w:rsidRPr="008444BC">
        <w:rPr>
          <w:rFonts w:ascii="Bookman Old Style" w:hAnsi="Bookman Old Style" w:cstheme="minorHAnsi"/>
          <w:color w:val="000000" w:themeColor="text1"/>
          <w:sz w:val="24"/>
          <w:szCs w:val="24"/>
          <w:lang w:val="en-US"/>
        </w:rPr>
        <w:t xml:space="preserve"> </w:t>
      </w:r>
      <w:proofErr w:type="spellStart"/>
      <w:r w:rsidR="00AD68FB" w:rsidRPr="004E5A1F">
        <w:rPr>
          <w:rFonts w:ascii="Bookman Old Style" w:hAnsi="Bookman Old Style" w:cstheme="minorHAnsi"/>
          <w:color w:val="000000" w:themeColor="text1"/>
          <w:sz w:val="24"/>
          <w:szCs w:val="24"/>
          <w:lang w:val="en-US"/>
        </w:rPr>
        <w:t>k</w:t>
      </w:r>
      <w:r w:rsidR="00766516" w:rsidRPr="004E5A1F">
        <w:rPr>
          <w:rFonts w:ascii="Bookman Old Style" w:hAnsi="Bookman Old Style" w:cstheme="minorHAnsi"/>
          <w:color w:val="000000" w:themeColor="text1"/>
          <w:sz w:val="24"/>
          <w:szCs w:val="24"/>
          <w:lang w:val="en-US"/>
        </w:rPr>
        <w:t>ementerian</w:t>
      </w:r>
      <w:proofErr w:type="spellEnd"/>
      <w:r w:rsidR="00766516" w:rsidRPr="004E5A1F">
        <w:rPr>
          <w:rFonts w:ascii="Bookman Old Style" w:hAnsi="Bookman Old Style" w:cstheme="minorHAnsi"/>
          <w:color w:val="000000" w:themeColor="text1"/>
          <w:sz w:val="24"/>
          <w:szCs w:val="24"/>
          <w:lang w:val="en-US"/>
        </w:rPr>
        <w:t>/</w:t>
      </w:r>
      <w:proofErr w:type="spellStart"/>
      <w:r w:rsidR="00766516" w:rsidRPr="004E5A1F">
        <w:rPr>
          <w:rFonts w:ascii="Bookman Old Style" w:hAnsi="Bookman Old Style" w:cstheme="minorHAnsi"/>
          <w:color w:val="000000" w:themeColor="text1"/>
          <w:sz w:val="24"/>
          <w:szCs w:val="24"/>
          <w:lang w:val="en-US"/>
        </w:rPr>
        <w:t>lembaga</w:t>
      </w:r>
      <w:proofErr w:type="spellEnd"/>
      <w:r w:rsidR="0005178E" w:rsidRPr="008444BC">
        <w:rPr>
          <w:rFonts w:ascii="Bookman Old Style" w:hAnsi="Bookman Old Style" w:cstheme="minorHAnsi"/>
          <w:color w:val="000000" w:themeColor="text1"/>
          <w:sz w:val="24"/>
          <w:szCs w:val="24"/>
          <w:lang w:val="en-US"/>
        </w:rPr>
        <w:t xml:space="preserve">, </w:t>
      </w:r>
      <w:proofErr w:type="spellStart"/>
      <w:r w:rsidR="0005178E" w:rsidRPr="008444BC">
        <w:rPr>
          <w:rFonts w:ascii="Bookman Old Style" w:hAnsi="Bookman Old Style" w:cstheme="minorHAnsi"/>
          <w:color w:val="000000" w:themeColor="text1"/>
          <w:sz w:val="24"/>
          <w:szCs w:val="24"/>
          <w:lang w:val="en-US"/>
        </w:rPr>
        <w:t>Pemerintah</w:t>
      </w:r>
      <w:proofErr w:type="spellEnd"/>
      <w:r w:rsidR="0005178E" w:rsidRPr="008444BC">
        <w:rPr>
          <w:rFonts w:ascii="Bookman Old Style" w:hAnsi="Bookman Old Style" w:cstheme="minorHAnsi"/>
          <w:color w:val="000000" w:themeColor="text1"/>
          <w:sz w:val="24"/>
          <w:szCs w:val="24"/>
          <w:lang w:val="en-US"/>
        </w:rPr>
        <w:t xml:space="preserve"> Daerah </w:t>
      </w:r>
      <w:proofErr w:type="spellStart"/>
      <w:r w:rsidR="0005178E" w:rsidRPr="008444BC">
        <w:rPr>
          <w:rFonts w:ascii="Bookman Old Style" w:hAnsi="Bookman Old Style" w:cstheme="minorHAnsi"/>
          <w:color w:val="000000" w:themeColor="text1"/>
          <w:sz w:val="24"/>
          <w:szCs w:val="24"/>
          <w:lang w:val="en-US"/>
        </w:rPr>
        <w:t>provinsi</w:t>
      </w:r>
      <w:proofErr w:type="spellEnd"/>
      <w:r w:rsidR="0005178E" w:rsidRPr="008444BC">
        <w:rPr>
          <w:rFonts w:ascii="Bookman Old Style" w:hAnsi="Bookman Old Style" w:cstheme="minorHAnsi"/>
          <w:color w:val="000000" w:themeColor="text1"/>
          <w:sz w:val="24"/>
          <w:szCs w:val="24"/>
          <w:lang w:val="en-US"/>
        </w:rPr>
        <w:t xml:space="preserve">, </w:t>
      </w:r>
      <w:proofErr w:type="spellStart"/>
      <w:r w:rsidR="0005178E" w:rsidRPr="008444BC">
        <w:rPr>
          <w:rFonts w:ascii="Bookman Old Style" w:hAnsi="Bookman Old Style" w:cstheme="minorHAnsi"/>
          <w:color w:val="000000" w:themeColor="text1"/>
          <w:sz w:val="24"/>
          <w:szCs w:val="24"/>
          <w:lang w:val="en-US"/>
        </w:rPr>
        <w:t>Pemerintah</w:t>
      </w:r>
      <w:proofErr w:type="spellEnd"/>
      <w:r w:rsidR="0005178E" w:rsidRPr="008444BC">
        <w:rPr>
          <w:rFonts w:ascii="Bookman Old Style" w:hAnsi="Bookman Old Style" w:cstheme="minorHAnsi"/>
          <w:color w:val="000000" w:themeColor="text1"/>
          <w:sz w:val="24"/>
          <w:szCs w:val="24"/>
          <w:lang w:val="en-US"/>
        </w:rPr>
        <w:t xml:space="preserve"> Daerah </w:t>
      </w:r>
      <w:proofErr w:type="spellStart"/>
      <w:r w:rsidR="0005178E" w:rsidRPr="008444BC">
        <w:rPr>
          <w:rFonts w:ascii="Bookman Old Style" w:hAnsi="Bookman Old Style" w:cstheme="minorHAnsi"/>
          <w:color w:val="000000" w:themeColor="text1"/>
          <w:sz w:val="24"/>
          <w:szCs w:val="24"/>
          <w:lang w:val="en-US"/>
        </w:rPr>
        <w:t>kabupaten</w:t>
      </w:r>
      <w:proofErr w:type="spellEnd"/>
      <w:r w:rsidR="0005178E" w:rsidRPr="008444BC">
        <w:rPr>
          <w:rFonts w:ascii="Bookman Old Style" w:hAnsi="Bookman Old Style" w:cstheme="minorHAnsi"/>
          <w:color w:val="000000" w:themeColor="text1"/>
          <w:sz w:val="24"/>
          <w:szCs w:val="24"/>
          <w:lang w:val="en-US"/>
        </w:rPr>
        <w:t>/</w:t>
      </w:r>
      <w:proofErr w:type="spellStart"/>
      <w:r w:rsidR="0005178E" w:rsidRPr="008444BC">
        <w:rPr>
          <w:rFonts w:ascii="Bookman Old Style" w:hAnsi="Bookman Old Style" w:cstheme="minorHAnsi"/>
          <w:color w:val="000000" w:themeColor="text1"/>
          <w:sz w:val="24"/>
          <w:szCs w:val="24"/>
          <w:lang w:val="en-US"/>
        </w:rPr>
        <w:t>kota</w:t>
      </w:r>
      <w:proofErr w:type="spellEnd"/>
      <w:r w:rsidR="0005178E" w:rsidRPr="008444BC">
        <w:rPr>
          <w:rFonts w:ascii="Bookman Old Style" w:hAnsi="Bookman Old Style" w:cstheme="minorHAnsi"/>
          <w:color w:val="000000" w:themeColor="text1"/>
          <w:sz w:val="24"/>
          <w:szCs w:val="24"/>
          <w:lang w:val="en-US"/>
        </w:rPr>
        <w:t xml:space="preserve">, administrator KEK, dan </w:t>
      </w:r>
      <w:r w:rsidRPr="004E5A1F">
        <w:rPr>
          <w:rFonts w:ascii="Bookman Old Style" w:hAnsi="Bookman Old Style" w:cstheme="minorHAnsi"/>
          <w:color w:val="000000" w:themeColor="text1"/>
          <w:sz w:val="24"/>
          <w:szCs w:val="24"/>
          <w:lang w:val="en-US"/>
        </w:rPr>
        <w:t>b</w:t>
      </w:r>
      <w:r w:rsidR="0005178E" w:rsidRPr="008444BC">
        <w:rPr>
          <w:rFonts w:ascii="Bookman Old Style" w:hAnsi="Bookman Old Style" w:cstheme="minorHAnsi"/>
          <w:color w:val="000000" w:themeColor="text1"/>
          <w:sz w:val="24"/>
          <w:szCs w:val="24"/>
          <w:lang w:val="en-US"/>
        </w:rPr>
        <w:t xml:space="preserve">adan </w:t>
      </w:r>
      <w:proofErr w:type="spellStart"/>
      <w:r w:rsidRPr="004E5A1F">
        <w:rPr>
          <w:rFonts w:ascii="Bookman Old Style" w:hAnsi="Bookman Old Style" w:cstheme="minorHAnsi"/>
          <w:color w:val="000000" w:themeColor="text1"/>
          <w:sz w:val="24"/>
          <w:szCs w:val="24"/>
          <w:lang w:val="en-US"/>
        </w:rPr>
        <w:t>p</w:t>
      </w:r>
      <w:r w:rsidR="0005178E" w:rsidRPr="008444BC">
        <w:rPr>
          <w:rFonts w:ascii="Bookman Old Style" w:hAnsi="Bookman Old Style" w:cstheme="minorHAnsi"/>
          <w:color w:val="000000" w:themeColor="text1"/>
          <w:sz w:val="24"/>
          <w:szCs w:val="24"/>
          <w:lang w:val="en-US"/>
        </w:rPr>
        <w:t>engusahaan</w:t>
      </w:r>
      <w:proofErr w:type="spellEnd"/>
      <w:r w:rsidR="0005178E" w:rsidRPr="008444BC">
        <w:rPr>
          <w:rFonts w:ascii="Bookman Old Style" w:hAnsi="Bookman Old Style" w:cstheme="minorHAnsi"/>
          <w:color w:val="000000" w:themeColor="text1"/>
          <w:sz w:val="24"/>
          <w:szCs w:val="24"/>
          <w:lang w:val="en-US"/>
        </w:rPr>
        <w:t xml:space="preserve"> KPBPB</w:t>
      </w:r>
      <w:r w:rsidR="00BF33BC" w:rsidRPr="008444BC">
        <w:rPr>
          <w:rFonts w:ascii="Bookman Old Style" w:hAnsi="Bookman Old Style" w:cstheme="minorHAnsi"/>
          <w:color w:val="000000" w:themeColor="text1"/>
          <w:sz w:val="24"/>
          <w:szCs w:val="24"/>
          <w:lang w:val="en-US"/>
        </w:rPr>
        <w:t xml:space="preserve"> </w:t>
      </w:r>
      <w:proofErr w:type="spellStart"/>
      <w:r w:rsidR="00BF33BC" w:rsidRPr="008444BC">
        <w:rPr>
          <w:rFonts w:ascii="Bookman Old Style" w:hAnsi="Bookman Old Style" w:cstheme="minorHAnsi"/>
          <w:color w:val="000000" w:themeColor="text1"/>
          <w:sz w:val="24"/>
          <w:szCs w:val="24"/>
          <w:lang w:val="en-US"/>
        </w:rPr>
        <w:t>melalui</w:t>
      </w:r>
      <w:proofErr w:type="spellEnd"/>
      <w:r w:rsidR="00BF33BC" w:rsidRPr="008444BC">
        <w:rPr>
          <w:rFonts w:ascii="Bookman Old Style" w:hAnsi="Bookman Old Style" w:cstheme="minorHAnsi"/>
          <w:color w:val="000000" w:themeColor="text1"/>
          <w:sz w:val="24"/>
          <w:szCs w:val="24"/>
          <w:lang w:val="en-US"/>
        </w:rPr>
        <w:t xml:space="preserve"> </w:t>
      </w:r>
      <w:proofErr w:type="spellStart"/>
      <w:r w:rsidRPr="004E5A1F">
        <w:rPr>
          <w:rFonts w:ascii="Bookman Old Style" w:hAnsi="Bookman Old Style" w:cstheme="minorHAnsi"/>
          <w:color w:val="000000" w:themeColor="text1"/>
          <w:sz w:val="24"/>
          <w:szCs w:val="24"/>
          <w:lang w:val="en-US"/>
        </w:rPr>
        <w:t>S</w:t>
      </w:r>
      <w:r w:rsidR="00BF33BC" w:rsidRPr="008444BC">
        <w:rPr>
          <w:rFonts w:ascii="Bookman Old Style" w:hAnsi="Bookman Old Style" w:cstheme="minorHAnsi"/>
          <w:color w:val="000000" w:themeColor="text1"/>
          <w:sz w:val="24"/>
          <w:szCs w:val="24"/>
          <w:lang w:val="en-US"/>
        </w:rPr>
        <w:t>istem</w:t>
      </w:r>
      <w:proofErr w:type="spellEnd"/>
      <w:r w:rsidR="00BF33BC" w:rsidRPr="008444BC">
        <w:rPr>
          <w:rFonts w:ascii="Bookman Old Style" w:hAnsi="Bookman Old Style" w:cstheme="minorHAnsi"/>
          <w:color w:val="000000" w:themeColor="text1"/>
          <w:sz w:val="24"/>
          <w:szCs w:val="24"/>
          <w:lang w:val="en-US"/>
        </w:rPr>
        <w:t xml:space="preserve"> OSS</w:t>
      </w:r>
      <w:r w:rsidR="00DC5AF3" w:rsidRPr="008444BC">
        <w:rPr>
          <w:rFonts w:ascii="Bookman Old Style" w:hAnsi="Bookman Old Style" w:cstheme="minorHAnsi"/>
          <w:color w:val="000000" w:themeColor="text1"/>
          <w:sz w:val="24"/>
          <w:szCs w:val="24"/>
          <w:lang w:val="en-US"/>
        </w:rPr>
        <w:t xml:space="preserve"> yang </w:t>
      </w:r>
      <w:proofErr w:type="spellStart"/>
      <w:r w:rsidR="00DC5AF3" w:rsidRPr="008444BC">
        <w:rPr>
          <w:rFonts w:ascii="Bookman Old Style" w:hAnsi="Bookman Old Style" w:cstheme="minorHAnsi"/>
          <w:color w:val="000000" w:themeColor="text1"/>
          <w:sz w:val="24"/>
          <w:szCs w:val="24"/>
          <w:lang w:val="en-US"/>
        </w:rPr>
        <w:t>terintegrasi</w:t>
      </w:r>
      <w:proofErr w:type="spellEnd"/>
      <w:r w:rsidR="00DC5AF3" w:rsidRPr="008444BC">
        <w:rPr>
          <w:rFonts w:ascii="Bookman Old Style" w:hAnsi="Bookman Old Style" w:cstheme="minorHAnsi"/>
          <w:color w:val="000000" w:themeColor="text1"/>
          <w:sz w:val="24"/>
          <w:szCs w:val="24"/>
          <w:lang w:val="en-US"/>
        </w:rPr>
        <w:t xml:space="preserve"> </w:t>
      </w:r>
      <w:proofErr w:type="spellStart"/>
      <w:r w:rsidR="006A0235" w:rsidRPr="008444BC">
        <w:rPr>
          <w:rFonts w:ascii="Bookman Old Style" w:hAnsi="Bookman Old Style" w:cstheme="minorHAnsi"/>
          <w:color w:val="000000" w:themeColor="text1"/>
          <w:sz w:val="24"/>
          <w:szCs w:val="24"/>
          <w:lang w:val="en-US"/>
        </w:rPr>
        <w:t>secara</w:t>
      </w:r>
      <w:proofErr w:type="spellEnd"/>
      <w:r w:rsidR="006A0235" w:rsidRPr="008444BC">
        <w:rPr>
          <w:rFonts w:ascii="Bookman Old Style" w:hAnsi="Bookman Old Style" w:cstheme="minorHAnsi"/>
          <w:color w:val="000000" w:themeColor="text1"/>
          <w:sz w:val="24"/>
          <w:szCs w:val="24"/>
          <w:lang w:val="en-US"/>
        </w:rPr>
        <w:t xml:space="preserve"> </w:t>
      </w:r>
      <w:r w:rsidR="006A0235" w:rsidRPr="004E5A1F">
        <w:rPr>
          <w:rFonts w:ascii="Bookman Old Style" w:hAnsi="Bookman Old Style" w:cstheme="minorHAnsi"/>
          <w:i/>
          <w:iCs/>
          <w:color w:val="000000" w:themeColor="text1"/>
          <w:sz w:val="24"/>
          <w:szCs w:val="24"/>
          <w:lang w:val="en-US"/>
        </w:rPr>
        <w:t xml:space="preserve">single sign on </w:t>
      </w:r>
      <w:r w:rsidR="006A0235" w:rsidRPr="004E5A1F">
        <w:rPr>
          <w:rFonts w:ascii="Bookman Old Style" w:hAnsi="Bookman Old Style" w:cstheme="minorHAnsi"/>
          <w:color w:val="000000" w:themeColor="text1"/>
          <w:sz w:val="24"/>
          <w:szCs w:val="24"/>
          <w:lang w:val="en-US"/>
        </w:rPr>
        <w:t>(</w:t>
      </w:r>
      <w:r w:rsidR="008951DB" w:rsidRPr="004E5A1F">
        <w:rPr>
          <w:rFonts w:ascii="Bookman Old Style" w:hAnsi="Bookman Old Style" w:cstheme="minorHAnsi"/>
          <w:color w:val="000000" w:themeColor="text1"/>
          <w:sz w:val="24"/>
          <w:szCs w:val="24"/>
          <w:lang w:val="en-US"/>
        </w:rPr>
        <w:t>SSO</w:t>
      </w:r>
      <w:r w:rsidR="006A0235" w:rsidRPr="004E5A1F">
        <w:rPr>
          <w:rFonts w:ascii="Bookman Old Style" w:hAnsi="Bookman Old Style" w:cstheme="minorHAnsi"/>
          <w:color w:val="000000" w:themeColor="text1"/>
          <w:sz w:val="24"/>
          <w:szCs w:val="24"/>
          <w:lang w:val="en-US"/>
        </w:rPr>
        <w:t>)</w:t>
      </w:r>
      <w:r w:rsidR="006A0235" w:rsidRPr="008444BC">
        <w:rPr>
          <w:rFonts w:ascii="Bookman Old Style" w:hAnsi="Bookman Old Style" w:cstheme="minorHAnsi"/>
          <w:color w:val="000000" w:themeColor="text1"/>
          <w:sz w:val="24"/>
          <w:szCs w:val="24"/>
          <w:lang w:val="en-US"/>
        </w:rPr>
        <w:t xml:space="preserve"> </w:t>
      </w:r>
      <w:proofErr w:type="spellStart"/>
      <w:r w:rsidR="00DC5AF3" w:rsidRPr="008444BC">
        <w:rPr>
          <w:rFonts w:ascii="Bookman Old Style" w:hAnsi="Bookman Old Style" w:cstheme="minorHAnsi"/>
          <w:color w:val="000000" w:themeColor="text1"/>
          <w:sz w:val="24"/>
          <w:szCs w:val="24"/>
          <w:lang w:val="en-US"/>
        </w:rPr>
        <w:t>dengan</w:t>
      </w:r>
      <w:proofErr w:type="spellEnd"/>
      <w:r w:rsidR="00DC5AF3" w:rsidRPr="008444BC">
        <w:rPr>
          <w:rFonts w:ascii="Bookman Old Style" w:hAnsi="Bookman Old Style" w:cstheme="minorHAnsi"/>
          <w:color w:val="000000" w:themeColor="text1"/>
          <w:sz w:val="24"/>
          <w:szCs w:val="24"/>
          <w:lang w:val="en-US"/>
        </w:rPr>
        <w:t xml:space="preserve"> </w:t>
      </w:r>
      <w:proofErr w:type="spellStart"/>
      <w:r w:rsidR="00DC5AF3" w:rsidRPr="008444BC">
        <w:rPr>
          <w:rFonts w:ascii="Bookman Old Style" w:hAnsi="Bookman Old Style" w:cstheme="minorHAnsi"/>
          <w:color w:val="000000" w:themeColor="text1"/>
          <w:sz w:val="24"/>
          <w:szCs w:val="24"/>
          <w:lang w:val="en-US"/>
        </w:rPr>
        <w:t>sistem</w:t>
      </w:r>
      <w:proofErr w:type="spellEnd"/>
      <w:r w:rsidR="00DC5AF3" w:rsidRPr="008444BC">
        <w:rPr>
          <w:rFonts w:ascii="Bookman Old Style" w:hAnsi="Bookman Old Style" w:cstheme="minorHAnsi"/>
          <w:color w:val="000000" w:themeColor="text1"/>
          <w:sz w:val="24"/>
          <w:szCs w:val="24"/>
          <w:lang w:val="en-US"/>
        </w:rPr>
        <w:t xml:space="preserve"> </w:t>
      </w:r>
      <w:proofErr w:type="spellStart"/>
      <w:r w:rsidR="00766516" w:rsidRPr="004E5A1F">
        <w:rPr>
          <w:rFonts w:ascii="Bookman Old Style" w:hAnsi="Bookman Old Style" w:cstheme="minorHAnsi"/>
          <w:color w:val="000000" w:themeColor="text1"/>
          <w:sz w:val="24"/>
          <w:szCs w:val="24"/>
          <w:lang w:val="en-US"/>
        </w:rPr>
        <w:t>kementerian</w:t>
      </w:r>
      <w:proofErr w:type="spellEnd"/>
      <w:r w:rsidR="00766516" w:rsidRPr="004E5A1F">
        <w:rPr>
          <w:rFonts w:ascii="Bookman Old Style" w:hAnsi="Bookman Old Style" w:cstheme="minorHAnsi"/>
          <w:color w:val="000000" w:themeColor="text1"/>
          <w:sz w:val="24"/>
          <w:szCs w:val="24"/>
          <w:lang w:val="en-US"/>
        </w:rPr>
        <w:t>/</w:t>
      </w:r>
      <w:proofErr w:type="spellStart"/>
      <w:r w:rsidR="00766516" w:rsidRPr="004E5A1F">
        <w:rPr>
          <w:rFonts w:ascii="Bookman Old Style" w:hAnsi="Bookman Old Style" w:cstheme="minorHAnsi"/>
          <w:color w:val="000000" w:themeColor="text1"/>
          <w:sz w:val="24"/>
          <w:szCs w:val="24"/>
          <w:lang w:val="en-US"/>
        </w:rPr>
        <w:t>lembaga</w:t>
      </w:r>
      <w:proofErr w:type="spellEnd"/>
      <w:r w:rsidR="0005178E" w:rsidRPr="008444BC">
        <w:rPr>
          <w:rFonts w:ascii="Bookman Old Style" w:hAnsi="Bookman Old Style" w:cstheme="minorHAnsi"/>
          <w:color w:val="000000" w:themeColor="text1"/>
          <w:sz w:val="24"/>
          <w:szCs w:val="24"/>
          <w:lang w:val="en-US"/>
        </w:rPr>
        <w:t>; dan</w:t>
      </w:r>
    </w:p>
    <w:p w14:paraId="2C9365EC" w14:textId="03BA2CFF" w:rsidR="00CE7064" w:rsidRPr="004E5A1F" w:rsidRDefault="00DF347B" w:rsidP="004E5A1F">
      <w:pPr>
        <w:pStyle w:val="ListParagraph"/>
        <w:numPr>
          <w:ilvl w:val="1"/>
          <w:numId w:val="133"/>
        </w:numPr>
        <w:spacing w:after="0" w:line="360" w:lineRule="auto"/>
        <w:ind w:left="2552" w:hanging="567"/>
        <w:jc w:val="both"/>
        <w:rPr>
          <w:rFonts w:ascii="Bookman Old Style" w:hAnsi="Bookman Old Style" w:cstheme="minorHAnsi"/>
          <w:color w:val="000000" w:themeColor="text1"/>
          <w:sz w:val="24"/>
          <w:szCs w:val="24"/>
          <w:lang w:val="en-US"/>
        </w:rPr>
      </w:pPr>
      <w:del w:id="23" w:author="Laili Mahariani" w:date="2021-04-14T12:27:00Z">
        <w:r w:rsidRPr="008444BC" w:rsidDel="00885F32">
          <w:rPr>
            <w:rFonts w:ascii="Bookman Old Style" w:hAnsi="Bookman Old Style" w:cstheme="minorHAnsi"/>
            <w:color w:val="000000" w:themeColor="text1"/>
            <w:sz w:val="24"/>
            <w:szCs w:val="24"/>
            <w:lang w:val="en-US"/>
          </w:rPr>
          <w:delText>LKPM</w:delText>
        </w:r>
      </w:del>
      <w:proofErr w:type="spellStart"/>
      <w:ins w:id="24" w:author="Laili Mahariani" w:date="2021-04-14T12:27:00Z">
        <w:r w:rsidR="00885F32" w:rsidRPr="00885F32">
          <w:rPr>
            <w:rFonts w:ascii="Bookman Old Style" w:hAnsi="Bookman Old Style" w:cstheme="minorHAnsi"/>
            <w:color w:val="000000" w:themeColor="text1"/>
            <w:sz w:val="24"/>
            <w:szCs w:val="24"/>
            <w:lang w:val="en-US"/>
          </w:rPr>
          <w:t>laporan</w:t>
        </w:r>
        <w:proofErr w:type="spellEnd"/>
        <w:r w:rsidR="00885F32" w:rsidRPr="00885F32">
          <w:rPr>
            <w:rFonts w:ascii="Bookman Old Style" w:hAnsi="Bookman Old Style" w:cstheme="minorHAnsi"/>
            <w:color w:val="000000" w:themeColor="text1"/>
            <w:sz w:val="24"/>
            <w:szCs w:val="24"/>
            <w:lang w:val="en-US"/>
          </w:rPr>
          <w:t xml:space="preserve"> data </w:t>
        </w:r>
        <w:proofErr w:type="spellStart"/>
        <w:r w:rsidR="00885F32" w:rsidRPr="00885F32">
          <w:rPr>
            <w:rFonts w:ascii="Bookman Old Style" w:hAnsi="Bookman Old Style" w:cstheme="minorHAnsi"/>
            <w:color w:val="000000" w:themeColor="text1"/>
            <w:sz w:val="24"/>
            <w:szCs w:val="24"/>
            <w:lang w:val="en-US"/>
          </w:rPr>
          <w:t>perkembangan</w:t>
        </w:r>
        <w:proofErr w:type="spellEnd"/>
        <w:r w:rsidR="00885F32" w:rsidRPr="00885F32">
          <w:rPr>
            <w:rFonts w:ascii="Bookman Old Style" w:hAnsi="Bookman Old Style" w:cstheme="minorHAnsi"/>
            <w:color w:val="000000" w:themeColor="text1"/>
            <w:sz w:val="24"/>
            <w:szCs w:val="24"/>
            <w:lang w:val="en-US"/>
          </w:rPr>
          <w:t xml:space="preserve"> </w:t>
        </w:r>
        <w:proofErr w:type="spellStart"/>
        <w:r w:rsidR="00885F32" w:rsidRPr="00885F32">
          <w:rPr>
            <w:rFonts w:ascii="Bookman Old Style" w:hAnsi="Bookman Old Style" w:cstheme="minorHAnsi"/>
            <w:color w:val="000000" w:themeColor="text1"/>
            <w:sz w:val="24"/>
            <w:szCs w:val="24"/>
            <w:lang w:val="en-US"/>
          </w:rPr>
          <w:t>kegiatan</w:t>
        </w:r>
        <w:proofErr w:type="spellEnd"/>
        <w:r w:rsidR="00885F32" w:rsidRPr="00885F32">
          <w:rPr>
            <w:rFonts w:ascii="Bookman Old Style" w:hAnsi="Bookman Old Style" w:cstheme="minorHAnsi"/>
            <w:color w:val="000000" w:themeColor="text1"/>
            <w:sz w:val="24"/>
            <w:szCs w:val="24"/>
            <w:lang w:val="en-US"/>
          </w:rPr>
          <w:t xml:space="preserve"> </w:t>
        </w:r>
        <w:proofErr w:type="spellStart"/>
        <w:r w:rsidR="00885F32" w:rsidRPr="00885F32">
          <w:rPr>
            <w:rFonts w:ascii="Bookman Old Style" w:hAnsi="Bookman Old Style" w:cstheme="minorHAnsi"/>
            <w:color w:val="000000" w:themeColor="text1"/>
            <w:sz w:val="24"/>
            <w:szCs w:val="24"/>
            <w:lang w:val="en-US"/>
          </w:rPr>
          <w:t>usaha</w:t>
        </w:r>
        <w:proofErr w:type="spellEnd"/>
        <w:r w:rsidR="00885F32" w:rsidRPr="00885F32">
          <w:rPr>
            <w:rFonts w:ascii="Bookman Old Style" w:hAnsi="Bookman Old Style" w:cstheme="minorHAnsi"/>
            <w:color w:val="000000" w:themeColor="text1"/>
            <w:sz w:val="24"/>
            <w:szCs w:val="24"/>
            <w:lang w:val="en-US"/>
          </w:rPr>
          <w:t xml:space="preserve"> </w:t>
        </w:r>
        <w:proofErr w:type="spellStart"/>
        <w:r w:rsidR="00885F32" w:rsidRPr="00885F32">
          <w:rPr>
            <w:rFonts w:ascii="Bookman Old Style" w:hAnsi="Bookman Old Style" w:cstheme="minorHAnsi"/>
            <w:color w:val="000000" w:themeColor="text1"/>
            <w:sz w:val="24"/>
            <w:szCs w:val="24"/>
            <w:lang w:val="en-US"/>
          </w:rPr>
          <w:t>dalam</w:t>
        </w:r>
        <w:proofErr w:type="spellEnd"/>
        <w:r w:rsidR="00885F32" w:rsidRPr="00885F32">
          <w:rPr>
            <w:rFonts w:ascii="Bookman Old Style" w:hAnsi="Bookman Old Style" w:cstheme="minorHAnsi"/>
            <w:color w:val="000000" w:themeColor="text1"/>
            <w:sz w:val="24"/>
            <w:szCs w:val="24"/>
            <w:lang w:val="en-US"/>
          </w:rPr>
          <w:t xml:space="preserve"> </w:t>
        </w:r>
        <w:proofErr w:type="spellStart"/>
        <w:r w:rsidR="00885F32" w:rsidRPr="00885F32">
          <w:rPr>
            <w:rFonts w:ascii="Bookman Old Style" w:hAnsi="Bookman Old Style" w:cstheme="minorHAnsi"/>
            <w:color w:val="000000" w:themeColor="text1"/>
            <w:sz w:val="24"/>
            <w:szCs w:val="24"/>
            <w:lang w:val="en-US"/>
          </w:rPr>
          <w:t>bentuk</w:t>
        </w:r>
      </w:ins>
      <w:proofErr w:type="spellEnd"/>
      <w:r w:rsidR="006F79A3" w:rsidRPr="008444BC">
        <w:rPr>
          <w:rFonts w:ascii="Bookman Old Style" w:hAnsi="Bookman Old Style" w:cstheme="minorHAnsi"/>
          <w:color w:val="000000" w:themeColor="text1"/>
          <w:sz w:val="24"/>
          <w:szCs w:val="24"/>
          <w:lang w:val="en-US"/>
        </w:rPr>
        <w:t xml:space="preserve"> </w:t>
      </w:r>
      <w:ins w:id="25" w:author="Laili Mahariani" w:date="2021-04-14T12:27:00Z">
        <w:r w:rsidR="00885F32" w:rsidRPr="008444BC">
          <w:rPr>
            <w:rFonts w:ascii="Bookman Old Style" w:hAnsi="Bookman Old Style" w:cstheme="minorHAnsi"/>
            <w:color w:val="000000" w:themeColor="text1"/>
            <w:sz w:val="24"/>
            <w:szCs w:val="24"/>
            <w:lang w:val="en-US"/>
          </w:rPr>
          <w:t xml:space="preserve">LKPM </w:t>
        </w:r>
      </w:ins>
      <w:r w:rsidR="006F79A3" w:rsidRPr="008444BC">
        <w:rPr>
          <w:rFonts w:ascii="Bookman Old Style" w:hAnsi="Bookman Old Style" w:cstheme="minorHAnsi"/>
          <w:color w:val="000000" w:themeColor="text1"/>
          <w:sz w:val="24"/>
          <w:szCs w:val="24"/>
          <w:lang w:val="en-US"/>
        </w:rPr>
        <w:t xml:space="preserve">yang </w:t>
      </w:r>
      <w:proofErr w:type="spellStart"/>
      <w:r w:rsidR="006F79A3" w:rsidRPr="008444BC">
        <w:rPr>
          <w:rFonts w:ascii="Bookman Old Style" w:hAnsi="Bookman Old Style" w:cstheme="minorHAnsi"/>
          <w:color w:val="000000" w:themeColor="text1"/>
          <w:sz w:val="24"/>
          <w:szCs w:val="24"/>
          <w:lang w:val="en-US"/>
        </w:rPr>
        <w:t>disampaikan</w:t>
      </w:r>
      <w:proofErr w:type="spellEnd"/>
      <w:r w:rsidR="006F79A3" w:rsidRPr="008444BC">
        <w:rPr>
          <w:rFonts w:ascii="Bookman Old Style" w:hAnsi="Bookman Old Style" w:cstheme="minorHAnsi"/>
          <w:color w:val="000000" w:themeColor="text1"/>
          <w:sz w:val="24"/>
          <w:szCs w:val="24"/>
          <w:lang w:val="en-US"/>
        </w:rPr>
        <w:t xml:space="preserve"> </w:t>
      </w:r>
      <w:proofErr w:type="spellStart"/>
      <w:r w:rsidR="006F79A3" w:rsidRPr="008444BC">
        <w:rPr>
          <w:rFonts w:ascii="Bookman Old Style" w:hAnsi="Bookman Old Style" w:cstheme="minorHAnsi"/>
          <w:color w:val="000000" w:themeColor="text1"/>
          <w:sz w:val="24"/>
          <w:szCs w:val="24"/>
          <w:lang w:val="en-US"/>
        </w:rPr>
        <w:t>kepada</w:t>
      </w:r>
      <w:proofErr w:type="spellEnd"/>
      <w:r w:rsidR="006F79A3" w:rsidRPr="008444BC">
        <w:rPr>
          <w:rFonts w:ascii="Bookman Old Style" w:hAnsi="Bookman Old Style" w:cstheme="minorHAnsi"/>
          <w:color w:val="000000" w:themeColor="text1"/>
          <w:sz w:val="24"/>
          <w:szCs w:val="24"/>
          <w:lang w:val="en-US"/>
        </w:rPr>
        <w:t xml:space="preserve"> BKPM, DPMPTSP </w:t>
      </w:r>
      <w:proofErr w:type="spellStart"/>
      <w:r w:rsidR="006F79A3" w:rsidRPr="008444BC">
        <w:rPr>
          <w:rFonts w:ascii="Bookman Old Style" w:hAnsi="Bookman Old Style" w:cstheme="minorHAnsi"/>
          <w:color w:val="000000" w:themeColor="text1"/>
          <w:sz w:val="24"/>
          <w:szCs w:val="24"/>
          <w:lang w:val="en-US"/>
        </w:rPr>
        <w:t>provinsi</w:t>
      </w:r>
      <w:proofErr w:type="spellEnd"/>
      <w:r w:rsidR="006F79A3" w:rsidRPr="008444BC">
        <w:rPr>
          <w:rFonts w:ascii="Bookman Old Style" w:hAnsi="Bookman Old Style" w:cstheme="minorHAnsi"/>
          <w:color w:val="000000" w:themeColor="text1"/>
          <w:sz w:val="24"/>
          <w:szCs w:val="24"/>
          <w:lang w:val="en-US"/>
        </w:rPr>
        <w:t xml:space="preserve">, DPMPTSP </w:t>
      </w:r>
      <w:proofErr w:type="spellStart"/>
      <w:r w:rsidR="006F79A3" w:rsidRPr="008444BC">
        <w:rPr>
          <w:rFonts w:ascii="Bookman Old Style" w:hAnsi="Bookman Old Style" w:cstheme="minorHAnsi"/>
          <w:color w:val="000000" w:themeColor="text1"/>
          <w:sz w:val="24"/>
          <w:szCs w:val="24"/>
          <w:lang w:val="en-US"/>
        </w:rPr>
        <w:t>kabupaten</w:t>
      </w:r>
      <w:proofErr w:type="spellEnd"/>
      <w:r w:rsidR="006F79A3" w:rsidRPr="008444BC">
        <w:rPr>
          <w:rFonts w:ascii="Bookman Old Style" w:hAnsi="Bookman Old Style" w:cstheme="minorHAnsi"/>
          <w:color w:val="000000" w:themeColor="text1"/>
          <w:sz w:val="24"/>
          <w:szCs w:val="24"/>
          <w:lang w:val="en-US"/>
        </w:rPr>
        <w:t>/</w:t>
      </w:r>
      <w:proofErr w:type="spellStart"/>
      <w:r w:rsidR="006F79A3" w:rsidRPr="008444BC">
        <w:rPr>
          <w:rFonts w:ascii="Bookman Old Style" w:hAnsi="Bookman Old Style" w:cstheme="minorHAnsi"/>
          <w:color w:val="000000" w:themeColor="text1"/>
          <w:sz w:val="24"/>
          <w:szCs w:val="24"/>
          <w:lang w:val="en-US"/>
        </w:rPr>
        <w:t>kota</w:t>
      </w:r>
      <w:proofErr w:type="spellEnd"/>
      <w:r w:rsidR="006F79A3" w:rsidRPr="008444BC">
        <w:rPr>
          <w:rFonts w:ascii="Bookman Old Style" w:hAnsi="Bookman Old Style" w:cstheme="minorHAnsi"/>
          <w:color w:val="000000" w:themeColor="text1"/>
          <w:sz w:val="24"/>
          <w:szCs w:val="24"/>
          <w:lang w:val="en-US"/>
        </w:rPr>
        <w:t xml:space="preserve">, administrator KEK, dan Badan </w:t>
      </w:r>
      <w:proofErr w:type="spellStart"/>
      <w:r w:rsidR="006F79A3" w:rsidRPr="008444BC">
        <w:rPr>
          <w:rFonts w:ascii="Bookman Old Style" w:hAnsi="Bookman Old Style" w:cstheme="minorHAnsi"/>
          <w:color w:val="000000" w:themeColor="text1"/>
          <w:sz w:val="24"/>
          <w:szCs w:val="24"/>
          <w:lang w:val="en-US"/>
        </w:rPr>
        <w:t>Pengusahaan</w:t>
      </w:r>
      <w:proofErr w:type="spellEnd"/>
      <w:r w:rsidR="006F79A3" w:rsidRPr="008444BC">
        <w:rPr>
          <w:rFonts w:ascii="Bookman Old Style" w:hAnsi="Bookman Old Style" w:cstheme="minorHAnsi"/>
          <w:color w:val="000000" w:themeColor="text1"/>
          <w:sz w:val="24"/>
          <w:szCs w:val="24"/>
          <w:lang w:val="en-US"/>
        </w:rPr>
        <w:t xml:space="preserve"> KPBPB.</w:t>
      </w:r>
    </w:p>
    <w:p w14:paraId="162E3C33" w14:textId="77777777" w:rsidR="00CE7064" w:rsidRPr="008444BC" w:rsidRDefault="00CE7064">
      <w:pPr>
        <w:pStyle w:val="Style"/>
        <w:tabs>
          <w:tab w:val="left" w:pos="2552"/>
        </w:tabs>
        <w:spacing w:after="0" w:line="360" w:lineRule="auto"/>
        <w:ind w:right="23"/>
        <w:jc w:val="both"/>
        <w:rPr>
          <w:rFonts w:ascii="Bookman Old Style" w:hAnsi="Bookman Old Style"/>
        </w:rPr>
      </w:pPr>
    </w:p>
    <w:p w14:paraId="06C8377D" w14:textId="3AF2972A" w:rsidR="00CE7064" w:rsidRPr="002943E6" w:rsidRDefault="00CE7064">
      <w:pPr>
        <w:pStyle w:val="Heading8"/>
        <w:spacing w:before="0" w:after="0" w:line="360" w:lineRule="auto"/>
        <w:ind w:left="1985"/>
        <w:rPr>
          <w:szCs w:val="24"/>
        </w:rPr>
      </w:pPr>
      <w:proofErr w:type="spellStart"/>
      <w:r w:rsidRPr="004E5A1F">
        <w:rPr>
          <w:szCs w:val="24"/>
          <w:lang w:val="en-US"/>
        </w:rPr>
        <w:t>Bagian</w:t>
      </w:r>
      <w:proofErr w:type="spellEnd"/>
      <w:r w:rsidRPr="004E5A1F">
        <w:rPr>
          <w:szCs w:val="24"/>
          <w:lang w:val="en-US"/>
        </w:rPr>
        <w:t xml:space="preserve"> </w:t>
      </w:r>
      <w:proofErr w:type="spellStart"/>
      <w:r w:rsidRPr="004E5A1F">
        <w:rPr>
          <w:szCs w:val="24"/>
          <w:lang w:val="en-US"/>
        </w:rPr>
        <w:t>Keempat</w:t>
      </w:r>
      <w:proofErr w:type="spellEnd"/>
    </w:p>
    <w:p w14:paraId="4A056A69" w14:textId="38A78ECF" w:rsidR="00CE7064" w:rsidRPr="004E5A1F" w:rsidRDefault="00407887">
      <w:pPr>
        <w:pStyle w:val="Heading8"/>
        <w:spacing w:before="0" w:after="0" w:line="360" w:lineRule="auto"/>
        <w:ind w:left="1985"/>
        <w:rPr>
          <w:strike/>
          <w:szCs w:val="24"/>
          <w:lang w:val="en-US"/>
        </w:rPr>
      </w:pPr>
      <w:proofErr w:type="spellStart"/>
      <w:r w:rsidRPr="004E5A1F">
        <w:rPr>
          <w:color w:val="000000"/>
          <w:szCs w:val="24"/>
          <w:lang w:val="en-US"/>
        </w:rPr>
        <w:t>Pembinaan</w:t>
      </w:r>
      <w:proofErr w:type="spellEnd"/>
      <w:r w:rsidRPr="004E5A1F">
        <w:rPr>
          <w:color w:val="000000"/>
          <w:szCs w:val="24"/>
          <w:lang w:val="en-US"/>
        </w:rPr>
        <w:t xml:space="preserve"> dan </w:t>
      </w:r>
      <w:proofErr w:type="spellStart"/>
      <w:r w:rsidRPr="004E5A1F">
        <w:rPr>
          <w:color w:val="000000"/>
          <w:szCs w:val="24"/>
          <w:lang w:val="en-US"/>
        </w:rPr>
        <w:t>Sanksi</w:t>
      </w:r>
      <w:proofErr w:type="spellEnd"/>
    </w:p>
    <w:p w14:paraId="4CD01A3B" w14:textId="77777777" w:rsidR="00CE7064" w:rsidRPr="008444BC" w:rsidRDefault="00CE7064">
      <w:pPr>
        <w:pStyle w:val="Style"/>
        <w:tabs>
          <w:tab w:val="left" w:pos="2552"/>
        </w:tabs>
        <w:spacing w:after="0" w:line="360" w:lineRule="auto"/>
        <w:ind w:right="23"/>
        <w:jc w:val="center"/>
        <w:rPr>
          <w:rFonts w:ascii="Bookman Old Style" w:hAnsi="Bookman Old Style"/>
        </w:rPr>
      </w:pPr>
    </w:p>
    <w:p w14:paraId="4B4AF88E" w14:textId="427EE792" w:rsidR="00CE7064" w:rsidRPr="004E5A1F" w:rsidRDefault="00CE7064" w:rsidP="004E5A1F">
      <w:pPr>
        <w:pStyle w:val="Heading8"/>
        <w:spacing w:before="0" w:after="0" w:line="360" w:lineRule="auto"/>
        <w:ind w:left="1985"/>
        <w:rPr>
          <w:szCs w:val="24"/>
        </w:rPr>
      </w:pPr>
      <w:r w:rsidRPr="004E5A1F">
        <w:rPr>
          <w:szCs w:val="24"/>
        </w:rPr>
        <w:t xml:space="preserve">Pasal </w:t>
      </w:r>
      <w:r w:rsidRPr="004E5A1F">
        <w:rPr>
          <w:szCs w:val="24"/>
          <w:lang w:val="en-US"/>
        </w:rPr>
        <w:t>1</w:t>
      </w:r>
      <w:r w:rsidRPr="002943E6">
        <w:rPr>
          <w:szCs w:val="24"/>
          <w:lang w:val="en-US"/>
        </w:rPr>
        <w:t>6</w:t>
      </w:r>
    </w:p>
    <w:p w14:paraId="137ACB88" w14:textId="496995FD" w:rsidR="00C16C51" w:rsidRPr="008444BC" w:rsidRDefault="00C16C51">
      <w:pPr>
        <w:pStyle w:val="Style"/>
        <w:numPr>
          <w:ilvl w:val="0"/>
          <w:numId w:val="201"/>
        </w:numPr>
        <w:spacing w:after="0" w:line="360" w:lineRule="auto"/>
        <w:ind w:left="2552" w:right="23" w:hanging="567"/>
        <w:jc w:val="both"/>
        <w:rPr>
          <w:rFonts w:ascii="Bookman Old Style" w:hAnsi="Bookman Old Style"/>
        </w:rPr>
      </w:pPr>
      <w:proofErr w:type="spellStart"/>
      <w:r w:rsidRPr="008444BC">
        <w:rPr>
          <w:rFonts w:ascii="Bookman Old Style" w:hAnsi="Bookman Old Style" w:cs="Arial"/>
          <w:color w:val="000000" w:themeColor="text1"/>
        </w:rPr>
        <w:t>Dalam</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hal</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hasil</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Pengawasan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Perizinan</w:t>
      </w:r>
      <w:proofErr w:type="spellEnd"/>
      <w:r w:rsidRPr="008444BC">
        <w:rPr>
          <w:rFonts w:ascii="Bookman Old Style" w:hAnsi="Bookman Old Style" w:cs="Arial"/>
          <w:color w:val="000000" w:themeColor="text1"/>
        </w:rPr>
        <w:t xml:space="preserve"> </w:t>
      </w:r>
      <w:proofErr w:type="spellStart"/>
      <w:r w:rsidR="00F60C4C" w:rsidRPr="008444BC">
        <w:rPr>
          <w:rFonts w:ascii="Bookman Old Style" w:hAnsi="Bookman Old Style" w:cs="Arial"/>
          <w:color w:val="000000" w:themeColor="text1"/>
        </w:rPr>
        <w:t>Berusaha</w:t>
      </w:r>
      <w:proofErr w:type="spellEnd"/>
      <w:r w:rsidR="00F60C4C"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Berbasis</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Risiko</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menunjukan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adanya</w:t>
      </w:r>
      <w:proofErr w:type="spellEnd"/>
      <w:r w:rsidRPr="008444BC">
        <w:rPr>
          <w:rFonts w:ascii="Bookman Old Style" w:hAnsi="Bookman Old Style" w:cs="Arial"/>
          <w:color w:val="000000" w:themeColor="text1"/>
          <w:lang w:val="id-ID"/>
        </w:rPr>
        <w:t xml:space="preserve"> ketidaksesuaian/ketidakpatuhan</w:t>
      </w:r>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Pelaku</w:t>
      </w:r>
      <w:proofErr w:type="spellEnd"/>
      <w:r w:rsidRPr="008444BC">
        <w:rPr>
          <w:rFonts w:ascii="Bookman Old Style" w:hAnsi="Bookman Old Style" w:cs="Arial"/>
          <w:color w:val="000000" w:themeColor="text1"/>
        </w:rPr>
        <w:t xml:space="preserve"> Usaha </w:t>
      </w:r>
      <w:proofErr w:type="spellStart"/>
      <w:r w:rsidRPr="008444BC">
        <w:rPr>
          <w:rFonts w:ascii="Bookman Old Style" w:hAnsi="Bookman Old Style" w:cs="Arial"/>
          <w:color w:val="000000" w:themeColor="text1"/>
        </w:rPr>
        <w:t>atas</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ketentuan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peraturan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perundang-undangan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ditindaklanjuti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dengan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memberikan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rekomendasi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berupa</w:t>
      </w:r>
      <w:proofErr w:type="spellEnd"/>
      <w:r w:rsidRPr="008444BC">
        <w:rPr>
          <w:rFonts w:ascii="Bookman Old Style" w:hAnsi="Bookman Old Style" w:cs="Arial"/>
          <w:color w:val="000000" w:themeColor="text1"/>
        </w:rPr>
        <w:t>:</w:t>
      </w:r>
    </w:p>
    <w:p w14:paraId="68DECAD1" w14:textId="77777777" w:rsidR="00C16C51" w:rsidRPr="008444BC" w:rsidRDefault="00C16C51">
      <w:pPr>
        <w:pStyle w:val="Style"/>
        <w:numPr>
          <w:ilvl w:val="0"/>
          <w:numId w:val="202"/>
        </w:numPr>
        <w:spacing w:after="0" w:line="360" w:lineRule="auto"/>
        <w:ind w:left="3119" w:right="23" w:hanging="574"/>
        <w:jc w:val="both"/>
        <w:rPr>
          <w:rFonts w:ascii="Bookman Old Style" w:hAnsi="Bookman Old Style" w:cs="Arial"/>
          <w:color w:val="000000" w:themeColor="text1"/>
        </w:rPr>
      </w:pPr>
      <w:proofErr w:type="spellStart"/>
      <w:r w:rsidRPr="008444BC">
        <w:rPr>
          <w:rFonts w:ascii="Bookman Old Style" w:hAnsi="Bookman Old Style" w:cs="Arial"/>
          <w:color w:val="000000" w:themeColor="text1"/>
        </w:rPr>
        <w:t>pembinaan</w:t>
      </w:r>
      <w:proofErr w:type="spellEnd"/>
      <w:r w:rsidRPr="008444BC">
        <w:rPr>
          <w:rFonts w:ascii="Bookman Old Style" w:hAnsi="Bookman Old Style" w:cs="Arial"/>
          <w:color w:val="000000" w:themeColor="text1"/>
        </w:rPr>
        <w:t>;</w:t>
      </w:r>
    </w:p>
    <w:p w14:paraId="461791EC" w14:textId="77777777" w:rsidR="00C16C51" w:rsidRPr="008444BC" w:rsidRDefault="00C16C51">
      <w:pPr>
        <w:pStyle w:val="Style"/>
        <w:numPr>
          <w:ilvl w:val="0"/>
          <w:numId w:val="202"/>
        </w:numPr>
        <w:spacing w:after="0" w:line="360" w:lineRule="auto"/>
        <w:ind w:left="3119" w:right="23" w:hanging="574"/>
        <w:jc w:val="both"/>
        <w:rPr>
          <w:rFonts w:ascii="Bookman Old Style" w:hAnsi="Bookman Old Style" w:cs="Arial"/>
          <w:color w:val="000000" w:themeColor="text1"/>
        </w:rPr>
      </w:pPr>
      <w:proofErr w:type="spellStart"/>
      <w:r w:rsidRPr="008444BC">
        <w:rPr>
          <w:rFonts w:ascii="Bookman Old Style" w:hAnsi="Bookman Old Style" w:cs="Arial"/>
          <w:color w:val="000000" w:themeColor="text1"/>
        </w:rPr>
        <w:t>perbaikan</w:t>
      </w:r>
      <w:proofErr w:type="spellEnd"/>
      <w:r w:rsidRPr="008444BC">
        <w:rPr>
          <w:rFonts w:ascii="Bookman Old Style" w:hAnsi="Bookman Old Style" w:cs="Arial"/>
          <w:color w:val="000000" w:themeColor="text1"/>
        </w:rPr>
        <w:t>; dan/</w:t>
      </w:r>
      <w:proofErr w:type="spellStart"/>
      <w:r w:rsidRPr="008444BC">
        <w:rPr>
          <w:rFonts w:ascii="Bookman Old Style" w:hAnsi="Bookman Old Style" w:cs="Arial"/>
          <w:color w:val="000000" w:themeColor="text1"/>
        </w:rPr>
        <w:t>atau</w:t>
      </w:r>
      <w:proofErr w:type="spellEnd"/>
    </w:p>
    <w:p w14:paraId="1145F2BD" w14:textId="2688141A" w:rsidR="00C16C51" w:rsidRPr="008444BC" w:rsidRDefault="00C16C51">
      <w:pPr>
        <w:pStyle w:val="Style"/>
        <w:numPr>
          <w:ilvl w:val="0"/>
          <w:numId w:val="202"/>
        </w:numPr>
        <w:spacing w:after="0" w:line="360" w:lineRule="auto"/>
        <w:ind w:left="3119" w:right="23" w:hanging="574"/>
        <w:jc w:val="both"/>
        <w:rPr>
          <w:rFonts w:ascii="Bookman Old Style" w:hAnsi="Bookman Old Style" w:cs="Arial"/>
          <w:color w:val="000000" w:themeColor="text1"/>
        </w:rPr>
      </w:pPr>
      <w:proofErr w:type="spellStart"/>
      <w:r w:rsidRPr="008444BC">
        <w:rPr>
          <w:rFonts w:ascii="Bookman Old Style" w:hAnsi="Bookman Old Style" w:cs="Arial"/>
          <w:color w:val="000000" w:themeColor="text1"/>
        </w:rPr>
        <w:t>penerapan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sanksi</w:t>
      </w:r>
      <w:proofErr w:type="spellEnd"/>
      <w:r w:rsidR="00E3420A" w:rsidRPr="008444BC">
        <w:rPr>
          <w:rFonts w:ascii="Bookman Old Style" w:hAnsi="Bookman Old Style" w:cs="Arial"/>
          <w:color w:val="000000" w:themeColor="text1"/>
        </w:rPr>
        <w:t>,</w:t>
      </w:r>
    </w:p>
    <w:p w14:paraId="437DF4A2" w14:textId="3D690CC5" w:rsidR="00C16C51" w:rsidRDefault="00C16C51">
      <w:pPr>
        <w:pStyle w:val="Style"/>
        <w:tabs>
          <w:tab w:val="left" w:pos="2552"/>
        </w:tabs>
        <w:spacing w:after="0" w:line="360" w:lineRule="auto"/>
        <w:ind w:left="2520" w:right="23"/>
        <w:jc w:val="both"/>
        <w:rPr>
          <w:rFonts w:ascii="Bookman Old Style" w:hAnsi="Bookman Old Style" w:cs="Arial"/>
          <w:color w:val="000000" w:themeColor="text1"/>
        </w:rPr>
      </w:pPr>
      <w:r w:rsidRPr="008444BC">
        <w:rPr>
          <w:rFonts w:ascii="Bookman Old Style" w:hAnsi="Bookman Old Style" w:cs="Arial"/>
          <w:color w:val="000000" w:themeColor="text1"/>
        </w:rPr>
        <w:t xml:space="preserve">yang </w:t>
      </w:r>
      <w:proofErr w:type="spellStart"/>
      <w:r w:rsidRPr="008444BC">
        <w:rPr>
          <w:rFonts w:ascii="Bookman Old Style" w:hAnsi="Bookman Old Style" w:cs="Arial"/>
          <w:color w:val="000000" w:themeColor="text1"/>
        </w:rPr>
        <w:t>diinput</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dalam</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Sistem</w:t>
      </w:r>
      <w:proofErr w:type="spellEnd"/>
      <w:r w:rsidRPr="008444BC">
        <w:rPr>
          <w:rFonts w:ascii="Bookman Old Style" w:hAnsi="Bookman Old Style" w:cs="Arial"/>
          <w:color w:val="000000" w:themeColor="text1"/>
        </w:rPr>
        <w:t xml:space="preserve"> OSS.</w:t>
      </w:r>
    </w:p>
    <w:p w14:paraId="521EB8A0" w14:textId="1DFE57FF" w:rsidR="00C16C51" w:rsidRPr="008444BC" w:rsidRDefault="00C16C51">
      <w:pPr>
        <w:pStyle w:val="Style"/>
        <w:numPr>
          <w:ilvl w:val="0"/>
          <w:numId w:val="201"/>
        </w:numPr>
        <w:spacing w:after="0" w:line="360" w:lineRule="auto"/>
        <w:ind w:left="2552" w:right="23" w:hanging="567"/>
        <w:jc w:val="both"/>
        <w:rPr>
          <w:rFonts w:ascii="Bookman Old Style" w:hAnsi="Bookman Old Style" w:cs="Arial"/>
          <w:color w:val="000000" w:themeColor="text1"/>
        </w:rPr>
      </w:pPr>
      <w:proofErr w:type="spellStart"/>
      <w:r w:rsidRPr="008444BC">
        <w:rPr>
          <w:rFonts w:ascii="Bookman Old Style" w:hAnsi="Bookman Old Style" w:cs="Arial"/>
          <w:color w:val="000000" w:themeColor="text1"/>
        </w:rPr>
        <w:t>Tindak</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lanjut</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dimaksud</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(1) </w:t>
      </w:r>
      <w:proofErr w:type="spellStart"/>
      <w:r w:rsidRPr="008444BC">
        <w:rPr>
          <w:rFonts w:ascii="Bookman Old Style" w:hAnsi="Bookman Old Style" w:cs="Arial"/>
          <w:color w:val="000000" w:themeColor="text1"/>
        </w:rPr>
        <w:t>dilakukan</w:t>
      </w:r>
      <w:proofErr w:type="spellEnd"/>
      <w:r w:rsidRPr="008444BC">
        <w:rPr>
          <w:rFonts w:ascii="Bookman Old Style" w:hAnsi="Bookman Old Style" w:cs="Arial"/>
          <w:color w:val="000000" w:themeColor="text1"/>
        </w:rPr>
        <w:t xml:space="preserve"> oleh </w:t>
      </w:r>
      <w:proofErr w:type="spellStart"/>
      <w:r w:rsidR="00E3420A" w:rsidRPr="008444BC">
        <w:rPr>
          <w:rFonts w:ascii="Bookman Old Style" w:hAnsi="Bookman Old Style" w:cs="Arial"/>
          <w:color w:val="000000" w:themeColor="text1"/>
        </w:rPr>
        <w:t>k</w:t>
      </w:r>
      <w:r w:rsidR="00766516" w:rsidRPr="008444BC">
        <w:rPr>
          <w:rFonts w:ascii="Bookman Old Style" w:hAnsi="Bookman Old Style" w:cs="Arial"/>
          <w:color w:val="000000" w:themeColor="text1"/>
        </w:rPr>
        <w:t>ementerian</w:t>
      </w:r>
      <w:proofErr w:type="spellEnd"/>
      <w:r w:rsidR="00766516" w:rsidRPr="008444BC">
        <w:rPr>
          <w:rFonts w:ascii="Bookman Old Style" w:hAnsi="Bookman Old Style" w:cs="Arial"/>
          <w:color w:val="000000" w:themeColor="text1"/>
        </w:rPr>
        <w:t>/</w:t>
      </w:r>
      <w:proofErr w:type="spellStart"/>
      <w:r w:rsidR="00766516" w:rsidRPr="008444BC">
        <w:rPr>
          <w:rFonts w:ascii="Bookman Old Style" w:hAnsi="Bookman Old Style" w:cs="Arial"/>
          <w:color w:val="000000" w:themeColor="text1"/>
        </w:rPr>
        <w:t>lembaga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Pemerintah</w:t>
      </w:r>
      <w:proofErr w:type="spellEnd"/>
      <w:r w:rsidRPr="008444BC">
        <w:rPr>
          <w:rFonts w:ascii="Bookman Old Style" w:hAnsi="Bookman Old Style" w:cs="Arial"/>
          <w:color w:val="000000" w:themeColor="text1"/>
        </w:rPr>
        <w:t xml:space="preserve"> Daerah </w:t>
      </w:r>
      <w:proofErr w:type="spellStart"/>
      <w:r w:rsidRPr="008444BC">
        <w:rPr>
          <w:rFonts w:ascii="Bookman Old Style" w:hAnsi="Bookman Old Style" w:cs="Arial"/>
          <w:color w:val="000000" w:themeColor="text1"/>
        </w:rPr>
        <w:t>provinsi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Pemerintah</w:t>
      </w:r>
      <w:proofErr w:type="spellEnd"/>
      <w:r w:rsidRPr="008444BC">
        <w:rPr>
          <w:rFonts w:ascii="Bookman Old Style" w:hAnsi="Bookman Old Style" w:cs="Arial"/>
          <w:color w:val="000000" w:themeColor="text1"/>
        </w:rPr>
        <w:t xml:space="preserve"> Daerah </w:t>
      </w:r>
      <w:proofErr w:type="spellStart"/>
      <w:r w:rsidRPr="008444BC">
        <w:rPr>
          <w:rFonts w:ascii="Bookman Old Style" w:hAnsi="Bookman Old Style" w:cs="Arial"/>
          <w:color w:val="000000" w:themeColor="text1"/>
        </w:rPr>
        <w:t>kabupaten</w:t>
      </w:r>
      <w:proofErr w:type="spellEnd"/>
      <w:r w:rsidRPr="008444BC">
        <w:rPr>
          <w:rFonts w:ascii="Bookman Old Style" w:hAnsi="Bookman Old Style" w:cs="Arial"/>
          <w:color w:val="000000" w:themeColor="text1"/>
        </w:rPr>
        <w:t>/</w:t>
      </w:r>
      <w:proofErr w:type="spellStart"/>
      <w:r w:rsidRPr="008444BC">
        <w:rPr>
          <w:rFonts w:ascii="Bookman Old Style" w:hAnsi="Bookman Old Style" w:cs="Arial"/>
          <w:color w:val="000000" w:themeColor="text1"/>
        </w:rPr>
        <w:t>kota</w:t>
      </w:r>
      <w:proofErr w:type="spellEnd"/>
      <w:r w:rsidRPr="008444BC">
        <w:rPr>
          <w:rFonts w:ascii="Bookman Old Style" w:hAnsi="Bookman Old Style" w:cs="Arial"/>
          <w:color w:val="000000" w:themeColor="text1"/>
        </w:rPr>
        <w:t>, administrator KEK, dan/</w:t>
      </w:r>
      <w:proofErr w:type="spellStart"/>
      <w:r w:rsidRPr="008444BC">
        <w:rPr>
          <w:rFonts w:ascii="Bookman Old Style" w:hAnsi="Bookman Old Style" w:cs="Arial"/>
          <w:color w:val="000000" w:themeColor="text1"/>
        </w:rPr>
        <w:t>atau</w:t>
      </w:r>
      <w:proofErr w:type="spellEnd"/>
      <w:r w:rsidRPr="008444BC">
        <w:rPr>
          <w:rFonts w:ascii="Bookman Old Style" w:hAnsi="Bookman Old Style" w:cs="Arial"/>
          <w:color w:val="000000" w:themeColor="text1"/>
        </w:rPr>
        <w:t xml:space="preserve"> badan </w:t>
      </w:r>
      <w:proofErr w:type="spellStart"/>
      <w:r w:rsidRPr="008444BC">
        <w:rPr>
          <w:rFonts w:ascii="Bookman Old Style" w:hAnsi="Bookman Old Style" w:cs="Arial"/>
          <w:color w:val="000000" w:themeColor="text1"/>
        </w:rPr>
        <w:t>pengusahaan</w:t>
      </w:r>
      <w:proofErr w:type="spellEnd"/>
      <w:r w:rsidRPr="008444BC">
        <w:rPr>
          <w:rFonts w:ascii="Bookman Old Style" w:hAnsi="Bookman Old Style" w:cs="Arial"/>
          <w:color w:val="000000" w:themeColor="text1"/>
        </w:rPr>
        <w:t xml:space="preserve"> </w:t>
      </w:r>
      <w:r w:rsidRPr="008444BC">
        <w:rPr>
          <w:rFonts w:ascii="Bookman Old Style" w:hAnsi="Bookman Old Style" w:cs="Arial"/>
          <w:color w:val="000000" w:themeColor="text1"/>
        </w:rPr>
        <w:lastRenderedPageBreak/>
        <w:t xml:space="preserve">KPBPB </w:t>
      </w:r>
      <w:proofErr w:type="spellStart"/>
      <w:r w:rsidRPr="008444BC">
        <w:rPr>
          <w:rFonts w:ascii="Bookman Old Style" w:hAnsi="Bookman Old Style" w:cs="Arial"/>
          <w:color w:val="000000" w:themeColor="text1"/>
        </w:rPr>
        <w:t>dengan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mengutamakan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pembinaan</w:t>
      </w:r>
      <w:proofErr w:type="spellEnd"/>
      <w:r w:rsidRPr="008444BC">
        <w:rPr>
          <w:rFonts w:ascii="Bookman Old Style" w:hAnsi="Bookman Old Style" w:cs="Arial"/>
          <w:color w:val="000000" w:themeColor="text1"/>
        </w:rPr>
        <w:t>.</w:t>
      </w:r>
    </w:p>
    <w:p w14:paraId="7F9DC0CA" w14:textId="4B558BE0" w:rsidR="00C16C51" w:rsidRPr="008444BC" w:rsidRDefault="00C16C51">
      <w:pPr>
        <w:pStyle w:val="Style"/>
        <w:numPr>
          <w:ilvl w:val="0"/>
          <w:numId w:val="201"/>
        </w:numPr>
        <w:spacing w:after="0" w:line="360" w:lineRule="auto"/>
        <w:ind w:left="2552" w:right="23" w:hanging="567"/>
        <w:jc w:val="both"/>
        <w:rPr>
          <w:rFonts w:ascii="Bookman Old Style" w:hAnsi="Bookman Old Style" w:cs="Arial"/>
          <w:color w:val="000000" w:themeColor="text1"/>
        </w:rPr>
      </w:pPr>
      <w:proofErr w:type="spellStart"/>
      <w:r w:rsidRPr="008444BC">
        <w:rPr>
          <w:rFonts w:ascii="Bookman Old Style" w:hAnsi="Bookman Old Style" w:cs="Arial"/>
          <w:color w:val="000000" w:themeColor="text1"/>
        </w:rPr>
        <w:t>Pembinaan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dimaksud</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(2) </w:t>
      </w:r>
      <w:proofErr w:type="spellStart"/>
      <w:r w:rsidRPr="008444BC">
        <w:rPr>
          <w:rFonts w:ascii="Bookman Old Style" w:hAnsi="Bookman Old Style" w:cs="Arial"/>
          <w:color w:val="000000" w:themeColor="text1"/>
        </w:rPr>
        <w:t>dapat</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berupa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pendampingan</w:t>
      </w:r>
      <w:proofErr w:type="spellEnd"/>
      <w:r w:rsidRPr="008444BC">
        <w:rPr>
          <w:rFonts w:ascii="Bookman Old Style" w:hAnsi="Bookman Old Style" w:cs="Arial"/>
          <w:color w:val="000000" w:themeColor="text1"/>
        </w:rPr>
        <w:t xml:space="preserve"> dan </w:t>
      </w:r>
      <w:proofErr w:type="spellStart"/>
      <w:r w:rsidRPr="008444BC">
        <w:rPr>
          <w:rFonts w:ascii="Bookman Old Style" w:hAnsi="Bookman Old Style" w:cs="Arial"/>
          <w:color w:val="000000" w:themeColor="text1"/>
        </w:rPr>
        <w:t>penyuluhan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meliputi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pemberian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penjelasan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konsultasi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bimbingan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teknis</w:t>
      </w:r>
      <w:proofErr w:type="spellEnd"/>
      <w:r w:rsidRPr="008444BC">
        <w:rPr>
          <w:rFonts w:ascii="Bookman Old Style" w:hAnsi="Bookman Old Style" w:cs="Arial"/>
          <w:color w:val="000000" w:themeColor="text1"/>
        </w:rPr>
        <w:t xml:space="preserve"> dan/</w:t>
      </w:r>
      <w:proofErr w:type="spellStart"/>
      <w:r w:rsidRPr="008444BC">
        <w:rPr>
          <w:rFonts w:ascii="Bookman Old Style" w:hAnsi="Bookman Old Style" w:cs="Arial"/>
          <w:color w:val="000000" w:themeColor="text1"/>
        </w:rPr>
        <w:t>atau</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kegiatan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fasilitasi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penyelesaian</w:t>
      </w:r>
      <w:proofErr w:type="spellEnd"/>
      <w:r w:rsidRPr="008444BC">
        <w:rPr>
          <w:rFonts w:ascii="Bookman Old Style" w:hAnsi="Bookman Old Style" w:cs="Arial"/>
          <w:color w:val="000000" w:themeColor="text1"/>
        </w:rPr>
        <w:t xml:space="preserve"> oleh </w:t>
      </w:r>
      <w:proofErr w:type="spellStart"/>
      <w:r w:rsidR="007211B5" w:rsidRPr="008444BC">
        <w:rPr>
          <w:rFonts w:ascii="Bookman Old Style" w:hAnsi="Bookman Old Style" w:cs="Arial"/>
          <w:color w:val="000000" w:themeColor="text1"/>
        </w:rPr>
        <w:t>kementerian</w:t>
      </w:r>
      <w:proofErr w:type="spellEnd"/>
      <w:r w:rsidR="007211B5" w:rsidRPr="008444BC">
        <w:rPr>
          <w:rFonts w:ascii="Bookman Old Style" w:hAnsi="Bookman Old Style" w:cs="Arial"/>
          <w:color w:val="000000" w:themeColor="text1"/>
        </w:rPr>
        <w:t>/</w:t>
      </w:r>
      <w:proofErr w:type="spellStart"/>
      <w:r w:rsidR="007211B5" w:rsidRPr="008444BC">
        <w:rPr>
          <w:rFonts w:ascii="Bookman Old Style" w:hAnsi="Bookman Old Style" w:cs="Arial"/>
          <w:color w:val="000000" w:themeColor="text1"/>
        </w:rPr>
        <w:t>lembaga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Pemerintah</w:t>
      </w:r>
      <w:proofErr w:type="spellEnd"/>
      <w:r w:rsidRPr="008444BC">
        <w:rPr>
          <w:rFonts w:ascii="Bookman Old Style" w:hAnsi="Bookman Old Style" w:cs="Arial"/>
          <w:color w:val="000000" w:themeColor="text1"/>
        </w:rPr>
        <w:t xml:space="preserve"> Daerah </w:t>
      </w:r>
      <w:proofErr w:type="spellStart"/>
      <w:r w:rsidRPr="008444BC">
        <w:rPr>
          <w:rFonts w:ascii="Bookman Old Style" w:hAnsi="Bookman Old Style" w:cs="Arial"/>
          <w:color w:val="000000" w:themeColor="text1"/>
        </w:rPr>
        <w:t>provinsi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Pemerintah</w:t>
      </w:r>
      <w:proofErr w:type="spellEnd"/>
      <w:r w:rsidRPr="008444BC">
        <w:rPr>
          <w:rFonts w:ascii="Bookman Old Style" w:hAnsi="Bookman Old Style" w:cs="Arial"/>
          <w:color w:val="000000" w:themeColor="text1"/>
        </w:rPr>
        <w:t xml:space="preserve"> Daerah </w:t>
      </w:r>
      <w:proofErr w:type="spellStart"/>
      <w:r w:rsidRPr="008444BC">
        <w:rPr>
          <w:rFonts w:ascii="Bookman Old Style" w:hAnsi="Bookman Old Style" w:cs="Arial"/>
          <w:color w:val="000000" w:themeColor="text1"/>
        </w:rPr>
        <w:t>kabupaten</w:t>
      </w:r>
      <w:proofErr w:type="spellEnd"/>
      <w:r w:rsidRPr="008444BC">
        <w:rPr>
          <w:rFonts w:ascii="Bookman Old Style" w:hAnsi="Bookman Old Style" w:cs="Arial"/>
          <w:color w:val="000000" w:themeColor="text1"/>
        </w:rPr>
        <w:t>/</w:t>
      </w:r>
      <w:proofErr w:type="spellStart"/>
      <w:r w:rsidRPr="008444BC">
        <w:rPr>
          <w:rFonts w:ascii="Bookman Old Style" w:hAnsi="Bookman Old Style" w:cs="Arial"/>
          <w:color w:val="000000" w:themeColor="text1"/>
        </w:rPr>
        <w:t>kota</w:t>
      </w:r>
      <w:proofErr w:type="spellEnd"/>
      <w:r w:rsidRPr="008444BC">
        <w:rPr>
          <w:rFonts w:ascii="Bookman Old Style" w:hAnsi="Bookman Old Style" w:cs="Arial"/>
          <w:color w:val="000000" w:themeColor="text1"/>
        </w:rPr>
        <w:t>, administrator KEK, dan/</w:t>
      </w:r>
      <w:proofErr w:type="spellStart"/>
      <w:r w:rsidRPr="008444BC">
        <w:rPr>
          <w:rFonts w:ascii="Bookman Old Style" w:hAnsi="Bookman Old Style" w:cs="Arial"/>
          <w:color w:val="000000" w:themeColor="text1"/>
        </w:rPr>
        <w:t>atau</w:t>
      </w:r>
      <w:proofErr w:type="spellEnd"/>
      <w:r w:rsidRPr="008444BC">
        <w:rPr>
          <w:rFonts w:ascii="Bookman Old Style" w:hAnsi="Bookman Old Style" w:cs="Arial"/>
          <w:color w:val="000000" w:themeColor="text1"/>
        </w:rPr>
        <w:t xml:space="preserve"> badan </w:t>
      </w:r>
      <w:proofErr w:type="spellStart"/>
      <w:r w:rsidRPr="008444BC">
        <w:rPr>
          <w:rFonts w:ascii="Bookman Old Style" w:hAnsi="Bookman Old Style" w:cs="Arial"/>
          <w:color w:val="000000" w:themeColor="text1"/>
        </w:rPr>
        <w:t>pengusahaan</w:t>
      </w:r>
      <w:proofErr w:type="spellEnd"/>
      <w:r w:rsidRPr="008444BC">
        <w:rPr>
          <w:rFonts w:ascii="Bookman Old Style" w:hAnsi="Bookman Old Style" w:cs="Arial"/>
          <w:color w:val="000000" w:themeColor="text1"/>
        </w:rPr>
        <w:t xml:space="preserve"> KPBPB </w:t>
      </w:r>
      <w:proofErr w:type="spellStart"/>
      <w:r w:rsidRPr="008444BC">
        <w:rPr>
          <w:rFonts w:ascii="Bookman Old Style" w:hAnsi="Bookman Old Style" w:cs="Arial"/>
          <w:color w:val="000000" w:themeColor="text1"/>
        </w:rPr>
        <w:t>atas</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permasalahan</w:t>
      </w:r>
      <w:proofErr w:type="spellEnd"/>
      <w:r w:rsidRPr="008444BC">
        <w:rPr>
          <w:rFonts w:ascii="Bookman Old Style" w:hAnsi="Bookman Old Style" w:cs="Arial"/>
          <w:color w:val="000000" w:themeColor="text1"/>
        </w:rPr>
        <w:t xml:space="preserve"> yang </w:t>
      </w:r>
      <w:proofErr w:type="spellStart"/>
      <w:r w:rsidRPr="008444BC">
        <w:rPr>
          <w:rFonts w:ascii="Bookman Old Style" w:hAnsi="Bookman Old Style" w:cs="Arial"/>
          <w:color w:val="000000" w:themeColor="text1"/>
        </w:rPr>
        <w:t>dihadapi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Pelaku</w:t>
      </w:r>
      <w:proofErr w:type="spellEnd"/>
      <w:r w:rsidRPr="008444BC">
        <w:rPr>
          <w:rFonts w:ascii="Bookman Old Style" w:hAnsi="Bookman Old Style" w:cs="Arial"/>
          <w:color w:val="000000" w:themeColor="text1"/>
        </w:rPr>
        <w:t xml:space="preserve"> Usaha. </w:t>
      </w:r>
    </w:p>
    <w:p w14:paraId="61FA1073" w14:textId="77777777" w:rsidR="00C16C51" w:rsidRPr="008444BC" w:rsidRDefault="00C16C51">
      <w:pPr>
        <w:pStyle w:val="Style"/>
        <w:numPr>
          <w:ilvl w:val="0"/>
          <w:numId w:val="201"/>
        </w:numPr>
        <w:spacing w:after="0" w:line="360" w:lineRule="auto"/>
        <w:ind w:left="2552" w:right="23" w:hanging="567"/>
        <w:jc w:val="both"/>
        <w:rPr>
          <w:rFonts w:ascii="Bookman Old Style" w:hAnsi="Bookman Old Style" w:cs="Arial"/>
          <w:color w:val="000000" w:themeColor="text1"/>
        </w:rPr>
      </w:pPr>
      <w:proofErr w:type="spellStart"/>
      <w:r w:rsidRPr="008444BC">
        <w:rPr>
          <w:rFonts w:ascii="Bookman Old Style" w:hAnsi="Bookman Old Style" w:cs="Arial"/>
          <w:color w:val="000000" w:themeColor="text1"/>
        </w:rPr>
        <w:t>Atas</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pembinaan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dimaksud</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(2), </w:t>
      </w:r>
      <w:proofErr w:type="spellStart"/>
      <w:r w:rsidRPr="008444BC">
        <w:rPr>
          <w:rFonts w:ascii="Bookman Old Style" w:hAnsi="Bookman Old Style" w:cs="Arial"/>
          <w:color w:val="000000" w:themeColor="text1"/>
        </w:rPr>
        <w:t>Pelaku</w:t>
      </w:r>
      <w:proofErr w:type="spellEnd"/>
      <w:r w:rsidRPr="008444BC">
        <w:rPr>
          <w:rFonts w:ascii="Bookman Old Style" w:hAnsi="Bookman Old Style" w:cs="Arial"/>
          <w:color w:val="000000" w:themeColor="text1"/>
        </w:rPr>
        <w:t xml:space="preserve"> Usaha </w:t>
      </w:r>
      <w:proofErr w:type="spellStart"/>
      <w:r w:rsidRPr="008444BC">
        <w:rPr>
          <w:rFonts w:ascii="Bookman Old Style" w:hAnsi="Bookman Old Style" w:cs="Arial"/>
          <w:color w:val="000000" w:themeColor="text1"/>
        </w:rPr>
        <w:t>wajib</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menindaklanjuti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dengan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melakukan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perbaikan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terhadap</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hasil</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evaluasi</w:t>
      </w:r>
      <w:proofErr w:type="spellEnd"/>
      <w:r w:rsidRPr="008444BC">
        <w:rPr>
          <w:rFonts w:ascii="Bookman Old Style" w:hAnsi="Bookman Old Style" w:cs="Arial"/>
          <w:color w:val="000000" w:themeColor="text1"/>
        </w:rPr>
        <w:t xml:space="preserve"> yang </w:t>
      </w:r>
      <w:proofErr w:type="spellStart"/>
      <w:r w:rsidRPr="008444BC">
        <w:rPr>
          <w:rFonts w:ascii="Bookman Old Style" w:hAnsi="Bookman Old Style" w:cs="Arial"/>
          <w:color w:val="000000" w:themeColor="text1"/>
        </w:rPr>
        <w:t>diberikan</w:t>
      </w:r>
      <w:proofErr w:type="spellEnd"/>
      <w:r w:rsidRPr="008444BC">
        <w:rPr>
          <w:rFonts w:ascii="Bookman Old Style" w:hAnsi="Bookman Old Style" w:cs="Arial"/>
          <w:color w:val="000000" w:themeColor="text1"/>
        </w:rPr>
        <w:t>.</w:t>
      </w:r>
    </w:p>
    <w:p w14:paraId="5155EA69" w14:textId="5FBA2761" w:rsidR="00C16C51" w:rsidRPr="008444BC" w:rsidRDefault="00C16C51">
      <w:pPr>
        <w:pStyle w:val="Style"/>
        <w:numPr>
          <w:ilvl w:val="0"/>
          <w:numId w:val="201"/>
        </w:numPr>
        <w:spacing w:after="0" w:line="360" w:lineRule="auto"/>
        <w:ind w:left="2552" w:right="23" w:hanging="567"/>
        <w:jc w:val="both"/>
        <w:rPr>
          <w:rFonts w:ascii="Bookman Old Style" w:hAnsi="Bookman Old Style" w:cs="Arial"/>
          <w:color w:val="000000" w:themeColor="text1"/>
        </w:rPr>
      </w:pPr>
      <w:proofErr w:type="spellStart"/>
      <w:r w:rsidRPr="008444BC">
        <w:rPr>
          <w:rFonts w:ascii="Bookman Old Style" w:hAnsi="Bookman Old Style" w:cs="Arial"/>
          <w:color w:val="000000" w:themeColor="text1"/>
        </w:rPr>
        <w:t>Dalam</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hal</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perbaikan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tidak</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dilakukan</w:t>
      </w:r>
      <w:proofErr w:type="spellEnd"/>
      <w:r w:rsidRPr="008444BC">
        <w:rPr>
          <w:rFonts w:ascii="Bookman Old Style" w:hAnsi="Bookman Old Style" w:cs="Arial"/>
          <w:color w:val="000000" w:themeColor="text1"/>
        </w:rPr>
        <w:t xml:space="preserve">, </w:t>
      </w:r>
      <w:proofErr w:type="spellStart"/>
      <w:r w:rsidR="007211B5" w:rsidRPr="008444BC">
        <w:rPr>
          <w:rFonts w:ascii="Bookman Old Style" w:hAnsi="Bookman Old Style" w:cs="Arial"/>
          <w:color w:val="000000" w:themeColor="text1"/>
        </w:rPr>
        <w:t>kementerian</w:t>
      </w:r>
      <w:proofErr w:type="spellEnd"/>
      <w:r w:rsidR="007211B5" w:rsidRPr="008444BC">
        <w:rPr>
          <w:rFonts w:ascii="Bookman Old Style" w:hAnsi="Bookman Old Style" w:cs="Arial"/>
          <w:color w:val="000000" w:themeColor="text1"/>
        </w:rPr>
        <w:t>/</w:t>
      </w:r>
      <w:proofErr w:type="spellStart"/>
      <w:r w:rsidR="007211B5" w:rsidRPr="008444BC">
        <w:rPr>
          <w:rFonts w:ascii="Bookman Old Style" w:hAnsi="Bookman Old Style" w:cs="Arial"/>
          <w:color w:val="000000" w:themeColor="text1"/>
        </w:rPr>
        <w:t>lembaga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Pemerintah</w:t>
      </w:r>
      <w:proofErr w:type="spellEnd"/>
      <w:r w:rsidRPr="008444BC">
        <w:rPr>
          <w:rFonts w:ascii="Bookman Old Style" w:hAnsi="Bookman Old Style" w:cs="Arial"/>
          <w:color w:val="000000" w:themeColor="text1"/>
        </w:rPr>
        <w:t xml:space="preserve"> Daerah </w:t>
      </w:r>
      <w:proofErr w:type="spellStart"/>
      <w:r w:rsidRPr="008444BC">
        <w:rPr>
          <w:rFonts w:ascii="Bookman Old Style" w:hAnsi="Bookman Old Style" w:cs="Arial"/>
          <w:color w:val="000000" w:themeColor="text1"/>
        </w:rPr>
        <w:t>provinsi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Pemerintah</w:t>
      </w:r>
      <w:proofErr w:type="spellEnd"/>
      <w:r w:rsidRPr="008444BC">
        <w:rPr>
          <w:rFonts w:ascii="Bookman Old Style" w:hAnsi="Bookman Old Style" w:cs="Arial"/>
          <w:color w:val="000000" w:themeColor="text1"/>
        </w:rPr>
        <w:t xml:space="preserve"> Daerah </w:t>
      </w:r>
      <w:proofErr w:type="spellStart"/>
      <w:r w:rsidRPr="008444BC">
        <w:rPr>
          <w:rFonts w:ascii="Bookman Old Style" w:hAnsi="Bookman Old Style" w:cs="Arial"/>
          <w:color w:val="000000" w:themeColor="text1"/>
        </w:rPr>
        <w:t>kabupaten</w:t>
      </w:r>
      <w:proofErr w:type="spellEnd"/>
      <w:r w:rsidRPr="008444BC">
        <w:rPr>
          <w:rFonts w:ascii="Bookman Old Style" w:hAnsi="Bookman Old Style" w:cs="Arial"/>
          <w:color w:val="000000" w:themeColor="text1"/>
        </w:rPr>
        <w:t>/</w:t>
      </w:r>
      <w:proofErr w:type="spellStart"/>
      <w:r w:rsidRPr="008444BC">
        <w:rPr>
          <w:rFonts w:ascii="Bookman Old Style" w:hAnsi="Bookman Old Style" w:cs="Arial"/>
          <w:color w:val="000000" w:themeColor="text1"/>
        </w:rPr>
        <w:t>kota</w:t>
      </w:r>
      <w:proofErr w:type="spellEnd"/>
      <w:r w:rsidRPr="008444BC">
        <w:rPr>
          <w:rFonts w:ascii="Bookman Old Style" w:hAnsi="Bookman Old Style" w:cs="Arial"/>
          <w:color w:val="000000" w:themeColor="text1"/>
        </w:rPr>
        <w:t>, administrator KEK, dan/</w:t>
      </w:r>
      <w:proofErr w:type="spellStart"/>
      <w:r w:rsidRPr="008444BC">
        <w:rPr>
          <w:rFonts w:ascii="Bookman Old Style" w:hAnsi="Bookman Old Style" w:cs="Arial"/>
          <w:color w:val="000000" w:themeColor="text1"/>
        </w:rPr>
        <w:t>atau</w:t>
      </w:r>
      <w:proofErr w:type="spellEnd"/>
      <w:r w:rsidRPr="008444BC">
        <w:rPr>
          <w:rFonts w:ascii="Bookman Old Style" w:hAnsi="Bookman Old Style" w:cs="Arial"/>
          <w:color w:val="000000" w:themeColor="text1"/>
        </w:rPr>
        <w:t xml:space="preserve"> badan </w:t>
      </w:r>
      <w:proofErr w:type="spellStart"/>
      <w:r w:rsidRPr="008444BC">
        <w:rPr>
          <w:rFonts w:ascii="Bookman Old Style" w:hAnsi="Bookman Old Style" w:cs="Arial"/>
          <w:color w:val="000000" w:themeColor="text1"/>
        </w:rPr>
        <w:t>pengusahaan</w:t>
      </w:r>
      <w:proofErr w:type="spellEnd"/>
      <w:r w:rsidRPr="008444BC">
        <w:rPr>
          <w:rFonts w:ascii="Bookman Old Style" w:hAnsi="Bookman Old Style" w:cs="Arial"/>
          <w:color w:val="000000" w:themeColor="text1"/>
        </w:rPr>
        <w:t xml:space="preserve"> KPBPB</w:t>
      </w:r>
      <w:r w:rsidRPr="008444BC" w:rsidDel="006D5C98">
        <w:rPr>
          <w:rFonts w:ascii="Bookman Old Style" w:hAnsi="Bookman Old Style" w:cs="Arial"/>
          <w:color w:val="000000" w:themeColor="text1"/>
        </w:rPr>
        <w:t xml:space="preserve"> </w:t>
      </w:r>
      <w:r w:rsidRPr="008444BC">
        <w:rPr>
          <w:rFonts w:ascii="Bookman Old Style" w:hAnsi="Bookman Old Style" w:cs="Arial"/>
          <w:color w:val="000000" w:themeColor="text1"/>
        </w:rPr>
        <w:t xml:space="preserve">yang </w:t>
      </w:r>
      <w:proofErr w:type="spellStart"/>
      <w:r w:rsidRPr="008444BC">
        <w:rPr>
          <w:rFonts w:ascii="Bookman Old Style" w:hAnsi="Bookman Old Style" w:cs="Arial"/>
          <w:color w:val="000000" w:themeColor="text1"/>
        </w:rPr>
        <w:t>berwenang</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dapat</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menindaklanjuti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dengan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penerapan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sanksi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sesuai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ketentuan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peraturan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perundang-undangan</w:t>
      </w:r>
      <w:proofErr w:type="spellEnd"/>
      <w:r w:rsidRPr="008444BC">
        <w:rPr>
          <w:rFonts w:ascii="Bookman Old Style" w:hAnsi="Bookman Old Style" w:cs="Arial"/>
          <w:color w:val="000000" w:themeColor="text1"/>
        </w:rPr>
        <w:t>.</w:t>
      </w:r>
    </w:p>
    <w:p w14:paraId="4F3C908F" w14:textId="5975509C" w:rsidR="00AE110D" w:rsidRPr="004E5A1F" w:rsidRDefault="00AE110D" w:rsidP="004E5A1F">
      <w:pPr>
        <w:pStyle w:val="Style"/>
        <w:numPr>
          <w:ilvl w:val="0"/>
          <w:numId w:val="201"/>
        </w:numPr>
        <w:spacing w:after="0" w:line="360" w:lineRule="auto"/>
        <w:ind w:left="2549" w:right="29" w:hanging="562"/>
        <w:jc w:val="both"/>
        <w:rPr>
          <w:rFonts w:ascii="Bookman Old Style" w:hAnsi="Bookman Old Style" w:cs="Arial"/>
          <w:color w:val="000000" w:themeColor="text1"/>
        </w:rPr>
      </w:pPr>
      <w:proofErr w:type="spellStart"/>
      <w:r w:rsidRPr="008444BC">
        <w:rPr>
          <w:rFonts w:ascii="Bookman Old Style" w:hAnsi="Bookman Old Style" w:cs="Arial"/>
          <w:color w:val="000000" w:themeColor="text1"/>
        </w:rPr>
        <w:t>Dalam</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hal</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Pelaku</w:t>
      </w:r>
      <w:proofErr w:type="spellEnd"/>
      <w:r w:rsidRPr="008444BC">
        <w:rPr>
          <w:rFonts w:ascii="Bookman Old Style" w:hAnsi="Bookman Old Style" w:cs="Arial"/>
          <w:color w:val="000000" w:themeColor="text1"/>
        </w:rPr>
        <w:t xml:space="preserve"> Usaha </w:t>
      </w:r>
      <w:proofErr w:type="spellStart"/>
      <w:r w:rsidRPr="008444BC">
        <w:rPr>
          <w:rFonts w:ascii="Bookman Old Style" w:hAnsi="Bookman Old Style" w:cs="Arial"/>
          <w:color w:val="000000" w:themeColor="text1"/>
        </w:rPr>
        <w:t>diberikan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sanksi</w:t>
      </w:r>
      <w:proofErr w:type="spellEnd"/>
      <w:r w:rsidRPr="008444BC">
        <w:rPr>
          <w:rFonts w:ascii="Bookman Old Style" w:hAnsi="Bookman Old Style" w:cs="Arial"/>
          <w:color w:val="000000" w:themeColor="text1"/>
        </w:rPr>
        <w:t xml:space="preserve">, </w:t>
      </w:r>
      <w:proofErr w:type="spellStart"/>
      <w:r w:rsidR="00E3420A" w:rsidRPr="004E5A1F">
        <w:rPr>
          <w:rFonts w:ascii="Bookman Old Style" w:hAnsi="Bookman Old Style" w:cs="Arial"/>
          <w:color w:val="000000" w:themeColor="text1"/>
        </w:rPr>
        <w:t>k</w:t>
      </w:r>
      <w:r w:rsidR="00766516" w:rsidRPr="004E5A1F">
        <w:rPr>
          <w:rFonts w:ascii="Bookman Old Style" w:hAnsi="Bookman Old Style" w:cs="Arial"/>
          <w:color w:val="000000" w:themeColor="text1"/>
        </w:rPr>
        <w:t>ementerian</w:t>
      </w:r>
      <w:proofErr w:type="spellEnd"/>
      <w:r w:rsidR="00766516" w:rsidRPr="004E5A1F">
        <w:rPr>
          <w:rFonts w:ascii="Bookman Old Style" w:hAnsi="Bookman Old Style" w:cs="Arial"/>
          <w:color w:val="000000" w:themeColor="text1"/>
        </w:rPr>
        <w:t>/</w:t>
      </w:r>
      <w:proofErr w:type="spellStart"/>
      <w:r w:rsidR="00766516" w:rsidRPr="004E5A1F">
        <w:rPr>
          <w:rFonts w:ascii="Bookman Old Style" w:hAnsi="Bookman Old Style" w:cs="Arial"/>
          <w:color w:val="000000" w:themeColor="text1"/>
        </w:rPr>
        <w:t>lembaga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Pemerintah</w:t>
      </w:r>
      <w:proofErr w:type="spellEnd"/>
      <w:r w:rsidRPr="008444BC">
        <w:rPr>
          <w:rFonts w:ascii="Bookman Old Style" w:hAnsi="Bookman Old Style" w:cs="Arial"/>
          <w:color w:val="000000" w:themeColor="text1"/>
        </w:rPr>
        <w:t xml:space="preserve"> Daerah </w:t>
      </w:r>
      <w:proofErr w:type="spellStart"/>
      <w:r w:rsidRPr="008444BC">
        <w:rPr>
          <w:rFonts w:ascii="Bookman Old Style" w:hAnsi="Bookman Old Style" w:cs="Arial"/>
          <w:color w:val="000000" w:themeColor="text1"/>
        </w:rPr>
        <w:t>provinsi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Pemerintah</w:t>
      </w:r>
      <w:proofErr w:type="spellEnd"/>
      <w:r w:rsidRPr="008444BC">
        <w:rPr>
          <w:rFonts w:ascii="Bookman Old Style" w:hAnsi="Bookman Old Style" w:cs="Arial"/>
          <w:color w:val="000000" w:themeColor="text1"/>
        </w:rPr>
        <w:t xml:space="preserve"> Daerah </w:t>
      </w:r>
      <w:proofErr w:type="spellStart"/>
      <w:r w:rsidRPr="008444BC">
        <w:rPr>
          <w:rFonts w:ascii="Bookman Old Style" w:hAnsi="Bookman Old Style" w:cs="Arial"/>
          <w:color w:val="000000" w:themeColor="text1"/>
        </w:rPr>
        <w:t>kabupaten</w:t>
      </w:r>
      <w:proofErr w:type="spellEnd"/>
      <w:r w:rsidRPr="008444BC">
        <w:rPr>
          <w:rFonts w:ascii="Bookman Old Style" w:hAnsi="Bookman Old Style" w:cs="Arial"/>
          <w:color w:val="000000" w:themeColor="text1"/>
        </w:rPr>
        <w:t>/</w:t>
      </w:r>
      <w:proofErr w:type="spellStart"/>
      <w:r w:rsidRPr="008444BC">
        <w:rPr>
          <w:rFonts w:ascii="Bookman Old Style" w:hAnsi="Bookman Old Style" w:cs="Arial"/>
          <w:color w:val="000000" w:themeColor="text1"/>
        </w:rPr>
        <w:t>kota</w:t>
      </w:r>
      <w:proofErr w:type="spellEnd"/>
      <w:r w:rsidRPr="008444BC">
        <w:rPr>
          <w:rFonts w:ascii="Bookman Old Style" w:hAnsi="Bookman Old Style" w:cs="Arial"/>
          <w:color w:val="000000" w:themeColor="text1"/>
        </w:rPr>
        <w:t>, administrator KEK, dan/</w:t>
      </w:r>
      <w:proofErr w:type="spellStart"/>
      <w:r w:rsidRPr="008444BC">
        <w:rPr>
          <w:rFonts w:ascii="Bookman Old Style" w:hAnsi="Bookman Old Style" w:cs="Arial"/>
          <w:color w:val="000000" w:themeColor="text1"/>
        </w:rPr>
        <w:t>atau</w:t>
      </w:r>
      <w:proofErr w:type="spellEnd"/>
      <w:r w:rsidRPr="008444BC">
        <w:rPr>
          <w:rFonts w:ascii="Bookman Old Style" w:hAnsi="Bookman Old Style" w:cs="Arial"/>
          <w:color w:val="000000" w:themeColor="text1"/>
        </w:rPr>
        <w:t xml:space="preserve"> badan </w:t>
      </w:r>
      <w:proofErr w:type="spellStart"/>
      <w:r w:rsidRPr="008444BC">
        <w:rPr>
          <w:rFonts w:ascii="Bookman Old Style" w:hAnsi="Bookman Old Style" w:cs="Arial"/>
          <w:color w:val="000000" w:themeColor="text1"/>
        </w:rPr>
        <w:t>pengusahaan</w:t>
      </w:r>
      <w:proofErr w:type="spellEnd"/>
      <w:r w:rsidRPr="008444BC">
        <w:rPr>
          <w:rFonts w:ascii="Bookman Old Style" w:hAnsi="Bookman Old Style" w:cs="Arial"/>
          <w:color w:val="000000" w:themeColor="text1"/>
        </w:rPr>
        <w:t xml:space="preserve"> KPBPB </w:t>
      </w:r>
      <w:proofErr w:type="spellStart"/>
      <w:r w:rsidR="005A011B" w:rsidRPr="004E5A1F">
        <w:rPr>
          <w:rFonts w:ascii="Bookman Old Style" w:hAnsi="Bookman Old Style" w:cs="Arial"/>
          <w:color w:val="000000" w:themeColor="text1"/>
        </w:rPr>
        <w:t>mencatatkan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informasi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pemberian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sanksi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dalam</w:t>
      </w:r>
      <w:proofErr w:type="spellEnd"/>
      <w:r w:rsidRPr="008444BC">
        <w:rPr>
          <w:rFonts w:ascii="Bookman Old Style" w:hAnsi="Bookman Old Style" w:cs="Arial"/>
          <w:color w:val="000000" w:themeColor="text1"/>
        </w:rPr>
        <w:t xml:space="preserve"> </w:t>
      </w:r>
      <w:proofErr w:type="spellStart"/>
      <w:r w:rsidR="00CB40DC" w:rsidRPr="004E5A1F">
        <w:rPr>
          <w:rFonts w:ascii="Bookman Old Style" w:hAnsi="Bookman Old Style" w:cs="Arial"/>
          <w:color w:val="000000" w:themeColor="text1"/>
        </w:rPr>
        <w:t>S</w:t>
      </w:r>
      <w:r w:rsidRPr="008444BC">
        <w:rPr>
          <w:rFonts w:ascii="Bookman Old Style" w:hAnsi="Bookman Old Style" w:cs="Arial"/>
          <w:color w:val="000000" w:themeColor="text1"/>
        </w:rPr>
        <w:t>istem</w:t>
      </w:r>
      <w:proofErr w:type="spellEnd"/>
      <w:r w:rsidRPr="008444BC">
        <w:rPr>
          <w:rFonts w:ascii="Bookman Old Style" w:hAnsi="Bookman Old Style" w:cs="Arial"/>
          <w:color w:val="000000" w:themeColor="text1"/>
        </w:rPr>
        <w:t xml:space="preserve"> OSS.</w:t>
      </w:r>
    </w:p>
    <w:p w14:paraId="47553106" w14:textId="0E3BE716" w:rsidR="00090C2A" w:rsidRDefault="00C660E4">
      <w:pPr>
        <w:pStyle w:val="Style"/>
        <w:numPr>
          <w:ilvl w:val="0"/>
          <w:numId w:val="201"/>
        </w:numPr>
        <w:spacing w:after="0" w:line="360" w:lineRule="auto"/>
        <w:ind w:left="2552" w:right="29" w:hanging="567"/>
        <w:jc w:val="both"/>
        <w:rPr>
          <w:rFonts w:ascii="Bookman Old Style" w:hAnsi="Bookman Old Style" w:cs="Arial"/>
          <w:color w:val="000000" w:themeColor="text1"/>
        </w:rPr>
      </w:pPr>
      <w:proofErr w:type="spellStart"/>
      <w:r w:rsidRPr="004E5A1F">
        <w:rPr>
          <w:rFonts w:ascii="Bookman Old Style" w:hAnsi="Bookman Old Style" w:cs="Arial"/>
          <w:color w:val="000000" w:themeColor="text1"/>
        </w:rPr>
        <w:t>S</w:t>
      </w:r>
      <w:r w:rsidR="005A011B" w:rsidRPr="004E5A1F">
        <w:rPr>
          <w:rFonts w:ascii="Bookman Old Style" w:hAnsi="Bookman Old Style" w:cs="Arial"/>
          <w:color w:val="000000" w:themeColor="text1"/>
        </w:rPr>
        <w:t>anksi</w:t>
      </w:r>
      <w:proofErr w:type="spellEnd"/>
      <w:r w:rsidR="005A011B" w:rsidRPr="004E5A1F">
        <w:rPr>
          <w:rFonts w:ascii="Bookman Old Style" w:hAnsi="Bookman Old Style" w:cs="Arial"/>
          <w:color w:val="000000" w:themeColor="text1"/>
        </w:rPr>
        <w:t xml:space="preserve"> </w:t>
      </w:r>
      <w:proofErr w:type="spellStart"/>
      <w:r w:rsidR="005A011B" w:rsidRPr="004E5A1F">
        <w:rPr>
          <w:rFonts w:ascii="Bookman Old Style" w:hAnsi="Bookman Old Style" w:cs="Arial"/>
          <w:color w:val="000000" w:themeColor="text1"/>
        </w:rPr>
        <w:t>administratif</w:t>
      </w:r>
      <w:proofErr w:type="spellEnd"/>
      <w:r w:rsidR="005A011B" w:rsidRPr="004E5A1F">
        <w:rPr>
          <w:rFonts w:ascii="Bookman Old Style" w:hAnsi="Bookman Old Style" w:cs="Arial"/>
          <w:color w:val="000000" w:themeColor="text1"/>
        </w:rPr>
        <w:t xml:space="preserve"> </w:t>
      </w:r>
      <w:r w:rsidRPr="004E5A1F">
        <w:rPr>
          <w:rFonts w:ascii="Bookman Old Style" w:hAnsi="Bookman Old Style" w:cs="Arial"/>
          <w:color w:val="000000" w:themeColor="text1"/>
        </w:rPr>
        <w:t xml:space="preserve">yang </w:t>
      </w:r>
      <w:proofErr w:type="spellStart"/>
      <w:r w:rsidRPr="004E5A1F">
        <w:rPr>
          <w:rFonts w:ascii="Bookman Old Style" w:hAnsi="Bookman Old Style" w:cs="Arial"/>
          <w:color w:val="000000" w:themeColor="text1"/>
        </w:rPr>
        <w:t>dikenakan</w:t>
      </w:r>
      <w:proofErr w:type="spellEnd"/>
      <w:r w:rsidR="00090C2A" w:rsidRPr="004E5A1F">
        <w:rPr>
          <w:rFonts w:ascii="Bookman Old Style" w:hAnsi="Bookman Old Style" w:cs="Arial"/>
          <w:color w:val="000000" w:themeColor="text1"/>
        </w:rPr>
        <w:t xml:space="preserve"> oleh Lembaga OSS</w:t>
      </w:r>
      <w:r w:rsidRPr="004E5A1F">
        <w:rPr>
          <w:rFonts w:ascii="Bookman Old Style" w:hAnsi="Bookman Old Style" w:cs="Arial"/>
          <w:color w:val="000000" w:themeColor="text1"/>
        </w:rPr>
        <w:t xml:space="preserve"> </w:t>
      </w:r>
      <w:proofErr w:type="spellStart"/>
      <w:r w:rsidR="002A1B1B" w:rsidRPr="004E5A1F">
        <w:rPr>
          <w:rFonts w:ascii="Bookman Old Style" w:hAnsi="Bookman Old Style" w:cs="Arial"/>
          <w:color w:val="000000" w:themeColor="text1"/>
        </w:rPr>
        <w:t>atas</w:t>
      </w:r>
      <w:proofErr w:type="spellEnd"/>
      <w:r w:rsidR="002A1B1B" w:rsidRPr="004E5A1F">
        <w:rPr>
          <w:rFonts w:ascii="Bookman Old Style" w:hAnsi="Bookman Old Style" w:cs="Arial"/>
          <w:color w:val="000000" w:themeColor="text1"/>
        </w:rPr>
        <w:t xml:space="preserve"> </w:t>
      </w:r>
      <w:proofErr w:type="spellStart"/>
      <w:r w:rsidR="002A1B1B" w:rsidRPr="004E5A1F">
        <w:rPr>
          <w:rFonts w:ascii="Bookman Old Style" w:hAnsi="Bookman Old Style" w:cs="Arial"/>
          <w:color w:val="000000" w:themeColor="text1"/>
        </w:rPr>
        <w:t>dasar</w:t>
      </w:r>
      <w:proofErr w:type="spellEnd"/>
      <w:r w:rsidR="00090C2A" w:rsidRPr="004E5A1F">
        <w:rPr>
          <w:rFonts w:ascii="Bookman Old Style" w:hAnsi="Bookman Old Style" w:cs="Arial"/>
          <w:color w:val="000000" w:themeColor="text1"/>
        </w:rPr>
        <w:t>:</w:t>
      </w:r>
      <w:r w:rsidR="005A011B" w:rsidRPr="004E5A1F">
        <w:rPr>
          <w:rFonts w:ascii="Bookman Old Style" w:hAnsi="Bookman Old Style" w:cs="Arial"/>
          <w:color w:val="000000" w:themeColor="text1"/>
        </w:rPr>
        <w:t xml:space="preserve"> </w:t>
      </w:r>
    </w:p>
    <w:p w14:paraId="0F1EE710" w14:textId="04A245A5" w:rsidR="00090C2A" w:rsidRPr="004E5A1F" w:rsidRDefault="005A011B" w:rsidP="004E5A1F">
      <w:pPr>
        <w:pStyle w:val="Style"/>
        <w:numPr>
          <w:ilvl w:val="1"/>
          <w:numId w:val="201"/>
        </w:numPr>
        <w:spacing w:after="0" w:line="360" w:lineRule="auto"/>
        <w:ind w:left="3150" w:right="29" w:hanging="540"/>
        <w:jc w:val="both"/>
        <w:rPr>
          <w:rFonts w:ascii="Bookman Old Style" w:hAnsi="Bookman Old Style" w:cs="Arial"/>
          <w:color w:val="000000" w:themeColor="text1"/>
        </w:rPr>
      </w:pPr>
      <w:proofErr w:type="spellStart"/>
      <w:r w:rsidRPr="004E5A1F">
        <w:rPr>
          <w:rFonts w:ascii="Bookman Old Style" w:hAnsi="Bookman Old Style" w:cs="Arial"/>
          <w:color w:val="000000" w:themeColor="text1"/>
        </w:rPr>
        <w:t>penyampaian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pemenuhan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persyaratan</w:t>
      </w:r>
      <w:proofErr w:type="spellEnd"/>
      <w:r w:rsidR="000A2C4E" w:rsidRPr="004E5A1F">
        <w:rPr>
          <w:rFonts w:ascii="Bookman Old Style" w:hAnsi="Bookman Old Style" w:cs="Arial"/>
          <w:color w:val="000000" w:themeColor="text1"/>
        </w:rPr>
        <w:t xml:space="preserve"> </w:t>
      </w:r>
      <w:proofErr w:type="spellStart"/>
      <w:r w:rsidR="000A2C4E" w:rsidRPr="004E5A1F">
        <w:rPr>
          <w:rFonts w:ascii="Bookman Old Style" w:hAnsi="Bookman Old Style" w:cs="Arial"/>
          <w:color w:val="000000" w:themeColor="text1"/>
        </w:rPr>
        <w:t>s</w:t>
      </w:r>
      <w:r w:rsidRPr="004E5A1F">
        <w:rPr>
          <w:rFonts w:ascii="Bookman Old Style" w:hAnsi="Bookman Old Style" w:cs="Arial"/>
          <w:color w:val="000000" w:themeColor="text1"/>
        </w:rPr>
        <w:t>tandar</w:t>
      </w:r>
      <w:proofErr w:type="spellEnd"/>
      <w:r w:rsidR="000A2C4E" w:rsidRPr="004E5A1F">
        <w:rPr>
          <w:rFonts w:ascii="Bookman Old Style" w:hAnsi="Bookman Old Style" w:cs="Arial"/>
          <w:color w:val="000000" w:themeColor="text1"/>
        </w:rPr>
        <w:t xml:space="preserve"> </w:t>
      </w:r>
      <w:proofErr w:type="spellStart"/>
      <w:r w:rsidR="000A2C4E" w:rsidRPr="004E5A1F">
        <w:rPr>
          <w:rFonts w:ascii="Bookman Old Style" w:hAnsi="Bookman Old Style" w:cs="Arial"/>
          <w:color w:val="000000" w:themeColor="text1"/>
        </w:rPr>
        <w:t>atau</w:t>
      </w:r>
      <w:proofErr w:type="spellEnd"/>
      <w:r w:rsidR="000A2C4E" w:rsidRPr="004E5A1F">
        <w:rPr>
          <w:rFonts w:ascii="Bookman Old Style" w:hAnsi="Bookman Old Style" w:cs="Arial"/>
          <w:color w:val="000000" w:themeColor="text1"/>
        </w:rPr>
        <w:t xml:space="preserve"> </w:t>
      </w:r>
      <w:proofErr w:type="spellStart"/>
      <w:r w:rsidR="000A2C4E" w:rsidRPr="004E5A1F">
        <w:rPr>
          <w:rFonts w:ascii="Bookman Old Style" w:hAnsi="Bookman Old Style" w:cs="Arial"/>
          <w:color w:val="000000" w:themeColor="text1"/>
        </w:rPr>
        <w:t>i</w:t>
      </w:r>
      <w:r w:rsidRPr="004E5A1F">
        <w:rPr>
          <w:rFonts w:ascii="Bookman Old Style" w:hAnsi="Bookman Old Style" w:cs="Arial"/>
          <w:color w:val="000000" w:themeColor="text1"/>
        </w:rPr>
        <w:t>zin</w:t>
      </w:r>
      <w:proofErr w:type="spellEnd"/>
      <w:r w:rsidR="00C660E4" w:rsidRPr="004E5A1F">
        <w:rPr>
          <w:rFonts w:ascii="Bookman Old Style" w:hAnsi="Bookman Old Style" w:cs="Arial"/>
          <w:color w:val="000000" w:themeColor="text1"/>
        </w:rPr>
        <w:t xml:space="preserve"> </w:t>
      </w:r>
      <w:proofErr w:type="spellStart"/>
      <w:r w:rsidR="00C660E4" w:rsidRPr="004E5A1F">
        <w:rPr>
          <w:rFonts w:ascii="Bookman Old Style" w:hAnsi="Bookman Old Style" w:cs="Arial"/>
          <w:color w:val="000000" w:themeColor="text1"/>
        </w:rPr>
        <w:t>atas</w:t>
      </w:r>
      <w:proofErr w:type="spellEnd"/>
      <w:r w:rsidR="00C660E4" w:rsidRPr="004E5A1F">
        <w:rPr>
          <w:rFonts w:ascii="Bookman Old Style" w:hAnsi="Bookman Old Style" w:cs="Arial"/>
          <w:color w:val="000000" w:themeColor="text1"/>
        </w:rPr>
        <w:t xml:space="preserve"> </w:t>
      </w:r>
      <w:proofErr w:type="spellStart"/>
      <w:r w:rsidR="00C660E4" w:rsidRPr="004E5A1F">
        <w:rPr>
          <w:rFonts w:ascii="Bookman Old Style" w:hAnsi="Bookman Old Style" w:cs="Arial"/>
          <w:color w:val="000000" w:themeColor="text1"/>
        </w:rPr>
        <w:t>dasar</w:t>
      </w:r>
      <w:proofErr w:type="spellEnd"/>
      <w:r w:rsidR="00C660E4" w:rsidRPr="004E5A1F">
        <w:rPr>
          <w:rFonts w:ascii="Bookman Old Style" w:hAnsi="Bookman Old Style" w:cs="Arial"/>
          <w:color w:val="000000" w:themeColor="text1"/>
        </w:rPr>
        <w:t xml:space="preserve"> </w:t>
      </w:r>
      <w:proofErr w:type="spellStart"/>
      <w:r w:rsidR="00C660E4" w:rsidRPr="004E5A1F">
        <w:rPr>
          <w:rFonts w:ascii="Bookman Old Style" w:hAnsi="Bookman Old Style" w:cs="Helvetica"/>
          <w:color w:val="000000"/>
        </w:rPr>
        <w:t>notifikasi</w:t>
      </w:r>
      <w:proofErr w:type="spellEnd"/>
      <w:r w:rsidR="00C660E4" w:rsidRPr="004E5A1F">
        <w:rPr>
          <w:rFonts w:ascii="Bookman Old Style" w:hAnsi="Bookman Old Style" w:cs="Helvetica"/>
          <w:color w:val="000000"/>
        </w:rPr>
        <w:t xml:space="preserve"> </w:t>
      </w:r>
      <w:proofErr w:type="spellStart"/>
      <w:r w:rsidR="00C660E4" w:rsidRPr="004E5A1F">
        <w:rPr>
          <w:rFonts w:ascii="Bookman Old Style" w:hAnsi="Bookman Old Style" w:cs="Helvetica"/>
          <w:color w:val="000000"/>
        </w:rPr>
        <w:t>dari</w:t>
      </w:r>
      <w:proofErr w:type="spellEnd"/>
      <w:r w:rsidR="00C660E4" w:rsidRPr="004E5A1F">
        <w:rPr>
          <w:rFonts w:ascii="Bookman Old Style" w:hAnsi="Bookman Old Style" w:cs="Helvetica"/>
          <w:color w:val="000000"/>
        </w:rPr>
        <w:t xml:space="preserve"> </w:t>
      </w:r>
      <w:proofErr w:type="spellStart"/>
      <w:r w:rsidR="00766516" w:rsidRPr="004E5A1F">
        <w:rPr>
          <w:rFonts w:ascii="Bookman Old Style" w:hAnsi="Bookman Old Style" w:cs="Helvetica"/>
          <w:color w:val="000000"/>
        </w:rPr>
        <w:t>kementerian</w:t>
      </w:r>
      <w:proofErr w:type="spellEnd"/>
      <w:r w:rsidR="00766516" w:rsidRPr="004E5A1F">
        <w:rPr>
          <w:rFonts w:ascii="Bookman Old Style" w:hAnsi="Bookman Old Style" w:cs="Helvetica"/>
          <w:color w:val="000000"/>
        </w:rPr>
        <w:t>/</w:t>
      </w:r>
      <w:proofErr w:type="spellStart"/>
      <w:r w:rsidR="00766516" w:rsidRPr="004E5A1F">
        <w:rPr>
          <w:rFonts w:ascii="Bookman Old Style" w:hAnsi="Bookman Old Style" w:cs="Helvetica"/>
          <w:color w:val="000000"/>
        </w:rPr>
        <w:t>lembaga</w:t>
      </w:r>
      <w:proofErr w:type="spellEnd"/>
      <w:r w:rsidR="00C660E4" w:rsidRPr="004E5A1F">
        <w:rPr>
          <w:rFonts w:ascii="Bookman Old Style" w:hAnsi="Bookman Old Style" w:cs="Helvetica"/>
          <w:color w:val="000000"/>
        </w:rPr>
        <w:t xml:space="preserve">, </w:t>
      </w:r>
      <w:proofErr w:type="spellStart"/>
      <w:r w:rsidR="00C660E4" w:rsidRPr="004E5A1F">
        <w:rPr>
          <w:rFonts w:ascii="Bookman Old Style" w:hAnsi="Bookman Old Style" w:cs="Helvetica"/>
          <w:color w:val="000000"/>
        </w:rPr>
        <w:t>perangkat</w:t>
      </w:r>
      <w:proofErr w:type="spellEnd"/>
      <w:r w:rsidR="00C660E4" w:rsidRPr="004E5A1F">
        <w:rPr>
          <w:rFonts w:ascii="Bookman Old Style" w:hAnsi="Bookman Old Style" w:cs="Helvetica"/>
          <w:color w:val="000000"/>
        </w:rPr>
        <w:t xml:space="preserve"> </w:t>
      </w:r>
      <w:proofErr w:type="spellStart"/>
      <w:r w:rsidR="00C660E4" w:rsidRPr="004E5A1F">
        <w:rPr>
          <w:rFonts w:ascii="Bookman Old Style" w:hAnsi="Bookman Old Style" w:cs="Helvetica"/>
          <w:color w:val="000000"/>
        </w:rPr>
        <w:t>daerah</w:t>
      </w:r>
      <w:proofErr w:type="spellEnd"/>
      <w:r w:rsidR="00C660E4" w:rsidRPr="004E5A1F">
        <w:rPr>
          <w:rFonts w:ascii="Bookman Old Style" w:hAnsi="Bookman Old Style" w:cs="Helvetica"/>
          <w:color w:val="000000"/>
        </w:rPr>
        <w:t xml:space="preserve"> </w:t>
      </w:r>
      <w:proofErr w:type="spellStart"/>
      <w:r w:rsidR="00C660E4" w:rsidRPr="004E5A1F">
        <w:rPr>
          <w:rFonts w:ascii="Bookman Old Style" w:hAnsi="Bookman Old Style" w:cs="Helvetica"/>
          <w:color w:val="000000"/>
        </w:rPr>
        <w:t>provinsi</w:t>
      </w:r>
      <w:proofErr w:type="spellEnd"/>
      <w:r w:rsidR="00C660E4" w:rsidRPr="004E5A1F">
        <w:rPr>
          <w:rFonts w:ascii="Bookman Old Style" w:hAnsi="Bookman Old Style" w:cs="Helvetica"/>
          <w:color w:val="000000"/>
        </w:rPr>
        <w:t xml:space="preserve">, </w:t>
      </w:r>
      <w:proofErr w:type="spellStart"/>
      <w:r w:rsidR="00C660E4" w:rsidRPr="004E5A1F">
        <w:rPr>
          <w:rFonts w:ascii="Bookman Old Style" w:hAnsi="Bookman Old Style" w:cs="Helvetica"/>
          <w:color w:val="000000"/>
        </w:rPr>
        <w:t>perangkat</w:t>
      </w:r>
      <w:proofErr w:type="spellEnd"/>
      <w:r w:rsidR="00C660E4" w:rsidRPr="004E5A1F">
        <w:rPr>
          <w:rFonts w:ascii="Bookman Old Style" w:hAnsi="Bookman Old Style" w:cs="Helvetica"/>
          <w:color w:val="000000"/>
        </w:rPr>
        <w:t xml:space="preserve"> </w:t>
      </w:r>
      <w:proofErr w:type="spellStart"/>
      <w:r w:rsidR="00C660E4" w:rsidRPr="004E5A1F">
        <w:rPr>
          <w:rFonts w:ascii="Bookman Old Style" w:hAnsi="Bookman Old Style" w:cs="Helvetica"/>
          <w:color w:val="000000"/>
        </w:rPr>
        <w:t>daerah</w:t>
      </w:r>
      <w:proofErr w:type="spellEnd"/>
      <w:r w:rsidR="00C660E4" w:rsidRPr="004E5A1F">
        <w:rPr>
          <w:rFonts w:ascii="Bookman Old Style" w:hAnsi="Bookman Old Style" w:cs="Helvetica"/>
          <w:color w:val="000000"/>
        </w:rPr>
        <w:t xml:space="preserve"> </w:t>
      </w:r>
      <w:proofErr w:type="spellStart"/>
      <w:r w:rsidR="00C660E4" w:rsidRPr="004E5A1F">
        <w:rPr>
          <w:rFonts w:ascii="Bookman Old Style" w:hAnsi="Bookman Old Style" w:cs="Helvetica"/>
          <w:color w:val="000000"/>
        </w:rPr>
        <w:t>kabupaten</w:t>
      </w:r>
      <w:proofErr w:type="spellEnd"/>
      <w:r w:rsidR="00C660E4" w:rsidRPr="004E5A1F">
        <w:rPr>
          <w:rFonts w:ascii="Bookman Old Style" w:hAnsi="Bookman Old Style" w:cs="Helvetica"/>
          <w:color w:val="000000"/>
        </w:rPr>
        <w:t>/</w:t>
      </w:r>
      <w:proofErr w:type="spellStart"/>
      <w:r w:rsidR="00C660E4" w:rsidRPr="004E5A1F">
        <w:rPr>
          <w:rFonts w:ascii="Bookman Old Style" w:hAnsi="Bookman Old Style" w:cs="Helvetica"/>
          <w:color w:val="000000"/>
        </w:rPr>
        <w:t>kota</w:t>
      </w:r>
      <w:proofErr w:type="spellEnd"/>
      <w:r w:rsidR="00C660E4" w:rsidRPr="004E5A1F">
        <w:rPr>
          <w:rFonts w:ascii="Bookman Old Style" w:hAnsi="Bookman Old Style" w:cs="Helvetica"/>
          <w:color w:val="000000"/>
        </w:rPr>
        <w:t xml:space="preserve">, administrator KEK, </w:t>
      </w:r>
      <w:proofErr w:type="spellStart"/>
      <w:r w:rsidR="00C660E4" w:rsidRPr="004E5A1F">
        <w:rPr>
          <w:rFonts w:ascii="Bookman Old Style" w:hAnsi="Bookman Old Style" w:cs="Helvetica"/>
          <w:color w:val="000000"/>
        </w:rPr>
        <w:t>atau</w:t>
      </w:r>
      <w:proofErr w:type="spellEnd"/>
      <w:r w:rsidR="00C660E4" w:rsidRPr="004E5A1F">
        <w:rPr>
          <w:rFonts w:ascii="Bookman Old Style" w:hAnsi="Bookman Old Style" w:cs="Helvetica"/>
          <w:color w:val="000000"/>
        </w:rPr>
        <w:t xml:space="preserve"> badan </w:t>
      </w:r>
      <w:proofErr w:type="spellStart"/>
      <w:r w:rsidR="00C660E4" w:rsidRPr="004E5A1F">
        <w:rPr>
          <w:rFonts w:ascii="Bookman Old Style" w:hAnsi="Bookman Old Style" w:cs="Helvetica"/>
          <w:color w:val="000000"/>
        </w:rPr>
        <w:t>pengusahaan</w:t>
      </w:r>
      <w:proofErr w:type="spellEnd"/>
      <w:r w:rsidR="00C660E4" w:rsidRPr="004E5A1F">
        <w:rPr>
          <w:rFonts w:ascii="Bookman Old Style" w:hAnsi="Bookman Old Style" w:cs="Helvetica"/>
          <w:color w:val="000000"/>
        </w:rPr>
        <w:t xml:space="preserve"> KPBPB</w:t>
      </w:r>
      <w:r w:rsidR="00090C2A" w:rsidRPr="004E5A1F">
        <w:rPr>
          <w:rFonts w:ascii="Bookman Old Style" w:hAnsi="Bookman Old Style" w:cs="Arial"/>
          <w:color w:val="000000" w:themeColor="text1"/>
        </w:rPr>
        <w:t>; dan</w:t>
      </w:r>
    </w:p>
    <w:p w14:paraId="41C3A6FD" w14:textId="60567DAB" w:rsidR="00090C2A" w:rsidRPr="004E5A1F" w:rsidRDefault="005A011B" w:rsidP="004E5A1F">
      <w:pPr>
        <w:pStyle w:val="Style"/>
        <w:numPr>
          <w:ilvl w:val="1"/>
          <w:numId w:val="201"/>
        </w:numPr>
        <w:spacing w:after="0" w:line="360" w:lineRule="auto"/>
        <w:ind w:left="3150" w:right="29" w:hanging="540"/>
        <w:jc w:val="both"/>
        <w:rPr>
          <w:rFonts w:ascii="Bookman Old Style" w:hAnsi="Bookman Old Style" w:cs="Arial"/>
          <w:color w:val="000000" w:themeColor="text1"/>
        </w:rPr>
      </w:pPr>
      <w:proofErr w:type="spellStart"/>
      <w:r w:rsidRPr="004E5A1F">
        <w:rPr>
          <w:rFonts w:ascii="Bookman Old Style" w:hAnsi="Bookman Old Style" w:cs="Arial"/>
          <w:color w:val="000000" w:themeColor="text1"/>
        </w:rPr>
        <w:t>persiapan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kegiatan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usaha</w:t>
      </w:r>
      <w:proofErr w:type="spellEnd"/>
      <w:r w:rsidR="00B55188" w:rsidRPr="004E5A1F">
        <w:rPr>
          <w:rFonts w:ascii="Bookman Old Style" w:hAnsi="Bookman Old Style" w:cs="Arial"/>
          <w:color w:val="000000" w:themeColor="text1"/>
        </w:rPr>
        <w:t>,</w:t>
      </w:r>
    </w:p>
    <w:p w14:paraId="27DD65D0" w14:textId="1B1247E4" w:rsidR="005A011B" w:rsidRPr="008444BC" w:rsidRDefault="005A011B" w:rsidP="004E5A1F">
      <w:pPr>
        <w:pStyle w:val="Style"/>
        <w:spacing w:after="0" w:line="360" w:lineRule="auto"/>
        <w:ind w:left="2610" w:right="29"/>
        <w:jc w:val="both"/>
        <w:rPr>
          <w:rFonts w:ascii="Bookman Old Style" w:hAnsi="Bookman Old Style" w:cs="Arial"/>
          <w:color w:val="000000" w:themeColor="text1"/>
        </w:rPr>
      </w:pPr>
      <w:proofErr w:type="spellStart"/>
      <w:r w:rsidRPr="004E5A1F">
        <w:rPr>
          <w:rFonts w:ascii="Bookman Old Style" w:hAnsi="Bookman Old Style" w:cs="Arial"/>
          <w:color w:val="000000" w:themeColor="text1"/>
        </w:rPr>
        <w:t>dilakukan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melalui</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subsistem</w:t>
      </w:r>
      <w:proofErr w:type="spellEnd"/>
      <w:r w:rsidRPr="004E5A1F">
        <w:rPr>
          <w:rFonts w:ascii="Bookman Old Style" w:hAnsi="Bookman Old Style" w:cs="Arial"/>
          <w:color w:val="000000" w:themeColor="text1"/>
        </w:rPr>
        <w:t xml:space="preserve"> </w:t>
      </w:r>
      <w:proofErr w:type="spellStart"/>
      <w:r w:rsidR="00A90013" w:rsidRPr="004E5A1F">
        <w:rPr>
          <w:rFonts w:ascii="Bookman Old Style" w:hAnsi="Bookman Old Style" w:cs="Arial"/>
          <w:color w:val="000000" w:themeColor="text1"/>
        </w:rPr>
        <w:t>P</w:t>
      </w:r>
      <w:r w:rsidRPr="004E5A1F">
        <w:rPr>
          <w:rFonts w:ascii="Bookman Old Style" w:hAnsi="Bookman Old Style" w:cs="Arial"/>
          <w:color w:val="000000" w:themeColor="text1"/>
        </w:rPr>
        <w:t>engawasan</w:t>
      </w:r>
      <w:proofErr w:type="spellEnd"/>
      <w:r w:rsidRPr="004E5A1F">
        <w:rPr>
          <w:rFonts w:ascii="Bookman Old Style" w:hAnsi="Bookman Old Style" w:cs="Arial"/>
          <w:color w:val="000000" w:themeColor="text1"/>
        </w:rPr>
        <w:t>.</w:t>
      </w:r>
    </w:p>
    <w:p w14:paraId="5D5FC411" w14:textId="77777777" w:rsidR="00762FA8" w:rsidRPr="008444BC" w:rsidRDefault="00762FA8">
      <w:pPr>
        <w:pStyle w:val="Style"/>
        <w:tabs>
          <w:tab w:val="left" w:pos="2552"/>
        </w:tabs>
        <w:spacing w:after="0" w:line="360" w:lineRule="auto"/>
        <w:ind w:right="23"/>
        <w:jc w:val="both"/>
        <w:rPr>
          <w:rFonts w:ascii="Bookman Old Style" w:hAnsi="Bookman Old Style"/>
        </w:rPr>
      </w:pPr>
    </w:p>
    <w:p w14:paraId="179BEAD4" w14:textId="3403C53F" w:rsidR="00CE7064" w:rsidRPr="002943E6" w:rsidRDefault="00CE7064">
      <w:pPr>
        <w:pStyle w:val="Heading8"/>
        <w:spacing w:before="0" w:after="0" w:line="360" w:lineRule="auto"/>
        <w:ind w:left="1985"/>
        <w:rPr>
          <w:szCs w:val="24"/>
        </w:rPr>
      </w:pPr>
      <w:proofErr w:type="spellStart"/>
      <w:r w:rsidRPr="004E5A1F">
        <w:rPr>
          <w:szCs w:val="24"/>
          <w:lang w:val="en-US"/>
        </w:rPr>
        <w:lastRenderedPageBreak/>
        <w:t>Bagian</w:t>
      </w:r>
      <w:proofErr w:type="spellEnd"/>
      <w:r w:rsidRPr="004E5A1F">
        <w:rPr>
          <w:szCs w:val="24"/>
          <w:lang w:val="en-US"/>
        </w:rPr>
        <w:t xml:space="preserve"> </w:t>
      </w:r>
      <w:proofErr w:type="spellStart"/>
      <w:r w:rsidRPr="004E5A1F">
        <w:rPr>
          <w:szCs w:val="24"/>
          <w:lang w:val="en-US"/>
        </w:rPr>
        <w:t>Kelima</w:t>
      </w:r>
      <w:proofErr w:type="spellEnd"/>
    </w:p>
    <w:p w14:paraId="538C8BCD" w14:textId="23DC10CD" w:rsidR="00CE7064" w:rsidRPr="004E5A1F" w:rsidRDefault="00CE7064">
      <w:pPr>
        <w:pStyle w:val="Heading8"/>
        <w:spacing w:before="0" w:after="0" w:line="360" w:lineRule="auto"/>
        <w:ind w:left="1985"/>
        <w:rPr>
          <w:szCs w:val="24"/>
          <w:lang w:val="en-US"/>
        </w:rPr>
      </w:pPr>
      <w:proofErr w:type="spellStart"/>
      <w:r w:rsidRPr="004E5A1F">
        <w:rPr>
          <w:color w:val="000000"/>
          <w:szCs w:val="24"/>
          <w:lang w:val="en-US"/>
        </w:rPr>
        <w:t>Penilaian</w:t>
      </w:r>
      <w:proofErr w:type="spellEnd"/>
      <w:r w:rsidRPr="004E5A1F">
        <w:rPr>
          <w:color w:val="000000"/>
          <w:szCs w:val="24"/>
          <w:lang w:val="en-US"/>
        </w:rPr>
        <w:t xml:space="preserve"> </w:t>
      </w:r>
      <w:proofErr w:type="spellStart"/>
      <w:r w:rsidRPr="004E5A1F">
        <w:rPr>
          <w:color w:val="000000"/>
          <w:szCs w:val="24"/>
          <w:lang w:val="en-US"/>
        </w:rPr>
        <w:t>Kepatuhan</w:t>
      </w:r>
      <w:proofErr w:type="spellEnd"/>
      <w:r w:rsidRPr="004E5A1F">
        <w:rPr>
          <w:color w:val="000000"/>
          <w:szCs w:val="24"/>
          <w:lang w:val="en-US"/>
        </w:rPr>
        <w:t xml:space="preserve"> </w:t>
      </w:r>
      <w:proofErr w:type="spellStart"/>
      <w:r w:rsidRPr="004E5A1F">
        <w:rPr>
          <w:color w:val="000000"/>
          <w:szCs w:val="24"/>
          <w:lang w:val="en-US"/>
        </w:rPr>
        <w:t>Pelaksanaan</w:t>
      </w:r>
      <w:proofErr w:type="spellEnd"/>
      <w:r w:rsidRPr="004E5A1F">
        <w:rPr>
          <w:color w:val="000000"/>
          <w:szCs w:val="24"/>
          <w:lang w:val="en-US"/>
        </w:rPr>
        <w:t xml:space="preserve"> </w:t>
      </w:r>
      <w:proofErr w:type="spellStart"/>
      <w:r w:rsidRPr="004E5A1F">
        <w:rPr>
          <w:color w:val="000000"/>
          <w:szCs w:val="24"/>
          <w:lang w:val="en-US"/>
        </w:rPr>
        <w:t>Perizinan</w:t>
      </w:r>
      <w:proofErr w:type="spellEnd"/>
      <w:r w:rsidRPr="004E5A1F">
        <w:rPr>
          <w:color w:val="000000"/>
          <w:szCs w:val="24"/>
          <w:lang w:val="en-US"/>
        </w:rPr>
        <w:t xml:space="preserve"> </w:t>
      </w:r>
      <w:proofErr w:type="spellStart"/>
      <w:r w:rsidRPr="004E5A1F">
        <w:rPr>
          <w:color w:val="000000"/>
          <w:szCs w:val="24"/>
          <w:lang w:val="en-US"/>
        </w:rPr>
        <w:t>Berusaha</w:t>
      </w:r>
      <w:proofErr w:type="spellEnd"/>
      <w:r w:rsidRPr="004E5A1F">
        <w:rPr>
          <w:color w:val="000000"/>
          <w:szCs w:val="24"/>
          <w:lang w:val="en-US"/>
        </w:rPr>
        <w:t xml:space="preserve"> </w:t>
      </w:r>
    </w:p>
    <w:p w14:paraId="51DC0792" w14:textId="77777777" w:rsidR="00CE7064" w:rsidRPr="004E5A1F" w:rsidRDefault="00CE7064">
      <w:pPr>
        <w:pStyle w:val="Style"/>
        <w:tabs>
          <w:tab w:val="left" w:pos="2552"/>
        </w:tabs>
        <w:spacing w:after="0" w:line="360" w:lineRule="auto"/>
        <w:ind w:right="23"/>
        <w:jc w:val="center"/>
        <w:rPr>
          <w:rFonts w:ascii="Bookman Old Style" w:hAnsi="Bookman Old Style"/>
        </w:rPr>
      </w:pPr>
    </w:p>
    <w:p w14:paraId="7476C732" w14:textId="6FEAB91E" w:rsidR="00CE7064" w:rsidRPr="004E5A1F" w:rsidRDefault="00CE7064" w:rsidP="004E5A1F">
      <w:pPr>
        <w:pStyle w:val="Heading8"/>
        <w:spacing w:before="0" w:after="0" w:line="360" w:lineRule="auto"/>
        <w:ind w:left="1985"/>
        <w:rPr>
          <w:szCs w:val="24"/>
        </w:rPr>
      </w:pPr>
      <w:r w:rsidRPr="004E5A1F">
        <w:rPr>
          <w:szCs w:val="24"/>
        </w:rPr>
        <w:t xml:space="preserve">Pasal </w:t>
      </w:r>
      <w:r w:rsidRPr="004E5A1F">
        <w:rPr>
          <w:szCs w:val="24"/>
          <w:lang w:val="en-US"/>
        </w:rPr>
        <w:t>1</w:t>
      </w:r>
      <w:r w:rsidRPr="002943E6">
        <w:rPr>
          <w:szCs w:val="24"/>
          <w:lang w:val="en-US"/>
        </w:rPr>
        <w:t>7</w:t>
      </w:r>
    </w:p>
    <w:p w14:paraId="3A364A49" w14:textId="476E1D5B" w:rsidR="00514A3D" w:rsidRPr="004E5A1F" w:rsidRDefault="00514A3D">
      <w:pPr>
        <w:pStyle w:val="Style"/>
        <w:numPr>
          <w:ilvl w:val="0"/>
          <w:numId w:val="284"/>
        </w:numPr>
        <w:spacing w:after="0" w:line="360" w:lineRule="auto"/>
        <w:ind w:left="2610" w:right="23" w:hanging="630"/>
        <w:jc w:val="both"/>
        <w:rPr>
          <w:rFonts w:ascii="Bookman Old Style" w:hAnsi="Bookman Old Style" w:cs="Arial"/>
          <w:color w:val="000000" w:themeColor="text1"/>
          <w:lang w:val="id-ID"/>
        </w:rPr>
      </w:pPr>
      <w:r w:rsidRPr="004E5A1F">
        <w:rPr>
          <w:rFonts w:ascii="Bookman Old Style" w:hAnsi="Bookman Old Style" w:cs="Arial"/>
          <w:color w:val="000000" w:themeColor="text1"/>
          <w:lang w:val="en-AU"/>
        </w:rPr>
        <w:t xml:space="preserve">Hasil </w:t>
      </w:r>
      <w:proofErr w:type="spellStart"/>
      <w:r w:rsidRPr="004E5A1F">
        <w:rPr>
          <w:rFonts w:ascii="Bookman Old Style" w:hAnsi="Bookman Old Style" w:cs="Arial"/>
          <w:color w:val="000000" w:themeColor="text1"/>
          <w:lang w:val="en-AU"/>
        </w:rPr>
        <w:t>inspeksi</w:t>
      </w:r>
      <w:proofErr w:type="spellEnd"/>
      <w:r w:rsidRPr="004E5A1F">
        <w:rPr>
          <w:rFonts w:ascii="Bookman Old Style" w:hAnsi="Bookman Old Style" w:cs="Arial"/>
          <w:color w:val="000000" w:themeColor="text1"/>
          <w:lang w:val="en-AU"/>
        </w:rPr>
        <w:t xml:space="preserve"> </w:t>
      </w:r>
      <w:proofErr w:type="spellStart"/>
      <w:r w:rsidRPr="004E5A1F">
        <w:rPr>
          <w:rFonts w:ascii="Bookman Old Style" w:hAnsi="Bookman Old Style" w:cs="Arial"/>
          <w:color w:val="000000" w:themeColor="text1"/>
          <w:lang w:val="en-AU"/>
        </w:rPr>
        <w:t>lapangan</w:t>
      </w:r>
      <w:proofErr w:type="spellEnd"/>
      <w:r w:rsidRPr="004E5A1F">
        <w:rPr>
          <w:rFonts w:ascii="Bookman Old Style" w:hAnsi="Bookman Old Style" w:cs="Arial"/>
          <w:color w:val="000000" w:themeColor="text1"/>
          <w:lang w:val="en-AU"/>
        </w:rPr>
        <w:t xml:space="preserve"> dan </w:t>
      </w:r>
      <w:proofErr w:type="spellStart"/>
      <w:r w:rsidRPr="004E5A1F">
        <w:rPr>
          <w:rFonts w:ascii="Bookman Old Style" w:hAnsi="Bookman Old Style" w:cs="Arial"/>
          <w:color w:val="000000" w:themeColor="text1"/>
          <w:lang w:val="en-AU"/>
        </w:rPr>
        <w:t>hasil</w:t>
      </w:r>
      <w:proofErr w:type="spellEnd"/>
      <w:r w:rsidRPr="004E5A1F">
        <w:rPr>
          <w:rFonts w:ascii="Bookman Old Style" w:hAnsi="Bookman Old Style" w:cs="Arial"/>
          <w:color w:val="000000" w:themeColor="text1"/>
          <w:lang w:val="en-AU"/>
        </w:rPr>
        <w:t xml:space="preserve"> </w:t>
      </w:r>
      <w:proofErr w:type="spellStart"/>
      <w:r w:rsidRPr="004E5A1F">
        <w:rPr>
          <w:rFonts w:ascii="Bookman Old Style" w:hAnsi="Bookman Old Style" w:cs="Arial"/>
          <w:color w:val="000000" w:themeColor="text1"/>
          <w:lang w:val="en-AU"/>
        </w:rPr>
        <w:t>pemantauan</w:t>
      </w:r>
      <w:proofErr w:type="spellEnd"/>
      <w:r w:rsidRPr="004E5A1F">
        <w:rPr>
          <w:rFonts w:ascii="Bookman Old Style" w:hAnsi="Bookman Old Style" w:cs="Arial"/>
          <w:color w:val="000000" w:themeColor="text1"/>
          <w:lang w:val="en-AU"/>
        </w:rPr>
        <w:t xml:space="preserve"> </w:t>
      </w:r>
      <w:proofErr w:type="spellStart"/>
      <w:r w:rsidRPr="004E5A1F">
        <w:rPr>
          <w:rFonts w:ascii="Bookman Old Style" w:hAnsi="Bookman Old Style" w:cs="Arial"/>
          <w:color w:val="000000" w:themeColor="text1"/>
          <w:lang w:val="en-AU"/>
        </w:rPr>
        <w:t>laporan</w:t>
      </w:r>
      <w:proofErr w:type="spellEnd"/>
      <w:r w:rsidRPr="004E5A1F">
        <w:rPr>
          <w:rFonts w:ascii="Bookman Old Style" w:hAnsi="Bookman Old Style" w:cs="Arial"/>
          <w:color w:val="000000" w:themeColor="text1"/>
          <w:lang w:val="en-AU"/>
        </w:rPr>
        <w:t xml:space="preserve"> </w:t>
      </w:r>
      <w:proofErr w:type="spellStart"/>
      <w:r w:rsidRPr="004E5A1F">
        <w:rPr>
          <w:rFonts w:ascii="Bookman Old Style" w:hAnsi="Bookman Old Style" w:cs="Arial"/>
          <w:color w:val="000000" w:themeColor="text1"/>
          <w:lang w:val="en-AU"/>
        </w:rPr>
        <w:t>Pelaku</w:t>
      </w:r>
      <w:proofErr w:type="spellEnd"/>
      <w:r w:rsidRPr="004E5A1F">
        <w:rPr>
          <w:rFonts w:ascii="Bookman Old Style" w:hAnsi="Bookman Old Style" w:cs="Arial"/>
          <w:color w:val="000000" w:themeColor="text1"/>
          <w:lang w:val="en-AU"/>
        </w:rPr>
        <w:t xml:space="preserve"> Usaha paling </w:t>
      </w:r>
      <w:proofErr w:type="spellStart"/>
      <w:r w:rsidRPr="004E5A1F">
        <w:rPr>
          <w:rFonts w:ascii="Bookman Old Style" w:hAnsi="Bookman Old Style" w:cs="Arial"/>
          <w:color w:val="000000" w:themeColor="text1"/>
          <w:lang w:val="en-AU"/>
        </w:rPr>
        <w:t>sedikit</w:t>
      </w:r>
      <w:proofErr w:type="spellEnd"/>
      <w:r w:rsidRPr="004E5A1F">
        <w:rPr>
          <w:rFonts w:ascii="Bookman Old Style" w:hAnsi="Bookman Old Style" w:cs="Arial"/>
          <w:color w:val="000000" w:themeColor="text1"/>
          <w:lang w:val="en-AU"/>
        </w:rPr>
        <w:t xml:space="preserve"> </w:t>
      </w:r>
      <w:proofErr w:type="spellStart"/>
      <w:r w:rsidRPr="004E5A1F">
        <w:rPr>
          <w:rFonts w:ascii="Bookman Old Style" w:hAnsi="Bookman Old Style" w:cs="Arial"/>
          <w:color w:val="000000" w:themeColor="text1"/>
          <w:lang w:val="en-AU"/>
        </w:rPr>
        <w:t>memuat</w:t>
      </w:r>
      <w:proofErr w:type="spellEnd"/>
      <w:r w:rsidRPr="004E5A1F">
        <w:rPr>
          <w:rFonts w:ascii="Bookman Old Style" w:hAnsi="Bookman Old Style" w:cs="Arial"/>
          <w:color w:val="000000" w:themeColor="text1"/>
          <w:lang w:val="en-AU"/>
        </w:rPr>
        <w:t xml:space="preserve"> </w:t>
      </w:r>
      <w:proofErr w:type="spellStart"/>
      <w:r w:rsidRPr="004E5A1F">
        <w:rPr>
          <w:rFonts w:ascii="Bookman Old Style" w:hAnsi="Bookman Old Style" w:cs="Arial"/>
          <w:color w:val="000000" w:themeColor="text1"/>
          <w:lang w:val="en-AU"/>
        </w:rPr>
        <w:t>penilaian</w:t>
      </w:r>
      <w:proofErr w:type="spellEnd"/>
      <w:r w:rsidRPr="004E5A1F">
        <w:rPr>
          <w:rFonts w:ascii="Bookman Old Style" w:hAnsi="Bookman Old Style" w:cs="Arial"/>
          <w:color w:val="000000" w:themeColor="text1"/>
          <w:lang w:val="en-AU"/>
        </w:rPr>
        <w:t xml:space="preserve"> </w:t>
      </w:r>
      <w:proofErr w:type="spellStart"/>
      <w:r w:rsidRPr="004E5A1F">
        <w:rPr>
          <w:rFonts w:ascii="Bookman Old Style" w:hAnsi="Bookman Old Style" w:cs="Arial"/>
          <w:color w:val="000000" w:themeColor="text1"/>
          <w:lang w:val="en-AU"/>
        </w:rPr>
        <w:t>atas</w:t>
      </w:r>
      <w:proofErr w:type="spellEnd"/>
      <w:r w:rsidRPr="004E5A1F">
        <w:rPr>
          <w:rFonts w:ascii="Bookman Old Style" w:hAnsi="Bookman Old Style" w:cs="Arial"/>
          <w:color w:val="000000" w:themeColor="text1"/>
          <w:lang w:val="en-AU"/>
        </w:rPr>
        <w:t xml:space="preserve"> </w:t>
      </w:r>
      <w:proofErr w:type="spellStart"/>
      <w:r w:rsidRPr="004E5A1F">
        <w:rPr>
          <w:rFonts w:ascii="Bookman Old Style" w:hAnsi="Bookman Old Style" w:cs="Arial"/>
          <w:color w:val="000000" w:themeColor="text1"/>
          <w:lang w:val="en-AU"/>
        </w:rPr>
        <w:t>aspek</w:t>
      </w:r>
      <w:proofErr w:type="spellEnd"/>
      <w:r w:rsidRPr="004E5A1F">
        <w:rPr>
          <w:rFonts w:ascii="Bookman Old Style" w:hAnsi="Bookman Old Style" w:cs="Arial"/>
          <w:color w:val="000000" w:themeColor="text1"/>
          <w:lang w:val="en-AU"/>
        </w:rPr>
        <w:t>:</w:t>
      </w:r>
    </w:p>
    <w:p w14:paraId="4FCCB20D" w14:textId="711FE1D5" w:rsidR="00514A3D" w:rsidRPr="004E5A1F" w:rsidRDefault="00030F0E" w:rsidP="004E5A1F">
      <w:pPr>
        <w:pStyle w:val="Style"/>
        <w:numPr>
          <w:ilvl w:val="4"/>
          <w:numId w:val="133"/>
        </w:numPr>
        <w:spacing w:after="0" w:line="360" w:lineRule="auto"/>
        <w:ind w:left="3119" w:right="23" w:hanging="567"/>
        <w:jc w:val="both"/>
        <w:rPr>
          <w:rFonts w:ascii="Bookman Old Style" w:hAnsi="Bookman Old Style" w:cs="Arial"/>
          <w:strike/>
          <w:color w:val="000000" w:themeColor="text1"/>
          <w:lang w:val="id-ID"/>
        </w:rPr>
      </w:pPr>
      <w:proofErr w:type="spellStart"/>
      <w:r w:rsidRPr="004E5A1F">
        <w:rPr>
          <w:rFonts w:ascii="Bookman Old Style" w:hAnsi="Bookman Old Style" w:cs="Arial"/>
          <w:color w:val="000000" w:themeColor="text1"/>
          <w:lang w:val="en-AU"/>
        </w:rPr>
        <w:t>k</w:t>
      </w:r>
      <w:r w:rsidR="00514A3D" w:rsidRPr="004E5A1F">
        <w:rPr>
          <w:rFonts w:ascii="Bookman Old Style" w:hAnsi="Bookman Old Style" w:cs="Arial"/>
          <w:color w:val="000000" w:themeColor="text1"/>
          <w:lang w:val="en-AU"/>
        </w:rPr>
        <w:t>epatuhan</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teknis</w:t>
      </w:r>
      <w:proofErr w:type="spellEnd"/>
      <w:r w:rsidR="00514A3D" w:rsidRPr="004E5A1F">
        <w:rPr>
          <w:rFonts w:ascii="Bookman Old Style" w:hAnsi="Bookman Old Style" w:cs="Arial"/>
          <w:color w:val="000000" w:themeColor="text1"/>
          <w:lang w:val="en-AU"/>
        </w:rPr>
        <w:t xml:space="preserve"> yang </w:t>
      </w:r>
      <w:proofErr w:type="spellStart"/>
      <w:r w:rsidR="00514A3D" w:rsidRPr="004E5A1F">
        <w:rPr>
          <w:rFonts w:ascii="Bookman Old Style" w:hAnsi="Bookman Old Style" w:cs="Arial"/>
          <w:color w:val="000000" w:themeColor="text1"/>
          <w:lang w:val="en-AU"/>
        </w:rPr>
        <w:t>diperoleh</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dari</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indikator</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olor w:val="000000" w:themeColor="text1"/>
        </w:rPr>
        <w:t>pemenuhan</w:t>
      </w:r>
      <w:proofErr w:type="spellEnd"/>
      <w:r w:rsidR="00514A3D" w:rsidRPr="004E5A1F">
        <w:rPr>
          <w:rFonts w:ascii="Bookman Old Style" w:hAnsi="Bookman Old Style"/>
          <w:color w:val="000000" w:themeColor="text1"/>
        </w:rPr>
        <w:t xml:space="preserve"> </w:t>
      </w:r>
      <w:proofErr w:type="spellStart"/>
      <w:r w:rsidR="00514A3D" w:rsidRPr="004E5A1F">
        <w:rPr>
          <w:rFonts w:ascii="Bookman Old Style" w:hAnsi="Bookman Old Style"/>
          <w:color w:val="000000" w:themeColor="text1"/>
        </w:rPr>
        <w:t>persyaratan</w:t>
      </w:r>
      <w:proofErr w:type="spellEnd"/>
      <w:r w:rsidR="00514A3D" w:rsidRPr="004E5A1F">
        <w:rPr>
          <w:rFonts w:ascii="Bookman Old Style" w:hAnsi="Bookman Old Style"/>
          <w:color w:val="000000" w:themeColor="text1"/>
        </w:rPr>
        <w:t xml:space="preserve"> dan/</w:t>
      </w:r>
      <w:proofErr w:type="spellStart"/>
      <w:r w:rsidR="00514A3D" w:rsidRPr="004E5A1F">
        <w:rPr>
          <w:rFonts w:ascii="Bookman Old Style" w:hAnsi="Bookman Old Style"/>
          <w:color w:val="000000" w:themeColor="text1"/>
        </w:rPr>
        <w:t>atau</w:t>
      </w:r>
      <w:proofErr w:type="spellEnd"/>
      <w:r w:rsidR="00514A3D" w:rsidRPr="004E5A1F">
        <w:rPr>
          <w:rFonts w:ascii="Bookman Old Style" w:hAnsi="Bookman Old Style"/>
          <w:color w:val="000000" w:themeColor="text1"/>
        </w:rPr>
        <w:t xml:space="preserve"> </w:t>
      </w:r>
      <w:proofErr w:type="spellStart"/>
      <w:r w:rsidR="00514A3D" w:rsidRPr="004E5A1F">
        <w:rPr>
          <w:rFonts w:ascii="Bookman Old Style" w:hAnsi="Bookman Old Style"/>
          <w:color w:val="000000" w:themeColor="text1"/>
        </w:rPr>
        <w:t>kewajiban</w:t>
      </w:r>
      <w:proofErr w:type="spellEnd"/>
      <w:r w:rsidR="00514A3D" w:rsidRPr="004E5A1F">
        <w:rPr>
          <w:rFonts w:ascii="Bookman Old Style" w:hAnsi="Bookman Old Style"/>
          <w:color w:val="000000" w:themeColor="text1"/>
        </w:rPr>
        <w:t xml:space="preserve"> </w:t>
      </w:r>
      <w:proofErr w:type="spellStart"/>
      <w:r w:rsidR="00514A3D" w:rsidRPr="004E5A1F">
        <w:rPr>
          <w:rFonts w:ascii="Bookman Old Style" w:hAnsi="Bookman Old Style"/>
          <w:color w:val="000000" w:themeColor="text1"/>
        </w:rPr>
        <w:t>Perizinan</w:t>
      </w:r>
      <w:proofErr w:type="spellEnd"/>
      <w:r w:rsidR="00514A3D" w:rsidRPr="004E5A1F">
        <w:rPr>
          <w:rFonts w:ascii="Bookman Old Style" w:hAnsi="Bookman Old Style"/>
          <w:color w:val="000000" w:themeColor="text1"/>
        </w:rPr>
        <w:t xml:space="preserve"> </w:t>
      </w:r>
      <w:proofErr w:type="spellStart"/>
      <w:r w:rsidR="00514A3D" w:rsidRPr="004E5A1F">
        <w:rPr>
          <w:rFonts w:ascii="Bookman Old Style" w:hAnsi="Bookman Old Style"/>
          <w:color w:val="000000" w:themeColor="text1"/>
        </w:rPr>
        <w:t>Berusaha</w:t>
      </w:r>
      <w:proofErr w:type="spellEnd"/>
      <w:r w:rsidR="00514A3D" w:rsidRPr="004E5A1F">
        <w:rPr>
          <w:rFonts w:ascii="Bookman Old Style" w:hAnsi="Bookman Old Style"/>
          <w:color w:val="000000" w:themeColor="text1"/>
        </w:rPr>
        <w:t>;</w:t>
      </w:r>
      <w:r w:rsidR="000C59A0" w:rsidRPr="004E5A1F">
        <w:rPr>
          <w:rFonts w:ascii="Bookman Old Style" w:hAnsi="Bookman Old Style"/>
          <w:color w:val="000000" w:themeColor="text1"/>
        </w:rPr>
        <w:t xml:space="preserve"> dan</w:t>
      </w:r>
    </w:p>
    <w:p w14:paraId="7AD78D43" w14:textId="5C69074F" w:rsidR="00514A3D" w:rsidRPr="004E5A1F" w:rsidRDefault="00030F0E" w:rsidP="004E5A1F">
      <w:pPr>
        <w:pStyle w:val="Style"/>
        <w:numPr>
          <w:ilvl w:val="4"/>
          <w:numId w:val="133"/>
        </w:numPr>
        <w:spacing w:after="0" w:line="360" w:lineRule="auto"/>
        <w:ind w:left="3119" w:right="23" w:hanging="567"/>
        <w:jc w:val="both"/>
        <w:rPr>
          <w:rFonts w:ascii="Bookman Old Style" w:hAnsi="Bookman Old Style" w:cs="Arial"/>
          <w:color w:val="000000" w:themeColor="text1"/>
          <w:lang w:val="id-ID"/>
        </w:rPr>
      </w:pPr>
      <w:proofErr w:type="spellStart"/>
      <w:r w:rsidRPr="004E5A1F">
        <w:rPr>
          <w:rFonts w:ascii="Bookman Old Style" w:hAnsi="Bookman Old Style" w:cs="Arial"/>
          <w:color w:val="000000" w:themeColor="text1"/>
          <w:lang w:val="en-AU"/>
        </w:rPr>
        <w:t>k</w:t>
      </w:r>
      <w:r w:rsidR="00514A3D" w:rsidRPr="004E5A1F">
        <w:rPr>
          <w:rFonts w:ascii="Bookman Old Style" w:hAnsi="Bookman Old Style" w:cs="Arial"/>
          <w:color w:val="000000" w:themeColor="text1"/>
          <w:lang w:val="en-AU"/>
        </w:rPr>
        <w:t>epatuhan</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administratif</w:t>
      </w:r>
      <w:proofErr w:type="spellEnd"/>
      <w:r w:rsidR="00514A3D" w:rsidRPr="004E5A1F">
        <w:rPr>
          <w:rFonts w:ascii="Bookman Old Style" w:hAnsi="Bookman Old Style" w:cs="Arial"/>
          <w:color w:val="000000" w:themeColor="text1"/>
          <w:lang w:val="en-AU"/>
        </w:rPr>
        <w:t xml:space="preserve">, yang </w:t>
      </w:r>
      <w:proofErr w:type="spellStart"/>
      <w:r w:rsidR="00514A3D" w:rsidRPr="004E5A1F">
        <w:rPr>
          <w:rFonts w:ascii="Bookman Old Style" w:hAnsi="Bookman Old Style" w:cs="Arial"/>
          <w:color w:val="000000" w:themeColor="text1"/>
          <w:lang w:val="en-AU"/>
        </w:rPr>
        <w:t>diperoleh</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dari</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indikator</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pemenuhan</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rasio</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realisasi</w:t>
      </w:r>
      <w:proofErr w:type="spellEnd"/>
      <w:r w:rsidR="00514A3D" w:rsidRPr="004E5A1F">
        <w:rPr>
          <w:rFonts w:ascii="Bookman Old Style" w:hAnsi="Bookman Old Style" w:cs="Arial"/>
          <w:color w:val="000000" w:themeColor="text1"/>
          <w:lang w:val="en-AU"/>
        </w:rPr>
        <w:t xml:space="preserve"> </w:t>
      </w:r>
      <w:proofErr w:type="spellStart"/>
      <w:r w:rsidR="000C59A0" w:rsidRPr="004E5A1F">
        <w:rPr>
          <w:rFonts w:ascii="Bookman Old Style" w:hAnsi="Bookman Old Style" w:cs="Arial"/>
          <w:color w:val="000000" w:themeColor="text1"/>
          <w:lang w:val="en-AU"/>
        </w:rPr>
        <w:t>P</w:t>
      </w:r>
      <w:r w:rsidR="00514A3D" w:rsidRPr="004E5A1F">
        <w:rPr>
          <w:rFonts w:ascii="Bookman Old Style" w:hAnsi="Bookman Old Style" w:cs="Arial"/>
          <w:color w:val="000000" w:themeColor="text1"/>
          <w:lang w:val="en-AU"/>
        </w:rPr>
        <w:t>enanaman</w:t>
      </w:r>
      <w:proofErr w:type="spellEnd"/>
      <w:r w:rsidR="00514A3D" w:rsidRPr="004E5A1F">
        <w:rPr>
          <w:rFonts w:ascii="Bookman Old Style" w:hAnsi="Bookman Old Style" w:cs="Arial"/>
          <w:color w:val="000000" w:themeColor="text1"/>
          <w:lang w:val="en-AU"/>
        </w:rPr>
        <w:t xml:space="preserve"> </w:t>
      </w:r>
      <w:r w:rsidR="000C59A0" w:rsidRPr="004E5A1F">
        <w:rPr>
          <w:rFonts w:ascii="Bookman Old Style" w:hAnsi="Bookman Old Style" w:cs="Arial"/>
          <w:color w:val="000000" w:themeColor="text1"/>
          <w:lang w:val="en-AU"/>
        </w:rPr>
        <w:t>M</w:t>
      </w:r>
      <w:r w:rsidR="00514A3D" w:rsidRPr="004E5A1F">
        <w:rPr>
          <w:rFonts w:ascii="Bookman Old Style" w:hAnsi="Bookman Old Style" w:cs="Arial"/>
          <w:color w:val="000000" w:themeColor="text1"/>
          <w:lang w:val="en-AU"/>
        </w:rPr>
        <w:t xml:space="preserve">odal, </w:t>
      </w:r>
      <w:proofErr w:type="spellStart"/>
      <w:r w:rsidR="00514A3D" w:rsidRPr="004E5A1F">
        <w:rPr>
          <w:rFonts w:ascii="Bookman Old Style" w:hAnsi="Bookman Old Style" w:cs="Arial"/>
          <w:color w:val="000000" w:themeColor="text1"/>
          <w:lang w:val="en-AU"/>
        </w:rPr>
        <w:t>pemenuhan</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penyampaian</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laporan</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berkala</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penyerapan</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tenaga</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kerja</w:t>
      </w:r>
      <w:proofErr w:type="spellEnd"/>
      <w:r w:rsidR="00514A3D" w:rsidRPr="004E5A1F">
        <w:rPr>
          <w:rFonts w:ascii="Bookman Old Style" w:hAnsi="Bookman Old Style" w:cs="Arial"/>
          <w:color w:val="000000" w:themeColor="text1"/>
          <w:lang w:val="en-AU"/>
        </w:rPr>
        <w:t xml:space="preserve"> Indonesia, </w:t>
      </w:r>
      <w:proofErr w:type="spellStart"/>
      <w:r w:rsidR="00514A3D" w:rsidRPr="004E5A1F">
        <w:rPr>
          <w:rFonts w:ascii="Bookman Old Style" w:hAnsi="Bookman Old Style" w:cs="Arial"/>
          <w:color w:val="000000" w:themeColor="text1"/>
          <w:lang w:val="en-AU"/>
        </w:rPr>
        <w:t>kewajiban</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kemitraan</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dengan</w:t>
      </w:r>
      <w:proofErr w:type="spellEnd"/>
      <w:r w:rsidR="00514A3D" w:rsidRPr="004E5A1F">
        <w:rPr>
          <w:rFonts w:ascii="Bookman Old Style" w:hAnsi="Bookman Old Style" w:cs="Arial"/>
          <w:color w:val="000000" w:themeColor="text1"/>
          <w:lang w:val="en-AU"/>
        </w:rPr>
        <w:t xml:space="preserve"> </w:t>
      </w:r>
      <w:proofErr w:type="spellStart"/>
      <w:r w:rsidR="00CE7064" w:rsidRPr="004E5A1F">
        <w:rPr>
          <w:rFonts w:ascii="Bookman Old Style" w:hAnsi="Bookman Old Style" w:cs="Arial"/>
          <w:color w:val="000000" w:themeColor="text1"/>
          <w:lang w:val="en-AU"/>
        </w:rPr>
        <w:t>koperasi</w:t>
      </w:r>
      <w:proofErr w:type="spellEnd"/>
      <w:r w:rsidR="00CE7064" w:rsidRPr="004E5A1F">
        <w:rPr>
          <w:rFonts w:ascii="Bookman Old Style" w:hAnsi="Bookman Old Style" w:cs="Arial"/>
          <w:color w:val="000000" w:themeColor="text1"/>
          <w:lang w:val="en-AU"/>
        </w:rPr>
        <w:t xml:space="preserve"> dan </w:t>
      </w:r>
      <w:proofErr w:type="spellStart"/>
      <w:r w:rsidR="00CE7064" w:rsidRPr="004E5A1F">
        <w:rPr>
          <w:rFonts w:ascii="Bookman Old Style" w:hAnsi="Bookman Old Style" w:cs="Arial"/>
          <w:color w:val="000000" w:themeColor="text1"/>
          <w:lang w:val="en-AU"/>
        </w:rPr>
        <w:t>usaha</w:t>
      </w:r>
      <w:proofErr w:type="spellEnd"/>
      <w:r w:rsidR="00CE7064" w:rsidRPr="004E5A1F">
        <w:rPr>
          <w:rFonts w:ascii="Bookman Old Style" w:hAnsi="Bookman Old Style" w:cs="Arial"/>
          <w:color w:val="000000" w:themeColor="text1"/>
          <w:lang w:val="en-AU"/>
        </w:rPr>
        <w:t xml:space="preserve"> </w:t>
      </w:r>
      <w:proofErr w:type="spellStart"/>
      <w:r w:rsidR="00CE7064" w:rsidRPr="004E5A1F">
        <w:rPr>
          <w:rFonts w:ascii="Bookman Old Style" w:hAnsi="Bookman Old Style" w:cs="Arial"/>
          <w:color w:val="000000" w:themeColor="text1"/>
          <w:lang w:val="en-AU"/>
        </w:rPr>
        <w:t>mikro</w:t>
      </w:r>
      <w:proofErr w:type="spellEnd"/>
      <w:r w:rsidR="00CE7064" w:rsidRPr="004E5A1F">
        <w:rPr>
          <w:rFonts w:ascii="Bookman Old Style" w:hAnsi="Bookman Old Style" w:cs="Arial"/>
          <w:color w:val="000000" w:themeColor="text1"/>
          <w:lang w:val="en-AU"/>
        </w:rPr>
        <w:t xml:space="preserve">, </w:t>
      </w:r>
      <w:proofErr w:type="spellStart"/>
      <w:r w:rsidR="00CE7064" w:rsidRPr="004E5A1F">
        <w:rPr>
          <w:rFonts w:ascii="Bookman Old Style" w:hAnsi="Bookman Old Style" w:cs="Arial"/>
          <w:color w:val="000000" w:themeColor="text1"/>
          <w:lang w:val="en-AU"/>
        </w:rPr>
        <w:t>kecil</w:t>
      </w:r>
      <w:proofErr w:type="spellEnd"/>
      <w:r w:rsidR="00CE7064" w:rsidRPr="004E5A1F">
        <w:rPr>
          <w:rFonts w:ascii="Bookman Old Style" w:hAnsi="Bookman Old Style" w:cs="Arial"/>
          <w:color w:val="000000" w:themeColor="text1"/>
          <w:lang w:val="en-AU"/>
        </w:rPr>
        <w:t xml:space="preserve"> dan </w:t>
      </w:r>
      <w:proofErr w:type="spellStart"/>
      <w:r w:rsidR="00CE7064" w:rsidRPr="004E5A1F">
        <w:rPr>
          <w:rFonts w:ascii="Bookman Old Style" w:hAnsi="Bookman Old Style" w:cs="Arial"/>
          <w:color w:val="000000" w:themeColor="text1"/>
          <w:lang w:val="en-AU"/>
        </w:rPr>
        <w:t>menengah</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pemanfaatan</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fasil</w:t>
      </w:r>
      <w:r w:rsidR="000C59A0" w:rsidRPr="004E5A1F">
        <w:rPr>
          <w:rFonts w:ascii="Bookman Old Style" w:hAnsi="Bookman Old Style" w:cs="Arial"/>
          <w:color w:val="000000" w:themeColor="text1"/>
          <w:lang w:val="en-AU"/>
        </w:rPr>
        <w:t>i</w:t>
      </w:r>
      <w:r w:rsidR="00514A3D" w:rsidRPr="004E5A1F">
        <w:rPr>
          <w:rFonts w:ascii="Bookman Old Style" w:hAnsi="Bookman Old Style" w:cs="Arial"/>
          <w:color w:val="000000" w:themeColor="text1"/>
          <w:lang w:val="en-AU"/>
        </w:rPr>
        <w:t>tas</w:t>
      </w:r>
      <w:proofErr w:type="spellEnd"/>
      <w:r w:rsidR="00514A3D" w:rsidRPr="004E5A1F">
        <w:rPr>
          <w:rFonts w:ascii="Bookman Old Style" w:hAnsi="Bookman Old Style" w:cs="Arial"/>
          <w:color w:val="000000" w:themeColor="text1"/>
          <w:lang w:val="en-AU"/>
        </w:rPr>
        <w:t xml:space="preserve"> dan </w:t>
      </w:r>
      <w:proofErr w:type="spellStart"/>
      <w:r w:rsidR="00514A3D" w:rsidRPr="004E5A1F">
        <w:rPr>
          <w:rFonts w:ascii="Bookman Old Style" w:hAnsi="Bookman Old Style" w:cs="Arial"/>
          <w:color w:val="000000" w:themeColor="text1"/>
          <w:lang w:val="en-AU"/>
        </w:rPr>
        <w:t>insentif</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serta</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dukungan</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terhadap</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pemerataan</w:t>
      </w:r>
      <w:proofErr w:type="spellEnd"/>
      <w:r w:rsidR="00514A3D" w:rsidRPr="004E5A1F">
        <w:rPr>
          <w:rFonts w:ascii="Bookman Old Style" w:hAnsi="Bookman Old Style" w:cs="Arial"/>
          <w:color w:val="000000" w:themeColor="text1"/>
          <w:lang w:val="en-AU"/>
        </w:rPr>
        <w:t xml:space="preserve"> </w:t>
      </w:r>
      <w:proofErr w:type="spellStart"/>
      <w:r w:rsidR="00514A3D" w:rsidRPr="004E5A1F">
        <w:rPr>
          <w:rFonts w:ascii="Bookman Old Style" w:hAnsi="Bookman Old Style" w:cs="Arial"/>
          <w:color w:val="000000" w:themeColor="text1"/>
          <w:lang w:val="en-AU"/>
        </w:rPr>
        <w:t>ekonomi</w:t>
      </w:r>
      <w:proofErr w:type="spellEnd"/>
      <w:r w:rsidR="00514A3D" w:rsidRPr="004E5A1F">
        <w:rPr>
          <w:rFonts w:ascii="Bookman Old Style" w:hAnsi="Bookman Old Style" w:cs="Arial"/>
          <w:color w:val="000000" w:themeColor="text1"/>
          <w:lang w:val="en-AU"/>
        </w:rPr>
        <w:t>.</w:t>
      </w:r>
    </w:p>
    <w:p w14:paraId="3A533CCD" w14:textId="42B3AE04" w:rsidR="00514A3D" w:rsidRDefault="00514A3D">
      <w:pPr>
        <w:pStyle w:val="Style"/>
        <w:numPr>
          <w:ilvl w:val="0"/>
          <w:numId w:val="284"/>
        </w:numPr>
        <w:tabs>
          <w:tab w:val="left" w:pos="2552"/>
        </w:tabs>
        <w:spacing w:after="0" w:line="360" w:lineRule="auto"/>
        <w:ind w:left="2552" w:right="23" w:hanging="572"/>
        <w:jc w:val="both"/>
        <w:rPr>
          <w:rFonts w:ascii="Bookman Old Style" w:hAnsi="Bookman Old Style" w:cs="Arial"/>
          <w:color w:val="000000" w:themeColor="text1"/>
        </w:rPr>
      </w:pPr>
      <w:proofErr w:type="spellStart"/>
      <w:r w:rsidRPr="004E5A1F">
        <w:rPr>
          <w:rFonts w:ascii="Bookman Old Style" w:hAnsi="Bookman Old Style" w:cs="Arial"/>
          <w:color w:val="000000" w:themeColor="text1"/>
        </w:rPr>
        <w:t>Penilaian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kepatuhan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teknis</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sebagaimana</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dimaksud</w:t>
      </w:r>
      <w:proofErr w:type="spellEnd"/>
      <w:r w:rsidRPr="004E5A1F">
        <w:rPr>
          <w:rFonts w:ascii="Bookman Old Style" w:hAnsi="Bookman Old Style" w:cs="Arial"/>
          <w:color w:val="000000" w:themeColor="text1"/>
        </w:rPr>
        <w:t xml:space="preserve"> pada </w:t>
      </w:r>
      <w:proofErr w:type="spellStart"/>
      <w:r w:rsidRPr="004E5A1F">
        <w:rPr>
          <w:rFonts w:ascii="Bookman Old Style" w:hAnsi="Bookman Old Style" w:cs="Arial"/>
          <w:color w:val="000000" w:themeColor="text1"/>
        </w:rPr>
        <w:t>ayat</w:t>
      </w:r>
      <w:proofErr w:type="spellEnd"/>
      <w:r w:rsidRPr="004E5A1F">
        <w:rPr>
          <w:rFonts w:ascii="Bookman Old Style" w:hAnsi="Bookman Old Style" w:cs="Arial"/>
          <w:color w:val="000000" w:themeColor="text1"/>
        </w:rPr>
        <w:t xml:space="preserve"> (1) </w:t>
      </w:r>
      <w:proofErr w:type="spellStart"/>
      <w:r w:rsidRPr="004E5A1F">
        <w:rPr>
          <w:rFonts w:ascii="Bookman Old Style" w:hAnsi="Bookman Old Style" w:cs="Arial"/>
          <w:color w:val="000000" w:themeColor="text1"/>
        </w:rPr>
        <w:t>huruf</w:t>
      </w:r>
      <w:proofErr w:type="spellEnd"/>
      <w:r w:rsidRPr="004E5A1F">
        <w:rPr>
          <w:rFonts w:ascii="Bookman Old Style" w:hAnsi="Bookman Old Style" w:cs="Arial"/>
          <w:color w:val="000000" w:themeColor="text1"/>
        </w:rPr>
        <w:t xml:space="preserve"> a </w:t>
      </w:r>
      <w:proofErr w:type="spellStart"/>
      <w:r w:rsidRPr="004E5A1F">
        <w:rPr>
          <w:rFonts w:ascii="Bookman Old Style" w:hAnsi="Bookman Old Style" w:cs="Arial"/>
          <w:color w:val="000000" w:themeColor="text1"/>
        </w:rPr>
        <w:t>dilakukan</w:t>
      </w:r>
      <w:proofErr w:type="spellEnd"/>
      <w:r w:rsidRPr="004E5A1F">
        <w:rPr>
          <w:rFonts w:ascii="Bookman Old Style" w:hAnsi="Bookman Old Style" w:cs="Arial"/>
          <w:color w:val="000000" w:themeColor="text1"/>
        </w:rPr>
        <w:t xml:space="preserve"> oleh </w:t>
      </w:r>
      <w:proofErr w:type="spellStart"/>
      <w:r w:rsidR="000C59A0" w:rsidRPr="004E5A1F">
        <w:rPr>
          <w:rFonts w:ascii="Bookman Old Style" w:hAnsi="Bookman Old Style" w:cs="Arial"/>
          <w:color w:val="000000" w:themeColor="text1"/>
        </w:rPr>
        <w:t>k</w:t>
      </w:r>
      <w:r w:rsidR="00766516" w:rsidRPr="004E5A1F">
        <w:rPr>
          <w:rFonts w:ascii="Bookman Old Style" w:hAnsi="Bookman Old Style" w:cs="Arial"/>
          <w:color w:val="000000" w:themeColor="text1"/>
        </w:rPr>
        <w:t>ementerian</w:t>
      </w:r>
      <w:proofErr w:type="spellEnd"/>
      <w:r w:rsidR="00766516" w:rsidRPr="004E5A1F">
        <w:rPr>
          <w:rFonts w:ascii="Bookman Old Style" w:hAnsi="Bookman Old Style" w:cs="Arial"/>
          <w:color w:val="000000" w:themeColor="text1"/>
        </w:rPr>
        <w:t>/</w:t>
      </w:r>
      <w:proofErr w:type="spellStart"/>
      <w:r w:rsidR="00766516" w:rsidRPr="004E5A1F">
        <w:rPr>
          <w:rFonts w:ascii="Bookman Old Style" w:hAnsi="Bookman Old Style" w:cs="Arial"/>
          <w:color w:val="000000" w:themeColor="text1"/>
        </w:rPr>
        <w:t>lembaga</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Pemerintah</w:t>
      </w:r>
      <w:proofErr w:type="spellEnd"/>
      <w:r w:rsidRPr="004E5A1F">
        <w:rPr>
          <w:rFonts w:ascii="Bookman Old Style" w:hAnsi="Bookman Old Style" w:cs="Arial"/>
          <w:color w:val="000000" w:themeColor="text1"/>
        </w:rPr>
        <w:t xml:space="preserve"> Daerah </w:t>
      </w:r>
      <w:proofErr w:type="spellStart"/>
      <w:r w:rsidRPr="004E5A1F">
        <w:rPr>
          <w:rFonts w:ascii="Bookman Old Style" w:hAnsi="Bookman Old Style" w:cs="Arial"/>
          <w:color w:val="000000" w:themeColor="text1"/>
        </w:rPr>
        <w:t>provinsi</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Pemerintah</w:t>
      </w:r>
      <w:proofErr w:type="spellEnd"/>
      <w:r w:rsidRPr="004E5A1F">
        <w:rPr>
          <w:rFonts w:ascii="Bookman Old Style" w:hAnsi="Bookman Old Style" w:cs="Arial"/>
          <w:color w:val="000000" w:themeColor="text1"/>
        </w:rPr>
        <w:t xml:space="preserve"> Daerah </w:t>
      </w:r>
      <w:proofErr w:type="spellStart"/>
      <w:r w:rsidRPr="004E5A1F">
        <w:rPr>
          <w:rFonts w:ascii="Bookman Old Style" w:hAnsi="Bookman Old Style" w:cs="Arial"/>
          <w:color w:val="000000" w:themeColor="text1"/>
        </w:rPr>
        <w:t>kabupaten</w:t>
      </w:r>
      <w:proofErr w:type="spellEnd"/>
      <w:r w:rsidRPr="004E5A1F">
        <w:rPr>
          <w:rFonts w:ascii="Bookman Old Style" w:hAnsi="Bookman Old Style" w:cs="Arial"/>
          <w:color w:val="000000" w:themeColor="text1"/>
        </w:rPr>
        <w:t>/</w:t>
      </w:r>
      <w:proofErr w:type="spellStart"/>
      <w:r w:rsidRPr="004E5A1F">
        <w:rPr>
          <w:rFonts w:ascii="Bookman Old Style" w:hAnsi="Bookman Old Style" w:cs="Arial"/>
          <w:color w:val="000000" w:themeColor="text1"/>
        </w:rPr>
        <w:t>kota</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atas</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pemenuhan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persyaratan</w:t>
      </w:r>
      <w:proofErr w:type="spellEnd"/>
      <w:r w:rsidRPr="004E5A1F">
        <w:rPr>
          <w:rFonts w:ascii="Bookman Old Style" w:hAnsi="Bookman Old Style" w:cs="Arial"/>
          <w:color w:val="000000" w:themeColor="text1"/>
        </w:rPr>
        <w:t xml:space="preserve"> dan </w:t>
      </w:r>
      <w:proofErr w:type="spellStart"/>
      <w:r w:rsidRPr="004E5A1F">
        <w:rPr>
          <w:rFonts w:ascii="Bookman Old Style" w:hAnsi="Bookman Old Style" w:cs="Arial"/>
          <w:color w:val="000000" w:themeColor="text1"/>
        </w:rPr>
        <w:t>kewajiban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sebagaimana</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diatur</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dalam</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norma</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standar</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prosedur</w:t>
      </w:r>
      <w:proofErr w:type="spellEnd"/>
      <w:r w:rsidRPr="004E5A1F">
        <w:rPr>
          <w:rFonts w:ascii="Bookman Old Style" w:hAnsi="Bookman Old Style" w:cs="Arial"/>
          <w:color w:val="000000" w:themeColor="text1"/>
        </w:rPr>
        <w:t xml:space="preserve">, dan </w:t>
      </w:r>
      <w:proofErr w:type="spellStart"/>
      <w:r w:rsidRPr="004E5A1F">
        <w:rPr>
          <w:rFonts w:ascii="Bookman Old Style" w:hAnsi="Bookman Old Style" w:cs="Arial"/>
          <w:color w:val="000000" w:themeColor="text1"/>
        </w:rPr>
        <w:t>kriteria</w:t>
      </w:r>
      <w:proofErr w:type="spellEnd"/>
      <w:r w:rsidRPr="004E5A1F">
        <w:rPr>
          <w:rFonts w:ascii="Bookman Old Style" w:hAnsi="Bookman Old Style" w:cs="Arial"/>
          <w:color w:val="000000" w:themeColor="text1"/>
        </w:rPr>
        <w:t xml:space="preserve"> </w:t>
      </w:r>
      <w:proofErr w:type="spellStart"/>
      <w:r w:rsidR="007211B5" w:rsidRPr="004E5A1F">
        <w:rPr>
          <w:rFonts w:ascii="Bookman Old Style" w:hAnsi="Bookman Old Style" w:cs="Arial"/>
          <w:color w:val="000000" w:themeColor="text1"/>
        </w:rPr>
        <w:t>kementerian</w:t>
      </w:r>
      <w:proofErr w:type="spellEnd"/>
      <w:r w:rsidR="007211B5" w:rsidRPr="004E5A1F">
        <w:rPr>
          <w:rFonts w:ascii="Bookman Old Style" w:hAnsi="Bookman Old Style" w:cs="Arial"/>
          <w:color w:val="000000" w:themeColor="text1"/>
        </w:rPr>
        <w:t>/</w:t>
      </w:r>
      <w:proofErr w:type="spellStart"/>
      <w:r w:rsidR="007211B5" w:rsidRPr="004E5A1F">
        <w:rPr>
          <w:rFonts w:ascii="Bookman Old Style" w:hAnsi="Bookman Old Style" w:cs="Arial"/>
          <w:color w:val="000000" w:themeColor="text1"/>
        </w:rPr>
        <w:t>lembaga</w:t>
      </w:r>
      <w:proofErr w:type="spellEnd"/>
      <w:r w:rsidRPr="004E5A1F">
        <w:rPr>
          <w:rFonts w:ascii="Bookman Old Style" w:hAnsi="Bookman Old Style" w:cs="Arial"/>
          <w:color w:val="000000" w:themeColor="text1"/>
        </w:rPr>
        <w:t>.</w:t>
      </w:r>
    </w:p>
    <w:p w14:paraId="265048E2" w14:textId="77777777" w:rsidR="00514A3D" w:rsidRPr="004E5A1F" w:rsidRDefault="00514A3D">
      <w:pPr>
        <w:pStyle w:val="Style"/>
        <w:numPr>
          <w:ilvl w:val="0"/>
          <w:numId w:val="284"/>
        </w:numPr>
        <w:tabs>
          <w:tab w:val="left" w:pos="2552"/>
        </w:tabs>
        <w:spacing w:after="0" w:line="360" w:lineRule="auto"/>
        <w:ind w:left="2552" w:right="23" w:hanging="572"/>
        <w:jc w:val="both"/>
        <w:rPr>
          <w:rFonts w:ascii="Bookman Old Style" w:hAnsi="Bookman Old Style" w:cs="Arial"/>
          <w:strike/>
          <w:color w:val="000000" w:themeColor="text1"/>
        </w:rPr>
      </w:pPr>
      <w:proofErr w:type="spellStart"/>
      <w:r w:rsidRPr="004E5A1F">
        <w:rPr>
          <w:rFonts w:ascii="Bookman Old Style" w:hAnsi="Bookman Old Style" w:cs="Arial"/>
          <w:color w:val="000000" w:themeColor="text1"/>
        </w:rPr>
        <w:t>Penilaian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kepatuhan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administratif</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sebagaimana</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dimaksud</w:t>
      </w:r>
      <w:proofErr w:type="spellEnd"/>
      <w:r w:rsidRPr="004E5A1F">
        <w:rPr>
          <w:rFonts w:ascii="Bookman Old Style" w:hAnsi="Bookman Old Style" w:cs="Arial"/>
          <w:color w:val="000000" w:themeColor="text1"/>
        </w:rPr>
        <w:t xml:space="preserve"> pada </w:t>
      </w:r>
      <w:proofErr w:type="spellStart"/>
      <w:r w:rsidRPr="004E5A1F">
        <w:rPr>
          <w:rFonts w:ascii="Bookman Old Style" w:hAnsi="Bookman Old Style" w:cs="Arial"/>
          <w:color w:val="000000" w:themeColor="text1"/>
        </w:rPr>
        <w:t>ayat</w:t>
      </w:r>
      <w:proofErr w:type="spellEnd"/>
      <w:r w:rsidRPr="004E5A1F">
        <w:rPr>
          <w:rFonts w:ascii="Bookman Old Style" w:hAnsi="Bookman Old Style" w:cs="Arial"/>
          <w:color w:val="000000" w:themeColor="text1"/>
        </w:rPr>
        <w:t xml:space="preserve"> (1) </w:t>
      </w:r>
      <w:proofErr w:type="spellStart"/>
      <w:r w:rsidRPr="004E5A1F">
        <w:rPr>
          <w:rFonts w:ascii="Bookman Old Style" w:hAnsi="Bookman Old Style" w:cs="Arial"/>
          <w:color w:val="000000" w:themeColor="text1"/>
        </w:rPr>
        <w:t>huruf</w:t>
      </w:r>
      <w:proofErr w:type="spellEnd"/>
      <w:r w:rsidRPr="004E5A1F">
        <w:rPr>
          <w:rFonts w:ascii="Bookman Old Style" w:hAnsi="Bookman Old Style" w:cs="Arial"/>
          <w:color w:val="000000" w:themeColor="text1"/>
        </w:rPr>
        <w:t xml:space="preserve"> b </w:t>
      </w:r>
      <w:proofErr w:type="spellStart"/>
      <w:r w:rsidRPr="004E5A1F">
        <w:rPr>
          <w:rFonts w:ascii="Bookman Old Style" w:hAnsi="Bookman Old Style" w:cs="Arial"/>
          <w:color w:val="000000" w:themeColor="text1"/>
        </w:rPr>
        <w:t>dilakukan</w:t>
      </w:r>
      <w:proofErr w:type="spellEnd"/>
      <w:r w:rsidRPr="004E5A1F">
        <w:rPr>
          <w:rFonts w:ascii="Bookman Old Style" w:hAnsi="Bookman Old Style" w:cs="Arial"/>
          <w:color w:val="000000" w:themeColor="text1"/>
        </w:rPr>
        <w:t xml:space="preserve"> oleh BKPM, DPMPTSP </w:t>
      </w:r>
      <w:proofErr w:type="spellStart"/>
      <w:r w:rsidRPr="004E5A1F">
        <w:rPr>
          <w:rFonts w:ascii="Bookman Old Style" w:hAnsi="Bookman Old Style" w:cs="Arial"/>
          <w:color w:val="000000" w:themeColor="text1"/>
        </w:rPr>
        <w:t>provinsi</w:t>
      </w:r>
      <w:proofErr w:type="spellEnd"/>
      <w:r w:rsidRPr="004E5A1F">
        <w:rPr>
          <w:rFonts w:ascii="Bookman Old Style" w:hAnsi="Bookman Old Style" w:cs="Arial"/>
          <w:color w:val="000000" w:themeColor="text1"/>
        </w:rPr>
        <w:t xml:space="preserve">, DPMPTSP </w:t>
      </w:r>
      <w:proofErr w:type="spellStart"/>
      <w:r w:rsidRPr="004E5A1F">
        <w:rPr>
          <w:rFonts w:ascii="Bookman Old Style" w:hAnsi="Bookman Old Style" w:cs="Arial"/>
          <w:color w:val="000000" w:themeColor="text1"/>
        </w:rPr>
        <w:t>kabupaten</w:t>
      </w:r>
      <w:proofErr w:type="spellEnd"/>
      <w:r w:rsidRPr="004E5A1F">
        <w:rPr>
          <w:rFonts w:ascii="Bookman Old Style" w:hAnsi="Bookman Old Style" w:cs="Arial"/>
          <w:color w:val="000000" w:themeColor="text1"/>
        </w:rPr>
        <w:t>/</w:t>
      </w:r>
      <w:proofErr w:type="spellStart"/>
      <w:r w:rsidRPr="004E5A1F">
        <w:rPr>
          <w:rFonts w:ascii="Bookman Old Style" w:hAnsi="Bookman Old Style" w:cs="Arial"/>
          <w:color w:val="000000" w:themeColor="text1"/>
        </w:rPr>
        <w:t>kota</w:t>
      </w:r>
      <w:proofErr w:type="spellEnd"/>
      <w:r w:rsidRPr="004E5A1F">
        <w:rPr>
          <w:rFonts w:ascii="Bookman Old Style" w:hAnsi="Bookman Old Style" w:cs="Arial"/>
          <w:color w:val="000000" w:themeColor="text1"/>
        </w:rPr>
        <w:t>, administrator KEK, dan/</w:t>
      </w:r>
      <w:proofErr w:type="spellStart"/>
      <w:r w:rsidRPr="004E5A1F">
        <w:rPr>
          <w:rFonts w:ascii="Bookman Old Style" w:hAnsi="Bookman Old Style" w:cs="Arial"/>
          <w:color w:val="000000" w:themeColor="text1"/>
        </w:rPr>
        <w:t>atau</w:t>
      </w:r>
      <w:proofErr w:type="spellEnd"/>
      <w:r w:rsidRPr="004E5A1F">
        <w:rPr>
          <w:rFonts w:ascii="Bookman Old Style" w:hAnsi="Bookman Old Style" w:cs="Arial"/>
          <w:color w:val="000000" w:themeColor="text1"/>
        </w:rPr>
        <w:t xml:space="preserve"> badan </w:t>
      </w:r>
      <w:proofErr w:type="spellStart"/>
      <w:r w:rsidRPr="004E5A1F">
        <w:rPr>
          <w:rFonts w:ascii="Bookman Old Style" w:hAnsi="Bookman Old Style" w:cs="Arial"/>
          <w:color w:val="000000" w:themeColor="text1"/>
        </w:rPr>
        <w:t>pengusahaan</w:t>
      </w:r>
      <w:proofErr w:type="spellEnd"/>
      <w:r w:rsidRPr="004E5A1F">
        <w:rPr>
          <w:rFonts w:ascii="Bookman Old Style" w:hAnsi="Bookman Old Style" w:cs="Arial"/>
          <w:color w:val="000000" w:themeColor="text1"/>
        </w:rPr>
        <w:t xml:space="preserve"> KPBPB</w:t>
      </w:r>
      <w:r w:rsidRPr="004E5A1F">
        <w:rPr>
          <w:rFonts w:ascii="Bookman Old Style" w:hAnsi="Bookman Old Style"/>
          <w:color w:val="000000" w:themeColor="text1"/>
        </w:rPr>
        <w:t>.</w:t>
      </w:r>
    </w:p>
    <w:p w14:paraId="7108D9B8" w14:textId="2B444A90" w:rsidR="00514A3D" w:rsidRPr="004E5A1F" w:rsidRDefault="00514A3D" w:rsidP="004E5A1F">
      <w:pPr>
        <w:pStyle w:val="Style"/>
        <w:numPr>
          <w:ilvl w:val="0"/>
          <w:numId w:val="284"/>
        </w:numPr>
        <w:tabs>
          <w:tab w:val="left" w:pos="2552"/>
        </w:tabs>
        <w:spacing w:after="0" w:line="360" w:lineRule="auto"/>
        <w:ind w:left="2552" w:right="23" w:hanging="572"/>
        <w:jc w:val="both"/>
        <w:rPr>
          <w:rFonts w:ascii="Bookman Old Style" w:hAnsi="Bookman Old Style" w:cs="Arial"/>
          <w:color w:val="000000" w:themeColor="text1"/>
          <w:lang w:val="id-ID"/>
        </w:rPr>
      </w:pPr>
      <w:r w:rsidRPr="004E5A1F">
        <w:rPr>
          <w:rFonts w:ascii="Bookman Old Style" w:hAnsi="Bookman Old Style" w:cs="Arial"/>
          <w:color w:val="000000" w:themeColor="text1"/>
          <w:lang w:val="en-AU"/>
        </w:rPr>
        <w:t xml:space="preserve">Hasil </w:t>
      </w:r>
      <w:proofErr w:type="spellStart"/>
      <w:r w:rsidRPr="004E5A1F">
        <w:rPr>
          <w:rFonts w:ascii="Bookman Old Style" w:hAnsi="Bookman Old Style" w:cs="Arial"/>
          <w:color w:val="000000" w:themeColor="text1"/>
          <w:lang w:val="en-AU"/>
        </w:rPr>
        <w:t>penilaian</w:t>
      </w:r>
      <w:proofErr w:type="spellEnd"/>
      <w:r w:rsidR="000C59A0" w:rsidRPr="004E5A1F">
        <w:rPr>
          <w:rFonts w:ascii="Bookman Old Style" w:hAnsi="Bookman Old Style" w:cs="Arial"/>
          <w:color w:val="000000" w:themeColor="text1"/>
          <w:lang w:val="en-AU"/>
        </w:rPr>
        <w:t xml:space="preserve"> </w:t>
      </w:r>
      <w:proofErr w:type="spellStart"/>
      <w:r w:rsidR="000C59A0" w:rsidRPr="004E5A1F">
        <w:rPr>
          <w:rFonts w:ascii="Bookman Old Style" w:hAnsi="Bookman Old Style" w:cs="Arial"/>
          <w:color w:val="000000" w:themeColor="text1"/>
          <w:lang w:val="en-AU"/>
        </w:rPr>
        <w:t>kepatuhan</w:t>
      </w:r>
      <w:proofErr w:type="spellEnd"/>
      <w:r w:rsidRPr="004E5A1F">
        <w:rPr>
          <w:rFonts w:ascii="Bookman Old Style" w:hAnsi="Bookman Old Style" w:cs="Arial"/>
          <w:color w:val="000000" w:themeColor="text1"/>
          <w:lang w:val="en-AU"/>
        </w:rPr>
        <w:t xml:space="preserve"> </w:t>
      </w:r>
      <w:proofErr w:type="spellStart"/>
      <w:r w:rsidRPr="004E5A1F">
        <w:rPr>
          <w:rFonts w:ascii="Bookman Old Style" w:hAnsi="Bookman Old Style" w:cs="Arial"/>
          <w:color w:val="000000" w:themeColor="text1"/>
          <w:lang w:val="en-AU"/>
        </w:rPr>
        <w:t>teknis</w:t>
      </w:r>
      <w:proofErr w:type="spellEnd"/>
      <w:r w:rsidRPr="004E5A1F">
        <w:rPr>
          <w:rFonts w:ascii="Bookman Old Style" w:hAnsi="Bookman Old Style" w:cs="Arial"/>
          <w:color w:val="000000" w:themeColor="text1"/>
          <w:lang w:val="en-AU"/>
        </w:rPr>
        <w:t xml:space="preserve"> dan </w:t>
      </w:r>
      <w:proofErr w:type="spellStart"/>
      <w:r w:rsidR="000C59A0" w:rsidRPr="004E5A1F">
        <w:rPr>
          <w:rFonts w:ascii="Bookman Old Style" w:hAnsi="Bookman Old Style" w:cs="Arial"/>
          <w:color w:val="000000" w:themeColor="text1"/>
          <w:lang w:val="en-AU"/>
        </w:rPr>
        <w:t>kepatuhan</w:t>
      </w:r>
      <w:proofErr w:type="spellEnd"/>
      <w:r w:rsidR="000C59A0" w:rsidRPr="004E5A1F">
        <w:rPr>
          <w:rFonts w:ascii="Bookman Old Style" w:hAnsi="Bookman Old Style" w:cs="Arial"/>
          <w:color w:val="000000" w:themeColor="text1"/>
          <w:lang w:val="en-AU"/>
        </w:rPr>
        <w:t xml:space="preserve"> </w:t>
      </w:r>
      <w:proofErr w:type="spellStart"/>
      <w:r w:rsidRPr="004E5A1F">
        <w:rPr>
          <w:rFonts w:ascii="Bookman Old Style" w:hAnsi="Bookman Old Style" w:cs="Arial"/>
          <w:color w:val="000000" w:themeColor="text1"/>
          <w:lang w:val="en-AU"/>
        </w:rPr>
        <w:t>administratif</w:t>
      </w:r>
      <w:proofErr w:type="spellEnd"/>
      <w:r w:rsidRPr="004E5A1F">
        <w:rPr>
          <w:rFonts w:ascii="Bookman Old Style" w:hAnsi="Bookman Old Style" w:cs="Arial"/>
          <w:color w:val="000000" w:themeColor="text1"/>
          <w:lang w:val="en-AU"/>
        </w:rPr>
        <w:t xml:space="preserve"> </w:t>
      </w:r>
      <w:proofErr w:type="spellStart"/>
      <w:r w:rsidRPr="004E5A1F">
        <w:rPr>
          <w:rFonts w:ascii="Bookman Old Style" w:hAnsi="Bookman Old Style" w:cs="Arial"/>
          <w:color w:val="000000" w:themeColor="text1"/>
          <w:lang w:val="en-AU"/>
        </w:rPr>
        <w:t>diinput</w:t>
      </w:r>
      <w:proofErr w:type="spellEnd"/>
      <w:r w:rsidRPr="004E5A1F">
        <w:rPr>
          <w:rFonts w:ascii="Bookman Old Style" w:hAnsi="Bookman Old Style" w:cs="Arial"/>
          <w:color w:val="000000" w:themeColor="text1"/>
          <w:lang w:val="en-AU"/>
        </w:rPr>
        <w:t xml:space="preserve"> dan </w:t>
      </w:r>
      <w:proofErr w:type="spellStart"/>
      <w:r w:rsidRPr="004E5A1F">
        <w:rPr>
          <w:rFonts w:ascii="Bookman Old Style" w:hAnsi="Bookman Old Style" w:cs="Arial"/>
          <w:color w:val="000000" w:themeColor="text1"/>
        </w:rPr>
        <w:t>diolah</w:t>
      </w:r>
      <w:proofErr w:type="spellEnd"/>
      <w:r w:rsidRPr="004E5A1F">
        <w:rPr>
          <w:rFonts w:ascii="Bookman Old Style" w:hAnsi="Bookman Old Style" w:cs="Arial"/>
          <w:color w:val="000000" w:themeColor="text1"/>
        </w:rPr>
        <w:t xml:space="preserve"> pada </w:t>
      </w:r>
      <w:proofErr w:type="spellStart"/>
      <w:r w:rsidRPr="004E5A1F">
        <w:rPr>
          <w:rFonts w:ascii="Bookman Old Style" w:hAnsi="Bookman Old Style" w:cs="Arial"/>
          <w:iCs/>
          <w:color w:val="000000" w:themeColor="text1"/>
        </w:rPr>
        <w:t>subsistem</w:t>
      </w:r>
      <w:proofErr w:type="spellEnd"/>
      <w:r w:rsidRPr="004E5A1F">
        <w:rPr>
          <w:rFonts w:ascii="Bookman Old Style" w:hAnsi="Bookman Old Style" w:cs="Arial"/>
          <w:i/>
          <w:color w:val="000000" w:themeColor="text1"/>
        </w:rPr>
        <w:t xml:space="preserve"> </w:t>
      </w:r>
      <w:proofErr w:type="spellStart"/>
      <w:r w:rsidR="00A90013" w:rsidRPr="004E5A1F">
        <w:rPr>
          <w:rFonts w:ascii="Bookman Old Style" w:hAnsi="Bookman Old Style"/>
        </w:rPr>
        <w:t>P</w:t>
      </w:r>
      <w:r w:rsidRPr="004E5A1F">
        <w:rPr>
          <w:rFonts w:ascii="Bookman Old Style" w:hAnsi="Bookman Old Style"/>
        </w:rPr>
        <w:t>engawasan</w:t>
      </w:r>
      <w:proofErr w:type="spellEnd"/>
      <w:r w:rsidRPr="004E5A1F">
        <w:rPr>
          <w:rFonts w:ascii="Bookman Old Style" w:hAnsi="Bookman Old Style"/>
        </w:rPr>
        <w:t xml:space="preserve"> </w:t>
      </w:r>
      <w:r w:rsidRPr="004E5A1F">
        <w:rPr>
          <w:rFonts w:ascii="Bookman Old Style" w:hAnsi="Bookman Old Style" w:cs="Arial"/>
          <w:color w:val="000000" w:themeColor="text1"/>
        </w:rPr>
        <w:t xml:space="preserve">pada </w:t>
      </w:r>
      <w:proofErr w:type="spellStart"/>
      <w:r w:rsidRPr="004E5A1F">
        <w:rPr>
          <w:rFonts w:ascii="Bookman Old Style" w:hAnsi="Bookman Old Style" w:cs="Arial"/>
          <w:color w:val="000000" w:themeColor="text1"/>
        </w:rPr>
        <w:t>Sistem</w:t>
      </w:r>
      <w:proofErr w:type="spellEnd"/>
      <w:r w:rsidRPr="004E5A1F">
        <w:rPr>
          <w:rFonts w:ascii="Bookman Old Style" w:hAnsi="Bookman Old Style" w:cs="Arial"/>
          <w:color w:val="000000" w:themeColor="text1"/>
        </w:rPr>
        <w:t xml:space="preserve"> OSS </w:t>
      </w:r>
      <w:proofErr w:type="spellStart"/>
      <w:r w:rsidRPr="004E5A1F">
        <w:rPr>
          <w:rFonts w:ascii="Bookman Old Style" w:hAnsi="Bookman Old Style" w:cs="Arial"/>
          <w:color w:val="000000" w:themeColor="text1"/>
        </w:rPr>
        <w:t>untuk</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menentukan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nilai</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kepatuhan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Pelaku</w:t>
      </w:r>
      <w:proofErr w:type="spellEnd"/>
      <w:r w:rsidRPr="004E5A1F">
        <w:rPr>
          <w:rFonts w:ascii="Bookman Old Style" w:hAnsi="Bookman Old Style" w:cs="Arial"/>
          <w:color w:val="000000" w:themeColor="text1"/>
        </w:rPr>
        <w:t xml:space="preserve"> Usaha dan </w:t>
      </w:r>
      <w:proofErr w:type="spellStart"/>
      <w:r w:rsidRPr="004E5A1F">
        <w:rPr>
          <w:rFonts w:ascii="Bookman Old Style" w:hAnsi="Bookman Old Style" w:cs="Arial"/>
          <w:color w:val="000000" w:themeColor="text1"/>
        </w:rPr>
        <w:t>mengevaluasi</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Perizinan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Berusaha</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Berbasis</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Risiko</w:t>
      </w:r>
      <w:proofErr w:type="spellEnd"/>
      <w:r w:rsidRPr="004E5A1F">
        <w:rPr>
          <w:rFonts w:ascii="Bookman Old Style" w:hAnsi="Bookman Old Style" w:cs="Arial"/>
        </w:rPr>
        <w:t>.</w:t>
      </w:r>
    </w:p>
    <w:p w14:paraId="388E112E" w14:textId="44C7A8BD" w:rsidR="00614C0C" w:rsidRPr="008444BC" w:rsidRDefault="00CE7064" w:rsidP="004E5A1F">
      <w:pPr>
        <w:pStyle w:val="Style"/>
        <w:numPr>
          <w:ilvl w:val="0"/>
          <w:numId w:val="284"/>
        </w:numPr>
        <w:tabs>
          <w:tab w:val="left" w:pos="2552"/>
        </w:tabs>
        <w:spacing w:after="0" w:line="360" w:lineRule="auto"/>
        <w:ind w:left="2552" w:right="23" w:hanging="572"/>
        <w:jc w:val="both"/>
        <w:rPr>
          <w:rFonts w:ascii="Bookman Old Style" w:hAnsi="Bookman Old Style" w:cs="Arial"/>
          <w:color w:val="000000" w:themeColor="text1"/>
          <w:lang w:val="id-ID"/>
        </w:rPr>
      </w:pPr>
      <w:r w:rsidRPr="008444BC">
        <w:rPr>
          <w:rFonts w:ascii="Bookman Old Style" w:hAnsi="Bookman Old Style" w:cs="Arial"/>
          <w:color w:val="000000" w:themeColor="text1"/>
        </w:rPr>
        <w:t xml:space="preserve">Nilai </w:t>
      </w:r>
      <w:proofErr w:type="spellStart"/>
      <w:r w:rsidR="00614C0C" w:rsidRPr="008444BC">
        <w:rPr>
          <w:rFonts w:ascii="Bookman Old Style" w:hAnsi="Bookman Old Style" w:cs="Arial"/>
          <w:color w:val="000000" w:themeColor="text1"/>
        </w:rPr>
        <w:t>kepatuhan</w:t>
      </w:r>
      <w:proofErr w:type="spellEnd"/>
      <w:r w:rsidR="00614C0C" w:rsidRPr="008444BC">
        <w:rPr>
          <w:rFonts w:ascii="Bookman Old Style" w:hAnsi="Bookman Old Style" w:cs="Arial"/>
          <w:color w:val="000000" w:themeColor="text1"/>
        </w:rPr>
        <w:t xml:space="preserve"> </w:t>
      </w:r>
      <w:proofErr w:type="spellStart"/>
      <w:r w:rsidR="00614C0C" w:rsidRPr="008444BC">
        <w:rPr>
          <w:rFonts w:ascii="Bookman Old Style" w:hAnsi="Bookman Old Style" w:cs="Arial"/>
          <w:color w:val="000000" w:themeColor="text1"/>
        </w:rPr>
        <w:t>Pelaku</w:t>
      </w:r>
      <w:proofErr w:type="spellEnd"/>
      <w:r w:rsidR="00614C0C" w:rsidRPr="008444BC">
        <w:rPr>
          <w:rFonts w:ascii="Bookman Old Style" w:hAnsi="Bookman Old Style" w:cs="Arial"/>
          <w:color w:val="000000" w:themeColor="text1"/>
        </w:rPr>
        <w:t xml:space="preserve"> Usaha </w:t>
      </w:r>
      <w:proofErr w:type="spellStart"/>
      <w:r w:rsidR="00614C0C" w:rsidRPr="008444BC">
        <w:rPr>
          <w:rFonts w:ascii="Bookman Old Style" w:hAnsi="Bookman Old Style" w:cs="Arial"/>
          <w:color w:val="000000" w:themeColor="text1"/>
        </w:rPr>
        <w:t>sebagaimana</w:t>
      </w:r>
      <w:proofErr w:type="spellEnd"/>
      <w:r w:rsidR="00614C0C" w:rsidRPr="008444BC">
        <w:rPr>
          <w:rFonts w:ascii="Bookman Old Style" w:hAnsi="Bookman Old Style" w:cs="Arial"/>
          <w:color w:val="000000" w:themeColor="text1"/>
        </w:rPr>
        <w:t xml:space="preserve"> </w:t>
      </w:r>
      <w:proofErr w:type="spellStart"/>
      <w:r w:rsidR="00614C0C" w:rsidRPr="008444BC">
        <w:rPr>
          <w:rFonts w:ascii="Bookman Old Style" w:hAnsi="Bookman Old Style" w:cs="Arial"/>
          <w:color w:val="000000" w:themeColor="text1"/>
        </w:rPr>
        <w:t>dimaksud</w:t>
      </w:r>
      <w:proofErr w:type="spellEnd"/>
      <w:r w:rsidR="00614C0C" w:rsidRPr="008444BC">
        <w:rPr>
          <w:rFonts w:ascii="Bookman Old Style" w:hAnsi="Bookman Old Style" w:cs="Arial"/>
          <w:color w:val="000000" w:themeColor="text1"/>
        </w:rPr>
        <w:t xml:space="preserve"> pada </w:t>
      </w:r>
      <w:proofErr w:type="spellStart"/>
      <w:r w:rsidR="00614C0C" w:rsidRPr="008444BC">
        <w:rPr>
          <w:rFonts w:ascii="Bookman Old Style" w:hAnsi="Bookman Old Style" w:cs="Arial"/>
          <w:color w:val="000000" w:themeColor="text1"/>
        </w:rPr>
        <w:t>ayat</w:t>
      </w:r>
      <w:proofErr w:type="spellEnd"/>
      <w:r w:rsidR="00614C0C" w:rsidRPr="008444BC">
        <w:rPr>
          <w:rFonts w:ascii="Bookman Old Style" w:hAnsi="Bookman Old Style" w:cs="Arial"/>
          <w:color w:val="000000" w:themeColor="text1"/>
        </w:rPr>
        <w:t xml:space="preserve"> (</w:t>
      </w:r>
      <w:r w:rsidRPr="008444BC">
        <w:rPr>
          <w:rFonts w:ascii="Bookman Old Style" w:hAnsi="Bookman Old Style" w:cs="Arial"/>
          <w:color w:val="000000" w:themeColor="text1"/>
        </w:rPr>
        <w:t>4</w:t>
      </w:r>
      <w:r w:rsidR="00614C0C" w:rsidRPr="008444BC">
        <w:rPr>
          <w:rFonts w:ascii="Bookman Old Style" w:hAnsi="Bookman Old Style" w:cs="Arial"/>
          <w:color w:val="000000" w:themeColor="text1"/>
        </w:rPr>
        <w:t xml:space="preserve">) </w:t>
      </w:r>
      <w:proofErr w:type="spellStart"/>
      <w:r w:rsidR="00614C0C" w:rsidRPr="008444BC">
        <w:rPr>
          <w:rFonts w:ascii="Bookman Old Style" w:hAnsi="Bookman Old Style" w:cs="Arial"/>
          <w:color w:val="000000" w:themeColor="text1"/>
        </w:rPr>
        <w:t>terdiri</w:t>
      </w:r>
      <w:proofErr w:type="spellEnd"/>
      <w:r w:rsidR="00614C0C" w:rsidRPr="008444BC">
        <w:rPr>
          <w:rFonts w:ascii="Bookman Old Style" w:hAnsi="Bookman Old Style" w:cs="Arial"/>
          <w:color w:val="000000" w:themeColor="text1"/>
        </w:rPr>
        <w:t xml:space="preserve"> </w:t>
      </w:r>
      <w:proofErr w:type="spellStart"/>
      <w:r w:rsidR="00614C0C" w:rsidRPr="008444BC">
        <w:rPr>
          <w:rFonts w:ascii="Bookman Old Style" w:hAnsi="Bookman Old Style" w:cs="Arial"/>
          <w:color w:val="000000" w:themeColor="text1"/>
        </w:rPr>
        <w:t>atas</w:t>
      </w:r>
      <w:proofErr w:type="spellEnd"/>
      <w:r w:rsidR="00614C0C" w:rsidRPr="008444BC">
        <w:rPr>
          <w:rFonts w:ascii="Bookman Old Style" w:hAnsi="Bookman Old Style" w:cs="Arial"/>
          <w:color w:val="000000" w:themeColor="text1"/>
        </w:rPr>
        <w:t>:</w:t>
      </w:r>
    </w:p>
    <w:p w14:paraId="3D35DFC9" w14:textId="77777777" w:rsidR="00614C0C" w:rsidRPr="008444BC" w:rsidRDefault="00614C0C">
      <w:pPr>
        <w:pStyle w:val="Style"/>
        <w:numPr>
          <w:ilvl w:val="1"/>
          <w:numId w:val="141"/>
        </w:numPr>
        <w:spacing w:after="0" w:line="360" w:lineRule="auto"/>
        <w:ind w:left="3119" w:right="23" w:hanging="567"/>
        <w:jc w:val="both"/>
        <w:rPr>
          <w:rFonts w:ascii="Bookman Old Style" w:hAnsi="Bookman Old Style" w:cs="Arial"/>
          <w:color w:val="000000" w:themeColor="text1"/>
        </w:rPr>
      </w:pPr>
      <w:proofErr w:type="spellStart"/>
      <w:r w:rsidRPr="008444BC">
        <w:rPr>
          <w:rFonts w:ascii="Bookman Old Style" w:hAnsi="Bookman Old Style" w:cs="Arial"/>
          <w:color w:val="000000" w:themeColor="text1"/>
        </w:rPr>
        <w:t>baik</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sekali</w:t>
      </w:r>
      <w:proofErr w:type="spellEnd"/>
      <w:r w:rsidRPr="008444BC">
        <w:rPr>
          <w:rFonts w:ascii="Bookman Old Style" w:hAnsi="Bookman Old Style" w:cs="Arial"/>
          <w:color w:val="000000" w:themeColor="text1"/>
        </w:rPr>
        <w:t>;</w:t>
      </w:r>
    </w:p>
    <w:p w14:paraId="56D70633" w14:textId="77777777" w:rsidR="00614C0C" w:rsidRPr="008444BC" w:rsidRDefault="00614C0C">
      <w:pPr>
        <w:pStyle w:val="Style"/>
        <w:numPr>
          <w:ilvl w:val="1"/>
          <w:numId w:val="141"/>
        </w:numPr>
        <w:spacing w:after="0" w:line="360" w:lineRule="auto"/>
        <w:ind w:left="3119" w:right="23" w:hanging="567"/>
        <w:jc w:val="both"/>
        <w:rPr>
          <w:rFonts w:ascii="Bookman Old Style" w:hAnsi="Bookman Old Style" w:cs="Arial"/>
          <w:color w:val="000000" w:themeColor="text1"/>
        </w:rPr>
      </w:pPr>
      <w:proofErr w:type="spellStart"/>
      <w:r w:rsidRPr="008444BC">
        <w:rPr>
          <w:rFonts w:ascii="Bookman Old Style" w:hAnsi="Bookman Old Style" w:cs="Arial"/>
          <w:color w:val="000000" w:themeColor="text1"/>
        </w:rPr>
        <w:lastRenderedPageBreak/>
        <w:t>baik</w:t>
      </w:r>
      <w:proofErr w:type="spellEnd"/>
      <w:r w:rsidRPr="008444BC">
        <w:rPr>
          <w:rFonts w:ascii="Bookman Old Style" w:hAnsi="Bookman Old Style" w:cs="Arial"/>
          <w:color w:val="000000" w:themeColor="text1"/>
        </w:rPr>
        <w:t>; dan</w:t>
      </w:r>
    </w:p>
    <w:p w14:paraId="1215A6C0" w14:textId="3DF1B151" w:rsidR="00614C0C" w:rsidRPr="00762FA8" w:rsidRDefault="00614C0C">
      <w:pPr>
        <w:pStyle w:val="Style"/>
        <w:numPr>
          <w:ilvl w:val="1"/>
          <w:numId w:val="141"/>
        </w:numPr>
        <w:spacing w:after="0" w:line="360" w:lineRule="auto"/>
        <w:ind w:left="3119" w:right="23" w:hanging="567"/>
        <w:jc w:val="both"/>
        <w:rPr>
          <w:rFonts w:ascii="Bookman Old Style" w:hAnsi="Bookman Old Style"/>
        </w:rPr>
      </w:pPr>
      <w:proofErr w:type="spellStart"/>
      <w:r w:rsidRPr="008444BC">
        <w:rPr>
          <w:rFonts w:ascii="Bookman Old Style" w:hAnsi="Bookman Old Style" w:cs="Arial"/>
          <w:color w:val="000000" w:themeColor="text1"/>
        </w:rPr>
        <w:t>kurang</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baik</w:t>
      </w:r>
      <w:proofErr w:type="spellEnd"/>
      <w:r w:rsidRPr="008444BC">
        <w:rPr>
          <w:rFonts w:ascii="Bookman Old Style" w:hAnsi="Bookman Old Style" w:cs="Arial"/>
          <w:color w:val="000000" w:themeColor="text1"/>
        </w:rPr>
        <w:t xml:space="preserve">. </w:t>
      </w:r>
    </w:p>
    <w:p w14:paraId="7C2C54E7" w14:textId="77777777" w:rsidR="00762FA8" w:rsidRPr="008444BC" w:rsidRDefault="00762FA8" w:rsidP="00762FA8">
      <w:pPr>
        <w:pStyle w:val="Style"/>
        <w:spacing w:after="0" w:line="360" w:lineRule="auto"/>
        <w:ind w:left="3119" w:right="23"/>
        <w:jc w:val="both"/>
        <w:rPr>
          <w:rFonts w:ascii="Bookman Old Style" w:hAnsi="Bookman Old Style"/>
        </w:rPr>
      </w:pPr>
    </w:p>
    <w:p w14:paraId="2A9B42E1" w14:textId="5708C86C" w:rsidR="00614C0C" w:rsidRPr="008444BC" w:rsidRDefault="00614C0C" w:rsidP="004E5A1F">
      <w:pPr>
        <w:pStyle w:val="Style"/>
        <w:numPr>
          <w:ilvl w:val="0"/>
          <w:numId w:val="284"/>
        </w:numPr>
        <w:tabs>
          <w:tab w:val="left" w:pos="2552"/>
        </w:tabs>
        <w:spacing w:after="0" w:line="360" w:lineRule="auto"/>
        <w:ind w:left="2520" w:right="23" w:hanging="540"/>
        <w:jc w:val="both"/>
        <w:rPr>
          <w:rFonts w:ascii="Bookman Old Style" w:hAnsi="Bookman Old Style" w:cs="Arial"/>
          <w:color w:val="000000" w:themeColor="text1"/>
          <w:lang w:val="id-ID"/>
        </w:rPr>
      </w:pPr>
      <w:proofErr w:type="spellStart"/>
      <w:r w:rsidRPr="008444BC">
        <w:rPr>
          <w:rFonts w:ascii="Bookman Old Style" w:hAnsi="Bookman Old Style" w:cs="Arial"/>
          <w:color w:val="000000" w:themeColor="text1"/>
        </w:rPr>
        <w:t>Berdasarkan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penilaian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kepatuhan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Pelaku</w:t>
      </w:r>
      <w:proofErr w:type="spellEnd"/>
      <w:r w:rsidRPr="008444BC">
        <w:rPr>
          <w:rFonts w:ascii="Bookman Old Style" w:hAnsi="Bookman Old Style" w:cs="Arial"/>
          <w:color w:val="000000" w:themeColor="text1"/>
        </w:rPr>
        <w:t xml:space="preserve"> Usaha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dimaksud</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w:t>
      </w:r>
      <w:r w:rsidR="00CE7064" w:rsidRPr="008444BC">
        <w:rPr>
          <w:rFonts w:ascii="Bookman Old Style" w:hAnsi="Bookman Old Style" w:cs="Arial"/>
          <w:color w:val="000000" w:themeColor="text1"/>
        </w:rPr>
        <w:t>5</w:t>
      </w:r>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Sistem</w:t>
      </w:r>
      <w:proofErr w:type="spellEnd"/>
      <w:r w:rsidRPr="008444BC">
        <w:rPr>
          <w:rFonts w:ascii="Bookman Old Style" w:hAnsi="Bookman Old Style" w:cs="Arial"/>
          <w:color w:val="000000" w:themeColor="text1"/>
        </w:rPr>
        <w:t xml:space="preserve"> OSS </w:t>
      </w:r>
      <w:proofErr w:type="spellStart"/>
      <w:r w:rsidRPr="008444BC">
        <w:rPr>
          <w:rFonts w:ascii="Bookman Old Style" w:hAnsi="Bookman Old Style" w:cs="Arial"/>
          <w:color w:val="000000" w:themeColor="text1"/>
        </w:rPr>
        <w:t>melakukan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penyesuaian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intensitas</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inspeksi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lapangan</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rPr>
        <w:t>Pengawasan</w:t>
      </w:r>
      <w:proofErr w:type="spellEnd"/>
      <w:r w:rsidRPr="008444BC">
        <w:rPr>
          <w:rFonts w:ascii="Bookman Old Style" w:hAnsi="Bookman Old Style"/>
        </w:rPr>
        <w:t xml:space="preserve"> </w:t>
      </w:r>
      <w:proofErr w:type="spellStart"/>
      <w:r w:rsidRPr="008444BC">
        <w:rPr>
          <w:rFonts w:ascii="Bookman Old Style" w:hAnsi="Bookman Old Style" w:cs="Arial"/>
          <w:color w:val="000000" w:themeColor="text1"/>
        </w:rPr>
        <w:t>rutin</w:t>
      </w:r>
      <w:proofErr w:type="spellEnd"/>
      <w:r w:rsidRPr="008444BC">
        <w:rPr>
          <w:rFonts w:ascii="Bookman Old Style" w:hAnsi="Bookman Old Style" w:cs="Arial"/>
          <w:color w:val="000000" w:themeColor="text1"/>
        </w:rPr>
        <w:t xml:space="preserve"> dan </w:t>
      </w:r>
      <w:proofErr w:type="spellStart"/>
      <w:r w:rsidRPr="008444BC">
        <w:rPr>
          <w:rFonts w:ascii="Bookman Old Style" w:hAnsi="Bookman Old Style" w:cs="Arial"/>
          <w:color w:val="000000" w:themeColor="text1"/>
        </w:rPr>
        <w:t>memperbarui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profil</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Pelaku</w:t>
      </w:r>
      <w:proofErr w:type="spellEnd"/>
      <w:r w:rsidRPr="008444BC">
        <w:rPr>
          <w:rFonts w:ascii="Bookman Old Style" w:hAnsi="Bookman Old Style" w:cs="Arial"/>
          <w:color w:val="000000" w:themeColor="text1"/>
        </w:rPr>
        <w:t xml:space="preserve"> Usaha.</w:t>
      </w:r>
    </w:p>
    <w:p w14:paraId="42329B9B" w14:textId="06FDB7D2" w:rsidR="00813A6B" w:rsidRPr="004E5A1F" w:rsidRDefault="00813A6B" w:rsidP="004E5A1F">
      <w:pPr>
        <w:pStyle w:val="Style"/>
        <w:numPr>
          <w:ilvl w:val="0"/>
          <w:numId w:val="284"/>
        </w:numPr>
        <w:tabs>
          <w:tab w:val="left" w:pos="2552"/>
        </w:tabs>
        <w:spacing w:after="0" w:line="360" w:lineRule="auto"/>
        <w:ind w:left="2520" w:right="23" w:hanging="540"/>
        <w:jc w:val="both"/>
        <w:rPr>
          <w:rStyle w:val="fontstyle01"/>
          <w:rFonts w:cs="Arial"/>
          <w:color w:val="000000" w:themeColor="text1"/>
        </w:rPr>
      </w:pPr>
      <w:proofErr w:type="spellStart"/>
      <w:r w:rsidRPr="004E5A1F">
        <w:rPr>
          <w:rStyle w:val="fontstyle01"/>
        </w:rPr>
        <w:t>Dalam</w:t>
      </w:r>
      <w:proofErr w:type="spellEnd"/>
      <w:r w:rsidRPr="004E5A1F">
        <w:rPr>
          <w:rStyle w:val="fontstyle01"/>
        </w:rPr>
        <w:t xml:space="preserve"> </w:t>
      </w:r>
      <w:proofErr w:type="spellStart"/>
      <w:r w:rsidRPr="004E5A1F">
        <w:rPr>
          <w:rStyle w:val="fontstyle01"/>
        </w:rPr>
        <w:t>hal</w:t>
      </w:r>
      <w:proofErr w:type="spellEnd"/>
      <w:r w:rsidRPr="004E5A1F">
        <w:rPr>
          <w:rStyle w:val="fontstyle01"/>
        </w:rPr>
        <w:t xml:space="preserve"> </w:t>
      </w:r>
      <w:proofErr w:type="spellStart"/>
      <w:r w:rsidRPr="004E5A1F">
        <w:rPr>
          <w:rStyle w:val="fontstyle01"/>
        </w:rPr>
        <w:t>Pelaku</w:t>
      </w:r>
      <w:proofErr w:type="spellEnd"/>
      <w:r w:rsidRPr="004E5A1F">
        <w:rPr>
          <w:rStyle w:val="fontstyle01"/>
        </w:rPr>
        <w:t xml:space="preserve"> Usaha </w:t>
      </w:r>
      <w:proofErr w:type="spellStart"/>
      <w:r w:rsidRPr="004E5A1F">
        <w:rPr>
          <w:rStyle w:val="fontstyle01"/>
        </w:rPr>
        <w:t>patuh</w:t>
      </w:r>
      <w:proofErr w:type="spellEnd"/>
      <w:r w:rsidR="00497F74" w:rsidRPr="004E5A1F">
        <w:rPr>
          <w:rStyle w:val="fontstyle01"/>
        </w:rPr>
        <w:t xml:space="preserve"> </w:t>
      </w:r>
      <w:proofErr w:type="spellStart"/>
      <w:r w:rsidR="00497F74" w:rsidRPr="004E5A1F">
        <w:rPr>
          <w:rStyle w:val="fontstyle01"/>
        </w:rPr>
        <w:t>dengan</w:t>
      </w:r>
      <w:proofErr w:type="spellEnd"/>
      <w:r w:rsidR="00497F74" w:rsidRPr="004E5A1F">
        <w:rPr>
          <w:rStyle w:val="fontstyle01"/>
        </w:rPr>
        <w:t xml:space="preserve"> </w:t>
      </w:r>
      <w:proofErr w:type="spellStart"/>
      <w:r w:rsidR="00497F74" w:rsidRPr="004E5A1F">
        <w:rPr>
          <w:rStyle w:val="fontstyle01"/>
        </w:rPr>
        <w:t>kategori</w:t>
      </w:r>
      <w:proofErr w:type="spellEnd"/>
      <w:r w:rsidR="00497F74" w:rsidRPr="004E5A1F">
        <w:rPr>
          <w:rStyle w:val="fontstyle01"/>
        </w:rPr>
        <w:t xml:space="preserve"> </w:t>
      </w:r>
      <w:proofErr w:type="spellStart"/>
      <w:r w:rsidR="00497F74" w:rsidRPr="004E5A1F">
        <w:rPr>
          <w:rStyle w:val="fontstyle01"/>
        </w:rPr>
        <w:t>baik</w:t>
      </w:r>
      <w:proofErr w:type="spellEnd"/>
      <w:r w:rsidR="00497F74" w:rsidRPr="004E5A1F">
        <w:rPr>
          <w:rStyle w:val="fontstyle01"/>
        </w:rPr>
        <w:t xml:space="preserve"> </w:t>
      </w:r>
      <w:proofErr w:type="spellStart"/>
      <w:r w:rsidR="00497F74" w:rsidRPr="004E5A1F">
        <w:rPr>
          <w:rStyle w:val="fontstyle01"/>
        </w:rPr>
        <w:t>sekali</w:t>
      </w:r>
      <w:proofErr w:type="spellEnd"/>
      <w:r w:rsidR="008D4540" w:rsidRPr="004E5A1F">
        <w:rPr>
          <w:rStyle w:val="fontstyle01"/>
        </w:rPr>
        <w:t xml:space="preserve"> </w:t>
      </w:r>
      <w:proofErr w:type="spellStart"/>
      <w:r w:rsidR="008D4540" w:rsidRPr="004E5A1F">
        <w:rPr>
          <w:rStyle w:val="fontstyle01"/>
        </w:rPr>
        <w:t>sebagaimana</w:t>
      </w:r>
      <w:proofErr w:type="spellEnd"/>
      <w:r w:rsidR="008D4540" w:rsidRPr="004E5A1F">
        <w:rPr>
          <w:rStyle w:val="fontstyle01"/>
        </w:rPr>
        <w:t xml:space="preserve"> </w:t>
      </w:r>
      <w:proofErr w:type="spellStart"/>
      <w:r w:rsidR="008D4540" w:rsidRPr="004E5A1F">
        <w:rPr>
          <w:rStyle w:val="fontstyle01"/>
        </w:rPr>
        <w:t>dimaksud</w:t>
      </w:r>
      <w:proofErr w:type="spellEnd"/>
      <w:r w:rsidR="008D4540" w:rsidRPr="004E5A1F">
        <w:rPr>
          <w:rStyle w:val="fontstyle01"/>
        </w:rPr>
        <w:t xml:space="preserve"> pada </w:t>
      </w:r>
      <w:proofErr w:type="spellStart"/>
      <w:r w:rsidR="008D4540" w:rsidRPr="004E5A1F">
        <w:rPr>
          <w:rStyle w:val="fontstyle01"/>
        </w:rPr>
        <w:t>ayat</w:t>
      </w:r>
      <w:proofErr w:type="spellEnd"/>
      <w:r w:rsidR="008D4540" w:rsidRPr="004E5A1F">
        <w:rPr>
          <w:rStyle w:val="fontstyle01"/>
        </w:rPr>
        <w:t xml:space="preserve"> (5) </w:t>
      </w:r>
      <w:proofErr w:type="spellStart"/>
      <w:r w:rsidR="008D4540" w:rsidRPr="004E5A1F">
        <w:rPr>
          <w:rStyle w:val="fontstyle01"/>
        </w:rPr>
        <w:t>huruf</w:t>
      </w:r>
      <w:proofErr w:type="spellEnd"/>
      <w:r w:rsidR="008D4540" w:rsidRPr="004E5A1F">
        <w:rPr>
          <w:rStyle w:val="fontstyle01"/>
        </w:rPr>
        <w:t xml:space="preserve"> a</w:t>
      </w:r>
      <w:r w:rsidR="006B2E70" w:rsidRPr="004E5A1F">
        <w:rPr>
          <w:rStyle w:val="fontstyle01"/>
        </w:rPr>
        <w:t>:</w:t>
      </w:r>
    </w:p>
    <w:p w14:paraId="2A885EE1" w14:textId="77777777" w:rsidR="00813A6B" w:rsidRPr="004E5A1F" w:rsidRDefault="00813A6B" w:rsidP="004E5A1F">
      <w:pPr>
        <w:pStyle w:val="Style"/>
        <w:numPr>
          <w:ilvl w:val="1"/>
          <w:numId w:val="284"/>
        </w:numPr>
        <w:tabs>
          <w:tab w:val="left" w:pos="2552"/>
        </w:tabs>
        <w:spacing w:after="0" w:line="360" w:lineRule="auto"/>
        <w:ind w:left="3150" w:right="23" w:hanging="630"/>
        <w:jc w:val="both"/>
        <w:rPr>
          <w:rStyle w:val="fontstyle01"/>
          <w:rFonts w:cs="Arial"/>
          <w:color w:val="000000" w:themeColor="text1"/>
        </w:rPr>
      </w:pPr>
      <w:proofErr w:type="spellStart"/>
      <w:r w:rsidRPr="004E5A1F">
        <w:rPr>
          <w:rStyle w:val="fontstyle01"/>
        </w:rPr>
        <w:t>inspeksi</w:t>
      </w:r>
      <w:proofErr w:type="spellEnd"/>
      <w:r w:rsidRPr="004E5A1F">
        <w:rPr>
          <w:rStyle w:val="fontstyle01"/>
        </w:rPr>
        <w:t xml:space="preserve"> </w:t>
      </w:r>
      <w:proofErr w:type="spellStart"/>
      <w:r w:rsidRPr="004E5A1F">
        <w:rPr>
          <w:rStyle w:val="fontstyle01"/>
        </w:rPr>
        <w:t>lapangan</w:t>
      </w:r>
      <w:proofErr w:type="spellEnd"/>
      <w:r w:rsidRPr="004E5A1F">
        <w:rPr>
          <w:rStyle w:val="fontstyle01"/>
        </w:rPr>
        <w:t xml:space="preserve"> </w:t>
      </w:r>
      <w:proofErr w:type="spellStart"/>
      <w:r w:rsidRPr="004E5A1F">
        <w:rPr>
          <w:rStyle w:val="fontstyle01"/>
        </w:rPr>
        <w:t>untuk</w:t>
      </w:r>
      <w:proofErr w:type="spellEnd"/>
      <w:r w:rsidRPr="004E5A1F">
        <w:rPr>
          <w:rStyle w:val="fontstyle01"/>
        </w:rPr>
        <w:t xml:space="preserve"> </w:t>
      </w:r>
      <w:proofErr w:type="spellStart"/>
      <w:r w:rsidRPr="004E5A1F">
        <w:rPr>
          <w:rStyle w:val="fontstyle01"/>
        </w:rPr>
        <w:t>Risiko</w:t>
      </w:r>
      <w:proofErr w:type="spellEnd"/>
      <w:r w:rsidRPr="004E5A1F">
        <w:rPr>
          <w:rStyle w:val="fontstyle01"/>
        </w:rPr>
        <w:t xml:space="preserve"> </w:t>
      </w:r>
      <w:proofErr w:type="spellStart"/>
      <w:r w:rsidRPr="004E5A1F">
        <w:rPr>
          <w:rStyle w:val="fontstyle01"/>
        </w:rPr>
        <w:t>rendah</w:t>
      </w:r>
      <w:proofErr w:type="spellEnd"/>
      <w:r w:rsidRPr="004E5A1F">
        <w:rPr>
          <w:rStyle w:val="fontstyle01"/>
        </w:rPr>
        <w:t xml:space="preserve"> dan </w:t>
      </w:r>
      <w:proofErr w:type="spellStart"/>
      <w:r w:rsidRPr="004E5A1F">
        <w:rPr>
          <w:rStyle w:val="fontstyle01"/>
        </w:rPr>
        <w:t>menengah</w:t>
      </w:r>
      <w:proofErr w:type="spellEnd"/>
      <w:r w:rsidRPr="004E5A1F">
        <w:rPr>
          <w:rStyle w:val="fontstyle01"/>
        </w:rPr>
        <w:t xml:space="preserve"> </w:t>
      </w:r>
      <w:proofErr w:type="spellStart"/>
      <w:r w:rsidRPr="004E5A1F">
        <w:rPr>
          <w:rStyle w:val="fontstyle01"/>
        </w:rPr>
        <w:t>rendah</w:t>
      </w:r>
      <w:proofErr w:type="spellEnd"/>
      <w:r w:rsidRPr="004E5A1F">
        <w:rPr>
          <w:rStyle w:val="fontstyle01"/>
        </w:rPr>
        <w:t xml:space="preserve">, </w:t>
      </w:r>
      <w:proofErr w:type="spellStart"/>
      <w:r w:rsidRPr="004E5A1F">
        <w:rPr>
          <w:rStyle w:val="fontstyle01"/>
        </w:rPr>
        <w:t>dapat</w:t>
      </w:r>
      <w:proofErr w:type="spellEnd"/>
      <w:r w:rsidRPr="004E5A1F">
        <w:rPr>
          <w:rFonts w:ascii="Bookman Old Style" w:hAnsi="Bookman Old Style"/>
          <w:color w:val="000000"/>
        </w:rPr>
        <w:t xml:space="preserve"> </w:t>
      </w:r>
      <w:proofErr w:type="spellStart"/>
      <w:r w:rsidRPr="004E5A1F">
        <w:rPr>
          <w:rStyle w:val="fontstyle01"/>
        </w:rPr>
        <w:t>tidak</w:t>
      </w:r>
      <w:proofErr w:type="spellEnd"/>
      <w:r w:rsidRPr="004E5A1F">
        <w:rPr>
          <w:rStyle w:val="fontstyle01"/>
        </w:rPr>
        <w:t xml:space="preserve"> </w:t>
      </w:r>
      <w:proofErr w:type="spellStart"/>
      <w:r w:rsidRPr="004E5A1F">
        <w:rPr>
          <w:rStyle w:val="fontstyle01"/>
        </w:rPr>
        <w:t>dilakukan</w:t>
      </w:r>
      <w:proofErr w:type="spellEnd"/>
      <w:r w:rsidRPr="004E5A1F">
        <w:rPr>
          <w:rStyle w:val="fontstyle01"/>
        </w:rPr>
        <w:t>; dan</w:t>
      </w:r>
    </w:p>
    <w:p w14:paraId="4CACA1D9" w14:textId="77777777" w:rsidR="00813A6B" w:rsidRPr="004E5A1F" w:rsidRDefault="00813A6B" w:rsidP="004E5A1F">
      <w:pPr>
        <w:pStyle w:val="Style"/>
        <w:numPr>
          <w:ilvl w:val="1"/>
          <w:numId w:val="284"/>
        </w:numPr>
        <w:tabs>
          <w:tab w:val="left" w:pos="2552"/>
        </w:tabs>
        <w:spacing w:after="0" w:line="360" w:lineRule="auto"/>
        <w:ind w:left="3150" w:right="23" w:hanging="630"/>
        <w:jc w:val="both"/>
        <w:rPr>
          <w:rStyle w:val="fontstyle01"/>
          <w:rFonts w:cs="Arial"/>
          <w:color w:val="000000" w:themeColor="text1"/>
        </w:rPr>
      </w:pPr>
      <w:proofErr w:type="spellStart"/>
      <w:r w:rsidRPr="004E5A1F">
        <w:rPr>
          <w:rStyle w:val="fontstyle01"/>
        </w:rPr>
        <w:t>inspeksi</w:t>
      </w:r>
      <w:proofErr w:type="spellEnd"/>
      <w:r w:rsidRPr="004E5A1F">
        <w:rPr>
          <w:rStyle w:val="fontstyle01"/>
        </w:rPr>
        <w:t xml:space="preserve"> </w:t>
      </w:r>
      <w:proofErr w:type="spellStart"/>
      <w:r w:rsidRPr="004E5A1F">
        <w:rPr>
          <w:rStyle w:val="fontstyle01"/>
        </w:rPr>
        <w:t>lapangan</w:t>
      </w:r>
      <w:proofErr w:type="spellEnd"/>
      <w:r w:rsidRPr="004E5A1F">
        <w:rPr>
          <w:rStyle w:val="fontstyle01"/>
        </w:rPr>
        <w:t xml:space="preserve"> </w:t>
      </w:r>
      <w:proofErr w:type="spellStart"/>
      <w:r w:rsidRPr="004E5A1F">
        <w:rPr>
          <w:rStyle w:val="fontstyle01"/>
        </w:rPr>
        <w:t>untuk</w:t>
      </w:r>
      <w:proofErr w:type="spellEnd"/>
      <w:r w:rsidRPr="004E5A1F">
        <w:rPr>
          <w:rStyle w:val="fontstyle01"/>
        </w:rPr>
        <w:t xml:space="preserve"> </w:t>
      </w:r>
      <w:proofErr w:type="spellStart"/>
      <w:r w:rsidRPr="004E5A1F">
        <w:rPr>
          <w:rStyle w:val="fontstyle01"/>
        </w:rPr>
        <w:t>Risiko</w:t>
      </w:r>
      <w:proofErr w:type="spellEnd"/>
      <w:r w:rsidRPr="004E5A1F">
        <w:rPr>
          <w:rStyle w:val="fontstyle01"/>
        </w:rPr>
        <w:t xml:space="preserve"> </w:t>
      </w:r>
      <w:proofErr w:type="spellStart"/>
      <w:r w:rsidRPr="004E5A1F">
        <w:rPr>
          <w:rStyle w:val="fontstyle01"/>
        </w:rPr>
        <w:t>menengah</w:t>
      </w:r>
      <w:proofErr w:type="spellEnd"/>
      <w:r w:rsidRPr="004E5A1F">
        <w:rPr>
          <w:rStyle w:val="fontstyle01"/>
        </w:rPr>
        <w:t xml:space="preserve"> </w:t>
      </w:r>
      <w:proofErr w:type="spellStart"/>
      <w:r w:rsidRPr="004E5A1F">
        <w:rPr>
          <w:rStyle w:val="fontstyle01"/>
        </w:rPr>
        <w:t>tinggi</w:t>
      </w:r>
      <w:proofErr w:type="spellEnd"/>
      <w:r w:rsidRPr="004E5A1F">
        <w:rPr>
          <w:rStyle w:val="fontstyle01"/>
        </w:rPr>
        <w:t xml:space="preserve"> dan </w:t>
      </w:r>
      <w:proofErr w:type="spellStart"/>
      <w:r w:rsidRPr="004E5A1F">
        <w:rPr>
          <w:rStyle w:val="fontstyle01"/>
        </w:rPr>
        <w:t>tinggi</w:t>
      </w:r>
      <w:proofErr w:type="spellEnd"/>
      <w:r w:rsidRPr="004E5A1F">
        <w:rPr>
          <w:rStyle w:val="fontstyle01"/>
        </w:rPr>
        <w:t xml:space="preserve">, </w:t>
      </w:r>
      <w:proofErr w:type="spellStart"/>
      <w:r w:rsidRPr="004E5A1F">
        <w:rPr>
          <w:rStyle w:val="fontstyle01"/>
        </w:rPr>
        <w:t>dilakukan</w:t>
      </w:r>
      <w:proofErr w:type="spellEnd"/>
      <w:r w:rsidRPr="004E5A1F">
        <w:rPr>
          <w:rStyle w:val="fontstyle01"/>
        </w:rPr>
        <w:t xml:space="preserve"> paling </w:t>
      </w:r>
      <w:proofErr w:type="spellStart"/>
      <w:r w:rsidRPr="004E5A1F">
        <w:rPr>
          <w:rStyle w:val="fontstyle01"/>
        </w:rPr>
        <w:t>banyak</w:t>
      </w:r>
      <w:proofErr w:type="spellEnd"/>
      <w:r w:rsidRPr="004E5A1F">
        <w:rPr>
          <w:rStyle w:val="fontstyle01"/>
        </w:rPr>
        <w:t xml:space="preserve"> 1</w:t>
      </w:r>
      <w:r w:rsidRPr="004E5A1F">
        <w:rPr>
          <w:rFonts w:ascii="Bookman Old Style" w:hAnsi="Bookman Old Style"/>
          <w:color w:val="000000"/>
        </w:rPr>
        <w:t xml:space="preserve"> </w:t>
      </w:r>
      <w:r w:rsidRPr="004E5A1F">
        <w:rPr>
          <w:rStyle w:val="fontstyle01"/>
        </w:rPr>
        <w:t>(</w:t>
      </w:r>
      <w:proofErr w:type="spellStart"/>
      <w:r w:rsidRPr="004E5A1F">
        <w:rPr>
          <w:rStyle w:val="fontstyle01"/>
        </w:rPr>
        <w:t>satu</w:t>
      </w:r>
      <w:proofErr w:type="spellEnd"/>
      <w:r w:rsidRPr="004E5A1F">
        <w:rPr>
          <w:rStyle w:val="fontstyle01"/>
        </w:rPr>
        <w:t xml:space="preserve">) kali </w:t>
      </w:r>
      <w:proofErr w:type="spellStart"/>
      <w:r w:rsidRPr="004E5A1F">
        <w:rPr>
          <w:rStyle w:val="fontstyle01"/>
        </w:rPr>
        <w:t>dalam</w:t>
      </w:r>
      <w:proofErr w:type="spellEnd"/>
      <w:r w:rsidRPr="004E5A1F">
        <w:rPr>
          <w:rStyle w:val="fontstyle01"/>
        </w:rPr>
        <w:t xml:space="preserve"> 1 (</w:t>
      </w:r>
      <w:proofErr w:type="spellStart"/>
      <w:r w:rsidRPr="004E5A1F">
        <w:rPr>
          <w:rStyle w:val="fontstyle01"/>
        </w:rPr>
        <w:t>satu</w:t>
      </w:r>
      <w:proofErr w:type="spellEnd"/>
      <w:r w:rsidRPr="004E5A1F">
        <w:rPr>
          <w:rStyle w:val="fontstyle01"/>
        </w:rPr>
        <w:t xml:space="preserve">) </w:t>
      </w:r>
      <w:proofErr w:type="spellStart"/>
      <w:r w:rsidRPr="004E5A1F">
        <w:rPr>
          <w:rStyle w:val="fontstyle01"/>
        </w:rPr>
        <w:t>tahun</w:t>
      </w:r>
      <w:proofErr w:type="spellEnd"/>
      <w:r w:rsidRPr="004E5A1F">
        <w:rPr>
          <w:rStyle w:val="fontstyle01"/>
        </w:rPr>
        <w:t xml:space="preserve"> </w:t>
      </w:r>
      <w:proofErr w:type="spellStart"/>
      <w:r w:rsidRPr="004E5A1F">
        <w:rPr>
          <w:rStyle w:val="fontstyle01"/>
        </w:rPr>
        <w:t>untuk</w:t>
      </w:r>
      <w:proofErr w:type="spellEnd"/>
      <w:r w:rsidRPr="004E5A1F">
        <w:rPr>
          <w:rStyle w:val="fontstyle01"/>
        </w:rPr>
        <w:t xml:space="preserve"> </w:t>
      </w:r>
      <w:proofErr w:type="spellStart"/>
      <w:r w:rsidRPr="004E5A1F">
        <w:rPr>
          <w:rStyle w:val="fontstyle01"/>
        </w:rPr>
        <w:t>setiap</w:t>
      </w:r>
      <w:proofErr w:type="spellEnd"/>
      <w:r w:rsidRPr="004E5A1F">
        <w:rPr>
          <w:rStyle w:val="fontstyle01"/>
        </w:rPr>
        <w:t xml:space="preserve"> </w:t>
      </w:r>
      <w:proofErr w:type="spellStart"/>
      <w:r w:rsidRPr="004E5A1F">
        <w:rPr>
          <w:rStyle w:val="fontstyle01"/>
        </w:rPr>
        <w:t>lokasi</w:t>
      </w:r>
      <w:proofErr w:type="spellEnd"/>
      <w:r w:rsidRPr="004E5A1F">
        <w:rPr>
          <w:rStyle w:val="fontstyle01"/>
        </w:rPr>
        <w:t xml:space="preserve"> </w:t>
      </w:r>
      <w:proofErr w:type="spellStart"/>
      <w:r w:rsidRPr="004E5A1F">
        <w:rPr>
          <w:rStyle w:val="fontstyle01"/>
        </w:rPr>
        <w:t>usaha</w:t>
      </w:r>
      <w:proofErr w:type="spellEnd"/>
      <w:r w:rsidRPr="004E5A1F">
        <w:rPr>
          <w:rStyle w:val="fontstyle01"/>
        </w:rPr>
        <w:t>.</w:t>
      </w:r>
    </w:p>
    <w:p w14:paraId="767F2762" w14:textId="22395E9E" w:rsidR="00852564" w:rsidRPr="004E5A1F" w:rsidRDefault="00852564">
      <w:pPr>
        <w:pStyle w:val="Style"/>
        <w:numPr>
          <w:ilvl w:val="0"/>
          <w:numId w:val="284"/>
        </w:numPr>
        <w:tabs>
          <w:tab w:val="left" w:pos="2552"/>
        </w:tabs>
        <w:spacing w:after="0" w:line="360" w:lineRule="auto"/>
        <w:ind w:left="2520" w:right="23" w:hanging="540"/>
        <w:jc w:val="both"/>
        <w:rPr>
          <w:rFonts w:ascii="Bookman Old Style" w:hAnsi="Bookman Old Style" w:cs="Arial"/>
          <w:color w:val="000000" w:themeColor="text1"/>
          <w:lang w:val="id-ID"/>
        </w:rPr>
      </w:pPr>
      <w:proofErr w:type="spellStart"/>
      <w:r w:rsidRPr="004E5A1F">
        <w:rPr>
          <w:rFonts w:ascii="Bookman Old Style" w:hAnsi="Bookman Old Style" w:cs="Arial"/>
          <w:color w:val="000000" w:themeColor="text1"/>
        </w:rPr>
        <w:t>Dalam</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hal</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hasil</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inspeksi</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lapangan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untuk</w:t>
      </w:r>
      <w:proofErr w:type="spellEnd"/>
      <w:r w:rsidRPr="004E5A1F">
        <w:rPr>
          <w:rFonts w:ascii="Bookman Old Style" w:hAnsi="Bookman Old Style" w:cs="Arial"/>
          <w:color w:val="000000" w:themeColor="text1"/>
        </w:rPr>
        <w:t xml:space="preserve"> </w:t>
      </w:r>
      <w:proofErr w:type="spellStart"/>
      <w:r w:rsidR="00A71E7D" w:rsidRPr="004E5A1F">
        <w:rPr>
          <w:rFonts w:ascii="Bookman Old Style" w:hAnsi="Bookman Old Style" w:cs="Arial"/>
          <w:color w:val="000000" w:themeColor="text1"/>
        </w:rPr>
        <w:t>R</w:t>
      </w:r>
      <w:r w:rsidRPr="004E5A1F">
        <w:rPr>
          <w:rFonts w:ascii="Bookman Old Style" w:hAnsi="Bookman Old Style" w:cs="Arial"/>
          <w:color w:val="000000" w:themeColor="text1"/>
        </w:rPr>
        <w:t>isiko</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menengah</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tinggi</w:t>
      </w:r>
      <w:proofErr w:type="spellEnd"/>
      <w:r w:rsidRPr="004E5A1F">
        <w:rPr>
          <w:rFonts w:ascii="Bookman Old Style" w:hAnsi="Bookman Old Style" w:cs="Arial"/>
          <w:color w:val="000000" w:themeColor="text1"/>
        </w:rPr>
        <w:t xml:space="preserve"> dan </w:t>
      </w:r>
      <w:proofErr w:type="spellStart"/>
      <w:r w:rsidRPr="004E5A1F">
        <w:rPr>
          <w:rFonts w:ascii="Bookman Old Style" w:hAnsi="Bookman Old Style" w:cs="Arial"/>
          <w:color w:val="000000" w:themeColor="text1"/>
        </w:rPr>
        <w:t>tinggi</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sebagaimana</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dimaksud</w:t>
      </w:r>
      <w:proofErr w:type="spellEnd"/>
      <w:r w:rsidRPr="004E5A1F">
        <w:rPr>
          <w:rFonts w:ascii="Bookman Old Style" w:hAnsi="Bookman Old Style" w:cs="Arial"/>
          <w:color w:val="000000" w:themeColor="text1"/>
        </w:rPr>
        <w:t xml:space="preserve"> pada </w:t>
      </w:r>
      <w:proofErr w:type="spellStart"/>
      <w:r w:rsidRPr="004E5A1F">
        <w:rPr>
          <w:rFonts w:ascii="Bookman Old Style" w:hAnsi="Bookman Old Style" w:cs="Arial"/>
          <w:color w:val="000000" w:themeColor="text1"/>
        </w:rPr>
        <w:t>ayat</w:t>
      </w:r>
      <w:proofErr w:type="spellEnd"/>
      <w:r w:rsidRPr="004E5A1F">
        <w:rPr>
          <w:rFonts w:ascii="Bookman Old Style" w:hAnsi="Bookman Old Style" w:cs="Arial"/>
          <w:color w:val="000000" w:themeColor="text1"/>
        </w:rPr>
        <w:t xml:space="preserve"> (7) </w:t>
      </w:r>
      <w:proofErr w:type="spellStart"/>
      <w:r w:rsidRPr="004E5A1F">
        <w:rPr>
          <w:rFonts w:ascii="Bookman Old Style" w:hAnsi="Bookman Old Style" w:cs="Arial"/>
          <w:color w:val="000000" w:themeColor="text1"/>
        </w:rPr>
        <w:t>huruf</w:t>
      </w:r>
      <w:proofErr w:type="spellEnd"/>
      <w:r w:rsidRPr="004E5A1F">
        <w:rPr>
          <w:rFonts w:ascii="Bookman Old Style" w:hAnsi="Bookman Old Style" w:cs="Arial"/>
          <w:color w:val="000000" w:themeColor="text1"/>
        </w:rPr>
        <w:t xml:space="preserve"> b, </w:t>
      </w:r>
      <w:proofErr w:type="spellStart"/>
      <w:r w:rsidRPr="004E5A1F">
        <w:rPr>
          <w:rFonts w:ascii="Bookman Old Style" w:hAnsi="Bookman Old Style" w:cs="Arial"/>
          <w:color w:val="000000" w:themeColor="text1"/>
        </w:rPr>
        <w:t>Pelaku</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usaha</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dinyatakan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patuh</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maka</w:t>
      </w:r>
      <w:proofErr w:type="spellEnd"/>
      <w:r w:rsidRPr="004E5A1F">
        <w:rPr>
          <w:rFonts w:ascii="Bookman Old Style" w:hAnsi="Bookman Old Style" w:cs="Arial"/>
          <w:color w:val="000000" w:themeColor="text1"/>
        </w:rPr>
        <w:t xml:space="preserve"> </w:t>
      </w:r>
      <w:proofErr w:type="spellStart"/>
      <w:r w:rsidR="000C59A0" w:rsidRPr="004E5A1F">
        <w:rPr>
          <w:rFonts w:ascii="Bookman Old Style" w:hAnsi="Bookman Old Style" w:cs="Arial"/>
          <w:color w:val="000000" w:themeColor="text1"/>
        </w:rPr>
        <w:t>S</w:t>
      </w:r>
      <w:r w:rsidRPr="004E5A1F">
        <w:rPr>
          <w:rFonts w:ascii="Bookman Old Style" w:hAnsi="Bookman Old Style" w:cs="Arial"/>
          <w:color w:val="000000" w:themeColor="text1"/>
        </w:rPr>
        <w:t>istem</w:t>
      </w:r>
      <w:proofErr w:type="spellEnd"/>
      <w:r w:rsidRPr="004E5A1F">
        <w:rPr>
          <w:rFonts w:ascii="Bookman Old Style" w:hAnsi="Bookman Old Style" w:cs="Arial"/>
          <w:color w:val="000000" w:themeColor="text1"/>
        </w:rPr>
        <w:t xml:space="preserve"> OSS </w:t>
      </w:r>
      <w:proofErr w:type="spellStart"/>
      <w:r w:rsidRPr="004E5A1F">
        <w:rPr>
          <w:rFonts w:ascii="Bookman Old Style" w:hAnsi="Bookman Old Style" w:cs="Arial"/>
          <w:color w:val="000000" w:themeColor="text1"/>
        </w:rPr>
        <w:t>dapat</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mengeluarkan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dari</w:t>
      </w:r>
      <w:proofErr w:type="spellEnd"/>
      <w:r w:rsidRPr="004E5A1F">
        <w:rPr>
          <w:rFonts w:ascii="Bookman Old Style" w:hAnsi="Bookman Old Style" w:cs="Arial"/>
          <w:color w:val="000000" w:themeColor="text1"/>
        </w:rPr>
        <w:t xml:space="preserve"> daftar </w:t>
      </w:r>
      <w:proofErr w:type="spellStart"/>
      <w:r w:rsidRPr="004E5A1F">
        <w:rPr>
          <w:rFonts w:ascii="Bookman Old Style" w:hAnsi="Bookman Old Style" w:cs="Arial"/>
          <w:color w:val="000000" w:themeColor="text1"/>
        </w:rPr>
        <w:t>prioritas</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rencana</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inspeksi</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lapangan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tahunan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berikutnya</w:t>
      </w:r>
      <w:proofErr w:type="spellEnd"/>
      <w:r w:rsidRPr="004E5A1F">
        <w:rPr>
          <w:rFonts w:ascii="Bookman Old Style" w:hAnsi="Bookman Old Style" w:cs="Arial"/>
          <w:color w:val="000000" w:themeColor="text1"/>
        </w:rPr>
        <w:t xml:space="preserve">. </w:t>
      </w:r>
    </w:p>
    <w:p w14:paraId="0716D6C3" w14:textId="4A60A4EB" w:rsidR="00852564" w:rsidRPr="004E5A1F" w:rsidRDefault="00852564" w:rsidP="004E5A1F">
      <w:pPr>
        <w:pStyle w:val="Style"/>
        <w:numPr>
          <w:ilvl w:val="0"/>
          <w:numId w:val="284"/>
        </w:numPr>
        <w:tabs>
          <w:tab w:val="left" w:pos="2552"/>
        </w:tabs>
        <w:spacing w:after="0" w:line="360" w:lineRule="auto"/>
        <w:ind w:left="2552" w:right="23" w:hanging="572"/>
        <w:jc w:val="both"/>
        <w:rPr>
          <w:rFonts w:ascii="Bookman Old Style" w:hAnsi="Bookman Old Style" w:cs="Arial"/>
          <w:color w:val="000000" w:themeColor="text1"/>
        </w:rPr>
      </w:pPr>
      <w:proofErr w:type="spellStart"/>
      <w:r w:rsidRPr="004E5A1F">
        <w:rPr>
          <w:rFonts w:ascii="Bookman Old Style" w:hAnsi="Bookman Old Style" w:cs="Arial"/>
          <w:color w:val="000000" w:themeColor="text1"/>
        </w:rPr>
        <w:t>Dalam</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hal</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hasil</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inspeksi</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lapangan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untuk</w:t>
      </w:r>
      <w:proofErr w:type="spellEnd"/>
      <w:r w:rsidRPr="004E5A1F">
        <w:rPr>
          <w:rFonts w:ascii="Bookman Old Style" w:hAnsi="Bookman Old Style" w:cs="Arial"/>
          <w:color w:val="000000" w:themeColor="text1"/>
        </w:rPr>
        <w:t xml:space="preserve"> </w:t>
      </w:r>
      <w:proofErr w:type="spellStart"/>
      <w:r w:rsidR="00A71E7D" w:rsidRPr="004E5A1F">
        <w:rPr>
          <w:rFonts w:ascii="Bookman Old Style" w:hAnsi="Bookman Old Style" w:cs="Arial"/>
          <w:color w:val="000000" w:themeColor="text1"/>
        </w:rPr>
        <w:t>R</w:t>
      </w:r>
      <w:r w:rsidRPr="004E5A1F">
        <w:rPr>
          <w:rFonts w:ascii="Bookman Old Style" w:hAnsi="Bookman Old Style" w:cs="Arial"/>
          <w:color w:val="000000" w:themeColor="text1"/>
        </w:rPr>
        <w:t>isiko</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rendah</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menengah</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rendah</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menengah</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tinggi</w:t>
      </w:r>
      <w:proofErr w:type="spellEnd"/>
      <w:r w:rsidRPr="004E5A1F">
        <w:rPr>
          <w:rFonts w:ascii="Bookman Old Style" w:hAnsi="Bookman Old Style" w:cs="Arial"/>
          <w:color w:val="000000" w:themeColor="text1"/>
        </w:rPr>
        <w:t xml:space="preserve"> dan </w:t>
      </w:r>
      <w:proofErr w:type="spellStart"/>
      <w:r w:rsidRPr="004E5A1F">
        <w:rPr>
          <w:rFonts w:ascii="Bookman Old Style" w:hAnsi="Bookman Old Style" w:cs="Arial"/>
          <w:color w:val="000000" w:themeColor="text1"/>
        </w:rPr>
        <w:t>tinggi</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telah</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dilakukan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selama</w:t>
      </w:r>
      <w:proofErr w:type="spellEnd"/>
      <w:r w:rsidRPr="004E5A1F">
        <w:rPr>
          <w:rFonts w:ascii="Bookman Old Style" w:hAnsi="Bookman Old Style" w:cs="Arial"/>
          <w:color w:val="000000" w:themeColor="text1"/>
        </w:rPr>
        <w:t xml:space="preserve"> 2 (</w:t>
      </w:r>
      <w:proofErr w:type="spellStart"/>
      <w:r w:rsidRPr="004E5A1F">
        <w:rPr>
          <w:rFonts w:ascii="Bookman Old Style" w:hAnsi="Bookman Old Style" w:cs="Arial"/>
          <w:color w:val="000000" w:themeColor="text1"/>
        </w:rPr>
        <w:t>dua</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tahun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berturut-turut</w:t>
      </w:r>
      <w:proofErr w:type="spellEnd"/>
      <w:r w:rsidRPr="004E5A1F">
        <w:rPr>
          <w:rFonts w:ascii="Bookman Old Style" w:hAnsi="Bookman Old Style" w:cs="Arial"/>
          <w:color w:val="000000" w:themeColor="text1"/>
        </w:rPr>
        <w:t xml:space="preserve"> dan </w:t>
      </w:r>
      <w:proofErr w:type="spellStart"/>
      <w:r w:rsidRPr="004E5A1F">
        <w:rPr>
          <w:rFonts w:ascii="Bookman Old Style" w:hAnsi="Bookman Old Style" w:cs="Arial"/>
          <w:color w:val="000000" w:themeColor="text1"/>
        </w:rPr>
        <w:t>Pelaku</w:t>
      </w:r>
      <w:proofErr w:type="spellEnd"/>
      <w:r w:rsidRPr="004E5A1F">
        <w:rPr>
          <w:rFonts w:ascii="Bookman Old Style" w:hAnsi="Bookman Old Style" w:cs="Arial"/>
          <w:color w:val="000000" w:themeColor="text1"/>
        </w:rPr>
        <w:t xml:space="preserve"> Usaha </w:t>
      </w:r>
      <w:proofErr w:type="spellStart"/>
      <w:r w:rsidRPr="004E5A1F">
        <w:rPr>
          <w:rFonts w:ascii="Bookman Old Style" w:hAnsi="Bookman Old Style" w:cs="Arial"/>
          <w:color w:val="000000" w:themeColor="text1"/>
        </w:rPr>
        <w:t>belum</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dinilai</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patuh</w:t>
      </w:r>
      <w:proofErr w:type="spellEnd"/>
      <w:r w:rsidR="00BD0BEB" w:rsidRPr="004E5A1F">
        <w:rPr>
          <w:rFonts w:ascii="Bookman Old Style" w:hAnsi="Bookman Old Style" w:cs="Arial"/>
          <w:color w:val="000000" w:themeColor="text1"/>
        </w:rPr>
        <w:t xml:space="preserve"> </w:t>
      </w:r>
      <w:proofErr w:type="spellStart"/>
      <w:r w:rsidR="00BD0BEB" w:rsidRPr="004E5A1F">
        <w:rPr>
          <w:rFonts w:ascii="Bookman Old Style" w:hAnsi="Bookman Old Style" w:cs="Arial"/>
          <w:color w:val="000000" w:themeColor="text1"/>
        </w:rPr>
        <w:t>atau</w:t>
      </w:r>
      <w:proofErr w:type="spellEnd"/>
      <w:r w:rsidR="00BD0BEB" w:rsidRPr="004E5A1F">
        <w:rPr>
          <w:rFonts w:ascii="Bookman Old Style" w:hAnsi="Bookman Old Style" w:cs="Arial"/>
          <w:color w:val="000000" w:themeColor="text1"/>
        </w:rPr>
        <w:t xml:space="preserve"> </w:t>
      </w:r>
      <w:proofErr w:type="spellStart"/>
      <w:r w:rsidR="00BD0BEB" w:rsidRPr="004E5A1F">
        <w:rPr>
          <w:rFonts w:ascii="Bookman Old Style" w:hAnsi="Bookman Old Style" w:cs="Arial"/>
          <w:color w:val="000000" w:themeColor="text1"/>
        </w:rPr>
        <w:t>mendapatkan</w:t>
      </w:r>
      <w:proofErr w:type="spellEnd"/>
      <w:r w:rsidR="00BD0BEB" w:rsidRPr="004E5A1F">
        <w:rPr>
          <w:rFonts w:ascii="Bookman Old Style" w:hAnsi="Bookman Old Style" w:cs="Arial"/>
          <w:color w:val="000000" w:themeColor="text1"/>
        </w:rPr>
        <w:t xml:space="preserve"> </w:t>
      </w:r>
      <w:proofErr w:type="spellStart"/>
      <w:r w:rsidR="00BD0BEB" w:rsidRPr="004E5A1F">
        <w:rPr>
          <w:rFonts w:ascii="Bookman Old Style" w:hAnsi="Bookman Old Style" w:cs="Arial"/>
          <w:color w:val="000000" w:themeColor="text1"/>
        </w:rPr>
        <w:t>nilai</w:t>
      </w:r>
      <w:proofErr w:type="spellEnd"/>
      <w:r w:rsidR="00BD0BEB" w:rsidRPr="004E5A1F">
        <w:rPr>
          <w:rFonts w:ascii="Bookman Old Style" w:hAnsi="Bookman Old Style" w:cs="Arial"/>
          <w:color w:val="000000" w:themeColor="text1"/>
        </w:rPr>
        <w:t xml:space="preserve"> </w:t>
      </w:r>
      <w:proofErr w:type="spellStart"/>
      <w:r w:rsidR="00BD0BEB" w:rsidRPr="004E5A1F">
        <w:rPr>
          <w:rFonts w:ascii="Bookman Old Style" w:hAnsi="Bookman Old Style" w:cs="Arial"/>
          <w:color w:val="000000" w:themeColor="text1"/>
        </w:rPr>
        <w:t>kepatuhan</w:t>
      </w:r>
      <w:proofErr w:type="spellEnd"/>
      <w:r w:rsidR="00BD0BEB" w:rsidRPr="004E5A1F">
        <w:rPr>
          <w:rFonts w:ascii="Bookman Old Style" w:hAnsi="Bookman Old Style" w:cs="Arial"/>
          <w:color w:val="000000" w:themeColor="text1"/>
        </w:rPr>
        <w:t xml:space="preserve"> </w:t>
      </w:r>
      <w:proofErr w:type="spellStart"/>
      <w:r w:rsidR="00931196" w:rsidRPr="004E5A1F">
        <w:rPr>
          <w:rFonts w:ascii="Bookman Old Style" w:hAnsi="Bookman Old Style" w:cs="Arial"/>
          <w:color w:val="000000" w:themeColor="text1"/>
        </w:rPr>
        <w:t>baik</w:t>
      </w:r>
      <w:proofErr w:type="spellEnd"/>
      <w:r w:rsidR="00931196" w:rsidRPr="004E5A1F">
        <w:rPr>
          <w:rFonts w:ascii="Bookman Old Style" w:hAnsi="Bookman Old Style" w:cs="Arial"/>
          <w:color w:val="000000" w:themeColor="text1"/>
        </w:rPr>
        <w:t>/</w:t>
      </w:r>
      <w:proofErr w:type="spellStart"/>
      <w:r w:rsidR="00BD0BEB" w:rsidRPr="004E5A1F">
        <w:rPr>
          <w:rFonts w:ascii="Bookman Old Style" w:hAnsi="Bookman Old Style" w:cs="Arial"/>
          <w:color w:val="000000" w:themeColor="text1"/>
        </w:rPr>
        <w:t>kurang</w:t>
      </w:r>
      <w:proofErr w:type="spellEnd"/>
      <w:r w:rsidR="00BD0BEB" w:rsidRPr="004E5A1F">
        <w:rPr>
          <w:rFonts w:ascii="Bookman Old Style" w:hAnsi="Bookman Old Style" w:cs="Arial"/>
          <w:color w:val="000000" w:themeColor="text1"/>
        </w:rPr>
        <w:t xml:space="preserve"> </w:t>
      </w:r>
      <w:proofErr w:type="spellStart"/>
      <w:r w:rsidR="00BD0BEB" w:rsidRPr="004E5A1F">
        <w:rPr>
          <w:rFonts w:ascii="Bookman Old Style" w:hAnsi="Bookman Old Style" w:cs="Arial"/>
          <w:color w:val="000000" w:themeColor="text1"/>
        </w:rPr>
        <w:t>baik</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maka</w:t>
      </w:r>
      <w:proofErr w:type="spellEnd"/>
      <w:r w:rsidRPr="004E5A1F">
        <w:rPr>
          <w:rFonts w:ascii="Bookman Old Style" w:hAnsi="Bookman Old Style" w:cs="Arial"/>
          <w:color w:val="000000" w:themeColor="text1"/>
        </w:rPr>
        <w:t xml:space="preserve"> </w:t>
      </w:r>
      <w:proofErr w:type="spellStart"/>
      <w:r w:rsidR="000C59A0" w:rsidRPr="004E5A1F">
        <w:rPr>
          <w:rFonts w:ascii="Bookman Old Style" w:hAnsi="Bookman Old Style" w:cs="Arial"/>
          <w:color w:val="000000" w:themeColor="text1"/>
        </w:rPr>
        <w:t>k</w:t>
      </w:r>
      <w:r w:rsidR="00766516" w:rsidRPr="004E5A1F">
        <w:rPr>
          <w:rFonts w:ascii="Bookman Old Style" w:hAnsi="Bookman Old Style" w:cs="Arial"/>
          <w:color w:val="000000" w:themeColor="text1"/>
        </w:rPr>
        <w:t>ementerian</w:t>
      </w:r>
      <w:proofErr w:type="spellEnd"/>
      <w:r w:rsidR="00766516" w:rsidRPr="004E5A1F">
        <w:rPr>
          <w:rFonts w:ascii="Bookman Old Style" w:hAnsi="Bookman Old Style" w:cs="Arial"/>
          <w:color w:val="000000" w:themeColor="text1"/>
        </w:rPr>
        <w:t>/</w:t>
      </w:r>
      <w:proofErr w:type="spellStart"/>
      <w:r w:rsidR="00766516" w:rsidRPr="004E5A1F">
        <w:rPr>
          <w:rFonts w:ascii="Bookman Old Style" w:hAnsi="Bookman Old Style" w:cs="Arial"/>
          <w:color w:val="000000" w:themeColor="text1"/>
        </w:rPr>
        <w:t>lembaga</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Pemerintah</w:t>
      </w:r>
      <w:proofErr w:type="spellEnd"/>
      <w:r w:rsidRPr="004E5A1F">
        <w:rPr>
          <w:rFonts w:ascii="Bookman Old Style" w:hAnsi="Bookman Old Style" w:cs="Arial"/>
          <w:color w:val="000000" w:themeColor="text1"/>
        </w:rPr>
        <w:t xml:space="preserve"> Daerah </w:t>
      </w:r>
      <w:proofErr w:type="spellStart"/>
      <w:r w:rsidRPr="004E5A1F">
        <w:rPr>
          <w:rFonts w:ascii="Bookman Old Style" w:hAnsi="Bookman Old Style" w:cs="Arial"/>
          <w:color w:val="000000" w:themeColor="text1"/>
        </w:rPr>
        <w:t>provinsi</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Pemerintah</w:t>
      </w:r>
      <w:proofErr w:type="spellEnd"/>
      <w:r w:rsidRPr="004E5A1F">
        <w:rPr>
          <w:rFonts w:ascii="Bookman Old Style" w:hAnsi="Bookman Old Style" w:cs="Arial"/>
          <w:color w:val="000000" w:themeColor="text1"/>
        </w:rPr>
        <w:t xml:space="preserve"> Daerah </w:t>
      </w:r>
      <w:proofErr w:type="spellStart"/>
      <w:r w:rsidRPr="004E5A1F">
        <w:rPr>
          <w:rFonts w:ascii="Bookman Old Style" w:hAnsi="Bookman Old Style" w:cs="Arial"/>
          <w:color w:val="000000" w:themeColor="text1"/>
        </w:rPr>
        <w:t>kabupaten</w:t>
      </w:r>
      <w:proofErr w:type="spellEnd"/>
      <w:r w:rsidRPr="004E5A1F">
        <w:rPr>
          <w:rFonts w:ascii="Bookman Old Style" w:hAnsi="Bookman Old Style" w:cs="Arial"/>
          <w:color w:val="000000" w:themeColor="text1"/>
        </w:rPr>
        <w:t>/</w:t>
      </w:r>
      <w:proofErr w:type="spellStart"/>
      <w:r w:rsidRPr="004E5A1F">
        <w:rPr>
          <w:rFonts w:ascii="Bookman Old Style" w:hAnsi="Bookman Old Style" w:cs="Arial"/>
          <w:color w:val="000000" w:themeColor="text1"/>
        </w:rPr>
        <w:t>kota</w:t>
      </w:r>
      <w:proofErr w:type="spellEnd"/>
      <w:r w:rsidRPr="004E5A1F">
        <w:rPr>
          <w:rFonts w:ascii="Bookman Old Style" w:hAnsi="Bookman Old Style" w:cs="Arial"/>
          <w:color w:val="000000" w:themeColor="text1"/>
        </w:rPr>
        <w:t>, administrator KEK, dan/</w:t>
      </w:r>
      <w:proofErr w:type="spellStart"/>
      <w:r w:rsidRPr="004E5A1F">
        <w:rPr>
          <w:rFonts w:ascii="Bookman Old Style" w:hAnsi="Bookman Old Style" w:cs="Arial"/>
          <w:color w:val="000000" w:themeColor="text1"/>
        </w:rPr>
        <w:t>atau</w:t>
      </w:r>
      <w:proofErr w:type="spellEnd"/>
      <w:r w:rsidRPr="004E5A1F">
        <w:rPr>
          <w:rFonts w:ascii="Bookman Old Style" w:hAnsi="Bookman Old Style" w:cs="Arial"/>
          <w:color w:val="000000" w:themeColor="text1"/>
        </w:rPr>
        <w:t xml:space="preserve"> badan </w:t>
      </w:r>
      <w:proofErr w:type="spellStart"/>
      <w:r w:rsidRPr="004E5A1F">
        <w:rPr>
          <w:rFonts w:ascii="Bookman Old Style" w:hAnsi="Bookman Old Style" w:cs="Arial"/>
          <w:color w:val="000000" w:themeColor="text1"/>
        </w:rPr>
        <w:t>pengusahaan</w:t>
      </w:r>
      <w:proofErr w:type="spellEnd"/>
      <w:r w:rsidRPr="004E5A1F">
        <w:rPr>
          <w:rFonts w:ascii="Bookman Old Style" w:hAnsi="Bookman Old Style" w:cs="Arial"/>
          <w:color w:val="000000" w:themeColor="text1"/>
        </w:rPr>
        <w:t xml:space="preserve"> KPBPB </w:t>
      </w:r>
      <w:proofErr w:type="spellStart"/>
      <w:r w:rsidRPr="004E5A1F">
        <w:rPr>
          <w:rFonts w:ascii="Bookman Old Style" w:hAnsi="Bookman Old Style" w:cs="Arial"/>
          <w:color w:val="000000" w:themeColor="text1"/>
        </w:rPr>
        <w:t>menindaklanjuti</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dengan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mengevaluasi</w:t>
      </w:r>
      <w:proofErr w:type="spellEnd"/>
      <w:r w:rsidRPr="004E5A1F">
        <w:rPr>
          <w:rFonts w:ascii="Bookman Old Style" w:hAnsi="Bookman Old Style" w:cs="Arial"/>
          <w:color w:val="000000" w:themeColor="text1"/>
        </w:rPr>
        <w:t xml:space="preserve"> </w:t>
      </w:r>
      <w:proofErr w:type="spellStart"/>
      <w:r w:rsidR="00A71E7D" w:rsidRPr="004E5A1F">
        <w:rPr>
          <w:rFonts w:ascii="Bookman Old Style" w:hAnsi="Bookman Old Style" w:cs="Arial"/>
          <w:color w:val="000000" w:themeColor="text1"/>
        </w:rPr>
        <w:t>P</w:t>
      </w:r>
      <w:r w:rsidRPr="004E5A1F">
        <w:rPr>
          <w:rFonts w:ascii="Bookman Old Style" w:hAnsi="Bookman Old Style" w:cs="Arial"/>
          <w:color w:val="000000" w:themeColor="text1"/>
        </w:rPr>
        <w:t>erizinan</w:t>
      </w:r>
      <w:proofErr w:type="spellEnd"/>
      <w:r w:rsidRPr="004E5A1F">
        <w:rPr>
          <w:rFonts w:ascii="Bookman Old Style" w:hAnsi="Bookman Old Style" w:cs="Arial"/>
          <w:color w:val="000000" w:themeColor="text1"/>
        </w:rPr>
        <w:t xml:space="preserve"> </w:t>
      </w:r>
      <w:proofErr w:type="spellStart"/>
      <w:r w:rsidR="00A71E7D" w:rsidRPr="004E5A1F">
        <w:rPr>
          <w:rFonts w:ascii="Bookman Old Style" w:hAnsi="Bookman Old Style" w:cs="Arial"/>
          <w:color w:val="000000" w:themeColor="text1"/>
        </w:rPr>
        <w:t>B</w:t>
      </w:r>
      <w:r w:rsidRPr="004E5A1F">
        <w:rPr>
          <w:rFonts w:ascii="Bookman Old Style" w:hAnsi="Bookman Old Style" w:cs="Arial"/>
          <w:color w:val="000000" w:themeColor="text1"/>
        </w:rPr>
        <w:t>erusaha</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atas</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kegiatan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usaha</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tersebut</w:t>
      </w:r>
      <w:proofErr w:type="spellEnd"/>
      <w:r w:rsidRPr="004E5A1F">
        <w:rPr>
          <w:rFonts w:ascii="Bookman Old Style" w:hAnsi="Bookman Old Style" w:cs="Arial"/>
          <w:color w:val="000000" w:themeColor="text1"/>
        </w:rPr>
        <w:t>.</w:t>
      </w:r>
    </w:p>
    <w:p w14:paraId="1239A992" w14:textId="5253BABA" w:rsidR="00852564" w:rsidRPr="004E5A1F" w:rsidRDefault="00852564" w:rsidP="004E5A1F">
      <w:pPr>
        <w:pStyle w:val="Style"/>
        <w:numPr>
          <w:ilvl w:val="0"/>
          <w:numId w:val="284"/>
        </w:numPr>
        <w:tabs>
          <w:tab w:val="left" w:pos="2552"/>
        </w:tabs>
        <w:spacing w:after="0" w:line="360" w:lineRule="auto"/>
        <w:ind w:left="2552" w:right="23" w:hanging="572"/>
        <w:jc w:val="both"/>
        <w:rPr>
          <w:rStyle w:val="fontstyle01"/>
          <w:rFonts w:cs="Arial"/>
          <w:color w:val="000000" w:themeColor="text1"/>
          <w:lang w:val="id-ID"/>
        </w:rPr>
      </w:pPr>
      <w:proofErr w:type="spellStart"/>
      <w:r w:rsidRPr="004E5A1F">
        <w:rPr>
          <w:rFonts w:ascii="Bookman Old Style" w:hAnsi="Bookman Old Style" w:cs="Arial"/>
          <w:color w:val="000000" w:themeColor="text1"/>
        </w:rPr>
        <w:t>Terhadap</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hasil</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evaluasi</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sebagaimana</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dimaksud</w:t>
      </w:r>
      <w:proofErr w:type="spellEnd"/>
      <w:r w:rsidRPr="004E5A1F">
        <w:rPr>
          <w:rFonts w:ascii="Bookman Old Style" w:hAnsi="Bookman Old Style" w:cs="Arial"/>
          <w:color w:val="000000" w:themeColor="text1"/>
        </w:rPr>
        <w:t xml:space="preserve"> pada </w:t>
      </w:r>
      <w:proofErr w:type="spellStart"/>
      <w:r w:rsidRPr="004E5A1F">
        <w:rPr>
          <w:rFonts w:ascii="Bookman Old Style" w:hAnsi="Bookman Old Style" w:cs="Arial"/>
          <w:color w:val="000000" w:themeColor="text1"/>
        </w:rPr>
        <w:t>ayat</w:t>
      </w:r>
      <w:proofErr w:type="spellEnd"/>
      <w:r w:rsidRPr="004E5A1F">
        <w:rPr>
          <w:rFonts w:ascii="Bookman Old Style" w:hAnsi="Bookman Old Style" w:cs="Arial"/>
          <w:color w:val="000000" w:themeColor="text1"/>
        </w:rPr>
        <w:t xml:space="preserve"> (9), </w:t>
      </w:r>
      <w:proofErr w:type="spellStart"/>
      <w:r w:rsidR="000C59A0" w:rsidRPr="004E5A1F">
        <w:rPr>
          <w:rFonts w:ascii="Bookman Old Style" w:hAnsi="Bookman Old Style" w:cs="Arial"/>
          <w:color w:val="000000" w:themeColor="text1"/>
        </w:rPr>
        <w:t>k</w:t>
      </w:r>
      <w:r w:rsidR="00766516" w:rsidRPr="004E5A1F">
        <w:rPr>
          <w:rFonts w:ascii="Bookman Old Style" w:hAnsi="Bookman Old Style" w:cs="Arial"/>
          <w:color w:val="000000" w:themeColor="text1"/>
        </w:rPr>
        <w:t>ementerian</w:t>
      </w:r>
      <w:proofErr w:type="spellEnd"/>
      <w:r w:rsidR="00766516" w:rsidRPr="004E5A1F">
        <w:rPr>
          <w:rFonts w:ascii="Bookman Old Style" w:hAnsi="Bookman Old Style" w:cs="Arial"/>
          <w:color w:val="000000" w:themeColor="text1"/>
        </w:rPr>
        <w:t>/</w:t>
      </w:r>
      <w:proofErr w:type="spellStart"/>
      <w:r w:rsidR="00766516" w:rsidRPr="004E5A1F">
        <w:rPr>
          <w:rFonts w:ascii="Bookman Old Style" w:hAnsi="Bookman Old Style" w:cs="Arial"/>
          <w:color w:val="000000" w:themeColor="text1"/>
        </w:rPr>
        <w:t>lembaga</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Pemerintah</w:t>
      </w:r>
      <w:proofErr w:type="spellEnd"/>
      <w:r w:rsidRPr="004E5A1F">
        <w:rPr>
          <w:rFonts w:ascii="Bookman Old Style" w:hAnsi="Bookman Old Style" w:cs="Arial"/>
          <w:color w:val="000000" w:themeColor="text1"/>
        </w:rPr>
        <w:t xml:space="preserve"> Daerah </w:t>
      </w:r>
      <w:proofErr w:type="spellStart"/>
      <w:r w:rsidRPr="004E5A1F">
        <w:rPr>
          <w:rFonts w:ascii="Bookman Old Style" w:hAnsi="Bookman Old Style" w:cs="Arial"/>
          <w:color w:val="000000" w:themeColor="text1"/>
        </w:rPr>
        <w:t>provinsi</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Pemerintah</w:t>
      </w:r>
      <w:proofErr w:type="spellEnd"/>
      <w:r w:rsidRPr="004E5A1F">
        <w:rPr>
          <w:rFonts w:ascii="Bookman Old Style" w:hAnsi="Bookman Old Style" w:cs="Arial"/>
          <w:color w:val="000000" w:themeColor="text1"/>
        </w:rPr>
        <w:t xml:space="preserve"> Daerah </w:t>
      </w:r>
      <w:proofErr w:type="spellStart"/>
      <w:r w:rsidRPr="004E5A1F">
        <w:rPr>
          <w:rFonts w:ascii="Bookman Old Style" w:hAnsi="Bookman Old Style" w:cs="Arial"/>
          <w:color w:val="000000" w:themeColor="text1"/>
        </w:rPr>
        <w:t>kabupaten</w:t>
      </w:r>
      <w:proofErr w:type="spellEnd"/>
      <w:r w:rsidRPr="004E5A1F">
        <w:rPr>
          <w:rFonts w:ascii="Bookman Old Style" w:hAnsi="Bookman Old Style" w:cs="Arial"/>
          <w:color w:val="000000" w:themeColor="text1"/>
        </w:rPr>
        <w:t>/</w:t>
      </w:r>
      <w:proofErr w:type="spellStart"/>
      <w:r w:rsidRPr="004E5A1F">
        <w:rPr>
          <w:rFonts w:ascii="Bookman Old Style" w:hAnsi="Bookman Old Style" w:cs="Arial"/>
          <w:color w:val="000000" w:themeColor="text1"/>
        </w:rPr>
        <w:t>kota</w:t>
      </w:r>
      <w:proofErr w:type="spellEnd"/>
      <w:r w:rsidRPr="004E5A1F">
        <w:rPr>
          <w:rFonts w:ascii="Bookman Old Style" w:hAnsi="Bookman Old Style" w:cs="Arial"/>
          <w:color w:val="000000" w:themeColor="text1"/>
        </w:rPr>
        <w:t>, administrator KEK, dan/</w:t>
      </w:r>
      <w:proofErr w:type="spellStart"/>
      <w:r w:rsidRPr="004E5A1F">
        <w:rPr>
          <w:rFonts w:ascii="Bookman Old Style" w:hAnsi="Bookman Old Style" w:cs="Arial"/>
          <w:color w:val="000000" w:themeColor="text1"/>
        </w:rPr>
        <w:t>atau</w:t>
      </w:r>
      <w:proofErr w:type="spellEnd"/>
      <w:r w:rsidRPr="004E5A1F">
        <w:rPr>
          <w:rFonts w:ascii="Bookman Old Style" w:hAnsi="Bookman Old Style" w:cs="Arial"/>
          <w:color w:val="000000" w:themeColor="text1"/>
        </w:rPr>
        <w:t xml:space="preserve"> badan </w:t>
      </w:r>
      <w:proofErr w:type="spellStart"/>
      <w:r w:rsidRPr="004E5A1F">
        <w:rPr>
          <w:rFonts w:ascii="Bookman Old Style" w:hAnsi="Bookman Old Style" w:cs="Arial"/>
          <w:color w:val="000000" w:themeColor="text1"/>
        </w:rPr>
        <w:t>pengusahaan</w:t>
      </w:r>
      <w:proofErr w:type="spellEnd"/>
      <w:r w:rsidRPr="004E5A1F">
        <w:rPr>
          <w:rFonts w:ascii="Bookman Old Style" w:hAnsi="Bookman Old Style" w:cs="Arial"/>
          <w:color w:val="000000" w:themeColor="text1"/>
        </w:rPr>
        <w:t xml:space="preserve"> KPBPB </w:t>
      </w:r>
      <w:proofErr w:type="spellStart"/>
      <w:r w:rsidRPr="004E5A1F">
        <w:rPr>
          <w:rFonts w:ascii="Bookman Old Style" w:hAnsi="Bookman Old Style" w:cs="Arial"/>
          <w:color w:val="000000" w:themeColor="text1"/>
        </w:rPr>
        <w:t>dapat</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mengusulkan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melalui</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sistem</w:t>
      </w:r>
      <w:proofErr w:type="spellEnd"/>
      <w:r w:rsidRPr="004E5A1F">
        <w:rPr>
          <w:rFonts w:ascii="Bookman Old Style" w:hAnsi="Bookman Old Style" w:cs="Arial"/>
          <w:color w:val="000000" w:themeColor="text1"/>
        </w:rPr>
        <w:t xml:space="preserve"> OSS </w:t>
      </w:r>
      <w:proofErr w:type="spellStart"/>
      <w:r w:rsidRPr="004E5A1F">
        <w:rPr>
          <w:rFonts w:ascii="Bookman Old Style" w:hAnsi="Bookman Old Style" w:cs="Arial"/>
          <w:color w:val="000000" w:themeColor="text1"/>
        </w:rPr>
        <w:t>untuk</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mengeluarkannya</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dari</w:t>
      </w:r>
      <w:proofErr w:type="spellEnd"/>
      <w:r w:rsidRPr="004E5A1F">
        <w:rPr>
          <w:rFonts w:ascii="Bookman Old Style" w:hAnsi="Bookman Old Style" w:cs="Arial"/>
          <w:color w:val="000000" w:themeColor="text1"/>
        </w:rPr>
        <w:t xml:space="preserve"> daftar </w:t>
      </w:r>
      <w:proofErr w:type="spellStart"/>
      <w:r w:rsidRPr="004E5A1F">
        <w:rPr>
          <w:rFonts w:ascii="Bookman Old Style" w:hAnsi="Bookman Old Style" w:cs="Arial"/>
          <w:color w:val="000000" w:themeColor="text1"/>
        </w:rPr>
        <w:t>rencana</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inspeksi</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lastRenderedPageBreak/>
        <w:t>lapangan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tahunan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berikutnya</w:t>
      </w:r>
      <w:proofErr w:type="spellEnd"/>
      <w:r w:rsidRPr="004E5A1F">
        <w:rPr>
          <w:rFonts w:ascii="Bookman Old Style" w:hAnsi="Bookman Old Style" w:cs="Arial"/>
          <w:color w:val="000000" w:themeColor="text1"/>
        </w:rPr>
        <w:t xml:space="preserve">. </w:t>
      </w:r>
    </w:p>
    <w:p w14:paraId="5CB44FFC" w14:textId="3D6178D8" w:rsidR="006B2E70" w:rsidRPr="008444BC" w:rsidRDefault="006B2E70">
      <w:pPr>
        <w:pStyle w:val="Style"/>
        <w:numPr>
          <w:ilvl w:val="0"/>
          <w:numId w:val="284"/>
        </w:numPr>
        <w:tabs>
          <w:tab w:val="left" w:pos="2552"/>
        </w:tabs>
        <w:spacing w:after="0" w:line="360" w:lineRule="auto"/>
        <w:ind w:left="2520" w:right="23" w:hanging="540"/>
        <w:jc w:val="both"/>
        <w:rPr>
          <w:rFonts w:ascii="Bookman Old Style" w:hAnsi="Bookman Old Style" w:cs="Arial"/>
          <w:color w:val="000000" w:themeColor="text1"/>
          <w:lang w:val="id-ID"/>
        </w:rPr>
      </w:pPr>
      <w:proofErr w:type="spellStart"/>
      <w:r w:rsidRPr="008444BC">
        <w:rPr>
          <w:rStyle w:val="fontstyle01"/>
        </w:rPr>
        <w:t>Dalam</w:t>
      </w:r>
      <w:proofErr w:type="spellEnd"/>
      <w:r w:rsidRPr="008444BC">
        <w:rPr>
          <w:rStyle w:val="fontstyle01"/>
        </w:rPr>
        <w:t xml:space="preserve"> </w:t>
      </w:r>
      <w:proofErr w:type="spellStart"/>
      <w:r w:rsidRPr="008444BC">
        <w:rPr>
          <w:rStyle w:val="fontstyle01"/>
        </w:rPr>
        <w:t>hal</w:t>
      </w:r>
      <w:proofErr w:type="spellEnd"/>
      <w:r w:rsidRPr="008444BC">
        <w:rPr>
          <w:rStyle w:val="fontstyle01"/>
        </w:rPr>
        <w:t xml:space="preserve"> </w:t>
      </w:r>
      <w:proofErr w:type="spellStart"/>
      <w:r w:rsidRPr="008444BC">
        <w:rPr>
          <w:rStyle w:val="fontstyle01"/>
        </w:rPr>
        <w:t>Pelaku</w:t>
      </w:r>
      <w:proofErr w:type="spellEnd"/>
      <w:r w:rsidRPr="008444BC">
        <w:rPr>
          <w:rStyle w:val="fontstyle01"/>
        </w:rPr>
        <w:t xml:space="preserve"> Usaha </w:t>
      </w:r>
      <w:proofErr w:type="spellStart"/>
      <w:r w:rsidRPr="008444BC">
        <w:rPr>
          <w:rStyle w:val="fontstyle01"/>
        </w:rPr>
        <w:t>mikro</w:t>
      </w:r>
      <w:proofErr w:type="spellEnd"/>
      <w:r w:rsidRPr="008444BC">
        <w:rPr>
          <w:rStyle w:val="fontstyle01"/>
        </w:rPr>
        <w:t xml:space="preserve"> dan </w:t>
      </w:r>
      <w:proofErr w:type="spellStart"/>
      <w:r w:rsidRPr="008444BC">
        <w:rPr>
          <w:rStyle w:val="fontstyle01"/>
        </w:rPr>
        <w:t>Pelaku</w:t>
      </w:r>
      <w:proofErr w:type="spellEnd"/>
      <w:r w:rsidRPr="008444BC">
        <w:rPr>
          <w:rStyle w:val="fontstyle01"/>
        </w:rPr>
        <w:t xml:space="preserve"> Usaha </w:t>
      </w:r>
      <w:proofErr w:type="spellStart"/>
      <w:r w:rsidRPr="008444BC">
        <w:rPr>
          <w:rStyle w:val="fontstyle01"/>
        </w:rPr>
        <w:t>kecil</w:t>
      </w:r>
      <w:proofErr w:type="spellEnd"/>
      <w:r w:rsidRPr="008444BC">
        <w:rPr>
          <w:rStyle w:val="fontstyle01"/>
        </w:rPr>
        <w:t xml:space="preserve"> yang </w:t>
      </w:r>
      <w:proofErr w:type="spellStart"/>
      <w:r w:rsidRPr="008444BC">
        <w:rPr>
          <w:rStyle w:val="fontstyle01"/>
        </w:rPr>
        <w:t>memiliki</w:t>
      </w:r>
      <w:proofErr w:type="spellEnd"/>
      <w:r w:rsidRPr="008444BC">
        <w:rPr>
          <w:rStyle w:val="fontstyle01"/>
          <w:rFonts w:cs="Arial"/>
          <w:color w:val="000000" w:themeColor="text1"/>
        </w:rPr>
        <w:t xml:space="preserve"> </w:t>
      </w:r>
      <w:proofErr w:type="spellStart"/>
      <w:r w:rsidRPr="008444BC">
        <w:rPr>
          <w:rStyle w:val="fontstyle01"/>
        </w:rPr>
        <w:t>kepatuhan</w:t>
      </w:r>
      <w:proofErr w:type="spellEnd"/>
      <w:r w:rsidRPr="008444BC">
        <w:rPr>
          <w:rStyle w:val="fontstyle01"/>
        </w:rPr>
        <w:t xml:space="preserve"> </w:t>
      </w:r>
      <w:proofErr w:type="spellStart"/>
      <w:r w:rsidRPr="008444BC">
        <w:rPr>
          <w:rStyle w:val="fontstyle01"/>
        </w:rPr>
        <w:t>terhadap</w:t>
      </w:r>
      <w:proofErr w:type="spellEnd"/>
      <w:r w:rsidRPr="008444BC">
        <w:rPr>
          <w:rStyle w:val="fontstyle01"/>
        </w:rPr>
        <w:t xml:space="preserve"> </w:t>
      </w:r>
      <w:proofErr w:type="spellStart"/>
      <w:r w:rsidRPr="008444BC">
        <w:rPr>
          <w:rStyle w:val="fontstyle01"/>
        </w:rPr>
        <w:t>standar</w:t>
      </w:r>
      <w:proofErr w:type="spellEnd"/>
      <w:r w:rsidRPr="008444BC">
        <w:rPr>
          <w:rStyle w:val="fontstyle01"/>
        </w:rPr>
        <w:t xml:space="preserve"> dan </w:t>
      </w:r>
      <w:proofErr w:type="spellStart"/>
      <w:r w:rsidRPr="008444BC">
        <w:rPr>
          <w:rStyle w:val="fontstyle01"/>
        </w:rPr>
        <w:t>kewajiban</w:t>
      </w:r>
      <w:proofErr w:type="spellEnd"/>
      <w:r w:rsidRPr="008444BC">
        <w:rPr>
          <w:rStyle w:val="fontstyle01"/>
        </w:rPr>
        <w:t xml:space="preserve">, </w:t>
      </w:r>
      <w:proofErr w:type="spellStart"/>
      <w:r w:rsidRPr="008444BC">
        <w:rPr>
          <w:rStyle w:val="fontstyle01"/>
        </w:rPr>
        <w:t>tidak</w:t>
      </w:r>
      <w:proofErr w:type="spellEnd"/>
      <w:r w:rsidRPr="008444BC">
        <w:rPr>
          <w:rStyle w:val="fontstyle01"/>
        </w:rPr>
        <w:t xml:space="preserve"> </w:t>
      </w:r>
      <w:proofErr w:type="spellStart"/>
      <w:r w:rsidRPr="008444BC">
        <w:rPr>
          <w:rStyle w:val="fontstyle01"/>
        </w:rPr>
        <w:t>perlu</w:t>
      </w:r>
      <w:proofErr w:type="spellEnd"/>
      <w:r w:rsidRPr="008444BC">
        <w:rPr>
          <w:rFonts w:ascii="Bookman Old Style" w:hAnsi="Bookman Old Style"/>
          <w:color w:val="000000"/>
        </w:rPr>
        <w:t xml:space="preserve"> </w:t>
      </w:r>
      <w:proofErr w:type="spellStart"/>
      <w:r w:rsidRPr="008444BC">
        <w:rPr>
          <w:rStyle w:val="fontstyle01"/>
        </w:rPr>
        <w:t>dilakukan</w:t>
      </w:r>
      <w:proofErr w:type="spellEnd"/>
      <w:r w:rsidRPr="008444BC">
        <w:rPr>
          <w:rStyle w:val="fontstyle01"/>
        </w:rPr>
        <w:t xml:space="preserve"> </w:t>
      </w:r>
      <w:proofErr w:type="spellStart"/>
      <w:r w:rsidRPr="008444BC">
        <w:rPr>
          <w:rStyle w:val="fontstyle01"/>
        </w:rPr>
        <w:t>inspeksi</w:t>
      </w:r>
      <w:proofErr w:type="spellEnd"/>
      <w:r w:rsidRPr="008444BC">
        <w:rPr>
          <w:rStyle w:val="fontstyle01"/>
        </w:rPr>
        <w:t xml:space="preserve"> </w:t>
      </w:r>
      <w:proofErr w:type="spellStart"/>
      <w:r w:rsidRPr="008444BC">
        <w:rPr>
          <w:rStyle w:val="fontstyle01"/>
        </w:rPr>
        <w:t>lapangan</w:t>
      </w:r>
      <w:proofErr w:type="spellEnd"/>
      <w:r w:rsidRPr="008444BC">
        <w:rPr>
          <w:rStyle w:val="fontstyle01"/>
        </w:rPr>
        <w:t>.</w:t>
      </w:r>
    </w:p>
    <w:p w14:paraId="21618A3B" w14:textId="0209E31F" w:rsidR="00614C0C" w:rsidRPr="008444BC" w:rsidRDefault="00614C0C" w:rsidP="004E5A1F">
      <w:pPr>
        <w:pStyle w:val="Style"/>
        <w:numPr>
          <w:ilvl w:val="0"/>
          <w:numId w:val="284"/>
        </w:numPr>
        <w:tabs>
          <w:tab w:val="left" w:pos="2552"/>
        </w:tabs>
        <w:spacing w:after="0" w:line="360" w:lineRule="auto"/>
        <w:ind w:left="2520" w:right="23" w:hanging="540"/>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Dalam hal inspeksi lapangan ditemukan bukti yang memberikan dampak terhadap kesehatan</w:t>
      </w:r>
      <w:r w:rsidRPr="008444BC">
        <w:rPr>
          <w:rFonts w:ascii="Bookman Old Style" w:hAnsi="Bookman Old Style" w:cs="Arial"/>
          <w:color w:val="000000" w:themeColor="text1"/>
        </w:rPr>
        <w:t>,</w:t>
      </w:r>
      <w:r w:rsidRPr="008444BC">
        <w:rPr>
          <w:rFonts w:ascii="Bookman Old Style" w:hAnsi="Bookman Old Style" w:cs="Arial"/>
          <w:color w:val="000000" w:themeColor="text1"/>
          <w:lang w:val="id-ID"/>
        </w:rPr>
        <w:t xml:space="preserve"> </w:t>
      </w:r>
      <w:proofErr w:type="spellStart"/>
      <w:r w:rsidRPr="008444BC">
        <w:rPr>
          <w:rFonts w:ascii="Bookman Old Style" w:hAnsi="Bookman Old Style" w:cs="Arial"/>
          <w:color w:val="000000" w:themeColor="text1"/>
        </w:rPr>
        <w:t>keamanan</w:t>
      </w:r>
      <w:proofErr w:type="spellEnd"/>
      <w:r w:rsidRPr="008444BC">
        <w:rPr>
          <w:rFonts w:ascii="Bookman Old Style" w:hAnsi="Bookman Old Style" w:cs="Arial"/>
          <w:color w:val="000000" w:themeColor="text1"/>
        </w:rPr>
        <w:t xml:space="preserve">, </w:t>
      </w:r>
      <w:r w:rsidRPr="008444BC">
        <w:rPr>
          <w:rFonts w:ascii="Bookman Old Style" w:hAnsi="Bookman Old Style" w:cs="Arial"/>
          <w:color w:val="000000" w:themeColor="text1"/>
          <w:lang w:val="id-ID"/>
        </w:rPr>
        <w:t xml:space="preserve">keselamatan </w:t>
      </w:r>
      <w:r w:rsidR="00F36960" w:rsidRPr="008444BC">
        <w:rPr>
          <w:rFonts w:ascii="Bookman Old Style" w:hAnsi="Bookman Old Style" w:cs="Arial"/>
          <w:color w:val="000000" w:themeColor="text1"/>
        </w:rPr>
        <w:t>dan/</w:t>
      </w:r>
      <w:proofErr w:type="spellStart"/>
      <w:r w:rsidR="00F36960" w:rsidRPr="008444BC">
        <w:rPr>
          <w:rFonts w:ascii="Bookman Old Style" w:hAnsi="Bookman Old Style" w:cs="Arial"/>
          <w:color w:val="000000" w:themeColor="text1"/>
        </w:rPr>
        <w:t>atau</w:t>
      </w:r>
      <w:proofErr w:type="spellEnd"/>
      <w:r w:rsidRPr="008444BC">
        <w:rPr>
          <w:rFonts w:ascii="Bookman Old Style" w:hAnsi="Bookman Old Style" w:cs="Arial"/>
          <w:color w:val="000000" w:themeColor="text1"/>
        </w:rPr>
        <w:t xml:space="preserve"> </w:t>
      </w:r>
      <w:r w:rsidRPr="008444BC">
        <w:rPr>
          <w:rFonts w:ascii="Bookman Old Style" w:hAnsi="Bookman Old Style" w:cs="Arial"/>
          <w:color w:val="000000" w:themeColor="text1"/>
          <w:lang w:val="id-ID"/>
        </w:rPr>
        <w:t xml:space="preserve">lingkungan, </w:t>
      </w:r>
      <w:r w:rsidRPr="008444BC">
        <w:rPr>
          <w:rFonts w:ascii="Bookman Old Style" w:hAnsi="Bookman Old Style" w:cs="Arial"/>
          <w:color w:val="000000" w:themeColor="text1"/>
        </w:rPr>
        <w:t>S</w:t>
      </w:r>
      <w:r w:rsidRPr="008444BC">
        <w:rPr>
          <w:rFonts w:ascii="Bookman Old Style" w:hAnsi="Bookman Old Style" w:cs="Arial"/>
          <w:color w:val="000000" w:themeColor="text1"/>
          <w:lang w:val="id-ID"/>
        </w:rPr>
        <w:t xml:space="preserve">istem </w:t>
      </w:r>
      <w:r w:rsidRPr="008444BC">
        <w:rPr>
          <w:rFonts w:ascii="Bookman Old Style" w:hAnsi="Bookman Old Style" w:cs="Arial"/>
          <w:color w:val="000000" w:themeColor="text1"/>
        </w:rPr>
        <w:t xml:space="preserve">OSS </w:t>
      </w:r>
      <w:r w:rsidRPr="008444BC">
        <w:rPr>
          <w:rFonts w:ascii="Bookman Old Style" w:hAnsi="Bookman Old Style" w:cs="Arial"/>
          <w:color w:val="000000" w:themeColor="text1"/>
          <w:lang w:val="id-ID"/>
        </w:rPr>
        <w:t xml:space="preserve">melakukan pengolahan data dan informasi untuk peninjauan atau evaluasi secara berkala terhadap penetapan tingkat </w:t>
      </w:r>
      <w:r w:rsidRPr="008444BC">
        <w:rPr>
          <w:rFonts w:ascii="Bookman Old Style" w:hAnsi="Bookman Old Style" w:cs="Arial"/>
          <w:color w:val="000000" w:themeColor="text1"/>
        </w:rPr>
        <w:t>R</w:t>
      </w:r>
      <w:r w:rsidRPr="008444BC">
        <w:rPr>
          <w:rFonts w:ascii="Bookman Old Style" w:hAnsi="Bookman Old Style" w:cs="Arial"/>
          <w:color w:val="000000" w:themeColor="text1"/>
          <w:lang w:val="id-ID"/>
        </w:rPr>
        <w:t>isiko kegiatan usaha</w:t>
      </w:r>
      <w:r w:rsidRPr="008444BC">
        <w:rPr>
          <w:rFonts w:ascii="Bookman Old Style" w:hAnsi="Bookman Old Style" w:cs="Arial"/>
          <w:color w:val="000000" w:themeColor="text1"/>
        </w:rPr>
        <w:t>.</w:t>
      </w:r>
    </w:p>
    <w:p w14:paraId="3600C0C4" w14:textId="1440256C" w:rsidR="00614C0C" w:rsidRPr="008444BC" w:rsidRDefault="00766516" w:rsidP="004E5A1F">
      <w:pPr>
        <w:pStyle w:val="Style"/>
        <w:numPr>
          <w:ilvl w:val="0"/>
          <w:numId w:val="284"/>
        </w:numPr>
        <w:tabs>
          <w:tab w:val="left" w:pos="2552"/>
        </w:tabs>
        <w:spacing w:after="0" w:line="360" w:lineRule="auto"/>
        <w:ind w:left="2520" w:right="23" w:hanging="540"/>
        <w:jc w:val="both"/>
        <w:rPr>
          <w:rFonts w:ascii="Bookman Old Style" w:hAnsi="Bookman Old Style" w:cs="Arial"/>
          <w:color w:val="000000" w:themeColor="text1"/>
          <w:lang w:val="id-ID"/>
        </w:rPr>
      </w:pPr>
      <w:r w:rsidRPr="004E5A1F">
        <w:rPr>
          <w:rFonts w:ascii="Bookman Old Style" w:hAnsi="Bookman Old Style" w:cs="Arial"/>
          <w:color w:val="000000" w:themeColor="text1"/>
        </w:rPr>
        <w:t>Kementerian/</w:t>
      </w:r>
      <w:proofErr w:type="spellStart"/>
      <w:r w:rsidRPr="004E5A1F">
        <w:rPr>
          <w:rFonts w:ascii="Bookman Old Style" w:hAnsi="Bookman Old Style" w:cs="Arial"/>
          <w:color w:val="000000" w:themeColor="text1"/>
        </w:rPr>
        <w:t>lembaga</w:t>
      </w:r>
      <w:proofErr w:type="spellEnd"/>
      <w:r w:rsidR="00C16C51" w:rsidRPr="008444BC">
        <w:rPr>
          <w:rFonts w:ascii="Bookman Old Style" w:hAnsi="Bookman Old Style" w:cs="Arial"/>
          <w:color w:val="000000" w:themeColor="text1"/>
        </w:rPr>
        <w:t xml:space="preserve">, </w:t>
      </w:r>
      <w:proofErr w:type="spellStart"/>
      <w:r w:rsidR="00C16C51" w:rsidRPr="008444BC">
        <w:rPr>
          <w:rFonts w:ascii="Bookman Old Style" w:hAnsi="Bookman Old Style" w:cs="Arial"/>
          <w:color w:val="000000" w:themeColor="text1"/>
        </w:rPr>
        <w:t>Pemerintah</w:t>
      </w:r>
      <w:proofErr w:type="spellEnd"/>
      <w:r w:rsidR="00C16C51" w:rsidRPr="008444BC">
        <w:rPr>
          <w:rFonts w:ascii="Bookman Old Style" w:hAnsi="Bookman Old Style" w:cs="Arial"/>
          <w:color w:val="000000" w:themeColor="text1"/>
        </w:rPr>
        <w:t xml:space="preserve"> Daerah </w:t>
      </w:r>
      <w:proofErr w:type="spellStart"/>
      <w:r w:rsidR="00C16C51" w:rsidRPr="008444BC">
        <w:rPr>
          <w:rFonts w:ascii="Bookman Old Style" w:hAnsi="Bookman Old Style" w:cs="Arial"/>
          <w:color w:val="000000" w:themeColor="text1"/>
        </w:rPr>
        <w:t>provinsi</w:t>
      </w:r>
      <w:proofErr w:type="spellEnd"/>
      <w:r w:rsidR="00C16C51" w:rsidRPr="008444BC">
        <w:rPr>
          <w:rFonts w:ascii="Bookman Old Style" w:hAnsi="Bookman Old Style" w:cs="Arial"/>
          <w:color w:val="000000" w:themeColor="text1"/>
        </w:rPr>
        <w:t xml:space="preserve">, </w:t>
      </w:r>
      <w:proofErr w:type="spellStart"/>
      <w:r w:rsidR="00C16C51" w:rsidRPr="008444BC">
        <w:rPr>
          <w:rFonts w:ascii="Bookman Old Style" w:hAnsi="Bookman Old Style" w:cs="Arial"/>
          <w:color w:val="000000" w:themeColor="text1"/>
        </w:rPr>
        <w:t>Pemerintah</w:t>
      </w:r>
      <w:proofErr w:type="spellEnd"/>
      <w:r w:rsidR="00C16C51" w:rsidRPr="008444BC">
        <w:rPr>
          <w:rFonts w:ascii="Bookman Old Style" w:hAnsi="Bookman Old Style" w:cs="Arial"/>
          <w:color w:val="000000" w:themeColor="text1"/>
        </w:rPr>
        <w:t xml:space="preserve"> Daerah </w:t>
      </w:r>
      <w:proofErr w:type="spellStart"/>
      <w:r w:rsidR="00C16C51" w:rsidRPr="008444BC">
        <w:rPr>
          <w:rFonts w:ascii="Bookman Old Style" w:hAnsi="Bookman Old Style" w:cs="Arial"/>
          <w:color w:val="000000" w:themeColor="text1"/>
        </w:rPr>
        <w:t>kabupaten</w:t>
      </w:r>
      <w:proofErr w:type="spellEnd"/>
      <w:r w:rsidR="00C16C51" w:rsidRPr="008444BC">
        <w:rPr>
          <w:rFonts w:ascii="Bookman Old Style" w:hAnsi="Bookman Old Style" w:cs="Arial"/>
          <w:color w:val="000000" w:themeColor="text1"/>
        </w:rPr>
        <w:t>/</w:t>
      </w:r>
      <w:proofErr w:type="spellStart"/>
      <w:r w:rsidR="00C16C51" w:rsidRPr="008444BC">
        <w:rPr>
          <w:rFonts w:ascii="Bookman Old Style" w:hAnsi="Bookman Old Style" w:cs="Arial"/>
          <w:color w:val="000000" w:themeColor="text1"/>
        </w:rPr>
        <w:t>kota</w:t>
      </w:r>
      <w:proofErr w:type="spellEnd"/>
      <w:r w:rsidR="00C16C51" w:rsidRPr="008444BC">
        <w:rPr>
          <w:rFonts w:ascii="Bookman Old Style" w:hAnsi="Bookman Old Style" w:cs="Arial"/>
          <w:color w:val="000000" w:themeColor="text1"/>
        </w:rPr>
        <w:t xml:space="preserve">, administrator KEK, badan </w:t>
      </w:r>
      <w:proofErr w:type="spellStart"/>
      <w:r w:rsidR="00C16C51" w:rsidRPr="008444BC">
        <w:rPr>
          <w:rFonts w:ascii="Bookman Old Style" w:hAnsi="Bookman Old Style" w:cs="Arial"/>
          <w:color w:val="000000" w:themeColor="text1"/>
        </w:rPr>
        <w:t>pengusahaan</w:t>
      </w:r>
      <w:proofErr w:type="spellEnd"/>
      <w:r w:rsidR="00C16C51" w:rsidRPr="008444BC">
        <w:rPr>
          <w:rFonts w:ascii="Bookman Old Style" w:hAnsi="Bookman Old Style" w:cs="Arial"/>
          <w:color w:val="000000" w:themeColor="text1"/>
        </w:rPr>
        <w:t xml:space="preserve"> KPBPB dan </w:t>
      </w:r>
      <w:proofErr w:type="spellStart"/>
      <w:r w:rsidR="00614C0C" w:rsidRPr="008444BC">
        <w:rPr>
          <w:rFonts w:ascii="Bookman Old Style" w:hAnsi="Bookman Old Style" w:cs="Arial"/>
          <w:color w:val="000000" w:themeColor="text1"/>
        </w:rPr>
        <w:t>Pelaku</w:t>
      </w:r>
      <w:proofErr w:type="spellEnd"/>
      <w:r w:rsidR="00614C0C" w:rsidRPr="008444BC">
        <w:rPr>
          <w:rFonts w:ascii="Bookman Old Style" w:hAnsi="Bookman Old Style" w:cs="Arial"/>
          <w:color w:val="000000" w:themeColor="text1"/>
        </w:rPr>
        <w:t xml:space="preserve"> Usaha </w:t>
      </w:r>
      <w:proofErr w:type="spellStart"/>
      <w:r w:rsidR="00614C0C" w:rsidRPr="008444BC">
        <w:rPr>
          <w:rFonts w:ascii="Bookman Old Style" w:hAnsi="Bookman Old Style" w:cs="Arial"/>
          <w:color w:val="000000" w:themeColor="text1"/>
        </w:rPr>
        <w:t>dapat</w:t>
      </w:r>
      <w:proofErr w:type="spellEnd"/>
      <w:r w:rsidR="00614C0C" w:rsidRPr="008444BC">
        <w:rPr>
          <w:rFonts w:ascii="Bookman Old Style" w:hAnsi="Bookman Old Style" w:cs="Arial"/>
          <w:color w:val="000000" w:themeColor="text1"/>
        </w:rPr>
        <w:t xml:space="preserve"> </w:t>
      </w:r>
      <w:proofErr w:type="spellStart"/>
      <w:r w:rsidR="00614C0C" w:rsidRPr="008444BC">
        <w:rPr>
          <w:rStyle w:val="fontstyle01"/>
        </w:rPr>
        <w:t>mengakses</w:t>
      </w:r>
      <w:proofErr w:type="spellEnd"/>
      <w:r w:rsidR="00614C0C" w:rsidRPr="008444BC">
        <w:rPr>
          <w:rStyle w:val="fontstyle01"/>
        </w:rPr>
        <w:t xml:space="preserve"> </w:t>
      </w:r>
      <w:r w:rsidR="00C16C51" w:rsidRPr="008444BC">
        <w:rPr>
          <w:rStyle w:val="fontstyle01"/>
        </w:rPr>
        <w:t xml:space="preserve">dan </w:t>
      </w:r>
      <w:proofErr w:type="spellStart"/>
      <w:r w:rsidR="00614C0C" w:rsidRPr="008444BC">
        <w:rPr>
          <w:rStyle w:val="fontstyle01"/>
        </w:rPr>
        <w:t>memperoleh</w:t>
      </w:r>
      <w:proofErr w:type="spellEnd"/>
      <w:r w:rsidR="00614C0C" w:rsidRPr="008444BC">
        <w:rPr>
          <w:rStyle w:val="fontstyle01"/>
        </w:rPr>
        <w:t xml:space="preserve"> </w:t>
      </w:r>
      <w:proofErr w:type="spellStart"/>
      <w:r w:rsidR="00614C0C" w:rsidRPr="008444BC">
        <w:rPr>
          <w:rStyle w:val="fontstyle01"/>
        </w:rPr>
        <w:t>informasi</w:t>
      </w:r>
      <w:proofErr w:type="spellEnd"/>
      <w:r w:rsidR="00614C0C" w:rsidRPr="008444BC">
        <w:rPr>
          <w:rStyle w:val="fontstyle01"/>
        </w:rPr>
        <w:t xml:space="preserve"> </w:t>
      </w:r>
      <w:proofErr w:type="spellStart"/>
      <w:r w:rsidR="00614C0C" w:rsidRPr="008444BC">
        <w:rPr>
          <w:rStyle w:val="fontstyle01"/>
        </w:rPr>
        <w:t>terkait</w:t>
      </w:r>
      <w:proofErr w:type="spellEnd"/>
      <w:r w:rsidR="00614C0C" w:rsidRPr="008444BC">
        <w:rPr>
          <w:rStyle w:val="fontstyle01"/>
          <w:rFonts w:cs="Arial"/>
          <w:color w:val="000000" w:themeColor="text1"/>
        </w:rPr>
        <w:t xml:space="preserve"> </w:t>
      </w:r>
      <w:proofErr w:type="spellStart"/>
      <w:r w:rsidR="00614C0C" w:rsidRPr="008444BC">
        <w:rPr>
          <w:rStyle w:val="fontstyle01"/>
        </w:rPr>
        <w:t>penyesuaian</w:t>
      </w:r>
      <w:proofErr w:type="spellEnd"/>
      <w:r w:rsidR="00614C0C" w:rsidRPr="008444BC">
        <w:rPr>
          <w:rStyle w:val="fontstyle01"/>
        </w:rPr>
        <w:t xml:space="preserve"> </w:t>
      </w:r>
      <w:proofErr w:type="spellStart"/>
      <w:r w:rsidR="00614C0C" w:rsidRPr="008444BC">
        <w:rPr>
          <w:rStyle w:val="fontstyle01"/>
        </w:rPr>
        <w:t>intensitas</w:t>
      </w:r>
      <w:proofErr w:type="spellEnd"/>
      <w:r w:rsidR="00614C0C" w:rsidRPr="008444BC">
        <w:rPr>
          <w:rStyle w:val="fontstyle01"/>
        </w:rPr>
        <w:t xml:space="preserve"> </w:t>
      </w:r>
      <w:proofErr w:type="spellStart"/>
      <w:r w:rsidR="00614C0C" w:rsidRPr="008444BC">
        <w:rPr>
          <w:rStyle w:val="fontstyle01"/>
        </w:rPr>
        <w:t>inspeksi</w:t>
      </w:r>
      <w:proofErr w:type="spellEnd"/>
      <w:r w:rsidR="00614C0C" w:rsidRPr="008444BC">
        <w:rPr>
          <w:rStyle w:val="fontstyle01"/>
        </w:rPr>
        <w:t xml:space="preserve"> </w:t>
      </w:r>
      <w:proofErr w:type="spellStart"/>
      <w:r w:rsidR="00614C0C" w:rsidRPr="008444BC">
        <w:rPr>
          <w:rStyle w:val="fontstyle01"/>
        </w:rPr>
        <w:t>lapangan</w:t>
      </w:r>
      <w:proofErr w:type="spellEnd"/>
      <w:r w:rsidR="00614C0C" w:rsidRPr="008444BC">
        <w:rPr>
          <w:rStyle w:val="fontstyle01"/>
        </w:rPr>
        <w:t xml:space="preserve"> pada </w:t>
      </w:r>
      <w:proofErr w:type="spellStart"/>
      <w:r w:rsidR="00614C0C" w:rsidRPr="008444BC">
        <w:rPr>
          <w:rStyle w:val="fontstyle01"/>
        </w:rPr>
        <w:t>Pengawasan</w:t>
      </w:r>
      <w:proofErr w:type="spellEnd"/>
      <w:r w:rsidR="00614C0C" w:rsidRPr="008444BC">
        <w:rPr>
          <w:rStyle w:val="fontstyle01"/>
        </w:rPr>
        <w:t xml:space="preserve"> </w:t>
      </w:r>
      <w:proofErr w:type="spellStart"/>
      <w:r w:rsidR="00614C0C" w:rsidRPr="008444BC">
        <w:rPr>
          <w:rStyle w:val="fontstyle01"/>
        </w:rPr>
        <w:t>rutin</w:t>
      </w:r>
      <w:proofErr w:type="spellEnd"/>
      <w:r w:rsidR="00614C0C" w:rsidRPr="008444BC">
        <w:rPr>
          <w:rStyle w:val="fontstyle01"/>
        </w:rPr>
        <w:t xml:space="preserve"> dan</w:t>
      </w:r>
      <w:r w:rsidR="00614C0C" w:rsidRPr="008444BC">
        <w:rPr>
          <w:rStyle w:val="fontstyle01"/>
          <w:rFonts w:cs="Arial"/>
          <w:color w:val="000000" w:themeColor="text1"/>
        </w:rPr>
        <w:t xml:space="preserve"> </w:t>
      </w:r>
      <w:proofErr w:type="spellStart"/>
      <w:r w:rsidR="00614C0C" w:rsidRPr="008444BC">
        <w:rPr>
          <w:rStyle w:val="fontstyle01"/>
        </w:rPr>
        <w:t>pembaharuan</w:t>
      </w:r>
      <w:proofErr w:type="spellEnd"/>
      <w:r w:rsidR="00614C0C" w:rsidRPr="008444BC">
        <w:rPr>
          <w:rStyle w:val="fontstyle01"/>
        </w:rPr>
        <w:t xml:space="preserve"> </w:t>
      </w:r>
      <w:proofErr w:type="spellStart"/>
      <w:r w:rsidR="00614C0C" w:rsidRPr="008444BC">
        <w:rPr>
          <w:rStyle w:val="fontstyle01"/>
        </w:rPr>
        <w:t>profil</w:t>
      </w:r>
      <w:proofErr w:type="spellEnd"/>
      <w:r w:rsidR="00614C0C" w:rsidRPr="008444BC">
        <w:rPr>
          <w:rStyle w:val="fontstyle01"/>
        </w:rPr>
        <w:t xml:space="preserve"> </w:t>
      </w:r>
      <w:proofErr w:type="spellStart"/>
      <w:r w:rsidR="00614C0C" w:rsidRPr="008444BC">
        <w:rPr>
          <w:rStyle w:val="fontstyle01"/>
        </w:rPr>
        <w:t>Pelaku</w:t>
      </w:r>
      <w:proofErr w:type="spellEnd"/>
      <w:r w:rsidR="00614C0C" w:rsidRPr="008444BC">
        <w:rPr>
          <w:rStyle w:val="fontstyle01"/>
        </w:rPr>
        <w:t xml:space="preserve"> Usaha pada </w:t>
      </w:r>
      <w:proofErr w:type="spellStart"/>
      <w:r w:rsidR="00614C0C" w:rsidRPr="008444BC">
        <w:rPr>
          <w:rStyle w:val="fontstyle01"/>
        </w:rPr>
        <w:t>Sistem</w:t>
      </w:r>
      <w:proofErr w:type="spellEnd"/>
      <w:r w:rsidR="00614C0C" w:rsidRPr="008444BC">
        <w:rPr>
          <w:rStyle w:val="fontstyle01"/>
        </w:rPr>
        <w:t xml:space="preserve"> OSS.</w:t>
      </w:r>
    </w:p>
    <w:p w14:paraId="42169DAB" w14:textId="77777777" w:rsidR="00FE09A0" w:rsidRPr="00FB122D" w:rsidRDefault="00FE09A0" w:rsidP="004E5A1F">
      <w:pPr>
        <w:rPr>
          <w:lang w:val="en-US"/>
        </w:rPr>
      </w:pPr>
    </w:p>
    <w:p w14:paraId="37DFEE1C" w14:textId="76A0EBA4" w:rsidR="00CE7064" w:rsidRPr="002943E6" w:rsidRDefault="00CE7064">
      <w:pPr>
        <w:pStyle w:val="Heading8"/>
        <w:spacing w:before="0" w:after="0" w:line="360" w:lineRule="auto"/>
        <w:ind w:left="1985"/>
        <w:rPr>
          <w:szCs w:val="24"/>
        </w:rPr>
      </w:pPr>
      <w:proofErr w:type="spellStart"/>
      <w:r w:rsidRPr="004E5A1F">
        <w:rPr>
          <w:szCs w:val="24"/>
          <w:lang w:val="en-US"/>
        </w:rPr>
        <w:t>Bagian</w:t>
      </w:r>
      <w:proofErr w:type="spellEnd"/>
      <w:r w:rsidRPr="004E5A1F">
        <w:rPr>
          <w:szCs w:val="24"/>
          <w:lang w:val="en-US"/>
        </w:rPr>
        <w:t xml:space="preserve"> </w:t>
      </w:r>
      <w:proofErr w:type="spellStart"/>
      <w:r w:rsidRPr="004E5A1F">
        <w:rPr>
          <w:szCs w:val="24"/>
          <w:lang w:val="en-US"/>
        </w:rPr>
        <w:t>Keenam</w:t>
      </w:r>
      <w:proofErr w:type="spellEnd"/>
    </w:p>
    <w:p w14:paraId="24BE6876" w14:textId="4382F08C" w:rsidR="00CE7064" w:rsidRPr="004E5A1F" w:rsidRDefault="00CE7064">
      <w:pPr>
        <w:pStyle w:val="Heading8"/>
        <w:spacing w:before="0" w:after="0" w:line="360" w:lineRule="auto"/>
        <w:ind w:left="1985"/>
        <w:rPr>
          <w:szCs w:val="24"/>
          <w:lang w:val="en-US"/>
        </w:rPr>
      </w:pPr>
      <w:proofErr w:type="spellStart"/>
      <w:r w:rsidRPr="004E5A1F">
        <w:rPr>
          <w:color w:val="000000"/>
          <w:szCs w:val="24"/>
          <w:lang w:val="en-US"/>
        </w:rPr>
        <w:t>Pelaksanaan</w:t>
      </w:r>
      <w:proofErr w:type="spellEnd"/>
      <w:r w:rsidRPr="004E5A1F">
        <w:rPr>
          <w:color w:val="000000"/>
          <w:szCs w:val="24"/>
          <w:lang w:val="en-US"/>
        </w:rPr>
        <w:t xml:space="preserve"> </w:t>
      </w:r>
      <w:proofErr w:type="spellStart"/>
      <w:r w:rsidRPr="004E5A1F">
        <w:rPr>
          <w:color w:val="000000"/>
          <w:szCs w:val="24"/>
          <w:lang w:val="en-US"/>
        </w:rPr>
        <w:t>Pengaduan</w:t>
      </w:r>
      <w:proofErr w:type="spellEnd"/>
      <w:r w:rsidRPr="004E5A1F">
        <w:rPr>
          <w:color w:val="000000"/>
          <w:szCs w:val="24"/>
          <w:lang w:val="en-US"/>
        </w:rPr>
        <w:t xml:space="preserve"> </w:t>
      </w:r>
    </w:p>
    <w:p w14:paraId="3C07633D" w14:textId="77777777" w:rsidR="00FE09A0" w:rsidRDefault="00FE09A0">
      <w:pPr>
        <w:pStyle w:val="Heading8"/>
        <w:spacing w:before="0" w:after="0" w:line="360" w:lineRule="auto"/>
        <w:ind w:left="1985"/>
        <w:rPr>
          <w:szCs w:val="24"/>
        </w:rPr>
      </w:pPr>
    </w:p>
    <w:p w14:paraId="00D6CB84" w14:textId="408EA972" w:rsidR="00CE7064" w:rsidRPr="002943E6" w:rsidRDefault="00CE7064">
      <w:pPr>
        <w:pStyle w:val="Heading8"/>
        <w:spacing w:before="0" w:after="0" w:line="360" w:lineRule="auto"/>
        <w:ind w:left="1985"/>
        <w:rPr>
          <w:szCs w:val="24"/>
        </w:rPr>
      </w:pPr>
      <w:r w:rsidRPr="004E5A1F">
        <w:rPr>
          <w:szCs w:val="24"/>
        </w:rPr>
        <w:t xml:space="preserve">Pasal </w:t>
      </w:r>
      <w:r w:rsidRPr="004E5A1F">
        <w:rPr>
          <w:szCs w:val="24"/>
          <w:lang w:val="en-US"/>
        </w:rPr>
        <w:t>1</w:t>
      </w:r>
      <w:r w:rsidRPr="008444BC">
        <w:rPr>
          <w:szCs w:val="24"/>
          <w:lang w:val="en-US"/>
        </w:rPr>
        <w:t>8</w:t>
      </w:r>
    </w:p>
    <w:p w14:paraId="4F995A96" w14:textId="77777777" w:rsidR="00C16C51" w:rsidRPr="008444BC" w:rsidRDefault="00C16C51">
      <w:pPr>
        <w:pStyle w:val="ListParagraph"/>
        <w:numPr>
          <w:ilvl w:val="0"/>
          <w:numId w:val="142"/>
        </w:numPr>
        <w:autoSpaceDE w:val="0"/>
        <w:autoSpaceDN w:val="0"/>
        <w:adjustRightInd w:val="0"/>
        <w:spacing w:after="0" w:line="360" w:lineRule="auto"/>
        <w:ind w:left="2552" w:hanging="567"/>
        <w:jc w:val="both"/>
        <w:rPr>
          <w:rFonts w:ascii="Bookman Old Style" w:hAnsi="Bookman Old Style" w:cstheme="minorBidi"/>
          <w:color w:val="000000" w:themeColor="text1"/>
          <w:sz w:val="24"/>
          <w:szCs w:val="24"/>
        </w:rPr>
      </w:pPr>
      <w:proofErr w:type="spellStart"/>
      <w:r w:rsidRPr="008444BC">
        <w:rPr>
          <w:rFonts w:ascii="Bookman Old Style" w:hAnsi="Bookman Old Style" w:cstheme="minorBidi"/>
          <w:color w:val="000000" w:themeColor="text1"/>
          <w:sz w:val="24"/>
          <w:szCs w:val="24"/>
          <w:lang w:val="en-US"/>
        </w:rPr>
        <w:t>Untuk</w:t>
      </w:r>
      <w:proofErr w:type="spellEnd"/>
      <w:r w:rsidRPr="008444BC">
        <w:rPr>
          <w:rFonts w:ascii="Bookman Old Style" w:hAnsi="Bookman Old Style" w:cstheme="minorBidi"/>
          <w:color w:val="000000" w:themeColor="text1"/>
          <w:sz w:val="24"/>
          <w:szCs w:val="24"/>
          <w:lang w:val="en-US"/>
        </w:rPr>
        <w:t xml:space="preserve"> </w:t>
      </w:r>
      <w:proofErr w:type="spellStart"/>
      <w:r w:rsidRPr="008444BC">
        <w:rPr>
          <w:rFonts w:ascii="Bookman Old Style" w:hAnsi="Bookman Old Style" w:cstheme="minorBidi"/>
          <w:color w:val="000000" w:themeColor="text1"/>
          <w:sz w:val="24"/>
          <w:szCs w:val="24"/>
          <w:lang w:val="en-US"/>
        </w:rPr>
        <w:t>meningkatkan</w:t>
      </w:r>
      <w:proofErr w:type="spellEnd"/>
      <w:r w:rsidRPr="008444BC">
        <w:rPr>
          <w:rFonts w:ascii="Bookman Old Style" w:hAnsi="Bookman Old Style" w:cstheme="minorBidi"/>
          <w:color w:val="000000" w:themeColor="text1"/>
          <w:sz w:val="24"/>
          <w:szCs w:val="24"/>
          <w:lang w:val="en-US"/>
        </w:rPr>
        <w:t xml:space="preserve"> </w:t>
      </w:r>
      <w:proofErr w:type="spellStart"/>
      <w:r w:rsidRPr="008444BC">
        <w:rPr>
          <w:rFonts w:ascii="Bookman Old Style" w:hAnsi="Bookman Old Style" w:cstheme="minorBidi"/>
          <w:color w:val="000000" w:themeColor="text1"/>
          <w:sz w:val="24"/>
          <w:szCs w:val="24"/>
          <w:lang w:val="en-US"/>
        </w:rPr>
        <w:t>layanan</w:t>
      </w:r>
      <w:proofErr w:type="spellEnd"/>
      <w:r w:rsidRPr="008444BC">
        <w:rPr>
          <w:rFonts w:ascii="Bookman Old Style" w:hAnsi="Bookman Old Style" w:cstheme="minorBidi"/>
          <w:color w:val="000000" w:themeColor="text1"/>
          <w:sz w:val="24"/>
          <w:szCs w:val="24"/>
          <w:lang w:val="en-US"/>
        </w:rPr>
        <w:t xml:space="preserve"> </w:t>
      </w:r>
      <w:proofErr w:type="spellStart"/>
      <w:r w:rsidRPr="008444BC">
        <w:rPr>
          <w:rFonts w:ascii="Bookman Old Style" w:hAnsi="Bookman Old Style" w:cstheme="minorBidi"/>
          <w:color w:val="000000" w:themeColor="text1"/>
          <w:sz w:val="24"/>
          <w:szCs w:val="24"/>
          <w:lang w:val="en-US"/>
        </w:rPr>
        <w:t>Perizinan</w:t>
      </w:r>
      <w:proofErr w:type="spellEnd"/>
      <w:r w:rsidRPr="008444BC">
        <w:rPr>
          <w:rFonts w:ascii="Bookman Old Style" w:hAnsi="Bookman Old Style" w:cstheme="minorBidi"/>
          <w:color w:val="000000" w:themeColor="text1"/>
          <w:sz w:val="24"/>
          <w:szCs w:val="24"/>
          <w:lang w:val="en-US"/>
        </w:rPr>
        <w:t xml:space="preserve"> </w:t>
      </w:r>
      <w:proofErr w:type="spellStart"/>
      <w:r w:rsidRPr="008444BC">
        <w:rPr>
          <w:rFonts w:ascii="Bookman Old Style" w:hAnsi="Bookman Old Style" w:cstheme="minorBidi"/>
          <w:color w:val="000000" w:themeColor="text1"/>
          <w:sz w:val="24"/>
          <w:szCs w:val="24"/>
          <w:lang w:val="en-US"/>
        </w:rPr>
        <w:t>Berusaha</w:t>
      </w:r>
      <w:proofErr w:type="spellEnd"/>
      <w:r w:rsidRPr="008444BC">
        <w:rPr>
          <w:rFonts w:ascii="Bookman Old Style" w:hAnsi="Bookman Old Style" w:cstheme="minorBidi"/>
          <w:color w:val="000000" w:themeColor="text1"/>
          <w:sz w:val="24"/>
          <w:szCs w:val="24"/>
          <w:lang w:val="en-US"/>
        </w:rPr>
        <w:t xml:space="preserve"> </w:t>
      </w:r>
      <w:proofErr w:type="spellStart"/>
      <w:r w:rsidRPr="008444BC">
        <w:rPr>
          <w:rFonts w:ascii="Bookman Old Style" w:hAnsi="Bookman Old Style" w:cstheme="minorBidi"/>
          <w:color w:val="000000" w:themeColor="text1"/>
          <w:sz w:val="24"/>
          <w:szCs w:val="24"/>
          <w:lang w:val="en-US"/>
        </w:rPr>
        <w:t>Berbasis</w:t>
      </w:r>
      <w:proofErr w:type="spellEnd"/>
      <w:r w:rsidRPr="008444BC">
        <w:rPr>
          <w:rFonts w:ascii="Bookman Old Style" w:hAnsi="Bookman Old Style" w:cstheme="minorBidi"/>
          <w:color w:val="000000" w:themeColor="text1"/>
          <w:sz w:val="24"/>
          <w:szCs w:val="24"/>
          <w:lang w:val="en-US"/>
        </w:rPr>
        <w:t xml:space="preserve"> </w:t>
      </w:r>
      <w:proofErr w:type="spellStart"/>
      <w:r w:rsidRPr="008444BC">
        <w:rPr>
          <w:rFonts w:ascii="Bookman Old Style" w:hAnsi="Bookman Old Style" w:cstheme="minorBidi"/>
          <w:color w:val="000000" w:themeColor="text1"/>
          <w:sz w:val="24"/>
          <w:szCs w:val="24"/>
          <w:lang w:val="en-US"/>
        </w:rPr>
        <w:t>Risiko</w:t>
      </w:r>
      <w:proofErr w:type="spellEnd"/>
      <w:r w:rsidRPr="008444BC">
        <w:rPr>
          <w:rFonts w:ascii="Bookman Old Style" w:hAnsi="Bookman Old Style" w:cstheme="minorBidi"/>
          <w:color w:val="000000" w:themeColor="text1"/>
          <w:sz w:val="24"/>
          <w:szCs w:val="24"/>
          <w:lang w:val="en-US"/>
        </w:rPr>
        <w:t xml:space="preserve">, BKPM </w:t>
      </w:r>
      <w:proofErr w:type="spellStart"/>
      <w:r w:rsidRPr="008444BC">
        <w:rPr>
          <w:rFonts w:ascii="Bookman Old Style" w:hAnsi="Bookman Old Style" w:cstheme="minorBidi"/>
          <w:color w:val="000000" w:themeColor="text1"/>
          <w:sz w:val="24"/>
          <w:szCs w:val="24"/>
          <w:lang w:val="en-US"/>
        </w:rPr>
        <w:t>menyediakan</w:t>
      </w:r>
      <w:proofErr w:type="spellEnd"/>
      <w:r w:rsidRPr="008444BC">
        <w:rPr>
          <w:rFonts w:ascii="Bookman Old Style" w:hAnsi="Bookman Old Style" w:cstheme="minorBidi"/>
          <w:color w:val="000000" w:themeColor="text1"/>
          <w:sz w:val="24"/>
          <w:szCs w:val="24"/>
          <w:lang w:val="en-US"/>
        </w:rPr>
        <w:t xml:space="preserve"> </w:t>
      </w:r>
      <w:proofErr w:type="spellStart"/>
      <w:r w:rsidRPr="008444BC">
        <w:rPr>
          <w:rFonts w:ascii="Bookman Old Style" w:hAnsi="Bookman Old Style" w:cstheme="minorBidi"/>
          <w:color w:val="000000" w:themeColor="text1"/>
          <w:sz w:val="24"/>
          <w:szCs w:val="24"/>
          <w:lang w:val="en-US"/>
        </w:rPr>
        <w:t>layanan</w:t>
      </w:r>
      <w:proofErr w:type="spellEnd"/>
      <w:r w:rsidRPr="008444BC">
        <w:rPr>
          <w:rFonts w:ascii="Bookman Old Style" w:hAnsi="Bookman Old Style" w:cstheme="minorBidi"/>
          <w:color w:val="000000" w:themeColor="text1"/>
          <w:sz w:val="24"/>
          <w:szCs w:val="24"/>
          <w:lang w:val="en-US"/>
        </w:rPr>
        <w:t xml:space="preserve"> </w:t>
      </w:r>
      <w:proofErr w:type="spellStart"/>
      <w:r w:rsidRPr="004E5A1F">
        <w:rPr>
          <w:rFonts w:ascii="Bookman Old Style" w:hAnsi="Bookman Old Style" w:cstheme="minorBidi"/>
          <w:color w:val="000000" w:themeColor="text1"/>
          <w:sz w:val="24"/>
          <w:szCs w:val="24"/>
          <w:lang w:val="en-US"/>
        </w:rPr>
        <w:t>pengaduan</w:t>
      </w:r>
      <w:proofErr w:type="spellEnd"/>
      <w:r w:rsidRPr="004E5A1F">
        <w:rPr>
          <w:rFonts w:ascii="Bookman Old Style" w:hAnsi="Bookman Old Style" w:cstheme="minorBidi"/>
          <w:color w:val="000000" w:themeColor="text1"/>
          <w:sz w:val="24"/>
          <w:szCs w:val="24"/>
          <w:lang w:val="en-US"/>
        </w:rPr>
        <w:t xml:space="preserve"> </w:t>
      </w:r>
      <w:proofErr w:type="spellStart"/>
      <w:r w:rsidRPr="004E5A1F">
        <w:rPr>
          <w:rFonts w:ascii="Bookman Old Style" w:hAnsi="Bookman Old Style" w:cstheme="minorBidi"/>
          <w:color w:val="000000" w:themeColor="text1"/>
          <w:sz w:val="24"/>
          <w:szCs w:val="24"/>
          <w:lang w:val="en-US"/>
        </w:rPr>
        <w:t>dari</w:t>
      </w:r>
      <w:proofErr w:type="spellEnd"/>
      <w:r w:rsidRPr="004E5A1F">
        <w:rPr>
          <w:rFonts w:ascii="Bookman Old Style" w:hAnsi="Bookman Old Style" w:cstheme="minorBidi"/>
          <w:color w:val="000000" w:themeColor="text1"/>
          <w:sz w:val="24"/>
          <w:szCs w:val="24"/>
          <w:lang w:val="en-US"/>
        </w:rPr>
        <w:t xml:space="preserve"> </w:t>
      </w:r>
      <w:proofErr w:type="spellStart"/>
      <w:r w:rsidRPr="004E5A1F">
        <w:rPr>
          <w:rFonts w:ascii="Bookman Old Style" w:hAnsi="Bookman Old Style" w:cstheme="minorBidi"/>
          <w:color w:val="000000" w:themeColor="text1"/>
          <w:sz w:val="24"/>
          <w:szCs w:val="24"/>
          <w:lang w:val="en-US"/>
        </w:rPr>
        <w:t>masyarakat</w:t>
      </w:r>
      <w:proofErr w:type="spellEnd"/>
      <w:r w:rsidRPr="004E5A1F">
        <w:rPr>
          <w:rFonts w:ascii="Bookman Old Style" w:hAnsi="Bookman Old Style" w:cstheme="minorBidi"/>
          <w:color w:val="000000" w:themeColor="text1"/>
          <w:sz w:val="24"/>
          <w:szCs w:val="24"/>
          <w:lang w:val="en-US"/>
        </w:rPr>
        <w:t xml:space="preserve"> dan/</w:t>
      </w:r>
      <w:proofErr w:type="spellStart"/>
      <w:r w:rsidRPr="004E5A1F">
        <w:rPr>
          <w:rFonts w:ascii="Bookman Old Style" w:hAnsi="Bookman Old Style" w:cstheme="minorBidi"/>
          <w:color w:val="000000" w:themeColor="text1"/>
          <w:sz w:val="24"/>
          <w:szCs w:val="24"/>
          <w:lang w:val="en-US"/>
        </w:rPr>
        <w:t>atau</w:t>
      </w:r>
      <w:proofErr w:type="spellEnd"/>
      <w:r w:rsidRPr="004E5A1F">
        <w:rPr>
          <w:rFonts w:ascii="Bookman Old Style" w:hAnsi="Bookman Old Style" w:cstheme="minorBidi"/>
          <w:color w:val="000000" w:themeColor="text1"/>
          <w:sz w:val="24"/>
          <w:szCs w:val="24"/>
          <w:lang w:val="en-US"/>
        </w:rPr>
        <w:t xml:space="preserve"> </w:t>
      </w:r>
      <w:proofErr w:type="spellStart"/>
      <w:r w:rsidRPr="004E5A1F">
        <w:rPr>
          <w:rFonts w:ascii="Bookman Old Style" w:hAnsi="Bookman Old Style" w:cstheme="minorBidi"/>
          <w:color w:val="000000" w:themeColor="text1"/>
          <w:sz w:val="24"/>
          <w:szCs w:val="24"/>
          <w:lang w:val="en-US"/>
        </w:rPr>
        <w:t>Pelaku</w:t>
      </w:r>
      <w:proofErr w:type="spellEnd"/>
      <w:r w:rsidRPr="004E5A1F">
        <w:rPr>
          <w:rFonts w:ascii="Bookman Old Style" w:hAnsi="Bookman Old Style" w:cstheme="minorBidi"/>
          <w:color w:val="000000" w:themeColor="text1"/>
          <w:sz w:val="24"/>
          <w:szCs w:val="24"/>
          <w:lang w:val="en-US"/>
        </w:rPr>
        <w:t xml:space="preserve"> Usaha</w:t>
      </w:r>
      <w:r w:rsidRPr="008444BC">
        <w:rPr>
          <w:rFonts w:ascii="Bookman Old Style" w:hAnsi="Bookman Old Style" w:cstheme="minorBidi"/>
          <w:color w:val="000000" w:themeColor="text1"/>
          <w:sz w:val="24"/>
          <w:szCs w:val="24"/>
          <w:lang w:val="en-US"/>
        </w:rPr>
        <w:t xml:space="preserve"> pada </w:t>
      </w:r>
      <w:proofErr w:type="spellStart"/>
      <w:r w:rsidRPr="008444BC">
        <w:rPr>
          <w:rFonts w:ascii="Bookman Old Style" w:hAnsi="Bookman Old Style" w:cstheme="minorBidi"/>
          <w:color w:val="000000" w:themeColor="text1"/>
          <w:sz w:val="24"/>
          <w:szCs w:val="24"/>
          <w:lang w:val="en-US"/>
        </w:rPr>
        <w:t>Sistem</w:t>
      </w:r>
      <w:proofErr w:type="spellEnd"/>
      <w:r w:rsidRPr="008444BC">
        <w:rPr>
          <w:rFonts w:ascii="Bookman Old Style" w:hAnsi="Bookman Old Style" w:cstheme="minorBidi"/>
          <w:color w:val="000000" w:themeColor="text1"/>
          <w:sz w:val="24"/>
          <w:szCs w:val="24"/>
          <w:lang w:val="en-US"/>
        </w:rPr>
        <w:t xml:space="preserve"> OSS.</w:t>
      </w:r>
    </w:p>
    <w:p w14:paraId="493509DA" w14:textId="77777777" w:rsidR="00C16C51" w:rsidRPr="004E5A1F" w:rsidRDefault="00C16C51">
      <w:pPr>
        <w:pStyle w:val="ListParagraph"/>
        <w:numPr>
          <w:ilvl w:val="0"/>
          <w:numId w:val="142"/>
        </w:numPr>
        <w:autoSpaceDE w:val="0"/>
        <w:autoSpaceDN w:val="0"/>
        <w:adjustRightInd w:val="0"/>
        <w:spacing w:after="0" w:line="360" w:lineRule="auto"/>
        <w:ind w:left="2552" w:hanging="567"/>
        <w:jc w:val="both"/>
        <w:rPr>
          <w:rFonts w:ascii="Bookman Old Style" w:hAnsi="Bookman Old Style" w:cstheme="minorBidi"/>
          <w:color w:val="000000" w:themeColor="text1"/>
          <w:sz w:val="24"/>
          <w:szCs w:val="24"/>
        </w:rPr>
      </w:pPr>
      <w:r w:rsidRPr="008444BC">
        <w:rPr>
          <w:rFonts w:ascii="Bookman Old Style" w:hAnsi="Bookman Old Style" w:cs="Arial"/>
          <w:color w:val="000000" w:themeColor="text1"/>
          <w:sz w:val="24"/>
          <w:szCs w:val="24"/>
        </w:rPr>
        <w:t>Masyarakat dan Pelaku Usaha dapat melakukan pengaduan terhadap:</w:t>
      </w:r>
    </w:p>
    <w:p w14:paraId="12C7D67A" w14:textId="77777777" w:rsidR="00C16C51" w:rsidRPr="008444BC" w:rsidRDefault="00C16C51">
      <w:pPr>
        <w:pStyle w:val="ListParagraph"/>
        <w:numPr>
          <w:ilvl w:val="0"/>
          <w:numId w:val="209"/>
        </w:numPr>
        <w:autoSpaceDE w:val="0"/>
        <w:autoSpaceDN w:val="0"/>
        <w:adjustRightInd w:val="0"/>
        <w:spacing w:after="0" w:line="360" w:lineRule="auto"/>
        <w:ind w:left="3119" w:hanging="567"/>
        <w:jc w:val="both"/>
        <w:rPr>
          <w:rFonts w:ascii="Bookman Old Style" w:hAnsi="Bookman Old Style" w:cs="Times New Roman"/>
          <w:color w:val="000000" w:themeColor="text1"/>
          <w:sz w:val="24"/>
          <w:szCs w:val="24"/>
        </w:rPr>
      </w:pPr>
      <w:r w:rsidRPr="008444BC">
        <w:rPr>
          <w:rFonts w:ascii="Bookman Old Style" w:hAnsi="Bookman Old Style" w:cstheme="minorHAnsi"/>
          <w:color w:val="000000" w:themeColor="text1"/>
          <w:sz w:val="24"/>
          <w:szCs w:val="24"/>
        </w:rPr>
        <w:t>Pelaku Usaha</w:t>
      </w:r>
      <w:r w:rsidRPr="008444BC">
        <w:rPr>
          <w:rFonts w:ascii="Bookman Old Style" w:hAnsi="Bookman Old Style" w:cstheme="minorHAnsi"/>
          <w:color w:val="000000" w:themeColor="text1"/>
          <w:sz w:val="24"/>
          <w:szCs w:val="24"/>
          <w:lang w:val="en-US"/>
        </w:rPr>
        <w:t>;</w:t>
      </w:r>
    </w:p>
    <w:p w14:paraId="177BB77A" w14:textId="7D8B6ADF" w:rsidR="00C16C51" w:rsidRPr="008444BC" w:rsidRDefault="00C16C51">
      <w:pPr>
        <w:pStyle w:val="ListParagraph"/>
        <w:numPr>
          <w:ilvl w:val="0"/>
          <w:numId w:val="209"/>
        </w:numPr>
        <w:autoSpaceDE w:val="0"/>
        <w:autoSpaceDN w:val="0"/>
        <w:adjustRightInd w:val="0"/>
        <w:spacing w:after="0" w:line="360" w:lineRule="auto"/>
        <w:ind w:left="3119" w:hanging="567"/>
        <w:jc w:val="both"/>
        <w:rPr>
          <w:rFonts w:ascii="Bookman Old Style" w:hAnsi="Bookman Old Style"/>
          <w:color w:val="000000" w:themeColor="text1"/>
          <w:sz w:val="24"/>
          <w:szCs w:val="24"/>
        </w:rPr>
      </w:pPr>
      <w:r w:rsidRPr="008444BC">
        <w:rPr>
          <w:rFonts w:ascii="Bookman Old Style" w:hAnsi="Bookman Old Style"/>
          <w:color w:val="000000" w:themeColor="text1"/>
          <w:sz w:val="24"/>
          <w:szCs w:val="24"/>
          <w:lang w:val="en-US"/>
        </w:rPr>
        <w:t xml:space="preserve">Lembaga OSS, </w:t>
      </w:r>
      <w:proofErr w:type="spellStart"/>
      <w:r w:rsidR="007211B5" w:rsidRPr="008444BC">
        <w:rPr>
          <w:rFonts w:ascii="Bookman Old Style" w:hAnsi="Bookman Old Style"/>
          <w:color w:val="000000" w:themeColor="text1"/>
          <w:sz w:val="24"/>
          <w:szCs w:val="24"/>
          <w:lang w:val="en-US"/>
        </w:rPr>
        <w:t>kementerian</w:t>
      </w:r>
      <w:proofErr w:type="spellEnd"/>
      <w:r w:rsidR="007211B5" w:rsidRPr="008444BC">
        <w:rPr>
          <w:rFonts w:ascii="Bookman Old Style" w:hAnsi="Bookman Old Style"/>
          <w:color w:val="000000" w:themeColor="text1"/>
          <w:sz w:val="24"/>
          <w:szCs w:val="24"/>
          <w:lang w:val="en-US"/>
        </w:rPr>
        <w:t>/</w:t>
      </w:r>
      <w:proofErr w:type="spellStart"/>
      <w:r w:rsidR="007211B5" w:rsidRPr="008444BC">
        <w:rPr>
          <w:rFonts w:ascii="Bookman Old Style" w:hAnsi="Bookman Old Style"/>
          <w:color w:val="000000" w:themeColor="text1"/>
          <w:sz w:val="24"/>
          <w:szCs w:val="24"/>
          <w:lang w:val="en-US"/>
        </w:rPr>
        <w:t>lembaga</w:t>
      </w:r>
      <w:proofErr w:type="spellEnd"/>
      <w:r w:rsidRPr="008444BC">
        <w:rPr>
          <w:rFonts w:ascii="Bookman Old Style" w:hAnsi="Bookman Old Style"/>
          <w:color w:val="000000" w:themeColor="text1"/>
          <w:sz w:val="24"/>
          <w:szCs w:val="24"/>
        </w:rPr>
        <w:t xml:space="preserve">, </w:t>
      </w:r>
      <w:r w:rsidRPr="008444BC">
        <w:rPr>
          <w:rFonts w:ascii="Bookman Old Style" w:hAnsi="Bookman Old Style"/>
          <w:color w:val="000000" w:themeColor="text1"/>
          <w:sz w:val="24"/>
          <w:szCs w:val="24"/>
          <w:lang w:val="en-US"/>
        </w:rPr>
        <w:t>P</w:t>
      </w:r>
      <w:r w:rsidRPr="008444BC">
        <w:rPr>
          <w:rFonts w:ascii="Bookman Old Style" w:hAnsi="Bookman Old Style"/>
          <w:color w:val="000000" w:themeColor="text1"/>
          <w:sz w:val="24"/>
          <w:szCs w:val="24"/>
        </w:rPr>
        <w:t xml:space="preserve">emerintah </w:t>
      </w:r>
      <w:r w:rsidRPr="008444BC">
        <w:rPr>
          <w:rFonts w:ascii="Bookman Old Style" w:hAnsi="Bookman Old Style"/>
          <w:color w:val="000000" w:themeColor="text1"/>
          <w:sz w:val="24"/>
          <w:szCs w:val="24"/>
          <w:lang w:val="en-US"/>
        </w:rPr>
        <w:t>D</w:t>
      </w:r>
      <w:r w:rsidRPr="008444BC">
        <w:rPr>
          <w:rFonts w:ascii="Bookman Old Style" w:hAnsi="Bookman Old Style"/>
          <w:color w:val="000000" w:themeColor="text1"/>
          <w:sz w:val="24"/>
          <w:szCs w:val="24"/>
        </w:rPr>
        <w:t xml:space="preserve">aerah </w:t>
      </w:r>
      <w:r w:rsidRPr="008444BC">
        <w:rPr>
          <w:rFonts w:ascii="Bookman Old Style" w:hAnsi="Bookman Old Style"/>
          <w:color w:val="000000" w:themeColor="text1"/>
          <w:sz w:val="24"/>
          <w:szCs w:val="24"/>
          <w:lang w:val="en-US"/>
        </w:rPr>
        <w:t>P</w:t>
      </w:r>
      <w:r w:rsidRPr="008444BC">
        <w:rPr>
          <w:rFonts w:ascii="Bookman Old Style" w:hAnsi="Bookman Old Style"/>
          <w:color w:val="000000" w:themeColor="text1"/>
          <w:sz w:val="24"/>
          <w:szCs w:val="24"/>
        </w:rPr>
        <w:t xml:space="preserve">rovinsi, </w:t>
      </w:r>
      <w:r w:rsidRPr="008444BC">
        <w:rPr>
          <w:rFonts w:ascii="Bookman Old Style" w:hAnsi="Bookman Old Style"/>
          <w:color w:val="000000" w:themeColor="text1"/>
          <w:sz w:val="24"/>
          <w:szCs w:val="24"/>
          <w:lang w:val="en-US"/>
        </w:rPr>
        <w:t>P</w:t>
      </w:r>
      <w:r w:rsidRPr="008444BC">
        <w:rPr>
          <w:rFonts w:ascii="Bookman Old Style" w:hAnsi="Bookman Old Style"/>
          <w:color w:val="000000" w:themeColor="text1"/>
          <w:sz w:val="24"/>
          <w:szCs w:val="24"/>
        </w:rPr>
        <w:t xml:space="preserve">emerintah </w:t>
      </w:r>
      <w:r w:rsidRPr="008444BC">
        <w:rPr>
          <w:rFonts w:ascii="Bookman Old Style" w:hAnsi="Bookman Old Style"/>
          <w:color w:val="000000" w:themeColor="text1"/>
          <w:sz w:val="24"/>
          <w:szCs w:val="24"/>
          <w:lang w:val="en-US"/>
        </w:rPr>
        <w:t>D</w:t>
      </w:r>
      <w:r w:rsidRPr="008444BC">
        <w:rPr>
          <w:rFonts w:ascii="Bookman Old Style" w:hAnsi="Bookman Old Style"/>
          <w:color w:val="000000" w:themeColor="text1"/>
          <w:sz w:val="24"/>
          <w:szCs w:val="24"/>
        </w:rPr>
        <w:t xml:space="preserve">aerah </w:t>
      </w:r>
      <w:r w:rsidRPr="008444BC">
        <w:rPr>
          <w:rFonts w:ascii="Bookman Old Style" w:hAnsi="Bookman Old Style"/>
          <w:color w:val="000000" w:themeColor="text1"/>
          <w:sz w:val="24"/>
          <w:szCs w:val="24"/>
          <w:lang w:val="en-US"/>
        </w:rPr>
        <w:t>k</w:t>
      </w:r>
      <w:r w:rsidRPr="008444BC">
        <w:rPr>
          <w:rFonts w:ascii="Bookman Old Style" w:hAnsi="Bookman Old Style"/>
          <w:color w:val="000000" w:themeColor="text1"/>
          <w:sz w:val="24"/>
          <w:szCs w:val="24"/>
        </w:rPr>
        <w:t xml:space="preserve">abupaten/kota, </w:t>
      </w:r>
      <w:r w:rsidRPr="008444BC">
        <w:rPr>
          <w:rFonts w:ascii="Bookman Old Style" w:hAnsi="Bookman Old Style" w:cs="Arial"/>
          <w:color w:val="000000" w:themeColor="text1"/>
          <w:sz w:val="24"/>
          <w:szCs w:val="24"/>
        </w:rPr>
        <w:t>administrator KEK, dan badan pengusahaan KPBPB</w:t>
      </w:r>
      <w:r w:rsidRPr="008444BC">
        <w:rPr>
          <w:rFonts w:ascii="Bookman Old Style" w:hAnsi="Bookman Old Style" w:cs="Arial"/>
          <w:color w:val="000000" w:themeColor="text1"/>
          <w:sz w:val="24"/>
          <w:szCs w:val="24"/>
          <w:lang w:val="en-US"/>
        </w:rPr>
        <w:t>; dan</w:t>
      </w:r>
    </w:p>
    <w:p w14:paraId="003A7CCB" w14:textId="77777777" w:rsidR="00C16C51" w:rsidRPr="008444BC" w:rsidRDefault="00C16C51">
      <w:pPr>
        <w:pStyle w:val="ListParagraph"/>
        <w:numPr>
          <w:ilvl w:val="0"/>
          <w:numId w:val="209"/>
        </w:numPr>
        <w:autoSpaceDE w:val="0"/>
        <w:autoSpaceDN w:val="0"/>
        <w:adjustRightInd w:val="0"/>
        <w:spacing w:after="0" w:line="360" w:lineRule="auto"/>
        <w:ind w:left="3119" w:hanging="567"/>
        <w:jc w:val="both"/>
        <w:rPr>
          <w:rFonts w:ascii="Bookman Old Style" w:hAnsi="Bookman Old Style" w:cstheme="minorBidi"/>
          <w:color w:val="000000" w:themeColor="text1"/>
          <w:sz w:val="24"/>
          <w:szCs w:val="24"/>
        </w:rPr>
      </w:pPr>
      <w:r w:rsidRPr="008444BC">
        <w:rPr>
          <w:rFonts w:ascii="Bookman Old Style" w:hAnsi="Bookman Old Style" w:cs="Arial"/>
          <w:color w:val="000000" w:themeColor="text1"/>
          <w:sz w:val="24"/>
          <w:szCs w:val="24"/>
          <w:lang w:val="en-US"/>
        </w:rPr>
        <w:t>a</w:t>
      </w:r>
      <w:r w:rsidRPr="008444BC">
        <w:rPr>
          <w:rFonts w:ascii="Bookman Old Style" w:hAnsi="Bookman Old Style" w:cs="Arial"/>
          <w:color w:val="000000" w:themeColor="text1"/>
          <w:sz w:val="24"/>
          <w:szCs w:val="24"/>
        </w:rPr>
        <w:t xml:space="preserve">paratur sipil negara dan/atau </w:t>
      </w:r>
      <w:proofErr w:type="spellStart"/>
      <w:r w:rsidRPr="008444BC">
        <w:rPr>
          <w:rFonts w:ascii="Bookman Old Style" w:hAnsi="Bookman Old Style" w:cs="Arial"/>
          <w:color w:val="000000" w:themeColor="text1"/>
          <w:sz w:val="24"/>
          <w:szCs w:val="24"/>
          <w:lang w:val="en-US"/>
        </w:rPr>
        <w:t>profesi</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ahli</w:t>
      </w:r>
      <w:proofErr w:type="spellEnd"/>
      <w:r w:rsidRPr="008444BC">
        <w:rPr>
          <w:rFonts w:ascii="Bookman Old Style" w:hAnsi="Bookman Old Style" w:cs="Arial"/>
          <w:color w:val="000000" w:themeColor="text1"/>
          <w:sz w:val="24"/>
          <w:szCs w:val="24"/>
          <w:lang w:val="en-US"/>
        </w:rPr>
        <w:t xml:space="preserve"> yang </w:t>
      </w:r>
      <w:proofErr w:type="spellStart"/>
      <w:r w:rsidRPr="008444BC">
        <w:rPr>
          <w:rFonts w:ascii="Bookman Old Style" w:hAnsi="Bookman Old Style" w:cs="Arial"/>
          <w:color w:val="000000" w:themeColor="text1"/>
          <w:sz w:val="24"/>
          <w:szCs w:val="24"/>
          <w:lang w:val="en-US"/>
        </w:rPr>
        <w:t>bersertifikat</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atau</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terakreditasi</w:t>
      </w:r>
      <w:proofErr w:type="spellEnd"/>
      <w:r w:rsidRPr="008444BC">
        <w:rPr>
          <w:rFonts w:ascii="Bookman Old Style" w:hAnsi="Bookman Old Style" w:cs="Arial"/>
          <w:color w:val="000000" w:themeColor="text1"/>
          <w:sz w:val="24"/>
          <w:szCs w:val="24"/>
        </w:rPr>
        <w:t>.</w:t>
      </w:r>
    </w:p>
    <w:p w14:paraId="5ED2376F" w14:textId="77777777" w:rsidR="00C16C51" w:rsidRPr="008444BC" w:rsidRDefault="00C16C51">
      <w:pPr>
        <w:pStyle w:val="Style"/>
        <w:numPr>
          <w:ilvl w:val="0"/>
          <w:numId w:val="210"/>
        </w:numPr>
        <w:spacing w:after="0" w:line="360" w:lineRule="auto"/>
        <w:ind w:left="2552" w:right="23" w:hanging="572"/>
        <w:jc w:val="both"/>
        <w:rPr>
          <w:rFonts w:ascii="Bookman Old Style" w:hAnsi="Bookman Old Style" w:cs="Arial"/>
          <w:color w:val="000000" w:themeColor="text1"/>
          <w:lang w:val="id-ID"/>
        </w:rPr>
      </w:pPr>
      <w:proofErr w:type="spellStart"/>
      <w:r w:rsidRPr="008444BC">
        <w:rPr>
          <w:rFonts w:ascii="Bookman Old Style" w:hAnsi="Bookman Old Style" w:cs="Arial"/>
          <w:color w:val="000000" w:themeColor="text1"/>
        </w:rPr>
        <w:t>Pengaduan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dimaksud</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(2) </w:t>
      </w:r>
      <w:proofErr w:type="spellStart"/>
      <w:r w:rsidRPr="008444BC">
        <w:rPr>
          <w:rFonts w:ascii="Bookman Old Style" w:hAnsi="Bookman Old Style" w:cs="Arial"/>
          <w:color w:val="000000" w:themeColor="text1"/>
        </w:rPr>
        <w:t>dilakukan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dalam</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hal</w:t>
      </w:r>
      <w:proofErr w:type="spellEnd"/>
      <w:r w:rsidRPr="008444BC">
        <w:rPr>
          <w:rFonts w:ascii="Bookman Old Style" w:hAnsi="Bookman Old Style" w:cs="Arial"/>
          <w:color w:val="000000" w:themeColor="text1"/>
        </w:rPr>
        <w:t>:</w:t>
      </w:r>
    </w:p>
    <w:p w14:paraId="41A5864D" w14:textId="77777777" w:rsidR="00C16C51" w:rsidRPr="008444BC" w:rsidRDefault="00C16C51">
      <w:pPr>
        <w:pStyle w:val="Style"/>
        <w:numPr>
          <w:ilvl w:val="1"/>
          <w:numId w:val="208"/>
        </w:numPr>
        <w:spacing w:after="0" w:line="360" w:lineRule="auto"/>
        <w:ind w:left="3119" w:right="23" w:hanging="567"/>
        <w:jc w:val="both"/>
        <w:rPr>
          <w:rFonts w:ascii="Bookman Old Style" w:hAnsi="Bookman Old Style" w:cs="Arial"/>
          <w:color w:val="000000" w:themeColor="text1"/>
          <w:lang w:val="id-ID"/>
        </w:rPr>
      </w:pPr>
      <w:proofErr w:type="spellStart"/>
      <w:r w:rsidRPr="008444BC">
        <w:rPr>
          <w:rFonts w:ascii="Bookman Old Style" w:hAnsi="Bookman Old Style" w:cs="Arial"/>
          <w:color w:val="000000" w:themeColor="text1"/>
        </w:rPr>
        <w:lastRenderedPageBreak/>
        <w:t>pelaksanaan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Perizinan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Berusaha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Berbasis</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Risiko</w:t>
      </w:r>
      <w:proofErr w:type="spellEnd"/>
      <w:r w:rsidRPr="008444BC">
        <w:rPr>
          <w:rFonts w:ascii="Bookman Old Style" w:hAnsi="Bookman Old Style" w:cs="Arial"/>
          <w:color w:val="000000" w:themeColor="text1"/>
        </w:rPr>
        <w:t>;</w:t>
      </w:r>
    </w:p>
    <w:p w14:paraId="061E0C32" w14:textId="77777777" w:rsidR="00C16C51" w:rsidRPr="008444BC" w:rsidRDefault="00C16C51">
      <w:pPr>
        <w:pStyle w:val="Style"/>
        <w:numPr>
          <w:ilvl w:val="1"/>
          <w:numId w:val="208"/>
        </w:numPr>
        <w:spacing w:after="0" w:line="360" w:lineRule="auto"/>
        <w:ind w:left="3119" w:right="23" w:hanging="567"/>
        <w:jc w:val="both"/>
        <w:rPr>
          <w:rFonts w:ascii="Bookman Old Style" w:hAnsi="Bookman Old Style" w:cs="Arial"/>
          <w:color w:val="000000" w:themeColor="text1"/>
          <w:lang w:val="id-ID"/>
        </w:rPr>
      </w:pPr>
      <w:proofErr w:type="spellStart"/>
      <w:r w:rsidRPr="008444BC">
        <w:rPr>
          <w:rFonts w:ascii="Bookman Old Style" w:hAnsi="Bookman Old Style" w:cs="Arial"/>
          <w:color w:val="000000" w:themeColor="text1"/>
        </w:rPr>
        <w:t>pelaksanaan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kegiatan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usaha</w:t>
      </w:r>
      <w:proofErr w:type="spellEnd"/>
      <w:r w:rsidRPr="008444BC">
        <w:rPr>
          <w:rFonts w:ascii="Bookman Old Style" w:hAnsi="Bookman Old Style" w:cs="Arial"/>
          <w:color w:val="000000" w:themeColor="text1"/>
        </w:rPr>
        <w:t xml:space="preserve"> yang </w:t>
      </w:r>
      <w:proofErr w:type="spellStart"/>
      <w:r w:rsidRPr="008444BC">
        <w:rPr>
          <w:rFonts w:ascii="Bookman Old Style" w:hAnsi="Bookman Old Style" w:cs="Arial"/>
          <w:color w:val="000000" w:themeColor="text1"/>
        </w:rPr>
        <w:t>tidak</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sesuai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dengan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standar</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kegiatan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usaha</w:t>
      </w:r>
      <w:proofErr w:type="spellEnd"/>
      <w:r w:rsidRPr="008444BC">
        <w:rPr>
          <w:rFonts w:ascii="Bookman Old Style" w:hAnsi="Bookman Old Style" w:cs="Arial"/>
          <w:color w:val="000000" w:themeColor="text1"/>
        </w:rPr>
        <w:t xml:space="preserve"> dan </w:t>
      </w:r>
      <w:proofErr w:type="spellStart"/>
      <w:r w:rsidRPr="008444BC">
        <w:rPr>
          <w:rFonts w:ascii="Bookman Old Style" w:hAnsi="Bookman Old Style" w:cs="Arial"/>
          <w:color w:val="000000" w:themeColor="text1"/>
        </w:rPr>
        <w:t>ketentuan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peraturan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perundang-undangan</w:t>
      </w:r>
      <w:proofErr w:type="spellEnd"/>
      <w:r w:rsidRPr="008444BC">
        <w:rPr>
          <w:rFonts w:ascii="Bookman Old Style" w:hAnsi="Bookman Old Style" w:cs="Arial"/>
          <w:color w:val="000000" w:themeColor="text1"/>
        </w:rPr>
        <w:t>;</w:t>
      </w:r>
    </w:p>
    <w:p w14:paraId="49C693EF" w14:textId="77777777" w:rsidR="00C16C51" w:rsidRPr="008444BC" w:rsidRDefault="00C16C51">
      <w:pPr>
        <w:pStyle w:val="Style"/>
        <w:numPr>
          <w:ilvl w:val="1"/>
          <w:numId w:val="208"/>
        </w:numPr>
        <w:spacing w:after="0" w:line="360" w:lineRule="auto"/>
        <w:ind w:left="3119" w:right="23" w:hanging="567"/>
        <w:jc w:val="both"/>
        <w:rPr>
          <w:rFonts w:ascii="Bookman Old Style" w:hAnsi="Bookman Old Style" w:cs="Arial"/>
          <w:color w:val="000000" w:themeColor="text1"/>
          <w:lang w:val="id-ID"/>
        </w:rPr>
      </w:pPr>
      <w:proofErr w:type="spellStart"/>
      <w:r w:rsidRPr="008444BC">
        <w:rPr>
          <w:rFonts w:ascii="Bookman Old Style" w:hAnsi="Bookman Old Style" w:cs="Arial"/>
          <w:color w:val="000000" w:themeColor="text1"/>
        </w:rPr>
        <w:t>kegiatan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Pengawasan</w:t>
      </w:r>
      <w:proofErr w:type="spellEnd"/>
      <w:r w:rsidRPr="008444BC">
        <w:rPr>
          <w:rFonts w:ascii="Bookman Old Style" w:hAnsi="Bookman Old Style" w:cs="Arial"/>
          <w:color w:val="000000" w:themeColor="text1"/>
        </w:rPr>
        <w:t xml:space="preserve"> yang </w:t>
      </w:r>
      <w:proofErr w:type="spellStart"/>
      <w:r w:rsidRPr="008444BC">
        <w:rPr>
          <w:rFonts w:ascii="Bookman Old Style" w:hAnsi="Bookman Old Style" w:cs="Arial"/>
          <w:color w:val="000000" w:themeColor="text1"/>
        </w:rPr>
        <w:t>tidak</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sesuai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dengan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ketentuan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peraturan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perundang-undangan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atau</w:t>
      </w:r>
      <w:proofErr w:type="spellEnd"/>
    </w:p>
    <w:p w14:paraId="62261363" w14:textId="3EF5D0E8" w:rsidR="00C16C51" w:rsidRPr="008444BC" w:rsidRDefault="00C16C51">
      <w:pPr>
        <w:pStyle w:val="Style"/>
        <w:numPr>
          <w:ilvl w:val="1"/>
          <w:numId w:val="208"/>
        </w:numPr>
        <w:spacing w:after="0" w:line="360" w:lineRule="auto"/>
        <w:ind w:left="3119" w:right="23" w:hanging="567"/>
        <w:jc w:val="both"/>
        <w:rPr>
          <w:rFonts w:ascii="Bookman Old Style" w:hAnsi="Bookman Old Style" w:cs="Arial"/>
          <w:color w:val="000000" w:themeColor="text1"/>
          <w:lang w:val="id-ID"/>
        </w:rPr>
      </w:pPr>
      <w:proofErr w:type="spellStart"/>
      <w:r w:rsidRPr="008444BC">
        <w:rPr>
          <w:rFonts w:ascii="Bookman Old Style" w:hAnsi="Bookman Old Style" w:cs="Arial"/>
          <w:color w:val="000000" w:themeColor="text1"/>
        </w:rPr>
        <w:t>penyalahgunaan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penggunaan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Sistem</w:t>
      </w:r>
      <w:proofErr w:type="spellEnd"/>
      <w:r w:rsidRPr="008444BC">
        <w:rPr>
          <w:rFonts w:ascii="Bookman Old Style" w:hAnsi="Bookman Old Style" w:cs="Arial"/>
          <w:color w:val="000000" w:themeColor="text1"/>
        </w:rPr>
        <w:t xml:space="preserve"> OSS yang </w:t>
      </w:r>
      <w:proofErr w:type="spellStart"/>
      <w:r w:rsidRPr="008444BC">
        <w:rPr>
          <w:rFonts w:ascii="Bookman Old Style" w:hAnsi="Bookman Old Style" w:cs="Arial"/>
          <w:color w:val="000000" w:themeColor="text1"/>
        </w:rPr>
        <w:t>tidak</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sesuai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dengan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ketentuan</w:t>
      </w:r>
      <w:proofErr w:type="spellEnd"/>
      <w:r w:rsidRPr="008444BC">
        <w:rPr>
          <w:rFonts w:ascii="Bookman Old Style" w:hAnsi="Bookman Old Style" w:cs="Arial"/>
          <w:color w:val="000000" w:themeColor="text1"/>
        </w:rPr>
        <w:t xml:space="preserve"> </w:t>
      </w:r>
      <w:proofErr w:type="spellStart"/>
      <w:r w:rsidR="00071955" w:rsidRPr="008444BC">
        <w:rPr>
          <w:rFonts w:ascii="Bookman Old Style" w:hAnsi="Bookman Old Style" w:cs="Arial"/>
          <w:color w:val="000000" w:themeColor="text1"/>
        </w:rPr>
        <w:t>peraturan</w:t>
      </w:r>
      <w:proofErr w:type="spellEnd"/>
      <w:r w:rsidR="00071955"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perundang-undangan</w:t>
      </w:r>
      <w:proofErr w:type="spellEnd"/>
      <w:r w:rsidRPr="008444BC">
        <w:rPr>
          <w:rFonts w:ascii="Bookman Old Style" w:hAnsi="Bookman Old Style" w:cs="Arial"/>
          <w:color w:val="000000" w:themeColor="text1"/>
        </w:rPr>
        <w:t>.</w:t>
      </w:r>
    </w:p>
    <w:p w14:paraId="69C29574" w14:textId="77777777" w:rsidR="00C16C51" w:rsidRPr="008444BC" w:rsidRDefault="00C16C51">
      <w:pPr>
        <w:pStyle w:val="Style"/>
        <w:numPr>
          <w:ilvl w:val="0"/>
          <w:numId w:val="210"/>
        </w:numPr>
        <w:spacing w:after="0" w:line="360" w:lineRule="auto"/>
        <w:ind w:left="2552" w:right="23" w:hanging="572"/>
        <w:jc w:val="both"/>
        <w:rPr>
          <w:rFonts w:ascii="Bookman Old Style" w:hAnsi="Bookman Old Style" w:cs="Arial"/>
          <w:color w:val="000000" w:themeColor="text1"/>
          <w:lang w:val="id-ID"/>
        </w:rPr>
      </w:pPr>
      <w:proofErr w:type="spellStart"/>
      <w:r w:rsidRPr="008444BC">
        <w:rPr>
          <w:rFonts w:ascii="Bookman Old Style" w:hAnsi="Bookman Old Style" w:cs="Arial"/>
          <w:color w:val="000000" w:themeColor="text1"/>
        </w:rPr>
        <w:t>Pengaduan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kepada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Pelaku</w:t>
      </w:r>
      <w:proofErr w:type="spellEnd"/>
      <w:r w:rsidRPr="008444BC">
        <w:rPr>
          <w:rFonts w:ascii="Bookman Old Style" w:hAnsi="Bookman Old Style" w:cs="Arial"/>
          <w:color w:val="000000" w:themeColor="text1"/>
        </w:rPr>
        <w:t xml:space="preserve"> Usaha </w:t>
      </w:r>
      <w:proofErr w:type="spellStart"/>
      <w:r w:rsidRPr="008444BC">
        <w:rPr>
          <w:rFonts w:ascii="Bookman Old Style" w:hAnsi="Bookman Old Style" w:cs="Arial"/>
          <w:color w:val="000000" w:themeColor="text1"/>
        </w:rPr>
        <w:t>dilakukan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diatur</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(3) </w:t>
      </w:r>
      <w:proofErr w:type="spellStart"/>
      <w:r w:rsidRPr="008444BC">
        <w:rPr>
          <w:rFonts w:ascii="Bookman Old Style" w:hAnsi="Bookman Old Style" w:cs="Arial"/>
          <w:color w:val="000000" w:themeColor="text1"/>
        </w:rPr>
        <w:t>huruf</w:t>
      </w:r>
      <w:proofErr w:type="spellEnd"/>
      <w:r w:rsidRPr="008444BC">
        <w:rPr>
          <w:rFonts w:ascii="Bookman Old Style" w:hAnsi="Bookman Old Style" w:cs="Arial"/>
          <w:color w:val="000000" w:themeColor="text1"/>
        </w:rPr>
        <w:t xml:space="preserve"> a, </w:t>
      </w:r>
      <w:proofErr w:type="spellStart"/>
      <w:r w:rsidRPr="008444BC">
        <w:rPr>
          <w:rFonts w:ascii="Bookman Old Style" w:hAnsi="Bookman Old Style" w:cs="Arial"/>
          <w:color w:val="000000" w:themeColor="text1"/>
        </w:rPr>
        <w:t>huruf</w:t>
      </w:r>
      <w:proofErr w:type="spellEnd"/>
      <w:r w:rsidRPr="008444BC">
        <w:rPr>
          <w:rFonts w:ascii="Bookman Old Style" w:hAnsi="Bookman Old Style" w:cs="Arial"/>
          <w:color w:val="000000" w:themeColor="text1"/>
        </w:rPr>
        <w:t xml:space="preserve"> b, dan </w:t>
      </w:r>
      <w:proofErr w:type="spellStart"/>
      <w:r w:rsidRPr="008444BC">
        <w:rPr>
          <w:rFonts w:ascii="Bookman Old Style" w:hAnsi="Bookman Old Style" w:cs="Arial"/>
          <w:color w:val="000000" w:themeColor="text1"/>
        </w:rPr>
        <w:t>huruf</w:t>
      </w:r>
      <w:proofErr w:type="spellEnd"/>
      <w:r w:rsidRPr="008444BC">
        <w:rPr>
          <w:rFonts w:ascii="Bookman Old Style" w:hAnsi="Bookman Old Style" w:cs="Arial"/>
          <w:color w:val="000000" w:themeColor="text1"/>
        </w:rPr>
        <w:t xml:space="preserve"> d.</w:t>
      </w:r>
    </w:p>
    <w:p w14:paraId="68EC70D5" w14:textId="71FFA602" w:rsidR="00C16C51" w:rsidRPr="008444BC" w:rsidRDefault="00C16C51">
      <w:pPr>
        <w:pStyle w:val="Style"/>
        <w:numPr>
          <w:ilvl w:val="0"/>
          <w:numId w:val="210"/>
        </w:numPr>
        <w:spacing w:after="0" w:line="360" w:lineRule="auto"/>
        <w:ind w:left="2552" w:right="23" w:hanging="572"/>
        <w:jc w:val="both"/>
        <w:rPr>
          <w:rFonts w:ascii="Bookman Old Style" w:hAnsi="Bookman Old Style" w:cs="Arial"/>
          <w:color w:val="000000" w:themeColor="text1"/>
        </w:rPr>
      </w:pPr>
      <w:proofErr w:type="spellStart"/>
      <w:r w:rsidRPr="008444BC">
        <w:rPr>
          <w:rFonts w:ascii="Bookman Old Style" w:hAnsi="Bookman Old Style" w:cs="Arial"/>
          <w:color w:val="000000" w:themeColor="text1"/>
        </w:rPr>
        <w:t>Pengaduan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kepada</w:t>
      </w:r>
      <w:proofErr w:type="spellEnd"/>
      <w:r w:rsidRPr="008444BC">
        <w:rPr>
          <w:rFonts w:ascii="Bookman Old Style" w:hAnsi="Bookman Old Style" w:cs="Arial"/>
          <w:color w:val="000000" w:themeColor="text1"/>
        </w:rPr>
        <w:t xml:space="preserve"> Lembaga OSS, </w:t>
      </w:r>
      <w:proofErr w:type="spellStart"/>
      <w:r w:rsidR="000C59A0" w:rsidRPr="008444BC">
        <w:rPr>
          <w:rFonts w:ascii="Bookman Old Style" w:hAnsi="Bookman Old Style" w:cs="Arial"/>
          <w:color w:val="000000" w:themeColor="text1"/>
        </w:rPr>
        <w:t>k</w:t>
      </w:r>
      <w:r w:rsidR="00766516" w:rsidRPr="008444BC">
        <w:rPr>
          <w:rFonts w:ascii="Bookman Old Style" w:hAnsi="Bookman Old Style" w:cs="Arial"/>
          <w:color w:val="000000" w:themeColor="text1"/>
        </w:rPr>
        <w:t>ementerian</w:t>
      </w:r>
      <w:proofErr w:type="spellEnd"/>
      <w:r w:rsidR="00766516" w:rsidRPr="008444BC">
        <w:rPr>
          <w:rFonts w:ascii="Bookman Old Style" w:hAnsi="Bookman Old Style" w:cs="Arial"/>
          <w:color w:val="000000" w:themeColor="text1"/>
        </w:rPr>
        <w:t>/</w:t>
      </w:r>
      <w:proofErr w:type="spellStart"/>
      <w:r w:rsidR="00766516" w:rsidRPr="008444BC">
        <w:rPr>
          <w:rFonts w:ascii="Bookman Old Style" w:hAnsi="Bookman Old Style" w:cs="Arial"/>
          <w:color w:val="000000" w:themeColor="text1"/>
        </w:rPr>
        <w:t>lembaga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Pemerintah</w:t>
      </w:r>
      <w:proofErr w:type="spellEnd"/>
      <w:r w:rsidRPr="008444BC">
        <w:rPr>
          <w:rFonts w:ascii="Bookman Old Style" w:hAnsi="Bookman Old Style" w:cs="Arial"/>
          <w:color w:val="000000" w:themeColor="text1"/>
        </w:rPr>
        <w:t xml:space="preserve"> Daerah </w:t>
      </w:r>
      <w:proofErr w:type="spellStart"/>
      <w:r w:rsidRPr="008444BC">
        <w:rPr>
          <w:rFonts w:ascii="Bookman Old Style" w:hAnsi="Bookman Old Style" w:cs="Arial"/>
          <w:color w:val="000000" w:themeColor="text1"/>
        </w:rPr>
        <w:t>provinsi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Pemerintah</w:t>
      </w:r>
      <w:proofErr w:type="spellEnd"/>
      <w:r w:rsidRPr="008444BC">
        <w:rPr>
          <w:rFonts w:ascii="Bookman Old Style" w:hAnsi="Bookman Old Style" w:cs="Arial"/>
          <w:color w:val="000000" w:themeColor="text1"/>
        </w:rPr>
        <w:t xml:space="preserve"> Daerah </w:t>
      </w:r>
      <w:proofErr w:type="spellStart"/>
      <w:r w:rsidRPr="008444BC">
        <w:rPr>
          <w:rFonts w:ascii="Bookman Old Style" w:hAnsi="Bookman Old Style" w:cs="Arial"/>
          <w:color w:val="000000" w:themeColor="text1"/>
        </w:rPr>
        <w:t>kabupaten</w:t>
      </w:r>
      <w:proofErr w:type="spellEnd"/>
      <w:r w:rsidRPr="008444BC">
        <w:rPr>
          <w:rFonts w:ascii="Bookman Old Style" w:hAnsi="Bookman Old Style" w:cs="Arial"/>
          <w:color w:val="000000" w:themeColor="text1"/>
        </w:rPr>
        <w:t>/</w:t>
      </w:r>
      <w:proofErr w:type="spellStart"/>
      <w:r w:rsidRPr="008444BC">
        <w:rPr>
          <w:rFonts w:ascii="Bookman Old Style" w:hAnsi="Bookman Old Style" w:cs="Arial"/>
          <w:color w:val="000000" w:themeColor="text1"/>
        </w:rPr>
        <w:t>kota</w:t>
      </w:r>
      <w:proofErr w:type="spellEnd"/>
      <w:r w:rsidRPr="008444BC">
        <w:rPr>
          <w:rFonts w:ascii="Bookman Old Style" w:hAnsi="Bookman Old Style" w:cs="Arial"/>
          <w:color w:val="000000" w:themeColor="text1"/>
        </w:rPr>
        <w:t xml:space="preserve">, administrator KEK, dan badan </w:t>
      </w:r>
      <w:proofErr w:type="spellStart"/>
      <w:r w:rsidRPr="008444BC">
        <w:rPr>
          <w:rFonts w:ascii="Bookman Old Style" w:hAnsi="Bookman Old Style" w:cs="Arial"/>
          <w:color w:val="000000" w:themeColor="text1"/>
        </w:rPr>
        <w:t>pengusahaan</w:t>
      </w:r>
      <w:proofErr w:type="spellEnd"/>
      <w:r w:rsidRPr="008444BC">
        <w:rPr>
          <w:rFonts w:ascii="Bookman Old Style" w:hAnsi="Bookman Old Style" w:cs="Arial"/>
          <w:color w:val="000000" w:themeColor="text1"/>
        </w:rPr>
        <w:t xml:space="preserve"> KPBPB </w:t>
      </w:r>
      <w:proofErr w:type="spellStart"/>
      <w:r w:rsidRPr="008444BC">
        <w:rPr>
          <w:rFonts w:ascii="Bookman Old Style" w:hAnsi="Bookman Old Style" w:cs="Arial"/>
          <w:color w:val="000000" w:themeColor="text1"/>
        </w:rPr>
        <w:t>dilakukan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diatur</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(3) </w:t>
      </w:r>
      <w:proofErr w:type="spellStart"/>
      <w:r w:rsidRPr="008444BC">
        <w:rPr>
          <w:rFonts w:ascii="Bookman Old Style" w:hAnsi="Bookman Old Style" w:cs="Arial"/>
          <w:color w:val="000000" w:themeColor="text1"/>
        </w:rPr>
        <w:t>huruf</w:t>
      </w:r>
      <w:proofErr w:type="spellEnd"/>
      <w:r w:rsidRPr="008444BC">
        <w:rPr>
          <w:rFonts w:ascii="Bookman Old Style" w:hAnsi="Bookman Old Style" w:cs="Arial"/>
          <w:color w:val="000000" w:themeColor="text1"/>
        </w:rPr>
        <w:t xml:space="preserve"> a, </w:t>
      </w:r>
      <w:proofErr w:type="spellStart"/>
      <w:r w:rsidRPr="008444BC">
        <w:rPr>
          <w:rFonts w:ascii="Bookman Old Style" w:hAnsi="Bookman Old Style" w:cs="Arial"/>
          <w:color w:val="000000" w:themeColor="text1"/>
        </w:rPr>
        <w:t>huruf</w:t>
      </w:r>
      <w:proofErr w:type="spellEnd"/>
      <w:r w:rsidRPr="008444BC">
        <w:rPr>
          <w:rFonts w:ascii="Bookman Old Style" w:hAnsi="Bookman Old Style" w:cs="Arial"/>
          <w:color w:val="000000" w:themeColor="text1"/>
        </w:rPr>
        <w:t xml:space="preserve"> c, dan </w:t>
      </w:r>
      <w:proofErr w:type="spellStart"/>
      <w:r w:rsidRPr="008444BC">
        <w:rPr>
          <w:rFonts w:ascii="Bookman Old Style" w:hAnsi="Bookman Old Style" w:cs="Arial"/>
          <w:color w:val="000000" w:themeColor="text1"/>
        </w:rPr>
        <w:t>huruf</w:t>
      </w:r>
      <w:proofErr w:type="spellEnd"/>
      <w:r w:rsidRPr="008444BC">
        <w:rPr>
          <w:rFonts w:ascii="Bookman Old Style" w:hAnsi="Bookman Old Style" w:cs="Arial"/>
          <w:color w:val="000000" w:themeColor="text1"/>
        </w:rPr>
        <w:t xml:space="preserve"> d.</w:t>
      </w:r>
    </w:p>
    <w:p w14:paraId="51B19895" w14:textId="77777777" w:rsidR="00C16C51" w:rsidRPr="008444BC" w:rsidRDefault="00C16C51">
      <w:pPr>
        <w:pStyle w:val="Style"/>
        <w:numPr>
          <w:ilvl w:val="0"/>
          <w:numId w:val="210"/>
        </w:numPr>
        <w:spacing w:after="0" w:line="360" w:lineRule="auto"/>
        <w:ind w:left="2552" w:right="23" w:hanging="572"/>
        <w:jc w:val="both"/>
        <w:rPr>
          <w:rFonts w:ascii="Bookman Old Style" w:hAnsi="Bookman Old Style" w:cs="Arial"/>
          <w:color w:val="000000" w:themeColor="text1"/>
        </w:rPr>
      </w:pPr>
      <w:proofErr w:type="spellStart"/>
      <w:r w:rsidRPr="008444BC">
        <w:rPr>
          <w:rFonts w:ascii="Bookman Old Style" w:hAnsi="Bookman Old Style" w:cs="Arial"/>
          <w:color w:val="000000" w:themeColor="text1"/>
        </w:rPr>
        <w:t>Pengaduan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kepada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Aparatur</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sipil</w:t>
      </w:r>
      <w:proofErr w:type="spellEnd"/>
      <w:r w:rsidRPr="008444BC">
        <w:rPr>
          <w:rFonts w:ascii="Bookman Old Style" w:hAnsi="Bookman Old Style" w:cs="Arial"/>
          <w:color w:val="000000" w:themeColor="text1"/>
        </w:rPr>
        <w:t xml:space="preserve"> negara dan/</w:t>
      </w:r>
      <w:proofErr w:type="spellStart"/>
      <w:r w:rsidRPr="008444BC">
        <w:rPr>
          <w:rFonts w:ascii="Bookman Old Style" w:hAnsi="Bookman Old Style" w:cs="Arial"/>
          <w:color w:val="000000" w:themeColor="text1"/>
        </w:rPr>
        <w:t>atau</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profesi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ahli</w:t>
      </w:r>
      <w:proofErr w:type="spellEnd"/>
      <w:r w:rsidRPr="008444BC">
        <w:rPr>
          <w:rFonts w:ascii="Bookman Old Style" w:hAnsi="Bookman Old Style" w:cs="Arial"/>
          <w:color w:val="000000" w:themeColor="text1"/>
        </w:rPr>
        <w:t xml:space="preserve"> yang </w:t>
      </w:r>
      <w:proofErr w:type="spellStart"/>
      <w:r w:rsidRPr="008444BC">
        <w:rPr>
          <w:rFonts w:ascii="Bookman Old Style" w:hAnsi="Bookman Old Style" w:cs="Arial"/>
          <w:color w:val="000000" w:themeColor="text1"/>
        </w:rPr>
        <w:t>bersertifikat</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atau</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terakreditasi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dilakukan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diatur</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(3) </w:t>
      </w:r>
      <w:proofErr w:type="spellStart"/>
      <w:r w:rsidRPr="008444BC">
        <w:rPr>
          <w:rFonts w:ascii="Bookman Old Style" w:hAnsi="Bookman Old Style" w:cs="Arial"/>
          <w:color w:val="000000" w:themeColor="text1"/>
        </w:rPr>
        <w:t>huruf</w:t>
      </w:r>
      <w:proofErr w:type="spellEnd"/>
      <w:r w:rsidRPr="008444BC">
        <w:rPr>
          <w:rFonts w:ascii="Bookman Old Style" w:hAnsi="Bookman Old Style" w:cs="Arial"/>
          <w:color w:val="000000" w:themeColor="text1"/>
        </w:rPr>
        <w:t xml:space="preserve"> a, </w:t>
      </w:r>
      <w:proofErr w:type="spellStart"/>
      <w:r w:rsidRPr="008444BC">
        <w:rPr>
          <w:rFonts w:ascii="Bookman Old Style" w:hAnsi="Bookman Old Style" w:cs="Arial"/>
          <w:color w:val="000000" w:themeColor="text1"/>
        </w:rPr>
        <w:t>huruf</w:t>
      </w:r>
      <w:proofErr w:type="spellEnd"/>
      <w:r w:rsidRPr="008444BC">
        <w:rPr>
          <w:rFonts w:ascii="Bookman Old Style" w:hAnsi="Bookman Old Style" w:cs="Arial"/>
          <w:color w:val="000000" w:themeColor="text1"/>
        </w:rPr>
        <w:t xml:space="preserve"> c, dan </w:t>
      </w:r>
      <w:proofErr w:type="spellStart"/>
      <w:r w:rsidRPr="008444BC">
        <w:rPr>
          <w:rFonts w:ascii="Bookman Old Style" w:hAnsi="Bookman Old Style" w:cs="Arial"/>
          <w:color w:val="000000" w:themeColor="text1"/>
        </w:rPr>
        <w:t>huruf</w:t>
      </w:r>
      <w:proofErr w:type="spellEnd"/>
      <w:r w:rsidRPr="008444BC">
        <w:rPr>
          <w:rFonts w:ascii="Bookman Old Style" w:hAnsi="Bookman Old Style" w:cs="Arial"/>
          <w:color w:val="000000" w:themeColor="text1"/>
        </w:rPr>
        <w:t xml:space="preserve"> d.</w:t>
      </w:r>
      <w:r w:rsidRPr="008444BC">
        <w:rPr>
          <w:rFonts w:ascii="Bookman Old Style" w:hAnsi="Bookman Old Style" w:cs="Arial"/>
          <w:color w:val="000000" w:themeColor="text1"/>
        </w:rPr>
        <w:tab/>
      </w:r>
    </w:p>
    <w:p w14:paraId="253779FA" w14:textId="77777777" w:rsidR="00C16C51" w:rsidRPr="008444BC" w:rsidRDefault="00C16C51">
      <w:pPr>
        <w:pStyle w:val="Style"/>
        <w:numPr>
          <w:ilvl w:val="0"/>
          <w:numId w:val="210"/>
        </w:numPr>
        <w:spacing w:after="0" w:line="360" w:lineRule="auto"/>
        <w:ind w:left="2552" w:right="23" w:hanging="572"/>
        <w:jc w:val="both"/>
        <w:rPr>
          <w:rFonts w:ascii="Bookman Old Style" w:hAnsi="Bookman Old Style" w:cs="Arial"/>
          <w:color w:val="000000" w:themeColor="text1"/>
        </w:rPr>
      </w:pPr>
      <w:proofErr w:type="spellStart"/>
      <w:r w:rsidRPr="008444BC">
        <w:rPr>
          <w:rFonts w:ascii="Bookman Old Style" w:hAnsi="Bookman Old Style" w:cs="Arial"/>
          <w:color w:val="000000" w:themeColor="text1"/>
        </w:rPr>
        <w:t>Laporan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pengaduan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dimaksud</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(3) </w:t>
      </w:r>
      <w:proofErr w:type="spellStart"/>
      <w:r w:rsidRPr="008444BC">
        <w:rPr>
          <w:rFonts w:ascii="Bookman Old Style" w:hAnsi="Bookman Old Style" w:cs="Arial"/>
          <w:color w:val="000000" w:themeColor="text1"/>
        </w:rPr>
        <w:t>disampaikan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secara</w:t>
      </w:r>
      <w:proofErr w:type="spellEnd"/>
      <w:r w:rsidRPr="008444BC">
        <w:rPr>
          <w:rFonts w:ascii="Bookman Old Style" w:hAnsi="Bookman Old Style" w:cs="Arial"/>
          <w:color w:val="000000" w:themeColor="text1"/>
        </w:rPr>
        <w:t xml:space="preserve"> daring </w:t>
      </w:r>
      <w:proofErr w:type="spellStart"/>
      <w:r w:rsidRPr="008444BC">
        <w:rPr>
          <w:rFonts w:ascii="Bookman Old Style" w:hAnsi="Bookman Old Style" w:cs="Arial"/>
          <w:color w:val="000000" w:themeColor="text1"/>
        </w:rPr>
        <w:t>menggunakan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Hak</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Akses</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Sistem</w:t>
      </w:r>
      <w:proofErr w:type="spellEnd"/>
      <w:r w:rsidRPr="008444BC">
        <w:rPr>
          <w:rFonts w:ascii="Bookman Old Style" w:hAnsi="Bookman Old Style" w:cs="Arial"/>
          <w:color w:val="000000" w:themeColor="text1"/>
        </w:rPr>
        <w:t xml:space="preserve"> OSS </w:t>
      </w:r>
      <w:proofErr w:type="spellStart"/>
      <w:r w:rsidRPr="008444BC">
        <w:rPr>
          <w:rFonts w:ascii="Bookman Old Style" w:hAnsi="Bookman Old Style" w:cs="Arial"/>
          <w:color w:val="000000" w:themeColor="text1"/>
        </w:rPr>
        <w:t>disertai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dengan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bukti</w:t>
      </w:r>
      <w:proofErr w:type="spellEnd"/>
      <w:r w:rsidRPr="008444BC">
        <w:rPr>
          <w:rFonts w:ascii="Bookman Old Style" w:hAnsi="Bookman Old Style" w:cs="Arial"/>
          <w:color w:val="000000" w:themeColor="text1"/>
        </w:rPr>
        <w:t>/</w:t>
      </w:r>
      <w:proofErr w:type="spellStart"/>
      <w:r w:rsidRPr="008444BC">
        <w:rPr>
          <w:rFonts w:ascii="Bookman Old Style" w:hAnsi="Bookman Old Style" w:cs="Arial"/>
          <w:color w:val="000000" w:themeColor="text1"/>
        </w:rPr>
        <w:t>dokumen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pendukung</w:t>
      </w:r>
      <w:proofErr w:type="spellEnd"/>
      <w:r w:rsidRPr="008444BC">
        <w:rPr>
          <w:rFonts w:ascii="Bookman Old Style" w:hAnsi="Bookman Old Style" w:cs="Arial"/>
          <w:color w:val="000000" w:themeColor="text1"/>
        </w:rPr>
        <w:t>.</w:t>
      </w:r>
    </w:p>
    <w:p w14:paraId="5C4F2A3C" w14:textId="77777777" w:rsidR="00C16C51" w:rsidRPr="008444BC" w:rsidRDefault="00C16C51">
      <w:pPr>
        <w:pStyle w:val="Style"/>
        <w:numPr>
          <w:ilvl w:val="0"/>
          <w:numId w:val="210"/>
        </w:numPr>
        <w:spacing w:after="0" w:line="360" w:lineRule="auto"/>
        <w:ind w:left="2552" w:right="23" w:hanging="572"/>
        <w:jc w:val="both"/>
        <w:rPr>
          <w:rFonts w:ascii="Bookman Old Style" w:hAnsi="Bookman Old Style" w:cstheme="minorBidi"/>
          <w:color w:val="000000" w:themeColor="text1"/>
        </w:rPr>
      </w:pPr>
      <w:proofErr w:type="spellStart"/>
      <w:r w:rsidRPr="008444BC">
        <w:rPr>
          <w:rFonts w:ascii="Bookman Old Style" w:hAnsi="Bookman Old Style" w:cs="Arial"/>
          <w:color w:val="000000" w:themeColor="text1"/>
        </w:rPr>
        <w:t>Sistem</w:t>
      </w:r>
      <w:proofErr w:type="spellEnd"/>
      <w:r w:rsidRPr="008444BC">
        <w:rPr>
          <w:rFonts w:ascii="Bookman Old Style" w:hAnsi="Bookman Old Style" w:cs="Arial"/>
          <w:color w:val="000000" w:themeColor="text1"/>
        </w:rPr>
        <w:t xml:space="preserve"> OSS </w:t>
      </w:r>
      <w:proofErr w:type="spellStart"/>
      <w:r w:rsidRPr="008444BC">
        <w:rPr>
          <w:rFonts w:ascii="Bookman Old Style" w:hAnsi="Bookman Old Style" w:cs="Arial"/>
          <w:color w:val="000000" w:themeColor="text1"/>
        </w:rPr>
        <w:t>akan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memberikan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notifikasi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laporan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pengaduan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dimaksud</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(7) </w:t>
      </w:r>
      <w:proofErr w:type="spellStart"/>
      <w:r w:rsidRPr="008444BC">
        <w:rPr>
          <w:rFonts w:ascii="Bookman Old Style" w:hAnsi="Bookman Old Style" w:cs="Arial"/>
          <w:color w:val="000000" w:themeColor="text1"/>
        </w:rPr>
        <w:t>kepada</w:t>
      </w:r>
      <w:proofErr w:type="spellEnd"/>
      <w:r w:rsidRPr="008444BC">
        <w:rPr>
          <w:rFonts w:ascii="Bookman Old Style" w:hAnsi="Bookman Old Style" w:cstheme="minorBidi"/>
          <w:color w:val="000000" w:themeColor="text1"/>
        </w:rPr>
        <w:t>:</w:t>
      </w:r>
    </w:p>
    <w:p w14:paraId="64142566" w14:textId="35AC69CC" w:rsidR="00C16C51" w:rsidRPr="008444BC" w:rsidRDefault="000C59A0">
      <w:pPr>
        <w:pStyle w:val="ListParagraph"/>
        <w:numPr>
          <w:ilvl w:val="1"/>
          <w:numId w:val="142"/>
        </w:numPr>
        <w:autoSpaceDE w:val="0"/>
        <w:autoSpaceDN w:val="0"/>
        <w:adjustRightInd w:val="0"/>
        <w:spacing w:after="0" w:line="360" w:lineRule="auto"/>
        <w:ind w:left="3119" w:hanging="567"/>
        <w:jc w:val="both"/>
        <w:rPr>
          <w:rFonts w:ascii="Bookman Old Style" w:hAnsi="Bookman Old Style" w:cstheme="minorBidi"/>
          <w:color w:val="000000" w:themeColor="text1"/>
          <w:sz w:val="24"/>
          <w:szCs w:val="24"/>
          <w:lang w:val="en-US"/>
        </w:rPr>
      </w:pPr>
      <w:proofErr w:type="spellStart"/>
      <w:r w:rsidRPr="008444BC">
        <w:rPr>
          <w:rFonts w:ascii="Bookman Old Style" w:hAnsi="Bookman Old Style"/>
          <w:color w:val="000000" w:themeColor="text1"/>
          <w:sz w:val="24"/>
          <w:szCs w:val="24"/>
          <w:lang w:val="en-AU"/>
        </w:rPr>
        <w:t>k</w:t>
      </w:r>
      <w:r w:rsidR="00766516" w:rsidRPr="008444BC">
        <w:rPr>
          <w:rFonts w:ascii="Bookman Old Style" w:hAnsi="Bookman Old Style"/>
          <w:color w:val="000000" w:themeColor="text1"/>
          <w:sz w:val="24"/>
          <w:szCs w:val="24"/>
          <w:lang w:val="en-AU"/>
        </w:rPr>
        <w:t>ementerian</w:t>
      </w:r>
      <w:proofErr w:type="spellEnd"/>
      <w:r w:rsidR="00766516" w:rsidRPr="008444BC">
        <w:rPr>
          <w:rFonts w:ascii="Bookman Old Style" w:hAnsi="Bookman Old Style"/>
          <w:color w:val="000000" w:themeColor="text1"/>
          <w:sz w:val="24"/>
          <w:szCs w:val="24"/>
          <w:lang w:val="en-AU"/>
        </w:rPr>
        <w:t>/</w:t>
      </w:r>
      <w:proofErr w:type="spellStart"/>
      <w:r w:rsidR="00766516" w:rsidRPr="008444BC">
        <w:rPr>
          <w:rFonts w:ascii="Bookman Old Style" w:hAnsi="Bookman Old Style"/>
          <w:color w:val="000000" w:themeColor="text1"/>
          <w:sz w:val="24"/>
          <w:szCs w:val="24"/>
          <w:lang w:val="en-AU"/>
        </w:rPr>
        <w:t>lembaga</w:t>
      </w:r>
      <w:proofErr w:type="spellEnd"/>
      <w:r w:rsidR="00C16C51" w:rsidRPr="008444BC">
        <w:rPr>
          <w:rFonts w:ascii="Bookman Old Style" w:hAnsi="Bookman Old Style"/>
          <w:color w:val="000000" w:themeColor="text1"/>
          <w:sz w:val="24"/>
          <w:szCs w:val="24"/>
          <w:lang w:val="en-US"/>
        </w:rPr>
        <w:t>, P</w:t>
      </w:r>
      <w:r w:rsidR="00C16C51" w:rsidRPr="008444BC">
        <w:rPr>
          <w:rFonts w:ascii="Bookman Old Style" w:hAnsi="Bookman Old Style"/>
          <w:color w:val="000000" w:themeColor="text1"/>
          <w:sz w:val="24"/>
          <w:szCs w:val="24"/>
        </w:rPr>
        <w:t xml:space="preserve">emerintah </w:t>
      </w:r>
      <w:r w:rsidR="00C16C51" w:rsidRPr="008444BC">
        <w:rPr>
          <w:rFonts w:ascii="Bookman Old Style" w:hAnsi="Bookman Old Style"/>
          <w:color w:val="000000" w:themeColor="text1"/>
          <w:sz w:val="24"/>
          <w:szCs w:val="24"/>
          <w:lang w:val="en-US"/>
        </w:rPr>
        <w:t>D</w:t>
      </w:r>
      <w:r w:rsidR="00C16C51" w:rsidRPr="008444BC">
        <w:rPr>
          <w:rFonts w:ascii="Bookman Old Style" w:hAnsi="Bookman Old Style"/>
          <w:color w:val="000000" w:themeColor="text1"/>
          <w:sz w:val="24"/>
          <w:szCs w:val="24"/>
        </w:rPr>
        <w:t xml:space="preserve">aerah </w:t>
      </w:r>
      <w:r w:rsidR="00C16C51" w:rsidRPr="008444BC">
        <w:rPr>
          <w:rFonts w:ascii="Bookman Old Style" w:hAnsi="Bookman Old Style"/>
          <w:color w:val="000000" w:themeColor="text1"/>
          <w:sz w:val="24"/>
          <w:szCs w:val="24"/>
          <w:lang w:val="en-US"/>
        </w:rPr>
        <w:t>p</w:t>
      </w:r>
      <w:r w:rsidR="00C16C51" w:rsidRPr="008444BC">
        <w:rPr>
          <w:rFonts w:ascii="Bookman Old Style" w:hAnsi="Bookman Old Style"/>
          <w:color w:val="000000" w:themeColor="text1"/>
          <w:sz w:val="24"/>
          <w:szCs w:val="24"/>
        </w:rPr>
        <w:t xml:space="preserve">rovinsi, </w:t>
      </w:r>
      <w:r w:rsidR="00C16C51" w:rsidRPr="008444BC">
        <w:rPr>
          <w:rFonts w:ascii="Bookman Old Style" w:hAnsi="Bookman Old Style"/>
          <w:color w:val="000000" w:themeColor="text1"/>
          <w:sz w:val="24"/>
          <w:szCs w:val="24"/>
          <w:lang w:val="en-US"/>
        </w:rPr>
        <w:t>P</w:t>
      </w:r>
      <w:r w:rsidR="00C16C51" w:rsidRPr="008444BC">
        <w:rPr>
          <w:rFonts w:ascii="Bookman Old Style" w:hAnsi="Bookman Old Style"/>
          <w:color w:val="000000" w:themeColor="text1"/>
          <w:sz w:val="24"/>
          <w:szCs w:val="24"/>
        </w:rPr>
        <w:t xml:space="preserve">emerintah </w:t>
      </w:r>
      <w:r w:rsidR="00C16C51" w:rsidRPr="008444BC">
        <w:rPr>
          <w:rFonts w:ascii="Bookman Old Style" w:hAnsi="Bookman Old Style"/>
          <w:color w:val="000000" w:themeColor="text1"/>
          <w:sz w:val="24"/>
          <w:szCs w:val="24"/>
          <w:lang w:val="en-US"/>
        </w:rPr>
        <w:t>D</w:t>
      </w:r>
      <w:r w:rsidR="00C16C51" w:rsidRPr="008444BC">
        <w:rPr>
          <w:rFonts w:ascii="Bookman Old Style" w:hAnsi="Bookman Old Style"/>
          <w:color w:val="000000" w:themeColor="text1"/>
          <w:sz w:val="24"/>
          <w:szCs w:val="24"/>
        </w:rPr>
        <w:t xml:space="preserve">aerah </w:t>
      </w:r>
      <w:r w:rsidR="00C16C51" w:rsidRPr="008444BC">
        <w:rPr>
          <w:rFonts w:ascii="Bookman Old Style" w:hAnsi="Bookman Old Style"/>
          <w:color w:val="000000" w:themeColor="text1"/>
          <w:sz w:val="24"/>
          <w:szCs w:val="24"/>
          <w:lang w:val="en-US"/>
        </w:rPr>
        <w:t>k</w:t>
      </w:r>
      <w:r w:rsidR="00C16C51" w:rsidRPr="008444BC">
        <w:rPr>
          <w:rFonts w:ascii="Bookman Old Style" w:hAnsi="Bookman Old Style"/>
          <w:color w:val="000000" w:themeColor="text1"/>
          <w:sz w:val="24"/>
          <w:szCs w:val="24"/>
        </w:rPr>
        <w:t>abupaten/</w:t>
      </w:r>
      <w:r w:rsidR="00C16C51" w:rsidRPr="008444BC">
        <w:rPr>
          <w:rFonts w:ascii="Bookman Old Style" w:hAnsi="Bookman Old Style"/>
          <w:color w:val="000000" w:themeColor="text1"/>
          <w:sz w:val="24"/>
          <w:szCs w:val="24"/>
          <w:lang w:val="en-US"/>
        </w:rPr>
        <w:t>k</w:t>
      </w:r>
      <w:r w:rsidR="00C16C51" w:rsidRPr="008444BC">
        <w:rPr>
          <w:rFonts w:ascii="Bookman Old Style" w:hAnsi="Bookman Old Style"/>
          <w:color w:val="000000" w:themeColor="text1"/>
          <w:sz w:val="24"/>
          <w:szCs w:val="24"/>
        </w:rPr>
        <w:t>ota</w:t>
      </w:r>
      <w:r w:rsidR="00C16C51" w:rsidRPr="008444BC">
        <w:rPr>
          <w:rFonts w:ascii="Bookman Old Style" w:hAnsi="Bookman Old Style"/>
          <w:color w:val="000000" w:themeColor="text1"/>
          <w:sz w:val="24"/>
          <w:szCs w:val="24"/>
          <w:lang w:val="en-US"/>
        </w:rPr>
        <w:t xml:space="preserve">, </w:t>
      </w:r>
      <w:r w:rsidR="00C16C51" w:rsidRPr="008444BC">
        <w:rPr>
          <w:rFonts w:ascii="Bookman Old Style" w:hAnsi="Bookman Old Style" w:cs="Arial"/>
          <w:color w:val="000000" w:themeColor="text1"/>
          <w:sz w:val="24"/>
          <w:szCs w:val="24"/>
        </w:rPr>
        <w:t>administrator KEK, dan</w:t>
      </w:r>
      <w:r w:rsidR="00C16C51" w:rsidRPr="008444BC">
        <w:rPr>
          <w:rFonts w:ascii="Bookman Old Style" w:hAnsi="Bookman Old Style" w:cs="Arial"/>
          <w:color w:val="000000" w:themeColor="text1"/>
          <w:sz w:val="24"/>
          <w:szCs w:val="24"/>
          <w:lang w:val="en-US"/>
        </w:rPr>
        <w:t>/</w:t>
      </w:r>
      <w:proofErr w:type="spellStart"/>
      <w:r w:rsidR="00C16C51" w:rsidRPr="008444BC">
        <w:rPr>
          <w:rFonts w:ascii="Bookman Old Style" w:hAnsi="Bookman Old Style" w:cs="Arial"/>
          <w:color w:val="000000" w:themeColor="text1"/>
          <w:sz w:val="24"/>
          <w:szCs w:val="24"/>
          <w:lang w:val="en-US"/>
        </w:rPr>
        <w:t>atau</w:t>
      </w:r>
      <w:proofErr w:type="spellEnd"/>
      <w:r w:rsidR="00C16C51" w:rsidRPr="008444BC">
        <w:rPr>
          <w:rFonts w:ascii="Bookman Old Style" w:hAnsi="Bookman Old Style" w:cs="Arial"/>
          <w:color w:val="000000" w:themeColor="text1"/>
          <w:sz w:val="24"/>
          <w:szCs w:val="24"/>
        </w:rPr>
        <w:t xml:space="preserve"> badan pengusahaan KPBPB</w:t>
      </w:r>
      <w:r w:rsidR="00C16C51" w:rsidRPr="008444BC">
        <w:rPr>
          <w:rFonts w:ascii="Bookman Old Style" w:hAnsi="Bookman Old Style" w:cs="Arial"/>
          <w:color w:val="000000" w:themeColor="text1"/>
          <w:sz w:val="24"/>
          <w:szCs w:val="24"/>
          <w:lang w:val="en-AU"/>
        </w:rPr>
        <w:t xml:space="preserve"> </w:t>
      </w:r>
      <w:proofErr w:type="spellStart"/>
      <w:r w:rsidR="00C16C51" w:rsidRPr="008444BC">
        <w:rPr>
          <w:rFonts w:ascii="Bookman Old Style" w:hAnsi="Bookman Old Style" w:cs="Arial"/>
          <w:color w:val="000000" w:themeColor="text1"/>
          <w:sz w:val="24"/>
          <w:szCs w:val="24"/>
          <w:lang w:val="en-US"/>
        </w:rPr>
        <w:t>untuk</w:t>
      </w:r>
      <w:proofErr w:type="spellEnd"/>
      <w:r w:rsidR="00C16C51" w:rsidRPr="008444BC">
        <w:rPr>
          <w:rFonts w:ascii="Bookman Old Style" w:hAnsi="Bookman Old Style" w:cs="Arial"/>
          <w:color w:val="000000" w:themeColor="text1"/>
          <w:sz w:val="24"/>
          <w:szCs w:val="24"/>
          <w:lang w:val="en-US"/>
        </w:rPr>
        <w:t xml:space="preserve"> </w:t>
      </w:r>
      <w:proofErr w:type="spellStart"/>
      <w:r w:rsidR="00C16C51" w:rsidRPr="008444BC">
        <w:rPr>
          <w:rFonts w:ascii="Bookman Old Style" w:hAnsi="Bookman Old Style" w:cs="Arial"/>
          <w:color w:val="000000" w:themeColor="text1"/>
          <w:sz w:val="24"/>
          <w:szCs w:val="24"/>
          <w:lang w:val="en-US"/>
        </w:rPr>
        <w:t>melakukan</w:t>
      </w:r>
      <w:proofErr w:type="spellEnd"/>
      <w:r w:rsidR="00C16C51" w:rsidRPr="008444BC">
        <w:rPr>
          <w:rFonts w:ascii="Bookman Old Style" w:hAnsi="Bookman Old Style" w:cs="Arial"/>
          <w:color w:val="000000" w:themeColor="text1"/>
          <w:sz w:val="24"/>
          <w:szCs w:val="24"/>
          <w:lang w:val="en-US"/>
        </w:rPr>
        <w:t xml:space="preserve"> </w:t>
      </w:r>
      <w:proofErr w:type="spellStart"/>
      <w:r w:rsidR="00C16C51" w:rsidRPr="008444BC">
        <w:rPr>
          <w:rFonts w:ascii="Bookman Old Style" w:hAnsi="Bookman Old Style" w:cs="Arial"/>
          <w:color w:val="000000" w:themeColor="text1"/>
          <w:sz w:val="24"/>
          <w:szCs w:val="24"/>
          <w:lang w:val="en-US"/>
        </w:rPr>
        <w:t>verifikasi</w:t>
      </w:r>
      <w:proofErr w:type="spellEnd"/>
      <w:r w:rsidR="00C16C51" w:rsidRPr="008444BC">
        <w:rPr>
          <w:rFonts w:ascii="Bookman Old Style" w:hAnsi="Bookman Old Style" w:cs="Arial"/>
          <w:color w:val="000000" w:themeColor="text1"/>
          <w:sz w:val="24"/>
          <w:szCs w:val="24"/>
          <w:lang w:val="en-US"/>
        </w:rPr>
        <w:t xml:space="preserve"> </w:t>
      </w:r>
      <w:proofErr w:type="spellStart"/>
      <w:r w:rsidR="00C16C51" w:rsidRPr="008444BC">
        <w:rPr>
          <w:rFonts w:ascii="Bookman Old Style" w:hAnsi="Bookman Old Style" w:cs="Arial"/>
          <w:color w:val="000000" w:themeColor="text1"/>
          <w:sz w:val="24"/>
          <w:szCs w:val="24"/>
          <w:lang w:val="en-US"/>
        </w:rPr>
        <w:t>lebih</w:t>
      </w:r>
      <w:proofErr w:type="spellEnd"/>
      <w:r w:rsidR="00C16C51" w:rsidRPr="008444BC">
        <w:rPr>
          <w:rFonts w:ascii="Bookman Old Style" w:hAnsi="Bookman Old Style" w:cs="Arial"/>
          <w:color w:val="000000" w:themeColor="text1"/>
          <w:sz w:val="24"/>
          <w:szCs w:val="24"/>
          <w:lang w:val="en-US"/>
        </w:rPr>
        <w:t xml:space="preserve"> </w:t>
      </w:r>
      <w:proofErr w:type="spellStart"/>
      <w:r w:rsidR="00C16C51" w:rsidRPr="008444BC">
        <w:rPr>
          <w:rFonts w:ascii="Bookman Old Style" w:hAnsi="Bookman Old Style" w:cs="Arial"/>
          <w:color w:val="000000" w:themeColor="text1"/>
          <w:sz w:val="24"/>
          <w:szCs w:val="24"/>
          <w:lang w:val="en-US"/>
        </w:rPr>
        <w:t>lanjut</w:t>
      </w:r>
      <w:proofErr w:type="spellEnd"/>
      <w:r w:rsidR="00C16C51" w:rsidRPr="008444BC">
        <w:rPr>
          <w:rFonts w:ascii="Bookman Old Style" w:hAnsi="Bookman Old Style" w:cs="Arial"/>
          <w:color w:val="000000" w:themeColor="text1"/>
          <w:sz w:val="24"/>
          <w:szCs w:val="24"/>
          <w:lang w:val="en-US"/>
        </w:rPr>
        <w:t xml:space="preserve"> </w:t>
      </w:r>
      <w:proofErr w:type="spellStart"/>
      <w:r w:rsidR="00C16C51" w:rsidRPr="008444BC">
        <w:rPr>
          <w:rFonts w:ascii="Bookman Old Style" w:hAnsi="Bookman Old Style" w:cs="Arial"/>
          <w:color w:val="000000" w:themeColor="text1"/>
          <w:sz w:val="24"/>
          <w:szCs w:val="24"/>
          <w:lang w:val="en-US"/>
        </w:rPr>
        <w:t>sesuai</w:t>
      </w:r>
      <w:proofErr w:type="spellEnd"/>
      <w:r w:rsidR="00C16C51" w:rsidRPr="008444BC">
        <w:rPr>
          <w:rFonts w:ascii="Bookman Old Style" w:hAnsi="Bookman Old Style" w:cs="Arial"/>
          <w:color w:val="000000" w:themeColor="text1"/>
          <w:sz w:val="24"/>
          <w:szCs w:val="24"/>
          <w:lang w:val="en-US"/>
        </w:rPr>
        <w:t xml:space="preserve"> </w:t>
      </w:r>
      <w:proofErr w:type="spellStart"/>
      <w:r w:rsidR="00C16C51" w:rsidRPr="008444BC">
        <w:rPr>
          <w:rFonts w:ascii="Bookman Old Style" w:hAnsi="Bookman Old Style" w:cs="Arial"/>
          <w:color w:val="000000" w:themeColor="text1"/>
          <w:sz w:val="24"/>
          <w:szCs w:val="24"/>
          <w:lang w:val="en-US"/>
        </w:rPr>
        <w:t>ketentuan</w:t>
      </w:r>
      <w:proofErr w:type="spellEnd"/>
      <w:r w:rsidR="00C16C51" w:rsidRPr="008444BC">
        <w:rPr>
          <w:rFonts w:ascii="Bookman Old Style" w:hAnsi="Bookman Old Style" w:cs="Arial"/>
          <w:color w:val="000000" w:themeColor="text1"/>
          <w:sz w:val="24"/>
          <w:szCs w:val="24"/>
          <w:lang w:val="en-US"/>
        </w:rPr>
        <w:t xml:space="preserve"> </w:t>
      </w:r>
      <w:proofErr w:type="spellStart"/>
      <w:r w:rsidR="00C16C51" w:rsidRPr="008444BC">
        <w:rPr>
          <w:rFonts w:ascii="Bookman Old Style" w:hAnsi="Bookman Old Style" w:cs="Arial"/>
          <w:color w:val="000000" w:themeColor="text1"/>
          <w:sz w:val="24"/>
          <w:szCs w:val="24"/>
          <w:lang w:val="en-US"/>
        </w:rPr>
        <w:t>peraturan</w:t>
      </w:r>
      <w:proofErr w:type="spellEnd"/>
      <w:r w:rsidR="00C16C51" w:rsidRPr="008444BC">
        <w:rPr>
          <w:rFonts w:ascii="Bookman Old Style" w:hAnsi="Bookman Old Style" w:cs="Arial"/>
          <w:color w:val="000000" w:themeColor="text1"/>
          <w:sz w:val="24"/>
          <w:szCs w:val="24"/>
          <w:lang w:val="en-US"/>
        </w:rPr>
        <w:t xml:space="preserve"> </w:t>
      </w:r>
      <w:proofErr w:type="spellStart"/>
      <w:r w:rsidR="00C16C51" w:rsidRPr="008444BC">
        <w:rPr>
          <w:rFonts w:ascii="Bookman Old Style" w:hAnsi="Bookman Old Style" w:cs="Arial"/>
          <w:color w:val="000000" w:themeColor="text1"/>
          <w:sz w:val="24"/>
          <w:szCs w:val="24"/>
          <w:lang w:val="en-US"/>
        </w:rPr>
        <w:t>perundang-undangan</w:t>
      </w:r>
      <w:proofErr w:type="spellEnd"/>
      <w:r w:rsidR="00C16C51" w:rsidRPr="008444BC">
        <w:rPr>
          <w:rFonts w:ascii="Bookman Old Style" w:hAnsi="Bookman Old Style" w:cs="Arial"/>
          <w:color w:val="000000" w:themeColor="text1"/>
          <w:sz w:val="24"/>
          <w:szCs w:val="24"/>
          <w:lang w:val="en-US"/>
        </w:rPr>
        <w:t>; dan</w:t>
      </w:r>
    </w:p>
    <w:p w14:paraId="73EB9F94" w14:textId="77777777" w:rsidR="00C16C51" w:rsidRPr="008444BC" w:rsidRDefault="00C16C51">
      <w:pPr>
        <w:pStyle w:val="ListParagraph"/>
        <w:numPr>
          <w:ilvl w:val="1"/>
          <w:numId w:val="142"/>
        </w:numPr>
        <w:autoSpaceDE w:val="0"/>
        <w:autoSpaceDN w:val="0"/>
        <w:adjustRightInd w:val="0"/>
        <w:spacing w:after="0" w:line="360" w:lineRule="auto"/>
        <w:ind w:left="3119" w:hanging="567"/>
        <w:jc w:val="both"/>
        <w:rPr>
          <w:rFonts w:ascii="Bookman Old Style" w:hAnsi="Bookman Old Style" w:cstheme="minorBidi"/>
          <w:color w:val="000000" w:themeColor="text1"/>
          <w:sz w:val="24"/>
          <w:szCs w:val="24"/>
          <w:lang w:val="en-US"/>
        </w:rPr>
      </w:pPr>
      <w:proofErr w:type="spellStart"/>
      <w:r w:rsidRPr="008444BC">
        <w:rPr>
          <w:rFonts w:ascii="Bookman Old Style" w:hAnsi="Bookman Old Style"/>
          <w:color w:val="000000" w:themeColor="text1"/>
          <w:sz w:val="24"/>
          <w:szCs w:val="24"/>
          <w:lang w:val="en-AU"/>
        </w:rPr>
        <w:t>Pelaku</w:t>
      </w:r>
      <w:proofErr w:type="spellEnd"/>
      <w:r w:rsidRPr="008444BC">
        <w:rPr>
          <w:rFonts w:ascii="Bookman Old Style" w:hAnsi="Bookman Old Style"/>
          <w:color w:val="000000" w:themeColor="text1"/>
          <w:sz w:val="24"/>
          <w:szCs w:val="24"/>
          <w:lang w:val="en-AU"/>
        </w:rPr>
        <w:t xml:space="preserve"> Usaha </w:t>
      </w:r>
      <w:proofErr w:type="spellStart"/>
      <w:r w:rsidRPr="008444BC">
        <w:rPr>
          <w:rFonts w:ascii="Bookman Old Style" w:hAnsi="Bookman Old Style"/>
          <w:color w:val="000000" w:themeColor="text1"/>
          <w:sz w:val="24"/>
          <w:szCs w:val="24"/>
          <w:lang w:val="en-AU"/>
        </w:rPr>
        <w:t>untuk</w:t>
      </w:r>
      <w:proofErr w:type="spellEnd"/>
      <w:r w:rsidRPr="008444BC">
        <w:rPr>
          <w:rFonts w:ascii="Bookman Old Style" w:hAnsi="Bookman Old Style"/>
          <w:color w:val="000000" w:themeColor="text1"/>
          <w:sz w:val="24"/>
          <w:szCs w:val="24"/>
          <w:lang w:val="en-AU"/>
        </w:rPr>
        <w:t xml:space="preserve"> </w:t>
      </w:r>
      <w:proofErr w:type="spellStart"/>
      <w:r w:rsidRPr="008444BC">
        <w:rPr>
          <w:rFonts w:ascii="Bookman Old Style" w:hAnsi="Bookman Old Style"/>
          <w:color w:val="000000" w:themeColor="text1"/>
          <w:sz w:val="24"/>
          <w:szCs w:val="24"/>
          <w:lang w:val="en-AU"/>
        </w:rPr>
        <w:t>melakukan</w:t>
      </w:r>
      <w:proofErr w:type="spellEnd"/>
      <w:r w:rsidRPr="008444BC">
        <w:rPr>
          <w:rFonts w:ascii="Bookman Old Style" w:hAnsi="Bookman Old Style"/>
          <w:color w:val="000000" w:themeColor="text1"/>
          <w:sz w:val="24"/>
          <w:szCs w:val="24"/>
          <w:lang w:val="en-AU"/>
        </w:rPr>
        <w:t xml:space="preserve"> </w:t>
      </w:r>
      <w:proofErr w:type="spellStart"/>
      <w:r w:rsidRPr="008444BC">
        <w:rPr>
          <w:rFonts w:ascii="Bookman Old Style" w:hAnsi="Bookman Old Style"/>
          <w:color w:val="000000" w:themeColor="text1"/>
          <w:sz w:val="24"/>
          <w:szCs w:val="24"/>
          <w:lang w:val="en-AU"/>
        </w:rPr>
        <w:t>klarifikasi</w:t>
      </w:r>
      <w:proofErr w:type="spellEnd"/>
      <w:r w:rsidRPr="008444BC">
        <w:rPr>
          <w:rFonts w:ascii="Bookman Old Style" w:hAnsi="Bookman Old Style"/>
          <w:color w:val="000000" w:themeColor="text1"/>
          <w:sz w:val="24"/>
          <w:szCs w:val="24"/>
          <w:lang w:val="en-AU"/>
        </w:rPr>
        <w:t xml:space="preserve">, </w:t>
      </w:r>
      <w:proofErr w:type="spellStart"/>
      <w:r w:rsidRPr="008444BC">
        <w:rPr>
          <w:rFonts w:ascii="Bookman Old Style" w:hAnsi="Bookman Old Style"/>
          <w:color w:val="000000" w:themeColor="text1"/>
          <w:sz w:val="24"/>
          <w:szCs w:val="24"/>
          <w:lang w:val="en-AU"/>
        </w:rPr>
        <w:t>dalam</w:t>
      </w:r>
      <w:proofErr w:type="spellEnd"/>
      <w:r w:rsidRPr="008444BC">
        <w:rPr>
          <w:rFonts w:ascii="Bookman Old Style" w:hAnsi="Bookman Old Style"/>
          <w:color w:val="000000" w:themeColor="text1"/>
          <w:sz w:val="24"/>
          <w:szCs w:val="24"/>
          <w:lang w:val="en-AU"/>
        </w:rPr>
        <w:t xml:space="preserve"> </w:t>
      </w:r>
      <w:proofErr w:type="spellStart"/>
      <w:r w:rsidRPr="008444BC">
        <w:rPr>
          <w:rFonts w:ascii="Bookman Old Style" w:hAnsi="Bookman Old Style"/>
          <w:color w:val="000000" w:themeColor="text1"/>
          <w:sz w:val="24"/>
          <w:szCs w:val="24"/>
          <w:lang w:val="en-AU"/>
        </w:rPr>
        <w:t>hal</w:t>
      </w:r>
      <w:proofErr w:type="spellEnd"/>
      <w:r w:rsidRPr="008444BC">
        <w:rPr>
          <w:rFonts w:ascii="Bookman Old Style" w:hAnsi="Bookman Old Style"/>
          <w:color w:val="000000" w:themeColor="text1"/>
          <w:sz w:val="24"/>
          <w:szCs w:val="24"/>
          <w:lang w:val="en-AU"/>
        </w:rPr>
        <w:t xml:space="preserve"> </w:t>
      </w:r>
      <w:proofErr w:type="spellStart"/>
      <w:r w:rsidRPr="008444BC">
        <w:rPr>
          <w:rFonts w:ascii="Bookman Old Style" w:hAnsi="Bookman Old Style"/>
          <w:color w:val="000000" w:themeColor="text1"/>
          <w:sz w:val="24"/>
          <w:szCs w:val="24"/>
          <w:lang w:val="en-AU"/>
        </w:rPr>
        <w:t>pengaduan</w:t>
      </w:r>
      <w:proofErr w:type="spellEnd"/>
      <w:r w:rsidRPr="008444BC">
        <w:rPr>
          <w:rFonts w:ascii="Bookman Old Style" w:hAnsi="Bookman Old Style"/>
          <w:color w:val="000000" w:themeColor="text1"/>
          <w:sz w:val="24"/>
          <w:szCs w:val="24"/>
          <w:lang w:val="en-AU"/>
        </w:rPr>
        <w:t xml:space="preserve"> </w:t>
      </w:r>
      <w:proofErr w:type="spellStart"/>
      <w:r w:rsidRPr="008444BC">
        <w:rPr>
          <w:rFonts w:ascii="Bookman Old Style" w:hAnsi="Bookman Old Style"/>
          <w:color w:val="000000" w:themeColor="text1"/>
          <w:sz w:val="24"/>
          <w:szCs w:val="24"/>
          <w:lang w:val="en-AU"/>
        </w:rPr>
        <w:t>ditujukan</w:t>
      </w:r>
      <w:proofErr w:type="spellEnd"/>
      <w:r w:rsidRPr="008444BC">
        <w:rPr>
          <w:rFonts w:ascii="Bookman Old Style" w:hAnsi="Bookman Old Style"/>
          <w:color w:val="000000" w:themeColor="text1"/>
          <w:sz w:val="24"/>
          <w:szCs w:val="24"/>
          <w:lang w:val="en-AU"/>
        </w:rPr>
        <w:t xml:space="preserve"> </w:t>
      </w:r>
      <w:proofErr w:type="spellStart"/>
      <w:r w:rsidRPr="008444BC">
        <w:rPr>
          <w:rFonts w:ascii="Bookman Old Style" w:hAnsi="Bookman Old Style"/>
          <w:color w:val="000000" w:themeColor="text1"/>
          <w:sz w:val="24"/>
          <w:szCs w:val="24"/>
          <w:lang w:val="en-AU"/>
        </w:rPr>
        <w:t>kepada</w:t>
      </w:r>
      <w:proofErr w:type="spellEnd"/>
      <w:r w:rsidRPr="008444BC">
        <w:rPr>
          <w:rFonts w:ascii="Bookman Old Style" w:hAnsi="Bookman Old Style"/>
          <w:color w:val="000000" w:themeColor="text1"/>
          <w:sz w:val="24"/>
          <w:szCs w:val="24"/>
          <w:lang w:val="en-AU"/>
        </w:rPr>
        <w:t xml:space="preserve"> </w:t>
      </w:r>
      <w:proofErr w:type="spellStart"/>
      <w:r w:rsidRPr="008444BC">
        <w:rPr>
          <w:rFonts w:ascii="Bookman Old Style" w:hAnsi="Bookman Old Style"/>
          <w:color w:val="000000" w:themeColor="text1"/>
          <w:sz w:val="24"/>
          <w:szCs w:val="24"/>
          <w:lang w:val="en-AU"/>
        </w:rPr>
        <w:t>Pelaku</w:t>
      </w:r>
      <w:proofErr w:type="spellEnd"/>
      <w:r w:rsidRPr="008444BC">
        <w:rPr>
          <w:rFonts w:ascii="Bookman Old Style" w:hAnsi="Bookman Old Style"/>
          <w:color w:val="000000" w:themeColor="text1"/>
          <w:sz w:val="24"/>
          <w:szCs w:val="24"/>
          <w:lang w:val="en-AU"/>
        </w:rPr>
        <w:t xml:space="preserve"> Usaha.</w:t>
      </w:r>
    </w:p>
    <w:p w14:paraId="3155F5B1" w14:textId="0D1A61DD" w:rsidR="00C16C51" w:rsidRPr="008444BC" w:rsidRDefault="00766516">
      <w:pPr>
        <w:pStyle w:val="Style"/>
        <w:numPr>
          <w:ilvl w:val="0"/>
          <w:numId w:val="210"/>
        </w:numPr>
        <w:spacing w:after="0" w:line="360" w:lineRule="auto"/>
        <w:ind w:left="2552" w:right="23" w:hanging="572"/>
        <w:jc w:val="both"/>
        <w:rPr>
          <w:rFonts w:ascii="Bookman Old Style" w:hAnsi="Bookman Old Style" w:cstheme="minorBidi"/>
          <w:color w:val="000000" w:themeColor="text1"/>
        </w:rPr>
      </w:pPr>
      <w:r w:rsidRPr="008444BC">
        <w:rPr>
          <w:rFonts w:ascii="Bookman Old Style" w:hAnsi="Bookman Old Style" w:cs="Arial"/>
          <w:color w:val="000000" w:themeColor="text1"/>
        </w:rPr>
        <w:lastRenderedPageBreak/>
        <w:t>Kementerian/</w:t>
      </w:r>
      <w:proofErr w:type="spellStart"/>
      <w:r w:rsidRPr="008444BC">
        <w:rPr>
          <w:rFonts w:ascii="Bookman Old Style" w:hAnsi="Bookman Old Style" w:cs="Arial"/>
          <w:color w:val="000000" w:themeColor="text1"/>
        </w:rPr>
        <w:t>lembaga</w:t>
      </w:r>
      <w:proofErr w:type="spellEnd"/>
      <w:r w:rsidR="00C16C51" w:rsidRPr="008444BC">
        <w:rPr>
          <w:rFonts w:ascii="Bookman Old Style" w:hAnsi="Bookman Old Style" w:cstheme="minorBidi"/>
          <w:color w:val="000000" w:themeColor="text1"/>
        </w:rPr>
        <w:t xml:space="preserve">, </w:t>
      </w:r>
      <w:proofErr w:type="spellStart"/>
      <w:r w:rsidR="00C16C51" w:rsidRPr="008444BC">
        <w:rPr>
          <w:rFonts w:ascii="Bookman Old Style" w:hAnsi="Bookman Old Style" w:cstheme="minorBidi"/>
          <w:color w:val="000000" w:themeColor="text1"/>
        </w:rPr>
        <w:t>Pemerintah</w:t>
      </w:r>
      <w:proofErr w:type="spellEnd"/>
      <w:r w:rsidR="00C16C51" w:rsidRPr="008444BC">
        <w:rPr>
          <w:rFonts w:ascii="Bookman Old Style" w:hAnsi="Bookman Old Style" w:cstheme="minorBidi"/>
          <w:color w:val="000000" w:themeColor="text1"/>
        </w:rPr>
        <w:t xml:space="preserve"> Daerah </w:t>
      </w:r>
      <w:proofErr w:type="spellStart"/>
      <w:r w:rsidR="00C16C51" w:rsidRPr="008444BC">
        <w:rPr>
          <w:rFonts w:ascii="Bookman Old Style" w:hAnsi="Bookman Old Style" w:cstheme="minorBidi"/>
          <w:color w:val="000000" w:themeColor="text1"/>
        </w:rPr>
        <w:t>provinsi</w:t>
      </w:r>
      <w:proofErr w:type="spellEnd"/>
      <w:r w:rsidR="00C16C51" w:rsidRPr="008444BC">
        <w:rPr>
          <w:rFonts w:ascii="Bookman Old Style" w:hAnsi="Bookman Old Style"/>
          <w:color w:val="000000" w:themeColor="text1"/>
        </w:rPr>
        <w:t xml:space="preserve">, </w:t>
      </w:r>
      <w:proofErr w:type="spellStart"/>
      <w:r w:rsidR="00C16C51" w:rsidRPr="008444BC">
        <w:rPr>
          <w:rFonts w:ascii="Bookman Old Style" w:hAnsi="Bookman Old Style"/>
          <w:color w:val="000000" w:themeColor="text1"/>
        </w:rPr>
        <w:t>Pemerintah</w:t>
      </w:r>
      <w:proofErr w:type="spellEnd"/>
      <w:r w:rsidR="00C16C51" w:rsidRPr="008444BC">
        <w:rPr>
          <w:rFonts w:ascii="Bookman Old Style" w:hAnsi="Bookman Old Style"/>
          <w:color w:val="000000" w:themeColor="text1"/>
        </w:rPr>
        <w:t xml:space="preserve"> Daerah </w:t>
      </w:r>
      <w:proofErr w:type="spellStart"/>
      <w:r w:rsidR="00C16C51" w:rsidRPr="008444BC">
        <w:rPr>
          <w:rFonts w:ascii="Bookman Old Style" w:hAnsi="Bookman Old Style"/>
          <w:color w:val="000000" w:themeColor="text1"/>
        </w:rPr>
        <w:t>kabupaten</w:t>
      </w:r>
      <w:proofErr w:type="spellEnd"/>
      <w:r w:rsidR="00C16C51" w:rsidRPr="008444BC">
        <w:rPr>
          <w:rFonts w:ascii="Bookman Old Style" w:hAnsi="Bookman Old Style"/>
          <w:color w:val="000000" w:themeColor="text1"/>
        </w:rPr>
        <w:t>/</w:t>
      </w:r>
      <w:proofErr w:type="spellStart"/>
      <w:r w:rsidR="00C16C51" w:rsidRPr="008444BC">
        <w:rPr>
          <w:rFonts w:ascii="Bookman Old Style" w:hAnsi="Bookman Old Style"/>
          <w:color w:val="000000" w:themeColor="text1"/>
        </w:rPr>
        <w:t>kota</w:t>
      </w:r>
      <w:proofErr w:type="spellEnd"/>
      <w:r w:rsidR="00C16C51" w:rsidRPr="008444BC">
        <w:rPr>
          <w:rFonts w:ascii="Bookman Old Style" w:hAnsi="Bookman Old Style"/>
          <w:color w:val="000000" w:themeColor="text1"/>
        </w:rPr>
        <w:t xml:space="preserve">, </w:t>
      </w:r>
      <w:r w:rsidR="00C16C51" w:rsidRPr="008444BC">
        <w:rPr>
          <w:rFonts w:ascii="Bookman Old Style" w:hAnsi="Bookman Old Style" w:cs="Arial"/>
          <w:color w:val="000000" w:themeColor="text1"/>
        </w:rPr>
        <w:t>administrator KEK, dan/</w:t>
      </w:r>
      <w:proofErr w:type="spellStart"/>
      <w:r w:rsidR="00C16C51" w:rsidRPr="008444BC">
        <w:rPr>
          <w:rFonts w:ascii="Bookman Old Style" w:hAnsi="Bookman Old Style" w:cs="Arial"/>
          <w:color w:val="000000" w:themeColor="text1"/>
        </w:rPr>
        <w:t>atau</w:t>
      </w:r>
      <w:proofErr w:type="spellEnd"/>
      <w:r w:rsidR="00C16C51" w:rsidRPr="008444BC">
        <w:rPr>
          <w:rFonts w:ascii="Bookman Old Style" w:hAnsi="Bookman Old Style" w:cs="Arial"/>
          <w:color w:val="000000" w:themeColor="text1"/>
        </w:rPr>
        <w:t xml:space="preserve"> badan </w:t>
      </w:r>
      <w:proofErr w:type="spellStart"/>
      <w:r w:rsidR="00C16C51" w:rsidRPr="008444BC">
        <w:rPr>
          <w:rFonts w:ascii="Bookman Old Style" w:hAnsi="Bookman Old Style" w:cs="Arial"/>
          <w:color w:val="000000" w:themeColor="text1"/>
        </w:rPr>
        <w:t>pengusahaan</w:t>
      </w:r>
      <w:proofErr w:type="spellEnd"/>
      <w:r w:rsidR="00C16C51" w:rsidRPr="008444BC">
        <w:rPr>
          <w:rFonts w:ascii="Bookman Old Style" w:hAnsi="Bookman Old Style" w:cs="Arial"/>
          <w:color w:val="000000" w:themeColor="text1"/>
        </w:rPr>
        <w:t xml:space="preserve"> KPBPB</w:t>
      </w:r>
      <w:r w:rsidR="00C16C51" w:rsidRPr="008444BC">
        <w:rPr>
          <w:rFonts w:ascii="Bookman Old Style" w:hAnsi="Bookman Old Style" w:cstheme="minorBidi"/>
          <w:color w:val="000000" w:themeColor="text1"/>
        </w:rPr>
        <w:t xml:space="preserve"> </w:t>
      </w:r>
      <w:proofErr w:type="spellStart"/>
      <w:r w:rsidR="00AF61A3" w:rsidRPr="008444BC">
        <w:rPr>
          <w:rFonts w:ascii="Bookman Old Style" w:hAnsi="Bookman Old Style" w:cstheme="minorBidi"/>
          <w:color w:val="000000" w:themeColor="text1"/>
        </w:rPr>
        <w:t>dapat</w:t>
      </w:r>
      <w:proofErr w:type="spellEnd"/>
      <w:r w:rsidR="00AF61A3" w:rsidRPr="008444BC">
        <w:rPr>
          <w:rFonts w:ascii="Bookman Old Style" w:hAnsi="Bookman Old Style" w:cstheme="minorBidi"/>
          <w:color w:val="000000" w:themeColor="text1"/>
        </w:rPr>
        <w:t xml:space="preserve"> </w:t>
      </w:r>
      <w:proofErr w:type="spellStart"/>
      <w:r w:rsidR="00AF61A3" w:rsidRPr="008444BC">
        <w:rPr>
          <w:rFonts w:ascii="Bookman Old Style" w:hAnsi="Bookman Old Style" w:cstheme="minorBidi"/>
          <w:color w:val="000000" w:themeColor="text1"/>
        </w:rPr>
        <w:t>memberikan</w:t>
      </w:r>
      <w:proofErr w:type="spellEnd"/>
      <w:r w:rsidR="00AF61A3" w:rsidRPr="008444BC">
        <w:rPr>
          <w:rFonts w:ascii="Bookman Old Style" w:hAnsi="Bookman Old Style" w:cstheme="minorBidi"/>
          <w:color w:val="000000" w:themeColor="text1"/>
        </w:rPr>
        <w:t xml:space="preserve"> </w:t>
      </w:r>
      <w:proofErr w:type="spellStart"/>
      <w:r w:rsidR="00AF61A3" w:rsidRPr="008444BC">
        <w:rPr>
          <w:rFonts w:ascii="Bookman Old Style" w:hAnsi="Bookman Old Style" w:cstheme="minorBidi"/>
          <w:color w:val="000000" w:themeColor="text1"/>
        </w:rPr>
        <w:t>notifikasi</w:t>
      </w:r>
      <w:proofErr w:type="spellEnd"/>
      <w:r w:rsidR="00AF61A3" w:rsidRPr="008444BC">
        <w:rPr>
          <w:rFonts w:ascii="Bookman Old Style" w:hAnsi="Bookman Old Style" w:cstheme="minorBidi"/>
          <w:color w:val="000000" w:themeColor="text1"/>
        </w:rPr>
        <w:t xml:space="preserve"> </w:t>
      </w:r>
      <w:proofErr w:type="spellStart"/>
      <w:r w:rsidR="00C16C51" w:rsidRPr="008444BC">
        <w:rPr>
          <w:rFonts w:ascii="Bookman Old Style" w:hAnsi="Bookman Old Style" w:cstheme="minorBidi"/>
          <w:color w:val="000000" w:themeColor="text1"/>
        </w:rPr>
        <w:t>melalui</w:t>
      </w:r>
      <w:proofErr w:type="spellEnd"/>
      <w:r w:rsidR="00C16C51" w:rsidRPr="008444BC">
        <w:rPr>
          <w:rFonts w:ascii="Bookman Old Style" w:hAnsi="Bookman Old Style" w:cstheme="minorBidi"/>
          <w:color w:val="000000" w:themeColor="text1"/>
        </w:rPr>
        <w:t xml:space="preserve"> </w:t>
      </w:r>
      <w:proofErr w:type="spellStart"/>
      <w:r w:rsidR="00C16C51" w:rsidRPr="008444BC">
        <w:rPr>
          <w:rFonts w:ascii="Bookman Old Style" w:hAnsi="Bookman Old Style" w:cstheme="minorBidi"/>
          <w:color w:val="000000" w:themeColor="text1"/>
        </w:rPr>
        <w:t>Sistem</w:t>
      </w:r>
      <w:proofErr w:type="spellEnd"/>
      <w:r w:rsidR="00C16C51" w:rsidRPr="008444BC">
        <w:rPr>
          <w:rFonts w:ascii="Bookman Old Style" w:hAnsi="Bookman Old Style" w:cstheme="minorBidi"/>
          <w:color w:val="000000" w:themeColor="text1"/>
        </w:rPr>
        <w:t xml:space="preserve"> OSS </w:t>
      </w:r>
      <w:proofErr w:type="spellStart"/>
      <w:r w:rsidR="00C16C51" w:rsidRPr="008444BC">
        <w:rPr>
          <w:rFonts w:ascii="Bookman Old Style" w:hAnsi="Bookman Old Style" w:cstheme="minorBidi"/>
          <w:color w:val="000000" w:themeColor="text1"/>
        </w:rPr>
        <w:t>atas</w:t>
      </w:r>
      <w:proofErr w:type="spellEnd"/>
      <w:r w:rsidR="00C16C51" w:rsidRPr="008444BC">
        <w:rPr>
          <w:rFonts w:ascii="Bookman Old Style" w:hAnsi="Bookman Old Style" w:cstheme="minorBidi"/>
          <w:color w:val="000000" w:themeColor="text1"/>
        </w:rPr>
        <w:t xml:space="preserve"> </w:t>
      </w:r>
      <w:proofErr w:type="spellStart"/>
      <w:r w:rsidR="00C16C51" w:rsidRPr="008444BC">
        <w:rPr>
          <w:rFonts w:ascii="Bookman Old Style" w:hAnsi="Bookman Old Style" w:cstheme="minorBidi"/>
          <w:color w:val="000000" w:themeColor="text1"/>
        </w:rPr>
        <w:t>tindak</w:t>
      </w:r>
      <w:proofErr w:type="spellEnd"/>
      <w:r w:rsidR="00C16C51" w:rsidRPr="008444BC">
        <w:rPr>
          <w:rFonts w:ascii="Bookman Old Style" w:hAnsi="Bookman Old Style" w:cstheme="minorBidi"/>
          <w:color w:val="000000" w:themeColor="text1"/>
        </w:rPr>
        <w:t xml:space="preserve"> </w:t>
      </w:r>
      <w:proofErr w:type="spellStart"/>
      <w:r w:rsidR="00C16C51" w:rsidRPr="008444BC">
        <w:rPr>
          <w:rFonts w:ascii="Bookman Old Style" w:hAnsi="Bookman Old Style" w:cstheme="minorBidi"/>
          <w:color w:val="000000" w:themeColor="text1"/>
        </w:rPr>
        <w:t>lanjut</w:t>
      </w:r>
      <w:proofErr w:type="spellEnd"/>
      <w:r w:rsidR="00C16C51" w:rsidRPr="008444BC">
        <w:rPr>
          <w:rFonts w:ascii="Bookman Old Style" w:hAnsi="Bookman Old Style" w:cstheme="minorBidi"/>
          <w:color w:val="000000" w:themeColor="text1"/>
        </w:rPr>
        <w:t xml:space="preserve"> </w:t>
      </w:r>
      <w:proofErr w:type="spellStart"/>
      <w:r w:rsidR="00C16C51" w:rsidRPr="008444BC">
        <w:rPr>
          <w:rFonts w:ascii="Bookman Old Style" w:hAnsi="Bookman Old Style" w:cstheme="minorBidi"/>
          <w:color w:val="000000" w:themeColor="text1"/>
        </w:rPr>
        <w:t>hasil</w:t>
      </w:r>
      <w:proofErr w:type="spellEnd"/>
      <w:r w:rsidR="00C16C51" w:rsidRPr="008444BC">
        <w:rPr>
          <w:rFonts w:ascii="Bookman Old Style" w:hAnsi="Bookman Old Style" w:cstheme="minorBidi"/>
          <w:color w:val="000000" w:themeColor="text1"/>
        </w:rPr>
        <w:t xml:space="preserve"> </w:t>
      </w:r>
      <w:proofErr w:type="spellStart"/>
      <w:r w:rsidR="00C16C51" w:rsidRPr="008444BC">
        <w:rPr>
          <w:rFonts w:ascii="Bookman Old Style" w:hAnsi="Bookman Old Style" w:cstheme="minorBidi"/>
          <w:color w:val="000000" w:themeColor="text1"/>
        </w:rPr>
        <w:t>verifikasi</w:t>
      </w:r>
      <w:proofErr w:type="spellEnd"/>
      <w:r w:rsidR="00C16C51" w:rsidRPr="008444BC">
        <w:rPr>
          <w:rFonts w:ascii="Bookman Old Style" w:hAnsi="Bookman Old Style" w:cstheme="minorBidi"/>
          <w:color w:val="000000" w:themeColor="text1"/>
        </w:rPr>
        <w:t xml:space="preserve"> </w:t>
      </w:r>
      <w:proofErr w:type="spellStart"/>
      <w:r w:rsidR="00C16C51" w:rsidRPr="008444BC">
        <w:rPr>
          <w:rFonts w:ascii="Bookman Old Style" w:hAnsi="Bookman Old Style" w:cstheme="minorBidi"/>
          <w:color w:val="000000" w:themeColor="text1"/>
        </w:rPr>
        <w:t>sebagaimana</w:t>
      </w:r>
      <w:proofErr w:type="spellEnd"/>
      <w:r w:rsidR="00C16C51" w:rsidRPr="008444BC">
        <w:rPr>
          <w:rFonts w:ascii="Bookman Old Style" w:hAnsi="Bookman Old Style" w:cstheme="minorBidi"/>
          <w:color w:val="000000" w:themeColor="text1"/>
        </w:rPr>
        <w:t xml:space="preserve"> </w:t>
      </w:r>
      <w:proofErr w:type="spellStart"/>
      <w:r w:rsidR="00C16C51" w:rsidRPr="008444BC">
        <w:rPr>
          <w:rFonts w:ascii="Bookman Old Style" w:hAnsi="Bookman Old Style" w:cstheme="minorBidi"/>
          <w:color w:val="000000" w:themeColor="text1"/>
        </w:rPr>
        <w:t>dimaksud</w:t>
      </w:r>
      <w:proofErr w:type="spellEnd"/>
      <w:r w:rsidR="00C16C51" w:rsidRPr="008444BC">
        <w:rPr>
          <w:rFonts w:ascii="Bookman Old Style" w:hAnsi="Bookman Old Style" w:cstheme="minorBidi"/>
          <w:color w:val="000000" w:themeColor="text1"/>
        </w:rPr>
        <w:t xml:space="preserve"> pada </w:t>
      </w:r>
      <w:r w:rsidR="00586F8E" w:rsidRPr="008444BC">
        <w:rPr>
          <w:rFonts w:ascii="Bookman Old Style" w:hAnsi="Bookman Old Style" w:cstheme="minorBidi"/>
          <w:color w:val="000000" w:themeColor="text1"/>
        </w:rPr>
        <w:t xml:space="preserve">  </w:t>
      </w:r>
      <w:proofErr w:type="spellStart"/>
      <w:r w:rsidR="00C16C51" w:rsidRPr="008444BC">
        <w:rPr>
          <w:rFonts w:ascii="Bookman Old Style" w:hAnsi="Bookman Old Style" w:cstheme="minorBidi"/>
          <w:color w:val="000000" w:themeColor="text1"/>
        </w:rPr>
        <w:t>ayat</w:t>
      </w:r>
      <w:proofErr w:type="spellEnd"/>
      <w:r w:rsidR="00C16C51" w:rsidRPr="008444BC">
        <w:rPr>
          <w:rFonts w:ascii="Bookman Old Style" w:hAnsi="Bookman Old Style" w:cstheme="minorBidi"/>
          <w:color w:val="000000" w:themeColor="text1"/>
        </w:rPr>
        <w:t xml:space="preserve"> (8) </w:t>
      </w:r>
      <w:proofErr w:type="spellStart"/>
      <w:r w:rsidR="00C16C51" w:rsidRPr="008444BC">
        <w:rPr>
          <w:rFonts w:ascii="Bookman Old Style" w:hAnsi="Bookman Old Style" w:cstheme="minorBidi"/>
          <w:color w:val="000000" w:themeColor="text1"/>
        </w:rPr>
        <w:t>huruf</w:t>
      </w:r>
      <w:proofErr w:type="spellEnd"/>
      <w:r w:rsidR="00C16C51" w:rsidRPr="008444BC">
        <w:rPr>
          <w:rFonts w:ascii="Bookman Old Style" w:hAnsi="Bookman Old Style" w:cstheme="minorBidi"/>
          <w:color w:val="000000" w:themeColor="text1"/>
        </w:rPr>
        <w:t xml:space="preserve"> a </w:t>
      </w:r>
      <w:proofErr w:type="spellStart"/>
      <w:r w:rsidR="00C16C51" w:rsidRPr="008444BC">
        <w:rPr>
          <w:rFonts w:ascii="Bookman Old Style" w:hAnsi="Bookman Old Style" w:cstheme="minorBidi"/>
          <w:color w:val="000000" w:themeColor="text1"/>
        </w:rPr>
        <w:t>kepada</w:t>
      </w:r>
      <w:proofErr w:type="spellEnd"/>
      <w:r w:rsidR="00C16C51" w:rsidRPr="008444BC">
        <w:rPr>
          <w:rFonts w:ascii="Bookman Old Style" w:hAnsi="Bookman Old Style" w:cstheme="minorBidi"/>
          <w:color w:val="000000" w:themeColor="text1"/>
        </w:rPr>
        <w:t>:</w:t>
      </w:r>
    </w:p>
    <w:p w14:paraId="49BF43C5" w14:textId="77777777" w:rsidR="00C16C51" w:rsidRPr="008444BC" w:rsidRDefault="00C16C51">
      <w:pPr>
        <w:pStyle w:val="ListParagraph"/>
        <w:numPr>
          <w:ilvl w:val="1"/>
          <w:numId w:val="218"/>
        </w:numPr>
        <w:autoSpaceDE w:val="0"/>
        <w:autoSpaceDN w:val="0"/>
        <w:adjustRightInd w:val="0"/>
        <w:spacing w:after="0" w:line="360" w:lineRule="auto"/>
        <w:ind w:left="3119" w:hanging="567"/>
        <w:jc w:val="both"/>
        <w:rPr>
          <w:rFonts w:ascii="Bookman Old Style" w:hAnsi="Bookman Old Style" w:cstheme="minorBidi"/>
          <w:color w:val="000000" w:themeColor="text1"/>
          <w:sz w:val="24"/>
          <w:szCs w:val="24"/>
          <w:lang w:val="en-US"/>
        </w:rPr>
      </w:pPr>
      <w:proofErr w:type="spellStart"/>
      <w:r w:rsidRPr="008444BC">
        <w:rPr>
          <w:rFonts w:ascii="Bookman Old Style" w:hAnsi="Bookman Old Style" w:cstheme="minorBidi"/>
          <w:color w:val="000000" w:themeColor="text1"/>
          <w:sz w:val="24"/>
          <w:szCs w:val="24"/>
          <w:lang w:val="en-US"/>
        </w:rPr>
        <w:t>Pelaku</w:t>
      </w:r>
      <w:proofErr w:type="spellEnd"/>
      <w:r w:rsidRPr="008444BC">
        <w:rPr>
          <w:rFonts w:ascii="Bookman Old Style" w:hAnsi="Bookman Old Style" w:cstheme="minorBidi"/>
          <w:color w:val="000000" w:themeColor="text1"/>
          <w:sz w:val="24"/>
          <w:szCs w:val="24"/>
          <w:lang w:val="en-US"/>
        </w:rPr>
        <w:t xml:space="preserve"> Usaha; dan</w:t>
      </w:r>
    </w:p>
    <w:p w14:paraId="4997A672" w14:textId="4829114F" w:rsidR="00C16C51" w:rsidRPr="008444BC" w:rsidRDefault="00AA0825">
      <w:pPr>
        <w:pStyle w:val="ListParagraph"/>
        <w:numPr>
          <w:ilvl w:val="1"/>
          <w:numId w:val="218"/>
        </w:numPr>
        <w:autoSpaceDE w:val="0"/>
        <w:autoSpaceDN w:val="0"/>
        <w:adjustRightInd w:val="0"/>
        <w:spacing w:after="0" w:line="360" w:lineRule="auto"/>
        <w:ind w:left="3119" w:hanging="567"/>
        <w:jc w:val="both"/>
        <w:rPr>
          <w:rFonts w:ascii="Bookman Old Style" w:hAnsi="Bookman Old Style" w:cstheme="minorBidi"/>
          <w:color w:val="000000" w:themeColor="text1"/>
          <w:sz w:val="24"/>
          <w:szCs w:val="24"/>
          <w:lang w:val="en-US"/>
        </w:rPr>
      </w:pPr>
      <w:proofErr w:type="spellStart"/>
      <w:r w:rsidRPr="008444BC">
        <w:rPr>
          <w:rFonts w:ascii="Bookman Old Style" w:hAnsi="Bookman Old Style" w:cstheme="minorBidi"/>
          <w:color w:val="000000" w:themeColor="text1"/>
          <w:sz w:val="24"/>
          <w:szCs w:val="24"/>
          <w:lang w:val="en-US"/>
        </w:rPr>
        <w:t>p</w:t>
      </w:r>
      <w:r w:rsidR="00C16C51" w:rsidRPr="008444BC">
        <w:rPr>
          <w:rFonts w:ascii="Bookman Old Style" w:hAnsi="Bookman Old Style" w:cstheme="minorBidi"/>
          <w:color w:val="000000" w:themeColor="text1"/>
          <w:sz w:val="24"/>
          <w:szCs w:val="24"/>
          <w:lang w:val="en-US"/>
        </w:rPr>
        <w:t>elapor</w:t>
      </w:r>
      <w:proofErr w:type="spellEnd"/>
      <w:r w:rsidR="00C16C51" w:rsidRPr="008444BC">
        <w:rPr>
          <w:rFonts w:ascii="Bookman Old Style" w:hAnsi="Bookman Old Style" w:cstheme="minorBidi"/>
          <w:color w:val="000000" w:themeColor="text1"/>
          <w:sz w:val="24"/>
          <w:szCs w:val="24"/>
          <w:lang w:val="en-US"/>
        </w:rPr>
        <w:t>.</w:t>
      </w:r>
    </w:p>
    <w:p w14:paraId="59D94100" w14:textId="78A3B2D8" w:rsidR="00C16C51" w:rsidRDefault="00C16C51">
      <w:pPr>
        <w:pStyle w:val="Style"/>
        <w:numPr>
          <w:ilvl w:val="0"/>
          <w:numId w:val="210"/>
        </w:numPr>
        <w:spacing w:after="0" w:line="360" w:lineRule="auto"/>
        <w:ind w:left="2552" w:right="23" w:hanging="572"/>
        <w:jc w:val="both"/>
        <w:rPr>
          <w:rFonts w:ascii="Bookman Old Style" w:hAnsi="Bookman Old Style" w:cs="Arial"/>
          <w:color w:val="000000" w:themeColor="text1"/>
        </w:rPr>
      </w:pPr>
      <w:proofErr w:type="spellStart"/>
      <w:r w:rsidRPr="008444BC">
        <w:rPr>
          <w:rFonts w:ascii="Bookman Old Style" w:hAnsi="Bookman Old Style" w:cs="Arial"/>
          <w:color w:val="000000" w:themeColor="text1"/>
        </w:rPr>
        <w:t>Dalam</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hal</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verifikasi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dimaksud</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(8) </w:t>
      </w:r>
      <w:proofErr w:type="spellStart"/>
      <w:r w:rsidRPr="008444BC">
        <w:rPr>
          <w:rFonts w:ascii="Bookman Old Style" w:hAnsi="Bookman Old Style" w:cs="Arial"/>
          <w:color w:val="000000" w:themeColor="text1"/>
        </w:rPr>
        <w:t>huruf</w:t>
      </w:r>
      <w:proofErr w:type="spellEnd"/>
      <w:r w:rsidRPr="008444BC">
        <w:rPr>
          <w:rFonts w:ascii="Bookman Old Style" w:hAnsi="Bookman Old Style" w:cs="Arial"/>
          <w:color w:val="000000" w:themeColor="text1"/>
        </w:rPr>
        <w:t xml:space="preserve"> a </w:t>
      </w:r>
      <w:proofErr w:type="spellStart"/>
      <w:r w:rsidRPr="008444BC">
        <w:rPr>
          <w:rFonts w:ascii="Bookman Old Style" w:hAnsi="Bookman Old Style" w:cs="Arial"/>
          <w:color w:val="000000" w:themeColor="text1"/>
        </w:rPr>
        <w:t>membuktikan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adanya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pelanggaran</w:t>
      </w:r>
      <w:proofErr w:type="spellEnd"/>
      <w:r w:rsidRPr="008444BC">
        <w:rPr>
          <w:rFonts w:ascii="Bookman Old Style" w:hAnsi="Bookman Old Style" w:cs="Arial"/>
          <w:color w:val="000000" w:themeColor="text1"/>
        </w:rPr>
        <w:t xml:space="preserve">, </w:t>
      </w:r>
      <w:proofErr w:type="spellStart"/>
      <w:r w:rsidR="00AF61A3" w:rsidRPr="008444BC">
        <w:rPr>
          <w:rFonts w:ascii="Bookman Old Style" w:hAnsi="Bookman Old Style" w:cs="Arial"/>
          <w:color w:val="000000" w:themeColor="text1"/>
        </w:rPr>
        <w:t>dapat</w:t>
      </w:r>
      <w:proofErr w:type="spellEnd"/>
      <w:r w:rsidR="00AF61A3"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ditindaklanjuti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berupa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pembinaan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atau</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pemberian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sanksi</w:t>
      </w:r>
      <w:proofErr w:type="spellEnd"/>
      <w:r w:rsidRPr="008444BC">
        <w:rPr>
          <w:rFonts w:ascii="Bookman Old Style" w:hAnsi="Bookman Old Style" w:cs="Arial"/>
          <w:color w:val="000000" w:themeColor="text1"/>
        </w:rPr>
        <w:t xml:space="preserve"> oleh </w:t>
      </w:r>
      <w:proofErr w:type="spellStart"/>
      <w:r w:rsidR="00AA0825" w:rsidRPr="008444BC">
        <w:rPr>
          <w:rFonts w:ascii="Bookman Old Style" w:hAnsi="Bookman Old Style" w:cs="Arial"/>
          <w:color w:val="000000" w:themeColor="text1"/>
        </w:rPr>
        <w:t>k</w:t>
      </w:r>
      <w:r w:rsidR="00766516" w:rsidRPr="008444BC">
        <w:rPr>
          <w:rFonts w:ascii="Bookman Old Style" w:hAnsi="Bookman Old Style" w:cs="Arial"/>
          <w:color w:val="000000" w:themeColor="text1"/>
        </w:rPr>
        <w:t>ementerian</w:t>
      </w:r>
      <w:proofErr w:type="spellEnd"/>
      <w:r w:rsidR="00766516" w:rsidRPr="008444BC">
        <w:rPr>
          <w:rFonts w:ascii="Bookman Old Style" w:hAnsi="Bookman Old Style" w:cs="Arial"/>
          <w:color w:val="000000" w:themeColor="text1"/>
        </w:rPr>
        <w:t>/</w:t>
      </w:r>
      <w:proofErr w:type="spellStart"/>
      <w:r w:rsidR="00766516" w:rsidRPr="008444BC">
        <w:rPr>
          <w:rFonts w:ascii="Bookman Old Style" w:hAnsi="Bookman Old Style" w:cs="Arial"/>
          <w:color w:val="000000" w:themeColor="text1"/>
        </w:rPr>
        <w:t>lembaga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Pemerintah</w:t>
      </w:r>
      <w:proofErr w:type="spellEnd"/>
      <w:r w:rsidRPr="008444BC">
        <w:rPr>
          <w:rFonts w:ascii="Bookman Old Style" w:hAnsi="Bookman Old Style" w:cs="Arial"/>
          <w:color w:val="000000" w:themeColor="text1"/>
        </w:rPr>
        <w:t xml:space="preserve"> Daerah </w:t>
      </w:r>
      <w:proofErr w:type="spellStart"/>
      <w:r w:rsidRPr="008444BC">
        <w:rPr>
          <w:rFonts w:ascii="Bookman Old Style" w:hAnsi="Bookman Old Style" w:cs="Arial"/>
          <w:color w:val="000000" w:themeColor="text1"/>
        </w:rPr>
        <w:t>provinsi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Pemerintah</w:t>
      </w:r>
      <w:proofErr w:type="spellEnd"/>
      <w:r w:rsidRPr="008444BC">
        <w:rPr>
          <w:rFonts w:ascii="Bookman Old Style" w:hAnsi="Bookman Old Style" w:cs="Arial"/>
          <w:color w:val="000000" w:themeColor="text1"/>
        </w:rPr>
        <w:t xml:space="preserve"> Daerah </w:t>
      </w:r>
      <w:proofErr w:type="spellStart"/>
      <w:r w:rsidRPr="008444BC">
        <w:rPr>
          <w:rFonts w:ascii="Bookman Old Style" w:hAnsi="Bookman Old Style" w:cs="Arial"/>
          <w:color w:val="000000" w:themeColor="text1"/>
        </w:rPr>
        <w:t>kabupaten</w:t>
      </w:r>
      <w:proofErr w:type="spellEnd"/>
      <w:r w:rsidRPr="008444BC">
        <w:rPr>
          <w:rFonts w:ascii="Bookman Old Style" w:hAnsi="Bookman Old Style" w:cs="Arial"/>
          <w:color w:val="000000" w:themeColor="text1"/>
        </w:rPr>
        <w:t>/</w:t>
      </w:r>
      <w:proofErr w:type="spellStart"/>
      <w:r w:rsidRPr="008444BC">
        <w:rPr>
          <w:rFonts w:ascii="Bookman Old Style" w:hAnsi="Bookman Old Style" w:cs="Arial"/>
          <w:color w:val="000000" w:themeColor="text1"/>
        </w:rPr>
        <w:t>kota</w:t>
      </w:r>
      <w:proofErr w:type="spellEnd"/>
      <w:r w:rsidRPr="008444BC">
        <w:rPr>
          <w:rFonts w:ascii="Bookman Old Style" w:hAnsi="Bookman Old Style" w:cs="Arial"/>
          <w:color w:val="000000" w:themeColor="text1"/>
        </w:rPr>
        <w:t>, administrator KEK, dan/</w:t>
      </w:r>
      <w:proofErr w:type="spellStart"/>
      <w:r w:rsidRPr="008444BC">
        <w:rPr>
          <w:rFonts w:ascii="Bookman Old Style" w:hAnsi="Bookman Old Style" w:cs="Arial"/>
          <w:color w:val="000000" w:themeColor="text1"/>
        </w:rPr>
        <w:t>atau</w:t>
      </w:r>
      <w:proofErr w:type="spellEnd"/>
      <w:r w:rsidRPr="008444BC">
        <w:rPr>
          <w:rFonts w:ascii="Bookman Old Style" w:hAnsi="Bookman Old Style" w:cs="Arial"/>
          <w:color w:val="000000" w:themeColor="text1"/>
        </w:rPr>
        <w:t xml:space="preserve"> badan </w:t>
      </w:r>
      <w:proofErr w:type="spellStart"/>
      <w:r w:rsidRPr="008444BC">
        <w:rPr>
          <w:rFonts w:ascii="Bookman Old Style" w:hAnsi="Bookman Old Style" w:cs="Arial"/>
          <w:color w:val="000000" w:themeColor="text1"/>
        </w:rPr>
        <w:t>pengusahaan</w:t>
      </w:r>
      <w:proofErr w:type="spellEnd"/>
      <w:r w:rsidRPr="008444BC">
        <w:rPr>
          <w:rFonts w:ascii="Bookman Old Style" w:hAnsi="Bookman Old Style" w:cs="Arial"/>
          <w:color w:val="000000" w:themeColor="text1"/>
        </w:rPr>
        <w:t xml:space="preserve"> KPBPB </w:t>
      </w:r>
      <w:proofErr w:type="spellStart"/>
      <w:r w:rsidRPr="008444BC">
        <w:rPr>
          <w:rFonts w:ascii="Bookman Old Style" w:hAnsi="Bookman Old Style" w:cs="Arial"/>
          <w:color w:val="000000" w:themeColor="text1"/>
        </w:rPr>
        <w:t>sesuai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kewenangannya</w:t>
      </w:r>
      <w:proofErr w:type="spellEnd"/>
      <w:r w:rsidRPr="008444BC">
        <w:rPr>
          <w:rFonts w:ascii="Bookman Old Style" w:hAnsi="Bookman Old Style" w:cs="Arial"/>
          <w:color w:val="000000" w:themeColor="text1"/>
        </w:rPr>
        <w:t>.</w:t>
      </w:r>
    </w:p>
    <w:p w14:paraId="7E9F71D1" w14:textId="7BE46E89" w:rsidR="00C16C51" w:rsidRPr="008444BC" w:rsidRDefault="00C16C51">
      <w:pPr>
        <w:pStyle w:val="Style"/>
        <w:numPr>
          <w:ilvl w:val="0"/>
          <w:numId w:val="210"/>
        </w:numPr>
        <w:spacing w:after="0" w:line="360" w:lineRule="auto"/>
        <w:ind w:left="2552" w:right="23" w:hanging="572"/>
        <w:jc w:val="both"/>
        <w:rPr>
          <w:rFonts w:ascii="Bookman Old Style" w:hAnsi="Bookman Old Style" w:cs="Arial"/>
          <w:color w:val="000000" w:themeColor="text1"/>
        </w:rPr>
      </w:pPr>
      <w:proofErr w:type="spellStart"/>
      <w:r w:rsidRPr="008444BC">
        <w:rPr>
          <w:rFonts w:ascii="Bookman Old Style" w:hAnsi="Bookman Old Style" w:cs="Arial"/>
          <w:color w:val="000000" w:themeColor="text1"/>
        </w:rPr>
        <w:t>Dalam</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hal</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verifikasi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dimaksud</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(8) </w:t>
      </w:r>
      <w:proofErr w:type="spellStart"/>
      <w:r w:rsidRPr="008444BC">
        <w:rPr>
          <w:rFonts w:ascii="Bookman Old Style" w:hAnsi="Bookman Old Style" w:cs="Arial"/>
          <w:color w:val="000000" w:themeColor="text1"/>
        </w:rPr>
        <w:t>huruf</w:t>
      </w:r>
      <w:proofErr w:type="spellEnd"/>
      <w:r w:rsidRPr="008444BC">
        <w:rPr>
          <w:rFonts w:ascii="Bookman Old Style" w:hAnsi="Bookman Old Style" w:cs="Arial"/>
          <w:color w:val="000000" w:themeColor="text1"/>
        </w:rPr>
        <w:t xml:space="preserve"> a </w:t>
      </w:r>
      <w:proofErr w:type="spellStart"/>
      <w:r w:rsidRPr="008444BC">
        <w:rPr>
          <w:rFonts w:ascii="Bookman Old Style" w:hAnsi="Bookman Old Style" w:cs="Arial"/>
          <w:color w:val="000000" w:themeColor="text1"/>
        </w:rPr>
        <w:t>membuktikan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adanya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pelanggaran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penyalahgunaan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penggunaan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Sistem</w:t>
      </w:r>
      <w:proofErr w:type="spellEnd"/>
      <w:r w:rsidRPr="008444BC">
        <w:rPr>
          <w:rFonts w:ascii="Bookman Old Style" w:hAnsi="Bookman Old Style" w:cs="Arial"/>
          <w:color w:val="000000" w:themeColor="text1"/>
        </w:rPr>
        <w:t xml:space="preserve"> OSS yang </w:t>
      </w:r>
      <w:proofErr w:type="spellStart"/>
      <w:r w:rsidRPr="008444BC">
        <w:rPr>
          <w:rFonts w:ascii="Bookman Old Style" w:hAnsi="Bookman Old Style" w:cs="Arial"/>
          <w:color w:val="000000" w:themeColor="text1"/>
        </w:rPr>
        <w:t>tidak</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sesuai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dengan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ketentuan</w:t>
      </w:r>
      <w:proofErr w:type="spellEnd"/>
      <w:r w:rsidRPr="008444BC">
        <w:rPr>
          <w:rFonts w:ascii="Bookman Old Style" w:hAnsi="Bookman Old Style" w:cs="Arial"/>
          <w:color w:val="000000" w:themeColor="text1"/>
        </w:rPr>
        <w:t xml:space="preserve"> </w:t>
      </w:r>
      <w:proofErr w:type="spellStart"/>
      <w:r w:rsidR="00071955" w:rsidRPr="008444BC">
        <w:rPr>
          <w:rFonts w:ascii="Bookman Old Style" w:hAnsi="Bookman Old Style" w:cs="Arial"/>
          <w:color w:val="000000" w:themeColor="text1"/>
        </w:rPr>
        <w:t>peraturan</w:t>
      </w:r>
      <w:proofErr w:type="spellEnd"/>
      <w:r w:rsidR="00071955"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perundang-undangan</w:t>
      </w:r>
      <w:proofErr w:type="spellEnd"/>
      <w:r w:rsidRPr="008444BC">
        <w:rPr>
          <w:rFonts w:ascii="Bookman Old Style" w:hAnsi="Bookman Old Style" w:cs="Arial"/>
          <w:color w:val="000000" w:themeColor="text1"/>
        </w:rPr>
        <w:t xml:space="preserve">, Lembaga OSS </w:t>
      </w:r>
      <w:proofErr w:type="spellStart"/>
      <w:r w:rsidRPr="008444BC">
        <w:rPr>
          <w:rFonts w:ascii="Bookman Old Style" w:hAnsi="Bookman Old Style" w:cs="Arial"/>
          <w:color w:val="000000" w:themeColor="text1"/>
        </w:rPr>
        <w:t>melakukan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pemblokiran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Hak</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Akses</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terhadap</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Pelaku</w:t>
      </w:r>
      <w:proofErr w:type="spellEnd"/>
      <w:r w:rsidRPr="008444BC">
        <w:rPr>
          <w:rFonts w:ascii="Bookman Old Style" w:hAnsi="Bookman Old Style" w:cs="Arial"/>
          <w:color w:val="000000" w:themeColor="text1"/>
        </w:rPr>
        <w:t xml:space="preserve"> Usaha </w:t>
      </w:r>
      <w:proofErr w:type="spellStart"/>
      <w:r w:rsidRPr="008444BC">
        <w:rPr>
          <w:rFonts w:ascii="Bookman Old Style" w:hAnsi="Bookman Old Style" w:cs="Arial"/>
          <w:color w:val="000000" w:themeColor="text1"/>
        </w:rPr>
        <w:t>atau</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aparatur</w:t>
      </w:r>
      <w:proofErr w:type="spellEnd"/>
      <w:r w:rsidRPr="008444BC">
        <w:rPr>
          <w:rFonts w:ascii="Bookman Old Style" w:hAnsi="Bookman Old Style" w:cs="Arial"/>
          <w:color w:val="000000" w:themeColor="text1"/>
        </w:rPr>
        <w:t xml:space="preserve"> </w:t>
      </w:r>
      <w:proofErr w:type="spellStart"/>
      <w:r w:rsidR="00EF6E1C" w:rsidRPr="008444BC">
        <w:rPr>
          <w:rFonts w:ascii="Bookman Old Style" w:hAnsi="Bookman Old Style" w:cs="Arial"/>
          <w:color w:val="000000" w:themeColor="text1"/>
        </w:rPr>
        <w:t>k</w:t>
      </w:r>
      <w:r w:rsidR="00766516" w:rsidRPr="008444BC">
        <w:rPr>
          <w:rFonts w:ascii="Bookman Old Style" w:hAnsi="Bookman Old Style" w:cs="Arial"/>
          <w:color w:val="000000" w:themeColor="text1"/>
        </w:rPr>
        <w:t>ementerian</w:t>
      </w:r>
      <w:proofErr w:type="spellEnd"/>
      <w:r w:rsidR="00766516" w:rsidRPr="008444BC">
        <w:rPr>
          <w:rFonts w:ascii="Bookman Old Style" w:hAnsi="Bookman Old Style" w:cs="Arial"/>
          <w:color w:val="000000" w:themeColor="text1"/>
        </w:rPr>
        <w:t>/</w:t>
      </w:r>
      <w:proofErr w:type="spellStart"/>
      <w:r w:rsidR="00766516" w:rsidRPr="008444BC">
        <w:rPr>
          <w:rFonts w:ascii="Bookman Old Style" w:hAnsi="Bookman Old Style" w:cs="Arial"/>
          <w:color w:val="000000" w:themeColor="text1"/>
        </w:rPr>
        <w:t>lembaga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Pemerintah</w:t>
      </w:r>
      <w:proofErr w:type="spellEnd"/>
      <w:r w:rsidRPr="008444BC">
        <w:rPr>
          <w:rFonts w:ascii="Bookman Old Style" w:hAnsi="Bookman Old Style" w:cs="Arial"/>
          <w:color w:val="000000" w:themeColor="text1"/>
        </w:rPr>
        <w:t xml:space="preserve"> Daerah </w:t>
      </w:r>
      <w:proofErr w:type="spellStart"/>
      <w:r w:rsidRPr="008444BC">
        <w:rPr>
          <w:rFonts w:ascii="Bookman Old Style" w:hAnsi="Bookman Old Style" w:cs="Arial"/>
          <w:color w:val="000000" w:themeColor="text1"/>
        </w:rPr>
        <w:t>provinsi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Pemerintah</w:t>
      </w:r>
      <w:proofErr w:type="spellEnd"/>
      <w:r w:rsidRPr="008444BC">
        <w:rPr>
          <w:rFonts w:ascii="Bookman Old Style" w:hAnsi="Bookman Old Style" w:cs="Arial"/>
          <w:color w:val="000000" w:themeColor="text1"/>
        </w:rPr>
        <w:t xml:space="preserve"> Daerah </w:t>
      </w:r>
      <w:proofErr w:type="spellStart"/>
      <w:r w:rsidRPr="008444BC">
        <w:rPr>
          <w:rFonts w:ascii="Bookman Old Style" w:hAnsi="Bookman Old Style" w:cs="Arial"/>
          <w:color w:val="000000" w:themeColor="text1"/>
        </w:rPr>
        <w:t>kabupaten</w:t>
      </w:r>
      <w:proofErr w:type="spellEnd"/>
      <w:r w:rsidRPr="008444BC">
        <w:rPr>
          <w:rFonts w:ascii="Bookman Old Style" w:hAnsi="Bookman Old Style" w:cs="Arial"/>
          <w:color w:val="000000" w:themeColor="text1"/>
        </w:rPr>
        <w:t>/</w:t>
      </w:r>
      <w:proofErr w:type="spellStart"/>
      <w:r w:rsidRPr="008444BC">
        <w:rPr>
          <w:rFonts w:ascii="Bookman Old Style" w:hAnsi="Bookman Old Style" w:cs="Arial"/>
          <w:color w:val="000000" w:themeColor="text1"/>
        </w:rPr>
        <w:t>kota</w:t>
      </w:r>
      <w:proofErr w:type="spellEnd"/>
      <w:r w:rsidRPr="008444BC">
        <w:rPr>
          <w:rFonts w:ascii="Bookman Old Style" w:hAnsi="Bookman Old Style" w:cs="Arial"/>
          <w:color w:val="000000" w:themeColor="text1"/>
        </w:rPr>
        <w:t xml:space="preserve">, administrator KEK, </w:t>
      </w:r>
      <w:proofErr w:type="spellStart"/>
      <w:r w:rsidRPr="008444BC">
        <w:rPr>
          <w:rFonts w:ascii="Bookman Old Style" w:hAnsi="Bookman Old Style" w:cs="Arial"/>
          <w:color w:val="000000" w:themeColor="text1"/>
        </w:rPr>
        <w:t>atau</w:t>
      </w:r>
      <w:proofErr w:type="spellEnd"/>
      <w:r w:rsidRPr="008444BC">
        <w:rPr>
          <w:rFonts w:ascii="Bookman Old Style" w:hAnsi="Bookman Old Style" w:cs="Arial"/>
          <w:color w:val="000000" w:themeColor="text1"/>
        </w:rPr>
        <w:t xml:space="preserve"> badan </w:t>
      </w:r>
      <w:proofErr w:type="spellStart"/>
      <w:r w:rsidRPr="008444BC">
        <w:rPr>
          <w:rFonts w:ascii="Bookman Old Style" w:hAnsi="Bookman Old Style" w:cs="Arial"/>
          <w:color w:val="000000" w:themeColor="text1"/>
        </w:rPr>
        <w:t>pengusahaan</w:t>
      </w:r>
      <w:proofErr w:type="spellEnd"/>
      <w:r w:rsidRPr="008444BC">
        <w:rPr>
          <w:rFonts w:ascii="Bookman Old Style" w:hAnsi="Bookman Old Style" w:cs="Arial"/>
          <w:color w:val="000000" w:themeColor="text1"/>
        </w:rPr>
        <w:t xml:space="preserve"> KPBPB.</w:t>
      </w:r>
    </w:p>
    <w:p w14:paraId="45DE5071" w14:textId="3D8C72A3" w:rsidR="00C16C51" w:rsidRPr="005162EF" w:rsidRDefault="00C16C51">
      <w:pPr>
        <w:pStyle w:val="Style"/>
        <w:numPr>
          <w:ilvl w:val="0"/>
          <w:numId w:val="210"/>
        </w:numPr>
        <w:spacing w:after="0" w:line="360" w:lineRule="auto"/>
        <w:ind w:left="2552" w:right="23" w:hanging="572"/>
        <w:jc w:val="both"/>
        <w:rPr>
          <w:rFonts w:ascii="Bookman Old Style" w:hAnsi="Bookman Old Style" w:cstheme="minorBidi"/>
          <w:color w:val="000000" w:themeColor="text1"/>
        </w:rPr>
      </w:pPr>
      <w:proofErr w:type="spellStart"/>
      <w:r w:rsidRPr="008444BC">
        <w:rPr>
          <w:rFonts w:ascii="Bookman Old Style" w:hAnsi="Bookman Old Style" w:cs="Arial"/>
          <w:color w:val="000000" w:themeColor="text1"/>
        </w:rPr>
        <w:t>Dalam</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hal</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sanksi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atas</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pengaduan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dimaksud</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(3) </w:t>
      </w:r>
      <w:proofErr w:type="spellStart"/>
      <w:r w:rsidRPr="008444BC">
        <w:rPr>
          <w:rFonts w:ascii="Bookman Old Style" w:hAnsi="Bookman Old Style" w:cs="Arial"/>
          <w:color w:val="000000" w:themeColor="text1"/>
        </w:rPr>
        <w:t>huruf</w:t>
      </w:r>
      <w:proofErr w:type="spellEnd"/>
      <w:r w:rsidRPr="008444BC">
        <w:rPr>
          <w:rFonts w:ascii="Bookman Old Style" w:hAnsi="Bookman Old Style" w:cs="Arial"/>
          <w:color w:val="000000" w:themeColor="text1"/>
        </w:rPr>
        <w:t xml:space="preserve"> d </w:t>
      </w:r>
      <w:proofErr w:type="spellStart"/>
      <w:r w:rsidRPr="008444BC">
        <w:rPr>
          <w:rFonts w:ascii="Bookman Old Style" w:hAnsi="Bookman Old Style" w:cs="Arial"/>
          <w:color w:val="000000" w:themeColor="text1"/>
        </w:rPr>
        <w:t>telah</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dipenuhi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Pelaku</w:t>
      </w:r>
      <w:proofErr w:type="spellEnd"/>
      <w:r w:rsidRPr="008444BC">
        <w:rPr>
          <w:rFonts w:ascii="Bookman Old Style" w:hAnsi="Bookman Old Style" w:cs="Arial"/>
          <w:color w:val="000000" w:themeColor="text1"/>
        </w:rPr>
        <w:t xml:space="preserve"> Usaha </w:t>
      </w:r>
      <w:proofErr w:type="spellStart"/>
      <w:r w:rsidRPr="008444BC">
        <w:rPr>
          <w:rFonts w:ascii="Bookman Old Style" w:hAnsi="Bookman Old Style" w:cs="Arial"/>
          <w:color w:val="000000" w:themeColor="text1"/>
        </w:rPr>
        <w:t>atau</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aparatur</w:t>
      </w:r>
      <w:proofErr w:type="spellEnd"/>
      <w:r w:rsidRPr="008444BC">
        <w:rPr>
          <w:rFonts w:ascii="Bookman Old Style" w:hAnsi="Bookman Old Style" w:cs="Arial"/>
          <w:color w:val="000000" w:themeColor="text1"/>
        </w:rPr>
        <w:t xml:space="preserve"> </w:t>
      </w:r>
      <w:proofErr w:type="spellStart"/>
      <w:r w:rsidR="00EF6E1C" w:rsidRPr="008444BC">
        <w:rPr>
          <w:rFonts w:ascii="Bookman Old Style" w:hAnsi="Bookman Old Style" w:cs="Arial"/>
          <w:color w:val="000000" w:themeColor="text1"/>
        </w:rPr>
        <w:t>k</w:t>
      </w:r>
      <w:r w:rsidR="00766516" w:rsidRPr="008444BC">
        <w:rPr>
          <w:rFonts w:ascii="Bookman Old Style" w:hAnsi="Bookman Old Style" w:cs="Arial"/>
          <w:color w:val="000000" w:themeColor="text1"/>
        </w:rPr>
        <w:t>ementerian</w:t>
      </w:r>
      <w:proofErr w:type="spellEnd"/>
      <w:r w:rsidR="00766516" w:rsidRPr="008444BC">
        <w:rPr>
          <w:rFonts w:ascii="Bookman Old Style" w:hAnsi="Bookman Old Style" w:cs="Arial"/>
          <w:color w:val="000000" w:themeColor="text1"/>
        </w:rPr>
        <w:t>/</w:t>
      </w:r>
      <w:proofErr w:type="spellStart"/>
      <w:r w:rsidR="00766516" w:rsidRPr="008444BC">
        <w:rPr>
          <w:rFonts w:ascii="Bookman Old Style" w:hAnsi="Bookman Old Style" w:cs="Arial"/>
          <w:color w:val="000000" w:themeColor="text1"/>
        </w:rPr>
        <w:t>lembaga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Pemerintah</w:t>
      </w:r>
      <w:proofErr w:type="spellEnd"/>
      <w:r w:rsidRPr="008444BC">
        <w:rPr>
          <w:rFonts w:ascii="Bookman Old Style" w:hAnsi="Bookman Old Style" w:cs="Arial"/>
          <w:color w:val="000000" w:themeColor="text1"/>
        </w:rPr>
        <w:t xml:space="preserve"> Daerah </w:t>
      </w:r>
      <w:proofErr w:type="spellStart"/>
      <w:r w:rsidRPr="008444BC">
        <w:rPr>
          <w:rFonts w:ascii="Bookman Old Style" w:hAnsi="Bookman Old Style" w:cs="Arial"/>
          <w:color w:val="000000" w:themeColor="text1"/>
        </w:rPr>
        <w:t>provinsi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Pemerintah</w:t>
      </w:r>
      <w:proofErr w:type="spellEnd"/>
      <w:r w:rsidRPr="008444BC">
        <w:rPr>
          <w:rFonts w:ascii="Bookman Old Style" w:hAnsi="Bookman Old Style" w:cs="Arial"/>
          <w:color w:val="000000" w:themeColor="text1"/>
        </w:rPr>
        <w:t xml:space="preserve"> Daerah </w:t>
      </w:r>
      <w:proofErr w:type="spellStart"/>
      <w:r w:rsidRPr="008444BC">
        <w:rPr>
          <w:rFonts w:ascii="Bookman Old Style" w:hAnsi="Bookman Old Style" w:cs="Arial"/>
          <w:color w:val="000000" w:themeColor="text1"/>
        </w:rPr>
        <w:t>kabupaten</w:t>
      </w:r>
      <w:proofErr w:type="spellEnd"/>
      <w:r w:rsidRPr="008444BC">
        <w:rPr>
          <w:rFonts w:ascii="Bookman Old Style" w:hAnsi="Bookman Old Style" w:cs="Arial"/>
          <w:color w:val="000000" w:themeColor="text1"/>
        </w:rPr>
        <w:t>/</w:t>
      </w:r>
      <w:proofErr w:type="spellStart"/>
      <w:r w:rsidRPr="008444BC">
        <w:rPr>
          <w:rFonts w:ascii="Bookman Old Style" w:hAnsi="Bookman Old Style" w:cs="Arial"/>
          <w:color w:val="000000" w:themeColor="text1"/>
        </w:rPr>
        <w:t>kota</w:t>
      </w:r>
      <w:proofErr w:type="spellEnd"/>
      <w:r w:rsidRPr="008444BC">
        <w:rPr>
          <w:rFonts w:ascii="Bookman Old Style" w:hAnsi="Bookman Old Style" w:cs="Arial"/>
          <w:color w:val="000000" w:themeColor="text1"/>
        </w:rPr>
        <w:t xml:space="preserve">, administrator KEK, </w:t>
      </w:r>
      <w:proofErr w:type="spellStart"/>
      <w:r w:rsidRPr="008444BC">
        <w:rPr>
          <w:rFonts w:ascii="Bookman Old Style" w:hAnsi="Bookman Old Style" w:cs="Arial"/>
          <w:color w:val="000000" w:themeColor="text1"/>
        </w:rPr>
        <w:t>atau</w:t>
      </w:r>
      <w:proofErr w:type="spellEnd"/>
      <w:r w:rsidRPr="008444BC">
        <w:rPr>
          <w:rFonts w:ascii="Bookman Old Style" w:hAnsi="Bookman Old Style" w:cs="Arial"/>
          <w:color w:val="000000" w:themeColor="text1"/>
        </w:rPr>
        <w:t xml:space="preserve"> badan </w:t>
      </w:r>
      <w:proofErr w:type="spellStart"/>
      <w:r w:rsidRPr="008444BC">
        <w:rPr>
          <w:rFonts w:ascii="Bookman Old Style" w:hAnsi="Bookman Old Style" w:cs="Arial"/>
          <w:color w:val="000000" w:themeColor="text1"/>
        </w:rPr>
        <w:t>pengusahaan</w:t>
      </w:r>
      <w:proofErr w:type="spellEnd"/>
      <w:r w:rsidRPr="008444BC">
        <w:rPr>
          <w:rFonts w:ascii="Bookman Old Style" w:hAnsi="Bookman Old Style" w:cs="Arial"/>
          <w:color w:val="000000" w:themeColor="text1"/>
        </w:rPr>
        <w:t xml:space="preserve"> KPBPB </w:t>
      </w:r>
      <w:proofErr w:type="spellStart"/>
      <w:r w:rsidR="00AF61A3" w:rsidRPr="008444BC">
        <w:rPr>
          <w:rFonts w:ascii="Bookman Old Style" w:hAnsi="Bookman Old Style" w:cs="Arial"/>
          <w:color w:val="000000" w:themeColor="text1"/>
        </w:rPr>
        <w:t>dapat</w:t>
      </w:r>
      <w:proofErr w:type="spellEnd"/>
      <w:r w:rsidR="00AF61A3"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mengajukan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kembali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permohonan</w:t>
      </w:r>
      <w:proofErr w:type="spellEnd"/>
      <w:r w:rsidRPr="008444BC">
        <w:rPr>
          <w:rFonts w:ascii="Bookman Old Style" w:hAnsi="Bookman Old Style" w:cs="Arial"/>
          <w:color w:val="000000" w:themeColor="text1"/>
        </w:rPr>
        <w:t xml:space="preserve"> </w:t>
      </w:r>
      <w:proofErr w:type="spellStart"/>
      <w:r w:rsidR="00F36960" w:rsidRPr="008444BC">
        <w:rPr>
          <w:rFonts w:ascii="Bookman Old Style" w:hAnsi="Bookman Old Style" w:cs="Arial"/>
          <w:color w:val="000000" w:themeColor="text1"/>
        </w:rPr>
        <w:t>pembukaan</w:t>
      </w:r>
      <w:proofErr w:type="spellEnd"/>
      <w:r w:rsidR="00F36960" w:rsidRPr="008444BC">
        <w:rPr>
          <w:rFonts w:ascii="Bookman Old Style" w:hAnsi="Bookman Old Style" w:cs="Arial"/>
          <w:color w:val="000000" w:themeColor="text1"/>
        </w:rPr>
        <w:t xml:space="preserve"> </w:t>
      </w:r>
      <w:proofErr w:type="spellStart"/>
      <w:r w:rsidR="00F36960" w:rsidRPr="008444BC">
        <w:rPr>
          <w:rFonts w:ascii="Bookman Old Style" w:hAnsi="Bookman Old Style" w:cs="Arial"/>
          <w:color w:val="000000" w:themeColor="text1"/>
        </w:rPr>
        <w:t>blokir</w:t>
      </w:r>
      <w:proofErr w:type="spellEnd"/>
      <w:r w:rsidR="00F36960"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Hak</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Akse</w:t>
      </w:r>
      <w:r w:rsidR="00CF2D7A" w:rsidRPr="004E5A1F">
        <w:rPr>
          <w:rFonts w:ascii="Bookman Old Style" w:hAnsi="Bookman Old Style" w:cs="Arial"/>
          <w:color w:val="000000" w:themeColor="text1"/>
        </w:rPr>
        <w:t>s</w:t>
      </w:r>
      <w:proofErr w:type="spellEnd"/>
      <w:r w:rsidR="00CF2D7A" w:rsidRPr="004E5A1F">
        <w:rPr>
          <w:rFonts w:ascii="Bookman Old Style" w:hAnsi="Bookman Old Style" w:cs="Arial"/>
          <w:color w:val="000000" w:themeColor="text1"/>
        </w:rPr>
        <w:t xml:space="preserve"> </w:t>
      </w:r>
      <w:proofErr w:type="spellStart"/>
      <w:r w:rsidR="00CF2D7A" w:rsidRPr="004E5A1F">
        <w:rPr>
          <w:rFonts w:ascii="Bookman Old Style" w:hAnsi="Bookman Old Style" w:cs="Arial"/>
          <w:color w:val="000000" w:themeColor="text1"/>
        </w:rPr>
        <w:t>kepada</w:t>
      </w:r>
      <w:proofErr w:type="spellEnd"/>
      <w:r w:rsidR="00CF2D7A" w:rsidRPr="004E5A1F">
        <w:rPr>
          <w:rFonts w:ascii="Bookman Old Style" w:hAnsi="Bookman Old Style" w:cs="Arial"/>
          <w:color w:val="000000" w:themeColor="text1"/>
        </w:rPr>
        <w:t xml:space="preserve"> Lembaga OSS. </w:t>
      </w:r>
    </w:p>
    <w:p w14:paraId="32EB92EE" w14:textId="41312B20" w:rsidR="00CF2D7A" w:rsidRPr="008444BC" w:rsidRDefault="00CF2D7A">
      <w:pPr>
        <w:pStyle w:val="Style"/>
        <w:numPr>
          <w:ilvl w:val="0"/>
          <w:numId w:val="210"/>
        </w:numPr>
        <w:spacing w:after="0" w:line="360" w:lineRule="auto"/>
        <w:ind w:left="2552" w:right="23" w:hanging="572"/>
        <w:jc w:val="both"/>
        <w:rPr>
          <w:rFonts w:ascii="Bookman Old Style" w:hAnsi="Bookman Old Style" w:cstheme="minorBidi"/>
          <w:color w:val="000000" w:themeColor="text1"/>
        </w:rPr>
      </w:pPr>
      <w:proofErr w:type="spellStart"/>
      <w:r w:rsidRPr="004E5A1F">
        <w:rPr>
          <w:rFonts w:ascii="Bookman Old Style" w:hAnsi="Bookman Old Style" w:cs="Arial"/>
          <w:color w:val="000000" w:themeColor="text1"/>
        </w:rPr>
        <w:t>Permohonan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pembukaan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blokir</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dimaksud</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(12) </w:t>
      </w:r>
      <w:proofErr w:type="spellStart"/>
      <w:r w:rsidRPr="008444BC">
        <w:rPr>
          <w:rFonts w:ascii="Bookman Old Style" w:hAnsi="Bookman Old Style" w:cs="Arial"/>
          <w:color w:val="000000" w:themeColor="text1"/>
        </w:rPr>
        <w:t>dilakukan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dengan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mengirimkan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surat</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kepada</w:t>
      </w:r>
      <w:proofErr w:type="spellEnd"/>
      <w:r w:rsidRPr="008444BC">
        <w:rPr>
          <w:rFonts w:ascii="Bookman Old Style" w:hAnsi="Bookman Old Style" w:cs="Arial"/>
          <w:color w:val="000000" w:themeColor="text1"/>
        </w:rPr>
        <w:t xml:space="preserve"> </w:t>
      </w:r>
      <w:proofErr w:type="spellStart"/>
      <w:r w:rsidR="00745FC6" w:rsidRPr="004E5A1F">
        <w:rPr>
          <w:rFonts w:ascii="Bookman Old Style" w:hAnsi="Bookman Old Style" w:cs="Arial"/>
          <w:color w:val="000000" w:themeColor="text1"/>
        </w:rPr>
        <w:t>Deputi</w:t>
      </w:r>
      <w:proofErr w:type="spellEnd"/>
      <w:r w:rsidR="00745FC6" w:rsidRPr="004E5A1F">
        <w:rPr>
          <w:rFonts w:ascii="Bookman Old Style" w:hAnsi="Bookman Old Style" w:cs="Arial"/>
          <w:color w:val="000000" w:themeColor="text1"/>
        </w:rPr>
        <w:t xml:space="preserve"> </w:t>
      </w:r>
      <w:proofErr w:type="spellStart"/>
      <w:r w:rsidR="00745FC6" w:rsidRPr="004E5A1F">
        <w:rPr>
          <w:rFonts w:ascii="Bookman Old Style" w:hAnsi="Bookman Old Style" w:cs="Arial"/>
          <w:color w:val="000000" w:themeColor="text1"/>
        </w:rPr>
        <w:t>Bidang</w:t>
      </w:r>
      <w:proofErr w:type="spellEnd"/>
      <w:r w:rsidR="00745FC6" w:rsidRPr="004E5A1F">
        <w:rPr>
          <w:rFonts w:ascii="Bookman Old Style" w:hAnsi="Bookman Old Style" w:cs="Arial"/>
          <w:color w:val="000000" w:themeColor="text1"/>
        </w:rPr>
        <w:t xml:space="preserve"> </w:t>
      </w:r>
      <w:proofErr w:type="spellStart"/>
      <w:r w:rsidR="00745FC6" w:rsidRPr="004E5A1F">
        <w:rPr>
          <w:rFonts w:ascii="Bookman Old Style" w:hAnsi="Bookman Old Style" w:cs="Arial"/>
          <w:color w:val="000000" w:themeColor="text1"/>
        </w:rPr>
        <w:t>Pengendalian</w:t>
      </w:r>
      <w:proofErr w:type="spellEnd"/>
      <w:r w:rsidR="00745FC6" w:rsidRPr="004E5A1F">
        <w:rPr>
          <w:rFonts w:ascii="Bookman Old Style" w:hAnsi="Bookman Old Style" w:cs="Arial"/>
          <w:color w:val="000000" w:themeColor="text1"/>
        </w:rPr>
        <w:t xml:space="preserve"> </w:t>
      </w:r>
      <w:proofErr w:type="spellStart"/>
      <w:r w:rsidR="00745FC6" w:rsidRPr="004E5A1F">
        <w:rPr>
          <w:rFonts w:ascii="Bookman Old Style" w:hAnsi="Bookman Old Style" w:cs="Arial"/>
          <w:color w:val="000000" w:themeColor="text1"/>
        </w:rPr>
        <w:t>Pelaksanaan</w:t>
      </w:r>
      <w:proofErr w:type="spellEnd"/>
      <w:r w:rsidR="00745FC6" w:rsidRPr="004E5A1F">
        <w:rPr>
          <w:rFonts w:ascii="Bookman Old Style" w:hAnsi="Bookman Old Style" w:cs="Arial"/>
          <w:color w:val="000000" w:themeColor="text1"/>
        </w:rPr>
        <w:t xml:space="preserve"> </w:t>
      </w:r>
      <w:proofErr w:type="spellStart"/>
      <w:r w:rsidR="00745FC6" w:rsidRPr="004E5A1F">
        <w:rPr>
          <w:rFonts w:ascii="Bookman Old Style" w:hAnsi="Bookman Old Style" w:cs="Arial"/>
          <w:color w:val="000000" w:themeColor="text1"/>
        </w:rPr>
        <w:t>Penanaman</w:t>
      </w:r>
      <w:proofErr w:type="spellEnd"/>
      <w:r w:rsidR="00745FC6" w:rsidRPr="004E5A1F">
        <w:rPr>
          <w:rFonts w:ascii="Bookman Old Style" w:hAnsi="Bookman Old Style" w:cs="Arial"/>
          <w:color w:val="000000" w:themeColor="text1"/>
        </w:rPr>
        <w:t xml:space="preserve"> Modal, BKPM</w:t>
      </w:r>
      <w:r w:rsidRPr="008444BC">
        <w:rPr>
          <w:rFonts w:ascii="Bookman Old Style" w:hAnsi="Bookman Old Style" w:cs="Arial"/>
          <w:color w:val="000000" w:themeColor="text1"/>
        </w:rPr>
        <w:t>.</w:t>
      </w:r>
    </w:p>
    <w:p w14:paraId="4C20298A" w14:textId="77777777" w:rsidR="00CE7064" w:rsidRPr="008444BC" w:rsidRDefault="00CE7064">
      <w:pPr>
        <w:pStyle w:val="Style"/>
        <w:tabs>
          <w:tab w:val="left" w:pos="2552"/>
        </w:tabs>
        <w:spacing w:after="0" w:line="360" w:lineRule="auto"/>
        <w:ind w:right="23"/>
        <w:jc w:val="both"/>
        <w:rPr>
          <w:rFonts w:ascii="Bookman Old Style" w:hAnsi="Bookman Old Style"/>
        </w:rPr>
      </w:pPr>
    </w:p>
    <w:p w14:paraId="08E661BC" w14:textId="28395673" w:rsidR="00CE7064" w:rsidRPr="002943E6" w:rsidRDefault="00CE7064">
      <w:pPr>
        <w:pStyle w:val="Heading8"/>
        <w:spacing w:before="0" w:after="0" w:line="360" w:lineRule="auto"/>
        <w:ind w:left="1985"/>
        <w:rPr>
          <w:szCs w:val="24"/>
        </w:rPr>
      </w:pPr>
      <w:proofErr w:type="spellStart"/>
      <w:r w:rsidRPr="004E5A1F">
        <w:rPr>
          <w:szCs w:val="24"/>
          <w:lang w:val="en-US"/>
        </w:rPr>
        <w:lastRenderedPageBreak/>
        <w:t>Bagian</w:t>
      </w:r>
      <w:proofErr w:type="spellEnd"/>
      <w:r w:rsidRPr="004E5A1F">
        <w:rPr>
          <w:szCs w:val="24"/>
          <w:lang w:val="en-US"/>
        </w:rPr>
        <w:t xml:space="preserve"> </w:t>
      </w:r>
      <w:proofErr w:type="spellStart"/>
      <w:r w:rsidRPr="004E5A1F">
        <w:rPr>
          <w:szCs w:val="24"/>
          <w:lang w:val="en-US"/>
        </w:rPr>
        <w:t>Ketujuh</w:t>
      </w:r>
      <w:proofErr w:type="spellEnd"/>
    </w:p>
    <w:p w14:paraId="04EDE4B6" w14:textId="77777777" w:rsidR="00CE7064" w:rsidRPr="004E5A1F" w:rsidRDefault="00CE7064">
      <w:pPr>
        <w:pStyle w:val="Heading8"/>
        <w:spacing w:before="0" w:after="0" w:line="360" w:lineRule="auto"/>
        <w:ind w:left="1985"/>
        <w:rPr>
          <w:color w:val="000000"/>
          <w:szCs w:val="24"/>
          <w:lang w:val="en-US"/>
        </w:rPr>
      </w:pPr>
      <w:proofErr w:type="spellStart"/>
      <w:r w:rsidRPr="004E5A1F">
        <w:rPr>
          <w:color w:val="000000"/>
          <w:szCs w:val="24"/>
          <w:lang w:val="en-US"/>
        </w:rPr>
        <w:t>Tindakan</w:t>
      </w:r>
      <w:proofErr w:type="spellEnd"/>
      <w:r w:rsidRPr="004E5A1F">
        <w:rPr>
          <w:color w:val="000000"/>
          <w:szCs w:val="24"/>
          <w:lang w:val="en-US"/>
        </w:rPr>
        <w:t xml:space="preserve"> </w:t>
      </w:r>
      <w:proofErr w:type="spellStart"/>
      <w:r w:rsidRPr="004E5A1F">
        <w:rPr>
          <w:color w:val="000000"/>
          <w:szCs w:val="24"/>
          <w:lang w:val="en-US"/>
        </w:rPr>
        <w:t>Administratif</w:t>
      </w:r>
      <w:proofErr w:type="spellEnd"/>
      <w:r w:rsidRPr="004E5A1F">
        <w:rPr>
          <w:color w:val="000000"/>
          <w:szCs w:val="24"/>
          <w:lang w:val="en-US"/>
        </w:rPr>
        <w:t xml:space="preserve"> </w:t>
      </w:r>
      <w:proofErr w:type="spellStart"/>
      <w:r w:rsidRPr="004E5A1F">
        <w:rPr>
          <w:color w:val="000000"/>
          <w:szCs w:val="24"/>
          <w:lang w:val="en-US"/>
        </w:rPr>
        <w:t>atas</w:t>
      </w:r>
      <w:proofErr w:type="spellEnd"/>
      <w:r w:rsidRPr="004E5A1F">
        <w:rPr>
          <w:color w:val="000000"/>
          <w:szCs w:val="24"/>
          <w:lang w:val="en-US"/>
        </w:rPr>
        <w:t xml:space="preserve"> Dasar</w:t>
      </w:r>
    </w:p>
    <w:p w14:paraId="09403188" w14:textId="40B99F35" w:rsidR="00CE7064" w:rsidRPr="004E5A1F" w:rsidRDefault="00CE7064">
      <w:pPr>
        <w:pStyle w:val="Heading8"/>
        <w:spacing w:before="0" w:after="0" w:line="360" w:lineRule="auto"/>
        <w:ind w:left="1985"/>
        <w:rPr>
          <w:szCs w:val="24"/>
          <w:lang w:val="en-US"/>
        </w:rPr>
      </w:pPr>
      <w:proofErr w:type="spellStart"/>
      <w:r w:rsidRPr="004E5A1F">
        <w:rPr>
          <w:color w:val="000000"/>
          <w:szCs w:val="24"/>
          <w:lang w:val="en-US"/>
        </w:rPr>
        <w:t>Permohonan</w:t>
      </w:r>
      <w:proofErr w:type="spellEnd"/>
      <w:r w:rsidRPr="004E5A1F">
        <w:rPr>
          <w:color w:val="000000"/>
          <w:szCs w:val="24"/>
          <w:lang w:val="en-US"/>
        </w:rPr>
        <w:t xml:space="preserve"> </w:t>
      </w:r>
      <w:proofErr w:type="spellStart"/>
      <w:r w:rsidRPr="004E5A1F">
        <w:rPr>
          <w:color w:val="000000"/>
          <w:szCs w:val="24"/>
          <w:lang w:val="en-US"/>
        </w:rPr>
        <w:t>Pelaku</w:t>
      </w:r>
      <w:proofErr w:type="spellEnd"/>
      <w:r w:rsidRPr="004E5A1F">
        <w:rPr>
          <w:color w:val="000000"/>
          <w:szCs w:val="24"/>
          <w:lang w:val="en-US"/>
        </w:rPr>
        <w:t xml:space="preserve"> Usaha </w:t>
      </w:r>
      <w:proofErr w:type="spellStart"/>
      <w:r w:rsidRPr="004E5A1F">
        <w:rPr>
          <w:color w:val="000000"/>
          <w:szCs w:val="24"/>
          <w:lang w:val="en-US"/>
        </w:rPr>
        <w:t>atau</w:t>
      </w:r>
      <w:proofErr w:type="spellEnd"/>
      <w:r w:rsidRPr="004E5A1F">
        <w:rPr>
          <w:color w:val="000000"/>
          <w:szCs w:val="24"/>
          <w:lang w:val="en-US"/>
        </w:rPr>
        <w:t xml:space="preserve"> </w:t>
      </w:r>
      <w:proofErr w:type="spellStart"/>
      <w:r w:rsidRPr="004E5A1F">
        <w:rPr>
          <w:color w:val="000000"/>
          <w:szCs w:val="24"/>
          <w:lang w:val="en-US"/>
        </w:rPr>
        <w:t>Putusan</w:t>
      </w:r>
      <w:proofErr w:type="spellEnd"/>
      <w:r w:rsidRPr="004E5A1F">
        <w:rPr>
          <w:color w:val="000000"/>
          <w:szCs w:val="24"/>
          <w:lang w:val="en-US"/>
        </w:rPr>
        <w:t xml:space="preserve"> </w:t>
      </w:r>
      <w:proofErr w:type="spellStart"/>
      <w:r w:rsidRPr="004E5A1F">
        <w:rPr>
          <w:color w:val="000000"/>
          <w:szCs w:val="24"/>
          <w:lang w:val="en-US"/>
        </w:rPr>
        <w:t>Pengadilan</w:t>
      </w:r>
      <w:proofErr w:type="spellEnd"/>
      <w:r w:rsidRPr="004E5A1F">
        <w:rPr>
          <w:color w:val="000000"/>
          <w:szCs w:val="24"/>
          <w:lang w:val="en-US"/>
        </w:rPr>
        <w:t xml:space="preserve"> </w:t>
      </w:r>
    </w:p>
    <w:p w14:paraId="7EB8E5C6" w14:textId="77777777" w:rsidR="00CE7064" w:rsidRPr="004E5A1F" w:rsidRDefault="00CE7064">
      <w:pPr>
        <w:pStyle w:val="Style"/>
        <w:tabs>
          <w:tab w:val="left" w:pos="2552"/>
        </w:tabs>
        <w:spacing w:after="0" w:line="360" w:lineRule="auto"/>
        <w:ind w:right="23"/>
        <w:jc w:val="center"/>
        <w:rPr>
          <w:rFonts w:ascii="Bookman Old Style" w:hAnsi="Bookman Old Style"/>
        </w:rPr>
      </w:pPr>
    </w:p>
    <w:p w14:paraId="73BA4619" w14:textId="13B06952" w:rsidR="00CE7064" w:rsidRPr="004E5A1F" w:rsidRDefault="00CE7064" w:rsidP="004E5A1F">
      <w:pPr>
        <w:pStyle w:val="Heading8"/>
        <w:spacing w:before="0" w:after="0" w:line="360" w:lineRule="auto"/>
        <w:ind w:left="1985"/>
        <w:rPr>
          <w:szCs w:val="24"/>
        </w:rPr>
      </w:pPr>
      <w:r w:rsidRPr="004E5A1F">
        <w:rPr>
          <w:szCs w:val="24"/>
        </w:rPr>
        <w:t xml:space="preserve">Pasal </w:t>
      </w:r>
      <w:r w:rsidRPr="004E5A1F">
        <w:rPr>
          <w:szCs w:val="24"/>
          <w:lang w:val="en-US"/>
        </w:rPr>
        <w:t>1</w:t>
      </w:r>
      <w:r w:rsidRPr="002943E6">
        <w:rPr>
          <w:szCs w:val="24"/>
          <w:lang w:val="en-US"/>
        </w:rPr>
        <w:t>9</w:t>
      </w:r>
    </w:p>
    <w:p w14:paraId="4AC754A7" w14:textId="77777777" w:rsidR="00AD2BE3" w:rsidRPr="008444BC" w:rsidRDefault="00AD2BE3" w:rsidP="004E5A1F">
      <w:pPr>
        <w:numPr>
          <w:ilvl w:val="0"/>
          <w:numId w:val="285"/>
        </w:numPr>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lang w:val="en-US"/>
        </w:rPr>
        <w:t>Lembaga OSS,</w:t>
      </w:r>
      <w:r w:rsidRPr="008444BC">
        <w:rPr>
          <w:rFonts w:ascii="Bookman Old Style" w:eastAsia="Bookman Old Style" w:hAnsi="Bookman Old Style" w:cs="Bookman Old Style"/>
          <w:sz w:val="24"/>
          <w:szCs w:val="24"/>
        </w:rPr>
        <w:t xml:space="preserve"> DPMPTSP provinsi,</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 xml:space="preserve">DPMPTSP kabupaten/kota, badan pengusahaan KPBPB, atau administrator KEK sesuai kewenangannya </w:t>
      </w:r>
      <w:proofErr w:type="spellStart"/>
      <w:r w:rsidRPr="008444BC">
        <w:rPr>
          <w:rFonts w:ascii="Bookman Old Style" w:eastAsia="Bookman Old Style" w:hAnsi="Bookman Old Style" w:cs="Bookman Old Style"/>
          <w:sz w:val="24"/>
          <w:szCs w:val="24"/>
          <w:lang w:val="en-US"/>
        </w:rPr>
        <w:t>dapat</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melakukan</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tindakan administratif</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berdasarkan</w:t>
      </w:r>
      <w:proofErr w:type="spellEnd"/>
      <w:r w:rsidRPr="008444BC">
        <w:rPr>
          <w:rFonts w:ascii="Bookman Old Style" w:eastAsia="Bookman Old Style" w:hAnsi="Bookman Old Style" w:cs="Bookman Old Style"/>
          <w:sz w:val="24"/>
          <w:szCs w:val="24"/>
          <w:lang w:val="en-US"/>
        </w:rPr>
        <w:t>:</w:t>
      </w:r>
    </w:p>
    <w:p w14:paraId="5C07651B" w14:textId="35C2B9B7" w:rsidR="00AD2BE3" w:rsidRPr="008444BC" w:rsidRDefault="00AD2BE3">
      <w:pPr>
        <w:pStyle w:val="ListParagraph"/>
        <w:numPr>
          <w:ilvl w:val="1"/>
          <w:numId w:val="58"/>
        </w:numPr>
        <w:spacing w:after="0" w:line="360" w:lineRule="auto"/>
        <w:ind w:left="3119" w:hanging="567"/>
        <w:jc w:val="both"/>
        <w:rPr>
          <w:rFonts w:ascii="Bookman Old Style" w:hAnsi="Bookman Old Style"/>
          <w:color w:val="000000"/>
          <w:sz w:val="24"/>
          <w:szCs w:val="24"/>
        </w:rPr>
      </w:pPr>
      <w:proofErr w:type="spellStart"/>
      <w:r w:rsidRPr="008444BC">
        <w:rPr>
          <w:rFonts w:ascii="Bookman Old Style" w:eastAsia="Bookman Old Style" w:hAnsi="Bookman Old Style" w:cs="Bookman Old Style"/>
          <w:sz w:val="24"/>
          <w:szCs w:val="24"/>
          <w:lang w:val="en-US"/>
        </w:rPr>
        <w:t>permohonan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w:t>
      </w:r>
      <w:r w:rsidR="000023AF" w:rsidRPr="004E5A1F">
        <w:rPr>
          <w:rFonts w:ascii="Bookman Old Style" w:eastAsia="Bookman Old Style" w:hAnsi="Bookman Old Style" w:cs="Bookman Old Style"/>
          <w:sz w:val="24"/>
          <w:szCs w:val="24"/>
          <w:lang w:val="en-US"/>
        </w:rPr>
        <w:t xml:space="preserve"> </w:t>
      </w:r>
      <w:proofErr w:type="spellStart"/>
      <w:r w:rsidR="000023AF" w:rsidRPr="004E5A1F">
        <w:rPr>
          <w:rFonts w:ascii="Bookman Old Style" w:eastAsia="Bookman Old Style" w:hAnsi="Bookman Old Style" w:cs="Bookman Old Style"/>
          <w:sz w:val="24"/>
          <w:szCs w:val="24"/>
          <w:lang w:val="en-US"/>
        </w:rPr>
        <w:t>atau</w:t>
      </w:r>
      <w:proofErr w:type="spellEnd"/>
    </w:p>
    <w:p w14:paraId="22BE9FDE" w14:textId="47D8A6A1" w:rsidR="00AD2BE3" w:rsidRPr="004E5A1F" w:rsidRDefault="00AD2BE3">
      <w:pPr>
        <w:pStyle w:val="ListParagraph"/>
        <w:numPr>
          <w:ilvl w:val="1"/>
          <w:numId w:val="58"/>
        </w:numPr>
        <w:spacing w:after="0" w:line="360" w:lineRule="auto"/>
        <w:ind w:left="3119" w:hanging="567"/>
        <w:jc w:val="both"/>
        <w:rPr>
          <w:rFonts w:ascii="Bookman Old Style" w:hAnsi="Bookman Old Style"/>
          <w:strike/>
          <w:color w:val="000000"/>
          <w:sz w:val="24"/>
          <w:szCs w:val="24"/>
        </w:rPr>
      </w:pPr>
      <w:proofErr w:type="spellStart"/>
      <w:r w:rsidRPr="008444BC">
        <w:rPr>
          <w:rFonts w:ascii="Bookman Old Style" w:eastAsia="Bookman Old Style" w:hAnsi="Bookman Old Style" w:cs="Bookman Old Style"/>
          <w:sz w:val="24"/>
          <w:szCs w:val="24"/>
          <w:lang w:val="en-US"/>
        </w:rPr>
        <w:t>putusan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pengadilan</w:t>
      </w:r>
      <w:proofErr w:type="spellEnd"/>
      <w:r w:rsidRPr="008444BC">
        <w:rPr>
          <w:rFonts w:ascii="Bookman Old Style" w:hAnsi="Bookman Old Style"/>
          <w:sz w:val="24"/>
          <w:szCs w:val="24"/>
        </w:rPr>
        <w:t xml:space="preserve"> </w:t>
      </w:r>
      <w:r w:rsidRPr="008444BC">
        <w:rPr>
          <w:rFonts w:ascii="Bookman Old Style" w:eastAsia="Bookman Old Style" w:hAnsi="Bookman Old Style" w:cs="Bookman Old Style"/>
          <w:sz w:val="24"/>
          <w:szCs w:val="24"/>
          <w:lang w:val="en-US"/>
        </w:rPr>
        <w:t xml:space="preserve">yang </w:t>
      </w:r>
      <w:proofErr w:type="spellStart"/>
      <w:r w:rsidRPr="008444BC">
        <w:rPr>
          <w:rFonts w:ascii="Bookman Old Style" w:eastAsia="Bookman Old Style" w:hAnsi="Bookman Old Style" w:cs="Bookman Old Style"/>
          <w:sz w:val="24"/>
          <w:szCs w:val="24"/>
          <w:lang w:val="en-US"/>
        </w:rPr>
        <w:t>telah</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berkekuatan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hukum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tetap</w:t>
      </w:r>
      <w:proofErr w:type="spellEnd"/>
      <w:r w:rsidR="000023AF" w:rsidRPr="004E5A1F">
        <w:rPr>
          <w:rFonts w:ascii="Bookman Old Style" w:eastAsia="Bookman Old Style" w:hAnsi="Bookman Old Style" w:cs="Bookman Old Style"/>
          <w:sz w:val="24"/>
          <w:szCs w:val="24"/>
          <w:lang w:val="en-US"/>
        </w:rPr>
        <w:t>.</w:t>
      </w:r>
      <w:r w:rsidR="00E04863" w:rsidRPr="008444BC">
        <w:rPr>
          <w:rFonts w:ascii="Bookman Old Style" w:eastAsia="Bookman Old Style" w:hAnsi="Bookman Old Style" w:cs="Bookman Old Style"/>
          <w:sz w:val="24"/>
          <w:szCs w:val="24"/>
          <w:lang w:val="en-US"/>
        </w:rPr>
        <w:t xml:space="preserve"> </w:t>
      </w:r>
    </w:p>
    <w:p w14:paraId="726043C2" w14:textId="6C2DEFE6" w:rsidR="00AD2BE3" w:rsidRPr="008444BC" w:rsidRDefault="00AD2BE3" w:rsidP="004E5A1F">
      <w:pPr>
        <w:numPr>
          <w:ilvl w:val="0"/>
          <w:numId w:val="285"/>
        </w:numPr>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 xml:space="preserve">Tindakan administratif </w:t>
      </w:r>
      <w:proofErr w:type="spellStart"/>
      <w:r w:rsidRPr="008444BC">
        <w:rPr>
          <w:rFonts w:ascii="Bookman Old Style" w:eastAsia="Bookman Old Style" w:hAnsi="Bookman Old Style" w:cs="Bookman Old Style"/>
          <w:sz w:val="24"/>
          <w:szCs w:val="24"/>
          <w:lang w:val="en-US"/>
        </w:rPr>
        <w:t>atas</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dasar</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permohonan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 dan </w:t>
      </w:r>
      <w:proofErr w:type="spellStart"/>
      <w:r w:rsidRPr="008444BC">
        <w:rPr>
          <w:rFonts w:ascii="Bookman Old Style" w:eastAsia="Bookman Old Style" w:hAnsi="Bookman Old Style" w:cs="Bookman Old Style"/>
          <w:sz w:val="24"/>
          <w:szCs w:val="24"/>
          <w:lang w:val="en-US"/>
        </w:rPr>
        <w:t>putusan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pengadilan</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sebagaimana dimaksud pada ayat (1) diajukan dan</w:t>
      </w:r>
      <w:r w:rsidRPr="008444BC">
        <w:rPr>
          <w:rFonts w:ascii="Bookman Old Style" w:eastAsia="Bookman Old Style" w:hAnsi="Bookman Old Style" w:cs="Bookman Old Style"/>
          <w:sz w:val="24"/>
          <w:szCs w:val="24"/>
          <w:lang w:val="en-US"/>
        </w:rPr>
        <w:t>/</w:t>
      </w:r>
      <w:proofErr w:type="spellStart"/>
      <w:r w:rsidRPr="008444BC">
        <w:rPr>
          <w:rFonts w:ascii="Bookman Old Style" w:eastAsia="Bookman Old Style" w:hAnsi="Bookman Old Style" w:cs="Bookman Old Style"/>
          <w:sz w:val="24"/>
          <w:szCs w:val="24"/>
          <w:lang w:val="en-US"/>
        </w:rPr>
        <w:t>atau</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 xml:space="preserve">diproses secara daring melalui </w:t>
      </w:r>
      <w:r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istem OSS.</w:t>
      </w:r>
    </w:p>
    <w:p w14:paraId="721465C8" w14:textId="77777777" w:rsidR="00AD2BE3" w:rsidRPr="008444BC" w:rsidRDefault="00AD2BE3" w:rsidP="004E5A1F">
      <w:pPr>
        <w:numPr>
          <w:ilvl w:val="0"/>
          <w:numId w:val="285"/>
        </w:numPr>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Tindakan administratif sebagaimana dimaksud pada ayat (1)</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dilakukan terhadap Perizinan Berusaha</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Berbasis</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Risiko</w:t>
      </w:r>
      <w:proofErr w:type="spellEnd"/>
      <w:r w:rsidRPr="008444BC">
        <w:rPr>
          <w:rFonts w:ascii="Bookman Old Style" w:eastAsia="Bookman Old Style" w:hAnsi="Bookman Old Style" w:cs="Bookman Old Style"/>
          <w:sz w:val="24"/>
          <w:szCs w:val="24"/>
        </w:rPr>
        <w:t>.</w:t>
      </w:r>
    </w:p>
    <w:p w14:paraId="139190B0" w14:textId="77777777" w:rsidR="00AD2BE3" w:rsidRPr="008444BC" w:rsidRDefault="00AD2BE3" w:rsidP="004E5A1F">
      <w:pPr>
        <w:numPr>
          <w:ilvl w:val="0"/>
          <w:numId w:val="285"/>
        </w:numPr>
        <w:spacing w:after="0" w:line="360" w:lineRule="auto"/>
        <w:ind w:left="2552" w:hanging="566"/>
        <w:jc w:val="both"/>
        <w:rPr>
          <w:rFonts w:ascii="Bookman Old Style" w:hAnsi="Bookman Old Style"/>
          <w:color w:val="000000"/>
          <w:sz w:val="24"/>
          <w:szCs w:val="24"/>
        </w:rPr>
      </w:pPr>
      <w:r w:rsidRPr="008444BC">
        <w:rPr>
          <w:rFonts w:ascii="Bookman Old Style" w:hAnsi="Bookman Old Style"/>
          <w:color w:val="000000"/>
          <w:sz w:val="24"/>
          <w:szCs w:val="24"/>
        </w:rPr>
        <w:t>Dalam hal tindakan administratif yang dimohonkan Pelaku Usaha atas Perizinan Berusaha yang sudah tidak berlaku, Lembaga OSS akan menerbitkan surat keterangan telah berakhirnya masa berlaku Perizinan Berusaha</w:t>
      </w:r>
      <w:r w:rsidRPr="008444BC">
        <w:rPr>
          <w:rFonts w:ascii="Bookman Old Style" w:hAnsi="Bookman Old Style"/>
          <w:color w:val="000000"/>
          <w:sz w:val="24"/>
          <w:szCs w:val="24"/>
          <w:lang w:val="en-US"/>
        </w:rPr>
        <w:t>.</w:t>
      </w:r>
    </w:p>
    <w:p w14:paraId="52685A1F" w14:textId="2D16263C" w:rsidR="00AD2BE3" w:rsidRPr="008444BC" w:rsidRDefault="00AD2BE3" w:rsidP="004E5A1F">
      <w:pPr>
        <w:numPr>
          <w:ilvl w:val="0"/>
          <w:numId w:val="285"/>
        </w:numPr>
        <w:spacing w:after="0" w:line="360" w:lineRule="auto"/>
        <w:ind w:left="2552" w:hanging="566"/>
        <w:jc w:val="both"/>
        <w:rPr>
          <w:rFonts w:ascii="Bookman Old Style" w:hAnsi="Bookman Old Style"/>
          <w:color w:val="000000"/>
          <w:sz w:val="24"/>
          <w:szCs w:val="24"/>
        </w:rPr>
      </w:pPr>
      <w:r w:rsidRPr="008444BC">
        <w:rPr>
          <w:rFonts w:ascii="Bookman Old Style" w:hAnsi="Bookman Old Style"/>
          <w:color w:val="000000"/>
          <w:sz w:val="24"/>
          <w:szCs w:val="24"/>
        </w:rPr>
        <w:t>Format surat keterangan</w:t>
      </w:r>
      <w:r w:rsidRPr="008444BC" w:rsidDel="00616DA9">
        <w:rPr>
          <w:rFonts w:ascii="Bookman Old Style" w:hAnsi="Bookman Old Style"/>
          <w:color w:val="000000"/>
          <w:sz w:val="24"/>
          <w:szCs w:val="24"/>
        </w:rPr>
        <w:t xml:space="preserve"> </w:t>
      </w:r>
      <w:proofErr w:type="spellStart"/>
      <w:r w:rsidRPr="008444BC">
        <w:rPr>
          <w:rFonts w:ascii="Bookman Old Style" w:hAnsi="Bookman Old Style"/>
          <w:color w:val="000000"/>
          <w:sz w:val="24"/>
          <w:szCs w:val="24"/>
          <w:lang w:val="en-US"/>
        </w:rPr>
        <w:t>sebagaimana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dimaksud</w:t>
      </w:r>
      <w:proofErr w:type="spellEnd"/>
      <w:r w:rsidRPr="008444BC">
        <w:rPr>
          <w:rFonts w:ascii="Bookman Old Style" w:hAnsi="Bookman Old Style"/>
          <w:color w:val="000000"/>
          <w:sz w:val="24"/>
          <w:szCs w:val="24"/>
          <w:lang w:val="en-US"/>
        </w:rPr>
        <w:t xml:space="preserve"> pada </w:t>
      </w:r>
      <w:proofErr w:type="spellStart"/>
      <w:r w:rsidRPr="008444BC">
        <w:rPr>
          <w:rFonts w:ascii="Bookman Old Style" w:hAnsi="Bookman Old Style"/>
          <w:color w:val="000000"/>
          <w:sz w:val="24"/>
          <w:szCs w:val="24"/>
          <w:lang w:val="en-US"/>
        </w:rPr>
        <w:t>ayat</w:t>
      </w:r>
      <w:proofErr w:type="spellEnd"/>
      <w:r w:rsidRPr="008444BC">
        <w:rPr>
          <w:rFonts w:ascii="Bookman Old Style" w:hAnsi="Bookman Old Style"/>
          <w:color w:val="000000"/>
          <w:sz w:val="24"/>
          <w:szCs w:val="24"/>
          <w:lang w:val="en-US"/>
        </w:rPr>
        <w:t xml:space="preserve"> (4) </w:t>
      </w:r>
      <w:proofErr w:type="spellStart"/>
      <w:r w:rsidRPr="008444BC">
        <w:rPr>
          <w:rFonts w:ascii="Bookman Old Style" w:hAnsi="Bookman Old Style"/>
          <w:color w:val="000000"/>
          <w:sz w:val="24"/>
          <w:szCs w:val="24"/>
          <w:lang w:val="en-US"/>
        </w:rPr>
        <w:t>tercantum</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dalam</w:t>
      </w:r>
      <w:proofErr w:type="spellEnd"/>
      <w:r w:rsidRPr="008444BC">
        <w:rPr>
          <w:rFonts w:ascii="Bookman Old Style" w:hAnsi="Bookman Old Style"/>
          <w:color w:val="000000"/>
          <w:sz w:val="24"/>
          <w:szCs w:val="24"/>
          <w:lang w:val="en-US"/>
        </w:rPr>
        <w:t xml:space="preserve"> Lampiran</w:t>
      </w:r>
      <w:r w:rsidR="002220FE" w:rsidRPr="004E5A1F">
        <w:rPr>
          <w:rFonts w:ascii="Bookman Old Style" w:hAnsi="Bookman Old Style"/>
          <w:color w:val="000000"/>
          <w:sz w:val="24"/>
          <w:szCs w:val="24"/>
          <w:lang w:val="en-US"/>
        </w:rPr>
        <w:t xml:space="preserve"> V</w:t>
      </w:r>
      <w:r w:rsidRPr="008444BC">
        <w:rPr>
          <w:rFonts w:ascii="Bookman Old Style" w:hAnsi="Bookman Old Style"/>
          <w:color w:val="000000"/>
          <w:sz w:val="24"/>
          <w:szCs w:val="24"/>
          <w:lang w:val="en-US"/>
        </w:rPr>
        <w:t xml:space="preserve"> yang </w:t>
      </w:r>
      <w:proofErr w:type="spellStart"/>
      <w:r w:rsidRPr="008444BC">
        <w:rPr>
          <w:rFonts w:ascii="Bookman Old Style" w:hAnsi="Bookman Old Style"/>
          <w:color w:val="000000"/>
          <w:sz w:val="24"/>
          <w:szCs w:val="24"/>
          <w:lang w:val="en-US"/>
        </w:rPr>
        <w:t>merupakan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bagian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tidak</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terpisahkan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dari</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Peraturan</w:t>
      </w:r>
      <w:proofErr w:type="spellEnd"/>
      <w:r w:rsidRPr="008444BC">
        <w:rPr>
          <w:rFonts w:ascii="Bookman Old Style" w:hAnsi="Bookman Old Style"/>
          <w:color w:val="000000"/>
          <w:sz w:val="24"/>
          <w:szCs w:val="24"/>
          <w:lang w:val="en-US"/>
        </w:rPr>
        <w:t xml:space="preserve"> Badan </w:t>
      </w:r>
      <w:proofErr w:type="spellStart"/>
      <w:r w:rsidRPr="008444BC">
        <w:rPr>
          <w:rFonts w:ascii="Bookman Old Style" w:hAnsi="Bookman Old Style"/>
          <w:color w:val="000000"/>
          <w:sz w:val="24"/>
          <w:szCs w:val="24"/>
          <w:lang w:val="en-US"/>
        </w:rPr>
        <w:t>ini</w:t>
      </w:r>
      <w:proofErr w:type="spellEnd"/>
      <w:r w:rsidRPr="008444BC">
        <w:rPr>
          <w:rFonts w:ascii="Bookman Old Style" w:hAnsi="Bookman Old Style"/>
          <w:color w:val="000000"/>
          <w:sz w:val="24"/>
          <w:szCs w:val="24"/>
          <w:lang w:val="en-US"/>
        </w:rPr>
        <w:t>.</w:t>
      </w:r>
    </w:p>
    <w:p w14:paraId="08563B38" w14:textId="1E5376EA" w:rsidR="00AD2BE3" w:rsidRPr="008444BC" w:rsidRDefault="00AD2BE3">
      <w:pPr>
        <w:tabs>
          <w:tab w:val="left" w:pos="3119"/>
        </w:tabs>
        <w:spacing w:after="0" w:line="360" w:lineRule="auto"/>
        <w:jc w:val="both"/>
        <w:rPr>
          <w:rFonts w:ascii="Bookman Old Style" w:hAnsi="Bookman Old Style"/>
          <w:color w:val="000000"/>
          <w:sz w:val="24"/>
          <w:szCs w:val="24"/>
        </w:rPr>
      </w:pPr>
    </w:p>
    <w:p w14:paraId="262D0012" w14:textId="44542059" w:rsidR="001D6498" w:rsidRPr="002943E6" w:rsidRDefault="001D6498">
      <w:pPr>
        <w:pStyle w:val="Heading8"/>
        <w:spacing w:before="0" w:after="0" w:line="360" w:lineRule="auto"/>
        <w:ind w:left="1985"/>
        <w:rPr>
          <w:szCs w:val="24"/>
          <w:lang w:val="en-US"/>
        </w:rPr>
      </w:pPr>
      <w:proofErr w:type="spellStart"/>
      <w:r w:rsidRPr="004E5A1F">
        <w:rPr>
          <w:szCs w:val="24"/>
          <w:lang w:val="en-US"/>
        </w:rPr>
        <w:t>Paragraf</w:t>
      </w:r>
      <w:proofErr w:type="spellEnd"/>
      <w:r w:rsidRPr="004E5A1F">
        <w:rPr>
          <w:szCs w:val="24"/>
          <w:lang w:val="en-US"/>
        </w:rPr>
        <w:t xml:space="preserve"> 1</w:t>
      </w:r>
    </w:p>
    <w:p w14:paraId="014F568F" w14:textId="77777777" w:rsidR="001D6498" w:rsidRPr="008444BC" w:rsidRDefault="001D6498">
      <w:pPr>
        <w:pStyle w:val="Heading8"/>
        <w:spacing w:before="0" w:after="0" w:line="360" w:lineRule="auto"/>
        <w:ind w:left="1985"/>
        <w:rPr>
          <w:color w:val="000000"/>
          <w:szCs w:val="24"/>
          <w:lang w:val="en-US"/>
        </w:rPr>
      </w:pPr>
      <w:proofErr w:type="spellStart"/>
      <w:r w:rsidRPr="008444BC">
        <w:rPr>
          <w:color w:val="000000"/>
          <w:szCs w:val="24"/>
          <w:lang w:val="en-US"/>
        </w:rPr>
        <w:t>Tindakan</w:t>
      </w:r>
      <w:proofErr w:type="spellEnd"/>
      <w:r w:rsidRPr="008444BC">
        <w:rPr>
          <w:color w:val="000000"/>
          <w:szCs w:val="24"/>
          <w:lang w:val="en-US"/>
        </w:rPr>
        <w:t xml:space="preserve"> </w:t>
      </w:r>
      <w:proofErr w:type="spellStart"/>
      <w:r w:rsidRPr="008444BC">
        <w:rPr>
          <w:color w:val="000000"/>
          <w:szCs w:val="24"/>
          <w:lang w:val="en-US"/>
        </w:rPr>
        <w:t>Administratif</w:t>
      </w:r>
      <w:proofErr w:type="spellEnd"/>
      <w:r w:rsidRPr="008444BC">
        <w:rPr>
          <w:color w:val="000000"/>
          <w:szCs w:val="24"/>
          <w:lang w:val="en-US"/>
        </w:rPr>
        <w:t xml:space="preserve"> </w:t>
      </w:r>
      <w:proofErr w:type="spellStart"/>
      <w:r w:rsidRPr="008444BC">
        <w:rPr>
          <w:color w:val="000000"/>
          <w:szCs w:val="24"/>
          <w:lang w:val="en-US"/>
        </w:rPr>
        <w:t>berdasarkan</w:t>
      </w:r>
      <w:proofErr w:type="spellEnd"/>
    </w:p>
    <w:p w14:paraId="27686C89" w14:textId="10FBC5EA" w:rsidR="001D6498" w:rsidRPr="002943E6" w:rsidRDefault="001D6498">
      <w:pPr>
        <w:pStyle w:val="Heading8"/>
        <w:spacing w:before="0" w:after="0" w:line="360" w:lineRule="auto"/>
        <w:ind w:left="1985"/>
        <w:rPr>
          <w:szCs w:val="24"/>
          <w:lang w:val="en-US"/>
        </w:rPr>
      </w:pPr>
      <w:proofErr w:type="spellStart"/>
      <w:r w:rsidRPr="008444BC">
        <w:rPr>
          <w:color w:val="000000"/>
          <w:szCs w:val="24"/>
          <w:lang w:val="en-US"/>
        </w:rPr>
        <w:t>Permohonan</w:t>
      </w:r>
      <w:proofErr w:type="spellEnd"/>
      <w:r w:rsidRPr="008444BC">
        <w:rPr>
          <w:color w:val="000000"/>
          <w:szCs w:val="24"/>
          <w:lang w:val="en-US"/>
        </w:rPr>
        <w:t xml:space="preserve"> </w:t>
      </w:r>
      <w:proofErr w:type="spellStart"/>
      <w:r w:rsidRPr="008444BC">
        <w:rPr>
          <w:color w:val="000000"/>
          <w:szCs w:val="24"/>
          <w:lang w:val="en-US"/>
        </w:rPr>
        <w:t>Pelaku</w:t>
      </w:r>
      <w:proofErr w:type="spellEnd"/>
      <w:r w:rsidRPr="008444BC">
        <w:rPr>
          <w:color w:val="000000"/>
          <w:szCs w:val="24"/>
          <w:lang w:val="en-US"/>
        </w:rPr>
        <w:t xml:space="preserve"> Usaha</w:t>
      </w:r>
      <w:r w:rsidRPr="004E5A1F">
        <w:rPr>
          <w:szCs w:val="24"/>
          <w:lang w:val="en-US"/>
        </w:rPr>
        <w:t xml:space="preserve"> </w:t>
      </w:r>
    </w:p>
    <w:p w14:paraId="6C188DDF" w14:textId="77777777" w:rsidR="001D6498" w:rsidRPr="008444BC" w:rsidRDefault="001D6498">
      <w:pPr>
        <w:spacing w:after="0" w:line="360" w:lineRule="auto"/>
        <w:jc w:val="both"/>
        <w:rPr>
          <w:rFonts w:ascii="Bookman Old Style" w:hAnsi="Bookman Old Style"/>
          <w:color w:val="000000"/>
          <w:sz w:val="24"/>
          <w:szCs w:val="24"/>
          <w:lang w:val="en-US"/>
        </w:rPr>
      </w:pPr>
    </w:p>
    <w:p w14:paraId="0305BAFD" w14:textId="6696EC2C" w:rsidR="001D6498" w:rsidRPr="002943E6" w:rsidRDefault="001D6498" w:rsidP="004E5A1F">
      <w:pPr>
        <w:pStyle w:val="Heading8"/>
        <w:spacing w:before="0" w:after="0" w:line="360" w:lineRule="auto"/>
        <w:ind w:left="1985"/>
        <w:rPr>
          <w:color w:val="000000"/>
          <w:szCs w:val="24"/>
        </w:rPr>
      </w:pPr>
      <w:r w:rsidRPr="004E5A1F">
        <w:rPr>
          <w:szCs w:val="24"/>
        </w:rPr>
        <w:t xml:space="preserve">Pasal </w:t>
      </w:r>
      <w:r w:rsidRPr="004E5A1F">
        <w:rPr>
          <w:szCs w:val="24"/>
          <w:lang w:val="en-US"/>
        </w:rPr>
        <w:t>20</w:t>
      </w:r>
    </w:p>
    <w:p w14:paraId="08CFCA73" w14:textId="68B8D1F0" w:rsidR="00AD2BE3" w:rsidRPr="008444BC" w:rsidRDefault="00AD2BE3">
      <w:pPr>
        <w:numPr>
          <w:ilvl w:val="0"/>
          <w:numId w:val="160"/>
        </w:numPr>
        <w:spacing w:after="0" w:line="360" w:lineRule="auto"/>
        <w:ind w:left="2552"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 xml:space="preserve">Tindakan administratif sebagaimana dimaksud dalam </w:t>
      </w:r>
      <w:proofErr w:type="spellStart"/>
      <w:r w:rsidRPr="008444BC">
        <w:rPr>
          <w:rFonts w:ascii="Bookman Old Style" w:eastAsia="Bookman Old Style" w:hAnsi="Bookman Old Style" w:cs="Bookman Old Style"/>
          <w:sz w:val="24"/>
          <w:szCs w:val="24"/>
          <w:lang w:val="en-US"/>
        </w:rPr>
        <w:t>Pasal</w:t>
      </w:r>
      <w:proofErr w:type="spellEnd"/>
      <w:r w:rsidRPr="008444BC">
        <w:rPr>
          <w:rFonts w:ascii="Bookman Old Style" w:eastAsia="Bookman Old Style" w:hAnsi="Bookman Old Style" w:cs="Bookman Old Style"/>
          <w:sz w:val="24"/>
          <w:szCs w:val="24"/>
          <w:lang w:val="en-US"/>
        </w:rPr>
        <w:t xml:space="preserve"> </w:t>
      </w:r>
      <w:r w:rsidR="001D6498" w:rsidRPr="004E5A1F">
        <w:rPr>
          <w:rFonts w:ascii="Bookman Old Style" w:eastAsia="Bookman Old Style" w:hAnsi="Bookman Old Style" w:cs="Bookman Old Style"/>
          <w:sz w:val="24"/>
          <w:szCs w:val="24"/>
          <w:lang w:val="en-US"/>
        </w:rPr>
        <w:t>19</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ayat</w:t>
      </w:r>
      <w:proofErr w:type="spellEnd"/>
      <w:r w:rsidRPr="008444BC">
        <w:rPr>
          <w:rFonts w:ascii="Bookman Old Style" w:eastAsia="Bookman Old Style" w:hAnsi="Bookman Old Style" w:cs="Bookman Old Style"/>
          <w:sz w:val="24"/>
          <w:szCs w:val="24"/>
          <w:lang w:val="en-US"/>
        </w:rPr>
        <w:t xml:space="preserve"> (</w:t>
      </w:r>
      <w:r w:rsidR="00E466FA" w:rsidRPr="004E5A1F">
        <w:rPr>
          <w:rFonts w:ascii="Bookman Old Style" w:eastAsia="Bookman Old Style" w:hAnsi="Bookman Old Style" w:cs="Bookman Old Style"/>
          <w:sz w:val="24"/>
          <w:szCs w:val="24"/>
          <w:lang w:val="en-US"/>
        </w:rPr>
        <w:t>1</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huruf</w:t>
      </w:r>
      <w:proofErr w:type="spellEnd"/>
      <w:r w:rsidRPr="008444BC">
        <w:rPr>
          <w:rFonts w:ascii="Bookman Old Style" w:eastAsia="Bookman Old Style" w:hAnsi="Bookman Old Style" w:cs="Bookman Old Style"/>
          <w:sz w:val="24"/>
          <w:szCs w:val="24"/>
          <w:lang w:val="en-US"/>
        </w:rPr>
        <w:t xml:space="preserve"> </w:t>
      </w:r>
      <w:r w:rsidR="00E466FA" w:rsidRPr="008444BC">
        <w:rPr>
          <w:rFonts w:ascii="Bookman Old Style" w:eastAsia="Bookman Old Style" w:hAnsi="Bookman Old Style" w:cs="Bookman Old Style"/>
          <w:sz w:val="24"/>
          <w:szCs w:val="24"/>
          <w:lang w:val="en-US"/>
        </w:rPr>
        <w:t>a</w:t>
      </w:r>
      <w:r w:rsidRPr="008444BC">
        <w:rPr>
          <w:rFonts w:ascii="Bookman Old Style" w:eastAsia="Bookman Old Style" w:hAnsi="Bookman Old Style" w:cs="Bookman Old Style"/>
          <w:sz w:val="24"/>
          <w:szCs w:val="24"/>
        </w:rPr>
        <w:t>, berupa:</w:t>
      </w:r>
    </w:p>
    <w:p w14:paraId="269648A3" w14:textId="77777777" w:rsidR="00AD2BE3" w:rsidRPr="008444BC" w:rsidRDefault="00AD2BE3">
      <w:pPr>
        <w:numPr>
          <w:ilvl w:val="0"/>
          <w:numId w:val="36"/>
        </w:numPr>
        <w:tabs>
          <w:tab w:val="left" w:pos="3119"/>
        </w:tabs>
        <w:spacing w:after="0" w:line="360" w:lineRule="auto"/>
        <w:ind w:left="3119" w:hanging="566"/>
        <w:jc w:val="both"/>
        <w:rPr>
          <w:rFonts w:ascii="Bookman Old Style" w:hAnsi="Bookman Old Style"/>
          <w:color w:val="000000"/>
          <w:sz w:val="24"/>
          <w:szCs w:val="24"/>
        </w:rPr>
      </w:pPr>
      <w:proofErr w:type="spellStart"/>
      <w:r w:rsidRPr="008444BC">
        <w:rPr>
          <w:rFonts w:ascii="Bookman Old Style" w:eastAsia="Bookman Old Style" w:hAnsi="Bookman Old Style" w:cs="Bookman Old Style"/>
          <w:sz w:val="24"/>
          <w:szCs w:val="24"/>
          <w:lang w:val="en-US"/>
        </w:rPr>
        <w:t>Pembatalan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Sertifikat</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Standar</w:t>
      </w:r>
      <w:proofErr w:type="spellEnd"/>
      <w:r w:rsidRPr="008444BC">
        <w:rPr>
          <w:rFonts w:ascii="Bookman Old Style" w:eastAsia="Bookman Old Style" w:hAnsi="Bookman Old Style" w:cs="Bookman Old Style"/>
          <w:sz w:val="24"/>
          <w:szCs w:val="24"/>
          <w:lang w:val="en-US"/>
        </w:rPr>
        <w:t xml:space="preserve"> dan/</w:t>
      </w:r>
      <w:proofErr w:type="spellStart"/>
      <w:r w:rsidRPr="008444BC">
        <w:rPr>
          <w:rFonts w:ascii="Bookman Old Style" w:eastAsia="Bookman Old Style" w:hAnsi="Bookman Old Style" w:cs="Bookman Old Style"/>
          <w:sz w:val="24"/>
          <w:szCs w:val="24"/>
          <w:lang w:val="en-US"/>
        </w:rPr>
        <w:t>atau</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Izin</w:t>
      </w:r>
      <w:proofErr w:type="spellEnd"/>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langsung</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diterbitkan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sesuai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kriteria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percepatan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lastRenderedPageBreak/>
        <w:t>penerbitan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Izin</w:t>
      </w:r>
      <w:proofErr w:type="spellEnd"/>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telah</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terbit</w:t>
      </w:r>
      <w:proofErr w:type="spellEnd"/>
      <w:r w:rsidRPr="008444BC">
        <w:rPr>
          <w:rFonts w:ascii="Bookman Old Style" w:eastAsia="Bookman Old Style" w:hAnsi="Bookman Old Style" w:cs="Bookman Old Style"/>
          <w:sz w:val="24"/>
          <w:szCs w:val="24"/>
          <w:lang w:val="en-US"/>
        </w:rPr>
        <w:t xml:space="preserve"> dan </w:t>
      </w:r>
      <w:proofErr w:type="spellStart"/>
      <w:r w:rsidRPr="008444BC">
        <w:rPr>
          <w:rFonts w:ascii="Bookman Old Style" w:eastAsia="Bookman Old Style" w:hAnsi="Bookman Old Style" w:cs="Bookman Old Style"/>
          <w:sz w:val="24"/>
          <w:szCs w:val="24"/>
          <w:lang w:val="en-US"/>
        </w:rPr>
        <w:t>belum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terverifikasi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atau</w:t>
      </w:r>
      <w:proofErr w:type="spellEnd"/>
    </w:p>
    <w:p w14:paraId="6E6D6B28" w14:textId="77777777" w:rsidR="00AD2BE3" w:rsidRPr="008444BC" w:rsidRDefault="00AD2BE3">
      <w:pPr>
        <w:numPr>
          <w:ilvl w:val="0"/>
          <w:numId w:val="36"/>
        </w:numPr>
        <w:tabs>
          <w:tab w:val="left" w:pos="3119"/>
        </w:tabs>
        <w:spacing w:after="0" w:line="360" w:lineRule="auto"/>
        <w:ind w:left="3119" w:hanging="566"/>
        <w:jc w:val="both"/>
        <w:rPr>
          <w:rFonts w:ascii="Bookman Old Style" w:hAnsi="Bookman Old Style"/>
          <w:color w:val="000000"/>
          <w:sz w:val="24"/>
          <w:szCs w:val="24"/>
        </w:rPr>
      </w:pP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lang w:val="en-US"/>
        </w:rPr>
        <w:t xml:space="preserve"> NIB,</w:t>
      </w:r>
      <w:r w:rsidRPr="008444BC" w:rsidDel="007B14EA">
        <w:rPr>
          <w:rFonts w:ascii="Bookman Old Style" w:eastAsia="Bookman Old Style" w:hAnsi="Bookman Old Style" w:cs="Bookman Old Style"/>
          <w:sz w:val="24"/>
          <w:szCs w:val="24"/>
        </w:rPr>
        <w:t xml:space="preserve"> </w:t>
      </w:r>
      <w:proofErr w:type="spellStart"/>
      <w:r w:rsidRPr="008444BC">
        <w:rPr>
          <w:rFonts w:ascii="Bookman Old Style" w:eastAsia="Bookman Old Style" w:hAnsi="Bookman Old Style" w:cs="Bookman Old Style"/>
          <w:sz w:val="24"/>
          <w:szCs w:val="24"/>
          <w:lang w:val="en-US"/>
        </w:rPr>
        <w:t>Sertifikat</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Standar</w:t>
      </w:r>
      <w:proofErr w:type="spellEnd"/>
      <w:r w:rsidRPr="008444BC">
        <w:rPr>
          <w:rFonts w:ascii="Bookman Old Style" w:eastAsia="Bookman Old Style" w:hAnsi="Bookman Old Style" w:cs="Bookman Old Style"/>
          <w:sz w:val="24"/>
          <w:szCs w:val="24"/>
          <w:lang w:val="en-US"/>
        </w:rPr>
        <w:t>, dan/</w:t>
      </w:r>
      <w:proofErr w:type="spellStart"/>
      <w:r w:rsidRPr="008444BC">
        <w:rPr>
          <w:rFonts w:ascii="Bookman Old Style" w:eastAsia="Bookman Old Style" w:hAnsi="Bookman Old Style" w:cs="Bookman Old Style"/>
          <w:sz w:val="24"/>
          <w:szCs w:val="24"/>
          <w:lang w:val="en-US"/>
        </w:rPr>
        <w:t>atau</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Izin</w:t>
      </w:r>
      <w:proofErr w:type="spellEnd"/>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telah</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terverifikasi</w:t>
      </w:r>
      <w:proofErr w:type="spellEnd"/>
      <w:r w:rsidRPr="008444BC">
        <w:rPr>
          <w:rFonts w:ascii="Bookman Old Style" w:eastAsia="Bookman Old Style" w:hAnsi="Bookman Old Style" w:cs="Bookman Old Style"/>
          <w:sz w:val="24"/>
          <w:szCs w:val="24"/>
          <w:lang w:val="en-US"/>
        </w:rPr>
        <w:t>.</w:t>
      </w:r>
    </w:p>
    <w:p w14:paraId="76B4C47B" w14:textId="77777777" w:rsidR="00AD2BE3" w:rsidRPr="008444BC" w:rsidRDefault="00AD2BE3">
      <w:pPr>
        <w:numPr>
          <w:ilvl w:val="0"/>
          <w:numId w:val="160"/>
        </w:numPr>
        <w:spacing w:after="0" w:line="360" w:lineRule="auto"/>
        <w:ind w:left="2552"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Tindakan</w:t>
      </w:r>
      <w:r w:rsidRPr="008444BC">
        <w:rPr>
          <w:rFonts w:ascii="Bookman Old Style" w:eastAsia="Bookman Old Style" w:hAnsi="Bookman Old Style" w:cs="Bookman Old Style"/>
          <w:sz w:val="24"/>
          <w:szCs w:val="24"/>
          <w:lang w:val="en-ID"/>
        </w:rPr>
        <w:t xml:space="preserve"> </w:t>
      </w:r>
      <w:proofErr w:type="spellStart"/>
      <w:r w:rsidRPr="008444BC">
        <w:rPr>
          <w:rFonts w:ascii="Bookman Old Style" w:eastAsia="Bookman Old Style" w:hAnsi="Bookman Old Style" w:cs="Bookman Old Style"/>
          <w:sz w:val="24"/>
          <w:szCs w:val="24"/>
          <w:lang w:val="en-ID"/>
        </w:rPr>
        <w:t>administratif</w:t>
      </w:r>
      <w:proofErr w:type="spellEnd"/>
      <w:r w:rsidRPr="008444BC">
        <w:rPr>
          <w:rFonts w:ascii="Bookman Old Style" w:eastAsia="Bookman Old Style" w:hAnsi="Bookman Old Style" w:cs="Bookman Old Style"/>
          <w:sz w:val="24"/>
          <w:szCs w:val="24"/>
        </w:rPr>
        <w:t xml:space="preserve"> sebagaimana dimaksud pada ayat (</w:t>
      </w:r>
      <w:r w:rsidRPr="008444BC">
        <w:rPr>
          <w:rFonts w:ascii="Bookman Old Style" w:eastAsia="Bookman Old Style" w:hAnsi="Bookman Old Style" w:cs="Bookman Old Style"/>
          <w:sz w:val="24"/>
          <w:szCs w:val="24"/>
          <w:lang w:val="en-ID"/>
        </w:rPr>
        <w:t>1</w:t>
      </w:r>
      <w:r w:rsidRPr="008444BC">
        <w:rPr>
          <w:rFonts w:ascii="Bookman Old Style" w:eastAsia="Bookman Old Style" w:hAnsi="Bookman Old Style" w:cs="Bookman Old Style"/>
          <w:sz w:val="24"/>
          <w:szCs w:val="24"/>
        </w:rPr>
        <w:t>) dilakukan terhadap:</w:t>
      </w:r>
    </w:p>
    <w:p w14:paraId="0FE292B4" w14:textId="77777777" w:rsidR="00AD2BE3" w:rsidRPr="008444BC" w:rsidRDefault="00AD2BE3">
      <w:pPr>
        <w:numPr>
          <w:ilvl w:val="1"/>
          <w:numId w:val="2"/>
        </w:numPr>
        <w:spacing w:after="0" w:line="360" w:lineRule="auto"/>
        <w:ind w:left="3119"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1 (satu) Perizinan Berusaha</w:t>
      </w:r>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memiliki</w:t>
      </w:r>
      <w:proofErr w:type="spellEnd"/>
      <w:r w:rsidRPr="008444BC">
        <w:rPr>
          <w:rFonts w:ascii="Bookman Old Style" w:eastAsia="Bookman Old Style" w:hAnsi="Bookman Old Style" w:cs="Bookman Old Style"/>
          <w:sz w:val="24"/>
          <w:szCs w:val="24"/>
          <w:lang w:val="en-US"/>
        </w:rPr>
        <w:t xml:space="preserve"> 1 (</w:t>
      </w:r>
      <w:proofErr w:type="spellStart"/>
      <w:r w:rsidRPr="008444BC">
        <w:rPr>
          <w:rFonts w:ascii="Bookman Old Style" w:eastAsia="Bookman Old Style" w:hAnsi="Bookman Old Style" w:cs="Bookman Old Style"/>
          <w:sz w:val="24"/>
          <w:szCs w:val="24"/>
          <w:lang w:val="en-US"/>
        </w:rPr>
        <w:t>satu</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atau</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lebih</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kegiatan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rPr>
        <w:t>; atau</w:t>
      </w:r>
    </w:p>
    <w:p w14:paraId="0222CC26" w14:textId="3E25971A" w:rsidR="00AD2BE3" w:rsidRPr="004E5A1F" w:rsidRDefault="00AD2BE3">
      <w:pPr>
        <w:numPr>
          <w:ilvl w:val="1"/>
          <w:numId w:val="2"/>
        </w:numPr>
        <w:spacing w:after="0" w:line="360" w:lineRule="auto"/>
        <w:ind w:left="3119"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lebih</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dari</w:t>
      </w:r>
      <w:proofErr w:type="spellEnd"/>
      <w:r w:rsidRPr="008444BC">
        <w:rPr>
          <w:rFonts w:ascii="Bookman Old Style" w:eastAsia="Bookman Old Style" w:hAnsi="Bookman Old Style" w:cs="Bookman Old Style"/>
          <w:sz w:val="24"/>
          <w:szCs w:val="24"/>
          <w:lang w:val="en-US"/>
        </w:rPr>
        <w:t xml:space="preserve"> 1 (</w:t>
      </w:r>
      <w:proofErr w:type="spellStart"/>
      <w:r w:rsidRPr="008444BC">
        <w:rPr>
          <w:rFonts w:ascii="Bookman Old Style" w:eastAsia="Bookman Old Style" w:hAnsi="Bookman Old Style" w:cs="Bookman Old Style"/>
          <w:sz w:val="24"/>
          <w:szCs w:val="24"/>
          <w:lang w:val="en-US"/>
        </w:rPr>
        <w:t>satu</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Perizinan Berusaha</w:t>
      </w:r>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memiliki</w:t>
      </w:r>
      <w:proofErr w:type="spellEnd"/>
      <w:r w:rsidRPr="008444BC">
        <w:rPr>
          <w:rFonts w:ascii="Bookman Old Style" w:eastAsia="Bookman Old Style" w:hAnsi="Bookman Old Style" w:cs="Bookman Old Style"/>
          <w:sz w:val="24"/>
          <w:szCs w:val="24"/>
          <w:lang w:val="en-US"/>
        </w:rPr>
        <w:t xml:space="preserve"> 1 (</w:t>
      </w:r>
      <w:proofErr w:type="spellStart"/>
      <w:r w:rsidRPr="008444BC">
        <w:rPr>
          <w:rFonts w:ascii="Bookman Old Style" w:eastAsia="Bookman Old Style" w:hAnsi="Bookman Old Style" w:cs="Bookman Old Style"/>
          <w:sz w:val="24"/>
          <w:szCs w:val="24"/>
          <w:lang w:val="en-US"/>
        </w:rPr>
        <w:t>satu</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atau</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lebih</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ID"/>
        </w:rPr>
        <w:t>kegiatan</w:t>
      </w:r>
      <w:proofErr w:type="spellEnd"/>
      <w:r w:rsidRPr="008444BC">
        <w:rPr>
          <w:rFonts w:ascii="Bookman Old Style" w:eastAsia="Bookman Old Style" w:hAnsi="Bookman Old Style" w:cs="Bookman Old Style"/>
          <w:sz w:val="24"/>
          <w:szCs w:val="24"/>
          <w:lang w:val="en-ID"/>
        </w:rPr>
        <w:t xml:space="preserve"> </w:t>
      </w:r>
      <w:proofErr w:type="spellStart"/>
      <w:r w:rsidRPr="008444BC">
        <w:rPr>
          <w:rFonts w:ascii="Bookman Old Style" w:eastAsia="Bookman Old Style" w:hAnsi="Bookman Old Style" w:cs="Bookman Old Style"/>
          <w:sz w:val="24"/>
          <w:szCs w:val="24"/>
          <w:lang w:val="en-ID"/>
        </w:rPr>
        <w:t>usaha</w:t>
      </w:r>
      <w:proofErr w:type="spellEnd"/>
      <w:r w:rsidRPr="008444BC">
        <w:rPr>
          <w:rFonts w:ascii="Bookman Old Style" w:eastAsia="Bookman Old Style" w:hAnsi="Bookman Old Style" w:cs="Bookman Old Style"/>
          <w:sz w:val="24"/>
          <w:szCs w:val="24"/>
        </w:rPr>
        <w:t>.</w:t>
      </w:r>
    </w:p>
    <w:p w14:paraId="0BFE8F98" w14:textId="77777777" w:rsidR="00AD2BE3" w:rsidRPr="008444BC" w:rsidRDefault="00AD2BE3">
      <w:pPr>
        <w:numPr>
          <w:ilvl w:val="0"/>
          <w:numId w:val="160"/>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Pembatalan sebagaimana dimaksud pada ayat (1) </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huruf a dilakukan atas Sertifikat Standar atau Izin yang telah terbit dan belum terverifikasi namun Pelaku Usaha tidak lagi berminat dalam melakukan kegiatan usaha.</w:t>
      </w:r>
    </w:p>
    <w:p w14:paraId="3FD78021" w14:textId="77777777" w:rsidR="00AD2BE3" w:rsidRPr="008444BC" w:rsidRDefault="00AD2BE3">
      <w:pPr>
        <w:numPr>
          <w:ilvl w:val="0"/>
          <w:numId w:val="160"/>
        </w:numPr>
        <w:spacing w:after="0" w:line="360" w:lineRule="auto"/>
        <w:ind w:left="2552"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 xml:space="preserve">Pencabutan sebagaimana dimaksud </w:t>
      </w:r>
      <w:r w:rsidRPr="008444BC">
        <w:rPr>
          <w:rFonts w:ascii="Bookman Old Style" w:eastAsia="Bookman Old Style" w:hAnsi="Bookman Old Style" w:cs="Bookman Old Style"/>
          <w:sz w:val="24"/>
          <w:szCs w:val="24"/>
          <w:lang w:val="en-US"/>
        </w:rPr>
        <w:t xml:space="preserve">pada </w:t>
      </w:r>
      <w:proofErr w:type="spellStart"/>
      <w:r w:rsidRPr="008444BC">
        <w:rPr>
          <w:rFonts w:ascii="Bookman Old Style" w:eastAsia="Bookman Old Style" w:hAnsi="Bookman Old Style" w:cs="Bookman Old Style"/>
          <w:sz w:val="24"/>
          <w:szCs w:val="24"/>
          <w:lang w:val="en-US"/>
        </w:rPr>
        <w:t>ayat</w:t>
      </w:r>
      <w:proofErr w:type="spellEnd"/>
      <w:r w:rsidRPr="008444BC">
        <w:rPr>
          <w:rFonts w:ascii="Bookman Old Style" w:eastAsia="Bookman Old Style" w:hAnsi="Bookman Old Style" w:cs="Bookman Old Style"/>
          <w:sz w:val="24"/>
          <w:szCs w:val="24"/>
          <w:lang w:val="en-US"/>
        </w:rPr>
        <w:t xml:space="preserve"> (1)</w:t>
      </w:r>
      <w:r w:rsidRPr="008444BC">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ID"/>
        </w:rPr>
        <w:t>huruf</w:t>
      </w:r>
      <w:proofErr w:type="spellEnd"/>
      <w:r w:rsidRPr="008444BC">
        <w:rPr>
          <w:rFonts w:ascii="Bookman Old Style" w:eastAsia="Bookman Old Style" w:hAnsi="Bookman Old Style" w:cs="Bookman Old Style"/>
          <w:sz w:val="24"/>
          <w:szCs w:val="24"/>
          <w:lang w:val="en-ID"/>
        </w:rPr>
        <w:t xml:space="preserve"> b </w:t>
      </w:r>
      <w:r w:rsidRPr="008444BC">
        <w:rPr>
          <w:rFonts w:ascii="Bookman Old Style" w:eastAsia="Bookman Old Style" w:hAnsi="Bookman Old Style" w:cs="Bookman Old Style"/>
          <w:sz w:val="24"/>
          <w:szCs w:val="24"/>
        </w:rPr>
        <w:t xml:space="preserve">dapat </w:t>
      </w:r>
      <w:proofErr w:type="spellStart"/>
      <w:r w:rsidRPr="008444BC">
        <w:rPr>
          <w:rFonts w:ascii="Bookman Old Style" w:eastAsia="Bookman Old Style" w:hAnsi="Bookman Old Style" w:cs="Bookman Old Style"/>
          <w:sz w:val="24"/>
          <w:szCs w:val="24"/>
          <w:lang w:val="en-US"/>
        </w:rPr>
        <w:t>dimohonkan</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 xml:space="preserve">oleh Pelaku Usaha </w:t>
      </w:r>
      <w:proofErr w:type="spellStart"/>
      <w:r w:rsidRPr="008444BC">
        <w:rPr>
          <w:rFonts w:ascii="Bookman Old Style" w:eastAsia="Bookman Old Style" w:hAnsi="Bookman Old Style" w:cs="Bookman Old Style"/>
          <w:sz w:val="24"/>
          <w:szCs w:val="24"/>
          <w:lang w:val="en-ID"/>
        </w:rPr>
        <w:t>dilakukan</w:t>
      </w:r>
      <w:proofErr w:type="spellEnd"/>
      <w:r w:rsidRPr="008444BC">
        <w:rPr>
          <w:rFonts w:ascii="Bookman Old Style" w:eastAsia="Bookman Old Style" w:hAnsi="Bookman Old Style" w:cs="Bookman Old Style"/>
          <w:sz w:val="24"/>
          <w:szCs w:val="24"/>
          <w:lang w:val="en-ID"/>
        </w:rPr>
        <w:t xml:space="preserve"> </w:t>
      </w:r>
      <w:r w:rsidRPr="008444BC">
        <w:rPr>
          <w:rFonts w:ascii="Bookman Old Style" w:eastAsia="Bookman Old Style" w:hAnsi="Bookman Old Style" w:cs="Bookman Old Style"/>
          <w:sz w:val="24"/>
          <w:szCs w:val="24"/>
        </w:rPr>
        <w:t>atas:</w:t>
      </w:r>
    </w:p>
    <w:p w14:paraId="495B4E84" w14:textId="77777777" w:rsidR="00AD2BE3" w:rsidRPr="008444BC" w:rsidRDefault="00AD2BE3">
      <w:pPr>
        <w:numPr>
          <w:ilvl w:val="0"/>
          <w:numId w:val="45"/>
        </w:numPr>
        <w:spacing w:after="0" w:line="360" w:lineRule="auto"/>
        <w:ind w:left="3119"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 xml:space="preserve">Pencabutan karena pembubaran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lang w:val="en-US"/>
        </w:rPr>
        <w:t xml:space="preserve"> orang </w:t>
      </w:r>
      <w:proofErr w:type="spellStart"/>
      <w:r w:rsidRPr="008444BC">
        <w:rPr>
          <w:rFonts w:ascii="Bookman Old Style" w:eastAsia="Bookman Old Style" w:hAnsi="Bookman Old Style" w:cs="Bookman Old Style"/>
          <w:sz w:val="24"/>
          <w:szCs w:val="24"/>
          <w:lang w:val="en-US"/>
        </w:rPr>
        <w:t>perseorangan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atau</w:t>
      </w:r>
      <w:proofErr w:type="spellEnd"/>
      <w:r w:rsidRPr="008444BC">
        <w:rPr>
          <w:rFonts w:ascii="Bookman Old Style" w:eastAsia="Bookman Old Style" w:hAnsi="Bookman Old Style" w:cs="Bookman Old Style"/>
          <w:sz w:val="24"/>
          <w:szCs w:val="24"/>
          <w:lang w:val="en-US"/>
        </w:rPr>
        <w:t xml:space="preserve"> badan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(likuidasi); atau</w:t>
      </w:r>
    </w:p>
    <w:p w14:paraId="4EDFF505" w14:textId="77777777" w:rsidR="00AD2BE3" w:rsidRPr="008444BC" w:rsidRDefault="00AD2BE3">
      <w:pPr>
        <w:numPr>
          <w:ilvl w:val="0"/>
          <w:numId w:val="45"/>
        </w:numPr>
        <w:spacing w:after="0" w:line="360" w:lineRule="auto"/>
        <w:ind w:left="3119"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 xml:space="preserve">Pencabutan yang tidak termasuk pembubaran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lang w:val="en-US"/>
        </w:rPr>
        <w:t xml:space="preserve"> orang </w:t>
      </w:r>
      <w:proofErr w:type="spellStart"/>
      <w:r w:rsidRPr="008444BC">
        <w:rPr>
          <w:rFonts w:ascii="Bookman Old Style" w:eastAsia="Bookman Old Style" w:hAnsi="Bookman Old Style" w:cs="Bookman Old Style"/>
          <w:sz w:val="24"/>
          <w:szCs w:val="24"/>
          <w:lang w:val="en-US"/>
        </w:rPr>
        <w:t>perseorangan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atau</w:t>
      </w:r>
      <w:proofErr w:type="spellEnd"/>
      <w:r w:rsidRPr="008444BC">
        <w:rPr>
          <w:rFonts w:ascii="Bookman Old Style" w:eastAsia="Bookman Old Style" w:hAnsi="Bookman Old Style" w:cs="Bookman Old Style"/>
          <w:sz w:val="24"/>
          <w:szCs w:val="24"/>
          <w:lang w:val="en-US"/>
        </w:rPr>
        <w:t xml:space="preserve"> badan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rPr>
        <w:t xml:space="preserve"> (non likuidasi).</w:t>
      </w:r>
    </w:p>
    <w:p w14:paraId="00C79D35" w14:textId="77777777" w:rsidR="00AD2BE3" w:rsidRPr="008444BC" w:rsidRDefault="00AD2BE3">
      <w:pPr>
        <w:numPr>
          <w:ilvl w:val="0"/>
          <w:numId w:val="160"/>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Pencabutan sebagaimana dimaksud pada ayat (4)     huruf (a) dilakukan terhadap seluruh Perizinan Berusaha yang dimiliki oleh Pelaku Usaha.</w:t>
      </w:r>
    </w:p>
    <w:p w14:paraId="347439BD" w14:textId="77777777" w:rsidR="00F36960" w:rsidRPr="008444BC" w:rsidRDefault="00AD2BE3">
      <w:pPr>
        <w:numPr>
          <w:ilvl w:val="0"/>
          <w:numId w:val="160"/>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Dalam hal Pelaku Usaha akan melakukan Pencabutan non likuidasi sebagaimana dimaksud pada ayat (4)   huruf (b) dan Pelaku Usaha belum memiliki NIB,  sebelum melakukan Pencabutan Pelaku Usaha wajib memiliki NIB, dengan melakukan pendaftaran atas Perizinan Berusaha yang masih berlaku dan masih dilaksanakan.</w:t>
      </w:r>
    </w:p>
    <w:p w14:paraId="04E6AC4F" w14:textId="67549F68" w:rsidR="00AD2BE3" w:rsidRPr="008444BC" w:rsidRDefault="00AD2BE3">
      <w:pPr>
        <w:numPr>
          <w:ilvl w:val="0"/>
          <w:numId w:val="160"/>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Terhadap Pencabutan sebagaimana dimaksud pada ayat (4) Pelaku Usaha wajib menindaklanjuti penyelesaian fasilitas fiskal dan pajak yang terhutang, serta hal-hal yang berkaitan dengan ketenagakerjaan </w:t>
      </w:r>
      <w:r w:rsidRPr="008444BC">
        <w:rPr>
          <w:rFonts w:ascii="Bookman Old Style" w:eastAsia="Bookman Old Style" w:hAnsi="Bookman Old Style" w:cs="Bookman Old Style"/>
          <w:sz w:val="24"/>
          <w:szCs w:val="24"/>
        </w:rPr>
        <w:lastRenderedPageBreak/>
        <w:t>sesuai dengan ketentuan peraturan perundang-undangan.</w:t>
      </w:r>
    </w:p>
    <w:p w14:paraId="206D1311" w14:textId="77777777" w:rsidR="00AD2BE3" w:rsidRPr="008444BC" w:rsidRDefault="00AD2BE3">
      <w:pPr>
        <w:numPr>
          <w:ilvl w:val="0"/>
          <w:numId w:val="160"/>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Dalam hal tindakan administratif sebagaimana dimaksud pada ayat (1) dilakukan oleh Pelaku Usaha </w:t>
      </w:r>
      <w:r w:rsidRPr="008444BC">
        <w:rPr>
          <w:rFonts w:ascii="Bookman Old Style" w:eastAsia="Bookman Old Style" w:hAnsi="Bookman Old Style" w:cs="Bookman Old Style"/>
          <w:sz w:val="24"/>
          <w:szCs w:val="24"/>
          <w:lang w:val="en-US"/>
        </w:rPr>
        <w:t xml:space="preserve">PMA </w:t>
      </w:r>
      <w:r w:rsidRPr="008444BC">
        <w:rPr>
          <w:rFonts w:ascii="Bookman Old Style" w:eastAsia="Bookman Old Style" w:hAnsi="Bookman Old Style" w:cs="Bookman Old Style"/>
          <w:sz w:val="24"/>
          <w:szCs w:val="24"/>
        </w:rPr>
        <w:t>atas seluruh Perizinan Berusaha yang dimilikinya dan Pelaku Usaha masih berminat melakukan usaha di Indonesia, maka Pelaku Usaha harus terlebih dahulu memperoleh Perizinan Berusaha yang baru.</w:t>
      </w:r>
    </w:p>
    <w:p w14:paraId="13813346" w14:textId="28E39BCD" w:rsidR="00AD2BE3" w:rsidRPr="004E5A1F" w:rsidRDefault="00AD2BE3">
      <w:pPr>
        <w:numPr>
          <w:ilvl w:val="0"/>
          <w:numId w:val="160"/>
        </w:numPr>
        <w:spacing w:after="0" w:line="360" w:lineRule="auto"/>
        <w:ind w:left="2552" w:hanging="567"/>
        <w:jc w:val="both"/>
        <w:rPr>
          <w:rFonts w:ascii="Bookman Old Style" w:hAnsi="Bookman Old Style" w:cs="Arial"/>
          <w:color w:val="000000" w:themeColor="text1"/>
          <w:sz w:val="24"/>
          <w:szCs w:val="24"/>
        </w:rPr>
      </w:pPr>
      <w:r w:rsidRPr="008444BC">
        <w:rPr>
          <w:rFonts w:ascii="Bookman Old Style" w:eastAsia="Bookman Old Style" w:hAnsi="Bookman Old Style" w:cs="Bookman Old Style"/>
          <w:sz w:val="24"/>
          <w:szCs w:val="24"/>
        </w:rPr>
        <w:t>Ketentuan sebagaimana dimaksud pada ayat (</w:t>
      </w:r>
      <w:r w:rsidR="00F36960" w:rsidRPr="004E5A1F">
        <w:rPr>
          <w:rFonts w:ascii="Bookman Old Style" w:eastAsia="Bookman Old Style" w:hAnsi="Bookman Old Style" w:cs="Bookman Old Style"/>
          <w:sz w:val="24"/>
          <w:szCs w:val="24"/>
          <w:lang w:val="en-US"/>
        </w:rPr>
        <w:t>8</w:t>
      </w:r>
      <w:r w:rsidRPr="008444BC">
        <w:rPr>
          <w:rFonts w:ascii="Bookman Old Style" w:eastAsia="Bookman Old Style" w:hAnsi="Bookman Old Style" w:cs="Bookman Old Style"/>
          <w:sz w:val="24"/>
          <w:szCs w:val="24"/>
        </w:rPr>
        <w:t>) tidak berlaku bagi Pelaku Usaha dengan bidang usaha yang sesuai ketentuan</w:t>
      </w:r>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peraturan</w:t>
      </w:r>
      <w:proofErr w:type="spellEnd"/>
      <w:r w:rsidRPr="008444BC">
        <w:rPr>
          <w:rFonts w:ascii="Bookman Old Style" w:hAnsi="Bookman Old Style" w:cs="Arial"/>
          <w:color w:val="000000" w:themeColor="text1"/>
          <w:sz w:val="24"/>
          <w:szCs w:val="24"/>
        </w:rPr>
        <w:t xml:space="preserve"> perundang-undangan:</w:t>
      </w:r>
    </w:p>
    <w:p w14:paraId="5E98D28A" w14:textId="77777777" w:rsidR="00AD2BE3" w:rsidRPr="008444BC" w:rsidRDefault="00AD2BE3">
      <w:pPr>
        <w:pStyle w:val="Style"/>
        <w:numPr>
          <w:ilvl w:val="0"/>
          <w:numId w:val="171"/>
        </w:numPr>
        <w:tabs>
          <w:tab w:val="left" w:pos="3119"/>
        </w:tabs>
        <w:spacing w:after="0" w:line="360" w:lineRule="auto"/>
        <w:ind w:left="3119" w:hanging="567"/>
        <w:jc w:val="both"/>
        <w:rPr>
          <w:rFonts w:ascii="Bookman Old Style" w:hAnsi="Bookman Old Style"/>
          <w:color w:val="000000" w:themeColor="text1"/>
          <w:lang w:val="id-ID"/>
        </w:rPr>
      </w:pPr>
      <w:r w:rsidRPr="008444BC">
        <w:rPr>
          <w:rFonts w:ascii="Bookman Old Style" w:hAnsi="Bookman Old Style"/>
          <w:color w:val="000000" w:themeColor="text1"/>
          <w:lang w:val="id-ID"/>
        </w:rPr>
        <w:t>harus didirikan secara khusus untuk 1 (satu) bidang usaha (</w:t>
      </w:r>
      <w:r w:rsidRPr="008444BC">
        <w:rPr>
          <w:rFonts w:ascii="Bookman Old Style" w:hAnsi="Bookman Old Style"/>
          <w:i/>
          <w:color w:val="000000" w:themeColor="text1"/>
          <w:lang w:val="id-ID"/>
        </w:rPr>
        <w:t>single purpose</w:t>
      </w:r>
      <w:r w:rsidRPr="008444BC">
        <w:rPr>
          <w:rFonts w:ascii="Bookman Old Style" w:hAnsi="Bookman Old Style"/>
          <w:color w:val="000000" w:themeColor="text1"/>
          <w:lang w:val="id-ID"/>
        </w:rPr>
        <w:t>); atau</w:t>
      </w:r>
    </w:p>
    <w:p w14:paraId="27D1F2FB" w14:textId="77777777" w:rsidR="00AD2BE3" w:rsidRPr="008444BC" w:rsidRDefault="00AD2BE3">
      <w:pPr>
        <w:pStyle w:val="Style"/>
        <w:numPr>
          <w:ilvl w:val="0"/>
          <w:numId w:val="171"/>
        </w:numPr>
        <w:tabs>
          <w:tab w:val="left" w:pos="3119"/>
        </w:tabs>
        <w:spacing w:after="0" w:line="360" w:lineRule="auto"/>
        <w:ind w:left="3111" w:hanging="562"/>
        <w:jc w:val="both"/>
        <w:rPr>
          <w:rFonts w:ascii="Bookman Old Style" w:hAnsi="Bookman Old Style" w:cs="Arial"/>
          <w:i/>
          <w:iCs/>
          <w:color w:val="000000" w:themeColor="text1"/>
        </w:rPr>
      </w:pPr>
      <w:r w:rsidRPr="008444BC">
        <w:rPr>
          <w:rFonts w:ascii="Bookman Old Style" w:hAnsi="Bookman Old Style"/>
          <w:color w:val="000000" w:themeColor="text1"/>
          <w:lang w:val="id-ID"/>
        </w:rPr>
        <w:t>tidak boleh</w:t>
      </w:r>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dilakukan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secara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bersamaan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dengan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bidang</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usaha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baru</w:t>
      </w:r>
      <w:proofErr w:type="spellEnd"/>
      <w:r w:rsidRPr="008444BC">
        <w:rPr>
          <w:rFonts w:ascii="Bookman Old Style" w:hAnsi="Bookman Old Style" w:cs="Arial"/>
          <w:color w:val="000000" w:themeColor="text1"/>
        </w:rPr>
        <w:t xml:space="preserve"> yang </w:t>
      </w:r>
      <w:proofErr w:type="spellStart"/>
      <w:r w:rsidRPr="008444BC">
        <w:rPr>
          <w:rFonts w:ascii="Bookman Old Style" w:hAnsi="Bookman Old Style" w:cs="Arial"/>
          <w:color w:val="000000" w:themeColor="text1"/>
        </w:rPr>
        <w:t>akan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dilaksanakan</w:t>
      </w:r>
      <w:proofErr w:type="spellEnd"/>
      <w:r w:rsidRPr="008444BC">
        <w:rPr>
          <w:rFonts w:ascii="Bookman Old Style" w:hAnsi="Bookman Old Style" w:cs="Arial"/>
          <w:color w:val="000000" w:themeColor="text1"/>
        </w:rPr>
        <w:t xml:space="preserve">. </w:t>
      </w:r>
    </w:p>
    <w:p w14:paraId="3C634620" w14:textId="77777777" w:rsidR="00AD2BE3" w:rsidRPr="008444BC" w:rsidRDefault="00AD2BE3">
      <w:pPr>
        <w:numPr>
          <w:ilvl w:val="0"/>
          <w:numId w:val="160"/>
        </w:numPr>
        <w:spacing w:after="0" w:line="360" w:lineRule="auto"/>
        <w:ind w:left="2552"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Dalam hal tindakan administratif sebagaimana dimaksud pada ayat (1) dilakukan oleh Pelaku Usaha</w:t>
      </w:r>
      <w:r w:rsidRPr="008444BC">
        <w:rPr>
          <w:rFonts w:ascii="Bookman Old Style" w:eastAsia="Bookman Old Style" w:hAnsi="Bookman Old Style" w:cs="Bookman Old Style"/>
          <w:sz w:val="24"/>
          <w:szCs w:val="24"/>
          <w:lang w:val="en-US"/>
        </w:rPr>
        <w:t xml:space="preserve"> PMA </w:t>
      </w:r>
      <w:r w:rsidRPr="008444BC">
        <w:rPr>
          <w:rFonts w:ascii="Bookman Old Style" w:eastAsia="Bookman Old Style" w:hAnsi="Bookman Old Style" w:cs="Bookman Old Style"/>
          <w:sz w:val="24"/>
          <w:szCs w:val="24"/>
        </w:rPr>
        <w:t xml:space="preserve">atas seluruh </w:t>
      </w:r>
      <w:proofErr w:type="spellStart"/>
      <w:r w:rsidRPr="008444BC">
        <w:rPr>
          <w:rFonts w:ascii="Bookman Old Style" w:eastAsia="Bookman Old Style" w:hAnsi="Bookman Old Style" w:cs="Bookman Old Style"/>
          <w:sz w:val="24"/>
          <w:szCs w:val="24"/>
          <w:lang w:val="en-US"/>
        </w:rPr>
        <w:t>Perizinan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Berusaha</w:t>
      </w:r>
      <w:proofErr w:type="spellEnd"/>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dimilikinya</w:t>
      </w:r>
      <w:proofErr w:type="spellEnd"/>
      <w:r w:rsidRPr="008444BC">
        <w:rPr>
          <w:rFonts w:ascii="Bookman Old Style" w:eastAsia="Bookman Old Style" w:hAnsi="Bookman Old Style" w:cs="Bookman Old Style"/>
          <w:sz w:val="24"/>
          <w:szCs w:val="24"/>
          <w:lang w:val="en-US"/>
        </w:rPr>
        <w:t xml:space="preserve"> dan </w:t>
      </w:r>
      <w:r w:rsidRPr="008444BC">
        <w:rPr>
          <w:rFonts w:ascii="Bookman Old Style" w:eastAsia="Bookman Old Style" w:hAnsi="Bookman Old Style" w:cs="Bookman Old Style"/>
          <w:sz w:val="24"/>
          <w:szCs w:val="24"/>
        </w:rPr>
        <w:t xml:space="preserve">Pelaku Usaha </w:t>
      </w:r>
      <w:proofErr w:type="spellStart"/>
      <w:r w:rsidRPr="008444BC">
        <w:rPr>
          <w:rFonts w:ascii="Bookman Old Style" w:eastAsia="Bookman Old Style" w:hAnsi="Bookman Old Style" w:cs="Bookman Old Style"/>
          <w:sz w:val="24"/>
          <w:szCs w:val="24"/>
          <w:lang w:val="en-US"/>
        </w:rPr>
        <w:t>tidak</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berminat</w:t>
      </w:r>
      <w:proofErr w:type="spellEnd"/>
      <w:r w:rsidRPr="008444BC">
        <w:rPr>
          <w:rFonts w:ascii="Bookman Old Style" w:eastAsia="Bookman Old Style" w:hAnsi="Bookman Old Style" w:cs="Bookman Old Style"/>
          <w:sz w:val="24"/>
          <w:szCs w:val="24"/>
        </w:rPr>
        <w:t xml:space="preserve"> melakukan usaha di Indonesia, maka Pelaku Usaha harus melakukan pembubaran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lang w:val="en-US"/>
        </w:rPr>
        <w:t xml:space="preserve"> orang </w:t>
      </w:r>
      <w:proofErr w:type="spellStart"/>
      <w:r w:rsidRPr="008444BC">
        <w:rPr>
          <w:rFonts w:ascii="Bookman Old Style" w:eastAsia="Bookman Old Style" w:hAnsi="Bookman Old Style" w:cs="Bookman Old Style"/>
          <w:sz w:val="24"/>
          <w:szCs w:val="24"/>
          <w:lang w:val="en-US"/>
        </w:rPr>
        <w:t>perseorangan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atau</w:t>
      </w:r>
      <w:proofErr w:type="spellEnd"/>
      <w:r w:rsidRPr="008444BC">
        <w:rPr>
          <w:rFonts w:ascii="Bookman Old Style" w:eastAsia="Bookman Old Style" w:hAnsi="Bookman Old Style" w:cs="Bookman Old Style"/>
          <w:sz w:val="24"/>
          <w:szCs w:val="24"/>
          <w:lang w:val="en-US"/>
        </w:rPr>
        <w:t xml:space="preserve"> badan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(likuidasi).</w:t>
      </w:r>
    </w:p>
    <w:p w14:paraId="47860348" w14:textId="77777777" w:rsidR="00AD2BE3" w:rsidRPr="008444BC" w:rsidRDefault="00AD2BE3">
      <w:pPr>
        <w:spacing w:after="0" w:line="360" w:lineRule="auto"/>
        <w:jc w:val="both"/>
        <w:rPr>
          <w:rFonts w:ascii="Bookman Old Style" w:hAnsi="Bookman Old Style"/>
          <w:color w:val="000000"/>
          <w:sz w:val="24"/>
          <w:szCs w:val="24"/>
        </w:rPr>
      </w:pPr>
    </w:p>
    <w:p w14:paraId="7B38A9D5" w14:textId="47356DE2" w:rsidR="00AD2BE3" w:rsidRPr="008444BC" w:rsidRDefault="00AD2BE3">
      <w:pPr>
        <w:pStyle w:val="Heading8"/>
        <w:spacing w:before="0" w:after="0" w:line="360" w:lineRule="auto"/>
        <w:ind w:left="1985"/>
        <w:rPr>
          <w:rFonts w:eastAsia="Bookman Old Style" w:cs="Bookman Old Style"/>
          <w:color w:val="000000"/>
          <w:szCs w:val="24"/>
          <w:lang w:val="en-US"/>
        </w:rPr>
      </w:pPr>
      <w:r w:rsidRPr="008444BC">
        <w:rPr>
          <w:szCs w:val="24"/>
        </w:rPr>
        <w:t xml:space="preserve">Pasal </w:t>
      </w:r>
      <w:r w:rsidR="002319FF" w:rsidRPr="004E5A1F">
        <w:rPr>
          <w:szCs w:val="24"/>
          <w:lang w:val="en-US"/>
        </w:rPr>
        <w:t>2</w:t>
      </w:r>
      <w:r w:rsidR="001D6498" w:rsidRPr="008444BC">
        <w:rPr>
          <w:szCs w:val="24"/>
          <w:lang w:val="en-US"/>
        </w:rPr>
        <w:t>1</w:t>
      </w:r>
    </w:p>
    <w:p w14:paraId="5E3E95FD" w14:textId="3A705F2A" w:rsidR="002417FE" w:rsidRPr="004E5A1F" w:rsidRDefault="00AD2BE3">
      <w:pPr>
        <w:numPr>
          <w:ilvl w:val="0"/>
          <w:numId w:val="169"/>
        </w:numPr>
        <w:spacing w:after="0" w:line="360" w:lineRule="auto"/>
        <w:ind w:left="2552" w:hanging="567"/>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rPr>
        <w:t xml:space="preserve">Permohonan </w:t>
      </w:r>
      <w:proofErr w:type="spellStart"/>
      <w:r w:rsidRPr="008444BC">
        <w:rPr>
          <w:rFonts w:ascii="Bookman Old Style" w:eastAsia="Bookman Old Style" w:hAnsi="Bookman Old Style" w:cs="Bookman Old Style"/>
          <w:sz w:val="24"/>
          <w:szCs w:val="24"/>
          <w:lang w:val="en-ID"/>
        </w:rPr>
        <w:t>Pembatalan</w:t>
      </w:r>
      <w:proofErr w:type="spellEnd"/>
      <w:r w:rsidRPr="008444BC">
        <w:rPr>
          <w:rFonts w:ascii="Bookman Old Style" w:eastAsia="Bookman Old Style" w:hAnsi="Bookman Old Style" w:cs="Bookman Old Style"/>
          <w:sz w:val="24"/>
          <w:szCs w:val="24"/>
        </w:rPr>
        <w:t xml:space="preserve"> sebagaimana dimaksud dalam </w:t>
      </w:r>
      <w:proofErr w:type="spellStart"/>
      <w:r w:rsidRPr="008444BC">
        <w:rPr>
          <w:rFonts w:ascii="Bookman Old Style" w:hAnsi="Bookman Old Style"/>
          <w:color w:val="000000" w:themeColor="text1"/>
          <w:sz w:val="24"/>
          <w:szCs w:val="24"/>
          <w:lang w:val="en-US"/>
        </w:rPr>
        <w:t>Pasal</w:t>
      </w:r>
      <w:proofErr w:type="spellEnd"/>
      <w:r w:rsidRPr="008444BC">
        <w:rPr>
          <w:rFonts w:ascii="Bookman Old Style" w:hAnsi="Bookman Old Style"/>
          <w:color w:val="000000" w:themeColor="text1"/>
          <w:sz w:val="24"/>
          <w:szCs w:val="24"/>
          <w:lang w:val="en-US"/>
        </w:rPr>
        <w:t xml:space="preserve"> </w:t>
      </w:r>
      <w:r w:rsidR="00254942" w:rsidRPr="008444BC">
        <w:rPr>
          <w:rFonts w:ascii="Bookman Old Style" w:hAnsi="Bookman Old Style"/>
          <w:color w:val="000000" w:themeColor="text1"/>
          <w:sz w:val="24"/>
          <w:szCs w:val="24"/>
          <w:lang w:val="en-US"/>
        </w:rPr>
        <w:t>2</w:t>
      </w:r>
      <w:r w:rsidR="001D6498" w:rsidRPr="008444BC">
        <w:rPr>
          <w:rFonts w:ascii="Bookman Old Style" w:hAnsi="Bookman Old Style"/>
          <w:color w:val="000000" w:themeColor="text1"/>
          <w:sz w:val="24"/>
          <w:szCs w:val="24"/>
          <w:lang w:val="en-US"/>
        </w:rPr>
        <w:t>0</w:t>
      </w:r>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ayat</w:t>
      </w:r>
      <w:proofErr w:type="spellEnd"/>
      <w:r w:rsidRPr="008444BC">
        <w:rPr>
          <w:rFonts w:ascii="Bookman Old Style" w:hAnsi="Bookman Old Style"/>
          <w:color w:val="000000" w:themeColor="text1"/>
          <w:sz w:val="24"/>
          <w:szCs w:val="24"/>
          <w:lang w:val="en-US"/>
        </w:rPr>
        <w:t xml:space="preserve"> (1) </w:t>
      </w:r>
      <w:proofErr w:type="spellStart"/>
      <w:r w:rsidRPr="008444BC">
        <w:rPr>
          <w:rFonts w:ascii="Bookman Old Style" w:hAnsi="Bookman Old Style"/>
          <w:color w:val="000000" w:themeColor="text1"/>
          <w:sz w:val="24"/>
          <w:szCs w:val="24"/>
          <w:lang w:val="en-US"/>
        </w:rPr>
        <w:t>huruf</w:t>
      </w:r>
      <w:proofErr w:type="spellEnd"/>
      <w:r w:rsidRPr="008444BC">
        <w:rPr>
          <w:rFonts w:ascii="Bookman Old Style" w:hAnsi="Bookman Old Style"/>
          <w:color w:val="000000" w:themeColor="text1"/>
          <w:sz w:val="24"/>
          <w:szCs w:val="24"/>
          <w:lang w:val="en-US"/>
        </w:rPr>
        <w:t xml:space="preserve"> a </w:t>
      </w:r>
      <w:r w:rsidRPr="008444BC">
        <w:rPr>
          <w:rFonts w:ascii="Bookman Old Style" w:eastAsia="Bookman Old Style" w:hAnsi="Bookman Old Style" w:cs="Bookman Old Style"/>
          <w:sz w:val="24"/>
          <w:szCs w:val="24"/>
        </w:rPr>
        <w:t xml:space="preserve">dilakukan oleh Pelaku Usaha secara daring </w:t>
      </w:r>
      <w:proofErr w:type="spellStart"/>
      <w:r w:rsidRPr="008444BC">
        <w:rPr>
          <w:rFonts w:ascii="Bookman Old Style" w:hAnsi="Bookman Old Style"/>
          <w:color w:val="000000" w:themeColor="text1"/>
          <w:sz w:val="24"/>
          <w:szCs w:val="24"/>
          <w:lang w:val="en-US"/>
        </w:rPr>
        <w:t>dengan</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validasi</w:t>
      </w:r>
      <w:proofErr w:type="spellEnd"/>
      <w:r w:rsidRPr="008444BC">
        <w:rPr>
          <w:rFonts w:ascii="Bookman Old Style" w:hAnsi="Bookman Old Style"/>
          <w:color w:val="000000" w:themeColor="text1"/>
          <w:sz w:val="24"/>
          <w:szCs w:val="24"/>
          <w:lang w:val="en-US"/>
        </w:rPr>
        <w:t xml:space="preserve"> data </w:t>
      </w:r>
      <w:r w:rsidRPr="008444BC">
        <w:rPr>
          <w:rFonts w:ascii="Bookman Old Style" w:hAnsi="Bookman Old Style"/>
          <w:color w:val="000000" w:themeColor="text1"/>
          <w:sz w:val="24"/>
          <w:szCs w:val="24"/>
          <w:lang w:val="en-AU"/>
        </w:rPr>
        <w:t xml:space="preserve">di </w:t>
      </w:r>
      <w:r w:rsidRPr="008444BC">
        <w:rPr>
          <w:rFonts w:ascii="Bookman Old Style" w:hAnsi="Bookman Old Style"/>
          <w:color w:val="000000" w:themeColor="text1"/>
          <w:sz w:val="24"/>
          <w:szCs w:val="24"/>
        </w:rPr>
        <w:t xml:space="preserve">Sistem OSS </w:t>
      </w:r>
      <w:r w:rsidRPr="008444BC">
        <w:rPr>
          <w:rFonts w:ascii="Bookman Old Style" w:hAnsi="Bookman Old Style"/>
          <w:color w:val="000000" w:themeColor="text1"/>
          <w:sz w:val="24"/>
          <w:szCs w:val="24"/>
          <w:lang w:val="en-AU"/>
        </w:rPr>
        <w:t xml:space="preserve">yang </w:t>
      </w:r>
      <w:proofErr w:type="spellStart"/>
      <w:r w:rsidRPr="008444BC">
        <w:rPr>
          <w:rFonts w:ascii="Bookman Old Style" w:hAnsi="Bookman Old Style"/>
          <w:color w:val="000000" w:themeColor="text1"/>
          <w:sz w:val="24"/>
          <w:szCs w:val="24"/>
          <w:lang w:val="en-US"/>
        </w:rPr>
        <w:t>meliputi</w:t>
      </w:r>
      <w:proofErr w:type="spellEnd"/>
      <w:r w:rsidRPr="008444BC">
        <w:rPr>
          <w:rFonts w:ascii="Bookman Old Style" w:eastAsia="Bookman Old Style" w:hAnsi="Bookman Old Style" w:cs="Bookman Old Style"/>
          <w:sz w:val="24"/>
          <w:szCs w:val="24"/>
        </w:rPr>
        <w:t>:</w:t>
      </w:r>
    </w:p>
    <w:p w14:paraId="51B1E933" w14:textId="77777777" w:rsidR="00AD2BE3" w:rsidRPr="008444BC" w:rsidRDefault="00AD2BE3">
      <w:pPr>
        <w:numPr>
          <w:ilvl w:val="0"/>
          <w:numId w:val="33"/>
        </w:numPr>
        <w:spacing w:after="0" w:line="360" w:lineRule="auto"/>
        <w:ind w:left="3119" w:hanging="599"/>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identitas direksi atau </w:t>
      </w:r>
      <w:proofErr w:type="spellStart"/>
      <w:r w:rsidRPr="008444BC">
        <w:rPr>
          <w:rFonts w:ascii="Bookman Old Style" w:eastAsia="Bookman Old Style" w:hAnsi="Bookman Old Style" w:cs="Bookman Old Style"/>
          <w:sz w:val="24"/>
          <w:szCs w:val="24"/>
          <w:lang w:val="en-US"/>
        </w:rPr>
        <w:t>kuasa</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direksi dari Sistem Administrasi Kependudukan yang dikelola oleh kementerian yang menyelenggarakan urusan di bidang pemerintahan dalam negeri;</w:t>
      </w:r>
    </w:p>
    <w:p w14:paraId="314C3C05" w14:textId="77777777" w:rsidR="00AD2BE3" w:rsidRPr="008444BC" w:rsidRDefault="00AD2BE3">
      <w:pPr>
        <w:numPr>
          <w:ilvl w:val="0"/>
          <w:numId w:val="33"/>
        </w:numPr>
        <w:spacing w:after="0" w:line="360" w:lineRule="auto"/>
        <w:ind w:left="3119" w:hanging="599"/>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akta notaris tentang pendirian </w:t>
      </w:r>
      <w:r w:rsidRPr="008444BC">
        <w:rPr>
          <w:rFonts w:ascii="Bookman Old Style" w:eastAsia="Bookman Old Style" w:hAnsi="Bookman Old Style" w:cs="Bookman Old Style"/>
          <w:sz w:val="24"/>
          <w:szCs w:val="24"/>
          <w:lang w:val="en-US"/>
        </w:rPr>
        <w:t xml:space="preserve">badan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dan perubahan terakhir serta pengesahan dari Sistem Administrasi Badan Hukum (AHU-</w:t>
      </w:r>
      <w:r w:rsidRPr="008444BC">
        <w:rPr>
          <w:rFonts w:ascii="Bookman Old Style" w:eastAsia="Bookman Old Style" w:hAnsi="Bookman Old Style" w:cs="Bookman Old Style"/>
          <w:i/>
          <w:iCs/>
          <w:sz w:val="24"/>
          <w:szCs w:val="24"/>
        </w:rPr>
        <w:t>Online</w:t>
      </w:r>
      <w:r w:rsidRPr="008444BC">
        <w:rPr>
          <w:rFonts w:ascii="Bookman Old Style" w:eastAsia="Bookman Old Style" w:hAnsi="Bookman Old Style" w:cs="Bookman Old Style"/>
          <w:sz w:val="24"/>
          <w:szCs w:val="24"/>
        </w:rPr>
        <w:t xml:space="preserve">) yang dikelola oleh kementerian yang menyelenggarakan </w:t>
      </w:r>
      <w:r w:rsidRPr="008444BC">
        <w:rPr>
          <w:rFonts w:ascii="Bookman Old Style" w:eastAsia="Bookman Old Style" w:hAnsi="Bookman Old Style" w:cs="Bookman Old Style"/>
          <w:sz w:val="24"/>
          <w:szCs w:val="24"/>
        </w:rPr>
        <w:lastRenderedPageBreak/>
        <w:t>urusan pemerintahan di bidang hukum dan hak asasi manusia;</w:t>
      </w:r>
    </w:p>
    <w:p w14:paraId="54A75445" w14:textId="77777777" w:rsidR="00AD2BE3" w:rsidRPr="008444BC" w:rsidRDefault="00AD2BE3">
      <w:pPr>
        <w:pStyle w:val="ListParagraph"/>
        <w:numPr>
          <w:ilvl w:val="0"/>
          <w:numId w:val="33"/>
        </w:numPr>
        <w:spacing w:after="0" w:line="360" w:lineRule="auto"/>
        <w:ind w:left="3119"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 xml:space="preserve">LKPM </w:t>
      </w:r>
      <w:proofErr w:type="spellStart"/>
      <w:r w:rsidRPr="008444BC">
        <w:rPr>
          <w:rFonts w:ascii="Bookman Old Style" w:eastAsia="Bookman Old Style" w:hAnsi="Bookman Old Style" w:cs="Bookman Old Style"/>
          <w:sz w:val="24"/>
          <w:szCs w:val="24"/>
          <w:lang w:val="en-US"/>
        </w:rPr>
        <w:t>periode</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terakhir</w:t>
      </w:r>
      <w:proofErr w:type="spellEnd"/>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telah</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disetujui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atas</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seluruh</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proyek</w:t>
      </w:r>
      <w:proofErr w:type="spellEnd"/>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dimiliki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 dan</w:t>
      </w:r>
    </w:p>
    <w:p w14:paraId="3258CDB5" w14:textId="77777777" w:rsidR="00AD2BE3" w:rsidRPr="008444BC" w:rsidRDefault="00AD2BE3">
      <w:pPr>
        <w:pStyle w:val="ListParagraph"/>
        <w:numPr>
          <w:ilvl w:val="0"/>
          <w:numId w:val="33"/>
        </w:numPr>
        <w:spacing w:after="0" w:line="360" w:lineRule="auto"/>
        <w:ind w:left="3119" w:hanging="567"/>
        <w:jc w:val="both"/>
        <w:rPr>
          <w:rFonts w:ascii="Bookman Old Style" w:eastAsia="Bookman Old Style" w:hAnsi="Bookman Old Style" w:cs="Bookman Old Style"/>
          <w:sz w:val="24"/>
          <w:szCs w:val="24"/>
          <w:lang w:val="en-US"/>
        </w:rPr>
      </w:pPr>
      <w:proofErr w:type="spellStart"/>
      <w:r w:rsidRPr="008444BC">
        <w:rPr>
          <w:rFonts w:ascii="Bookman Old Style" w:eastAsia="Bookman Old Style" w:hAnsi="Bookman Old Style" w:cs="Bookman Old Style"/>
          <w:sz w:val="24"/>
          <w:szCs w:val="24"/>
          <w:lang w:val="en-US"/>
        </w:rPr>
        <w:t>Nomor</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Pokok</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Wajib</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Pajak</w:t>
      </w:r>
      <w:proofErr w:type="spellEnd"/>
      <w:r w:rsidRPr="008444BC">
        <w:rPr>
          <w:rFonts w:ascii="Bookman Old Style" w:eastAsia="Bookman Old Style" w:hAnsi="Bookman Old Style" w:cs="Bookman Old Style"/>
          <w:sz w:val="24"/>
          <w:szCs w:val="24"/>
          <w:lang w:val="en-US"/>
        </w:rPr>
        <w:t xml:space="preserve"> (NPWP) </w:t>
      </w:r>
      <w:proofErr w:type="spellStart"/>
      <w:r w:rsidRPr="008444BC">
        <w:rPr>
          <w:rFonts w:ascii="Bookman Old Style" w:eastAsia="Bookman Old Style" w:hAnsi="Bookman Old Style" w:cs="Bookman Old Style"/>
          <w:sz w:val="24"/>
          <w:szCs w:val="24"/>
          <w:lang w:val="en-US"/>
        </w:rPr>
        <w:t>terkait</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konfirmasi</w:t>
      </w:r>
      <w:proofErr w:type="spellEnd"/>
      <w:r w:rsidRPr="008444BC">
        <w:rPr>
          <w:rFonts w:ascii="Bookman Old Style" w:eastAsia="Bookman Old Style" w:hAnsi="Bookman Old Style" w:cs="Bookman Old Style"/>
          <w:sz w:val="24"/>
          <w:szCs w:val="24"/>
          <w:lang w:val="en-US"/>
        </w:rPr>
        <w:t xml:space="preserve"> status </w:t>
      </w:r>
      <w:proofErr w:type="spellStart"/>
      <w:r w:rsidRPr="008444BC">
        <w:rPr>
          <w:rFonts w:ascii="Bookman Old Style" w:eastAsia="Bookman Old Style" w:hAnsi="Bookman Old Style" w:cs="Bookman Old Style"/>
          <w:sz w:val="24"/>
          <w:szCs w:val="24"/>
          <w:lang w:val="en-US"/>
        </w:rPr>
        <w:t>wajib</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pajak</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 </w:t>
      </w:r>
      <w:proofErr w:type="spellStart"/>
      <w:r w:rsidRPr="008444BC">
        <w:rPr>
          <w:rFonts w:ascii="Bookman Old Style" w:eastAsia="Bookman Old Style" w:hAnsi="Bookman Old Style" w:cs="Bookman Old Style"/>
          <w:sz w:val="24"/>
          <w:szCs w:val="24"/>
          <w:lang w:val="en-US"/>
        </w:rPr>
        <w:t>dari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sistem</w:t>
      </w:r>
      <w:proofErr w:type="spellEnd"/>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dikelola</w:t>
      </w:r>
      <w:proofErr w:type="spellEnd"/>
      <w:r w:rsidRPr="008444BC">
        <w:rPr>
          <w:rFonts w:ascii="Bookman Old Style" w:eastAsia="Bookman Old Style" w:hAnsi="Bookman Old Style" w:cs="Bookman Old Style"/>
          <w:sz w:val="24"/>
          <w:szCs w:val="24"/>
          <w:lang w:val="en-US"/>
        </w:rPr>
        <w:t xml:space="preserve"> oleh </w:t>
      </w:r>
      <w:proofErr w:type="spellStart"/>
      <w:r w:rsidRPr="008444BC">
        <w:rPr>
          <w:rFonts w:ascii="Bookman Old Style" w:eastAsia="Bookman Old Style" w:hAnsi="Bookman Old Style" w:cs="Bookman Old Style"/>
          <w:sz w:val="24"/>
          <w:szCs w:val="24"/>
          <w:lang w:val="en-US"/>
        </w:rPr>
        <w:t>kementerian</w:t>
      </w:r>
      <w:proofErr w:type="spellEnd"/>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menyelenggarakan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urusan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pemerintahan</w:t>
      </w:r>
      <w:proofErr w:type="spellEnd"/>
      <w:r w:rsidRPr="008444BC">
        <w:rPr>
          <w:rFonts w:ascii="Bookman Old Style" w:eastAsia="Bookman Old Style" w:hAnsi="Bookman Old Style" w:cs="Bookman Old Style"/>
          <w:sz w:val="24"/>
          <w:szCs w:val="24"/>
          <w:lang w:val="en-US"/>
        </w:rPr>
        <w:t xml:space="preserve"> di </w:t>
      </w:r>
      <w:proofErr w:type="spellStart"/>
      <w:r w:rsidRPr="008444BC">
        <w:rPr>
          <w:rFonts w:ascii="Bookman Old Style" w:eastAsia="Bookman Old Style" w:hAnsi="Bookman Old Style" w:cs="Bookman Old Style"/>
          <w:sz w:val="24"/>
          <w:szCs w:val="24"/>
          <w:lang w:val="en-US"/>
        </w:rPr>
        <w:t>bidang</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keuangan</w:t>
      </w:r>
      <w:proofErr w:type="spellEnd"/>
      <w:r w:rsidRPr="008444BC">
        <w:rPr>
          <w:rFonts w:ascii="Bookman Old Style" w:eastAsia="Bookman Old Style" w:hAnsi="Bookman Old Style" w:cs="Bookman Old Style"/>
          <w:sz w:val="24"/>
          <w:szCs w:val="24"/>
          <w:lang w:val="en-US"/>
        </w:rPr>
        <w:t xml:space="preserve"> negara.</w:t>
      </w:r>
    </w:p>
    <w:p w14:paraId="13D86F26" w14:textId="77777777" w:rsidR="00AD2BE3" w:rsidRPr="008444BC" w:rsidRDefault="00AD2BE3">
      <w:pPr>
        <w:numPr>
          <w:ilvl w:val="0"/>
          <w:numId w:val="169"/>
        </w:numPr>
        <w:spacing w:after="0" w:line="360" w:lineRule="auto"/>
        <w:ind w:left="2552"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rPr>
        <w:t>Dalam</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hal</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Pembatalan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sebagaimana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dimaksud</w:t>
      </w:r>
      <w:proofErr w:type="spellEnd"/>
      <w:r w:rsidRPr="008444BC">
        <w:rPr>
          <w:rFonts w:ascii="Bookman Old Style" w:eastAsia="Bookman Old Style" w:hAnsi="Bookman Old Style" w:cs="Bookman Old Style"/>
          <w:sz w:val="24"/>
          <w:szCs w:val="24"/>
          <w:lang w:val="en-US"/>
        </w:rPr>
        <w:t xml:space="preserve"> pada </w:t>
      </w:r>
      <w:proofErr w:type="spellStart"/>
      <w:r w:rsidRPr="008444BC">
        <w:rPr>
          <w:rFonts w:ascii="Bookman Old Style" w:eastAsia="Bookman Old Style" w:hAnsi="Bookman Old Style" w:cs="Bookman Old Style"/>
          <w:sz w:val="24"/>
          <w:szCs w:val="24"/>
          <w:lang w:val="en-US"/>
        </w:rPr>
        <w:t>ayat</w:t>
      </w:r>
      <w:proofErr w:type="spellEnd"/>
      <w:r w:rsidRPr="008444BC">
        <w:rPr>
          <w:rFonts w:ascii="Bookman Old Style" w:eastAsia="Bookman Old Style" w:hAnsi="Bookman Old Style" w:cs="Bookman Old Style"/>
          <w:sz w:val="24"/>
          <w:szCs w:val="24"/>
          <w:lang w:val="en-US"/>
        </w:rPr>
        <w:t xml:space="preserve"> (1) </w:t>
      </w:r>
      <w:proofErr w:type="spellStart"/>
      <w:r w:rsidRPr="008444BC">
        <w:rPr>
          <w:rFonts w:ascii="Bookman Old Style" w:eastAsia="Bookman Old Style" w:hAnsi="Bookman Old Style" w:cs="Bookman Old Style"/>
          <w:sz w:val="24"/>
          <w:szCs w:val="24"/>
          <w:lang w:val="en-US"/>
        </w:rPr>
        <w:t>dilakukan</w:t>
      </w:r>
      <w:proofErr w:type="spellEnd"/>
      <w:r w:rsidRPr="008444BC">
        <w:rPr>
          <w:rFonts w:ascii="Bookman Old Style" w:eastAsia="Bookman Old Style" w:hAnsi="Bookman Old Style" w:cs="Bookman Old Style"/>
          <w:sz w:val="24"/>
          <w:szCs w:val="24"/>
          <w:lang w:val="en-US"/>
        </w:rPr>
        <w:t xml:space="preserve"> oleh:</w:t>
      </w:r>
    </w:p>
    <w:p w14:paraId="712CC8D6" w14:textId="77777777" w:rsidR="00AD2BE3" w:rsidRPr="008444BC" w:rsidRDefault="00AD2BE3">
      <w:pPr>
        <w:pStyle w:val="ListParagraph"/>
        <w:numPr>
          <w:ilvl w:val="1"/>
          <w:numId w:val="169"/>
        </w:numPr>
        <w:spacing w:after="0" w:line="360" w:lineRule="auto"/>
        <w:ind w:left="3119" w:hanging="567"/>
        <w:jc w:val="both"/>
        <w:rPr>
          <w:rFonts w:ascii="Bookman Old Style" w:hAnsi="Bookman Old Style"/>
          <w:color w:val="000000"/>
          <w:sz w:val="24"/>
          <w:szCs w:val="24"/>
          <w:lang w:val="en-US"/>
        </w:rPr>
      </w:pP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 orang </w:t>
      </w:r>
      <w:proofErr w:type="spellStart"/>
      <w:r w:rsidRPr="008444BC">
        <w:rPr>
          <w:rFonts w:ascii="Bookman Old Style" w:eastAsia="Bookman Old Style" w:hAnsi="Bookman Old Style" w:cs="Bookman Old Style"/>
          <w:sz w:val="24"/>
          <w:szCs w:val="24"/>
          <w:lang w:val="en-US"/>
        </w:rPr>
        <w:t>perseorangan</w:t>
      </w:r>
      <w:proofErr w:type="spellEnd"/>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tidak</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memiliki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akta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atau</w:t>
      </w:r>
      <w:proofErr w:type="spellEnd"/>
    </w:p>
    <w:p w14:paraId="5E21B73F" w14:textId="77777777" w:rsidR="00AD2BE3" w:rsidRPr="008444BC" w:rsidRDefault="00AD2BE3">
      <w:pPr>
        <w:pStyle w:val="ListParagraph"/>
        <w:numPr>
          <w:ilvl w:val="1"/>
          <w:numId w:val="169"/>
        </w:numPr>
        <w:spacing w:after="0" w:line="360" w:lineRule="auto"/>
        <w:ind w:left="3119" w:hanging="567"/>
        <w:jc w:val="both"/>
        <w:rPr>
          <w:rFonts w:ascii="Bookman Old Style" w:hAnsi="Bookman Old Style"/>
          <w:color w:val="000000"/>
          <w:sz w:val="24"/>
          <w:szCs w:val="24"/>
          <w:lang w:val="en-US"/>
        </w:rPr>
      </w:pP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 badan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AU"/>
        </w:rPr>
        <w:t>nonperseroan</w:t>
      </w:r>
      <w:proofErr w:type="spellEnd"/>
      <w:r w:rsidRPr="008444BC">
        <w:rPr>
          <w:rFonts w:ascii="Bookman Old Style" w:eastAsia="Bookman Old Style" w:hAnsi="Bookman Old Style" w:cs="Bookman Old Style"/>
          <w:sz w:val="24"/>
          <w:szCs w:val="24"/>
          <w:lang w:val="en-AU"/>
        </w:rPr>
        <w:t xml:space="preserve"> yang </w:t>
      </w:r>
      <w:proofErr w:type="spellStart"/>
      <w:r w:rsidRPr="008444BC">
        <w:rPr>
          <w:rFonts w:ascii="Bookman Old Style" w:eastAsia="Bookman Old Style" w:hAnsi="Bookman Old Style" w:cs="Bookman Old Style"/>
          <w:sz w:val="24"/>
          <w:szCs w:val="24"/>
          <w:lang w:val="en-AU"/>
        </w:rPr>
        <w:t>tidak</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memiliki</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akta</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dalam</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Sistem</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Administrasi</w:t>
      </w:r>
      <w:proofErr w:type="spellEnd"/>
      <w:r w:rsidRPr="008444BC">
        <w:rPr>
          <w:rFonts w:ascii="Bookman Old Style" w:eastAsia="Bookman Old Style" w:hAnsi="Bookman Old Style" w:cs="Bookman Old Style"/>
          <w:sz w:val="24"/>
          <w:szCs w:val="24"/>
          <w:lang w:val="en-AU"/>
        </w:rPr>
        <w:t xml:space="preserve"> Badan </w:t>
      </w:r>
      <w:proofErr w:type="spellStart"/>
      <w:r w:rsidRPr="008444BC">
        <w:rPr>
          <w:rFonts w:ascii="Bookman Old Style" w:eastAsia="Bookman Old Style" w:hAnsi="Bookman Old Style" w:cs="Bookman Old Style"/>
          <w:sz w:val="24"/>
          <w:szCs w:val="24"/>
          <w:lang w:val="en-AU"/>
        </w:rPr>
        <w:t>Hukum</w:t>
      </w:r>
      <w:proofErr w:type="spellEnd"/>
      <w:r w:rsidRPr="008444BC">
        <w:rPr>
          <w:rFonts w:ascii="Bookman Old Style" w:eastAsia="Bookman Old Style" w:hAnsi="Bookman Old Style" w:cs="Bookman Old Style"/>
          <w:sz w:val="24"/>
          <w:szCs w:val="24"/>
          <w:lang w:val="en-AU"/>
        </w:rPr>
        <w:t xml:space="preserve"> (AHU-</w:t>
      </w:r>
      <w:r w:rsidRPr="008444BC">
        <w:rPr>
          <w:rFonts w:ascii="Bookman Old Style" w:eastAsia="Bookman Old Style" w:hAnsi="Bookman Old Style" w:cs="Bookman Old Style"/>
          <w:i/>
          <w:iCs/>
          <w:sz w:val="24"/>
          <w:szCs w:val="24"/>
          <w:lang w:val="en-AU"/>
        </w:rPr>
        <w:t>Online</w:t>
      </w:r>
      <w:r w:rsidRPr="008444BC">
        <w:rPr>
          <w:rFonts w:ascii="Bookman Old Style" w:eastAsia="Bookman Old Style" w:hAnsi="Bookman Old Style" w:cs="Bookman Old Style"/>
          <w:sz w:val="24"/>
          <w:szCs w:val="24"/>
          <w:lang w:val="en-AU"/>
        </w:rPr>
        <w:t xml:space="preserve">) yang </w:t>
      </w:r>
      <w:proofErr w:type="spellStart"/>
      <w:r w:rsidRPr="008444BC">
        <w:rPr>
          <w:rFonts w:ascii="Bookman Old Style" w:eastAsia="Bookman Old Style" w:hAnsi="Bookman Old Style" w:cs="Bookman Old Style"/>
          <w:sz w:val="24"/>
          <w:szCs w:val="24"/>
          <w:lang w:val="en-AU"/>
        </w:rPr>
        <w:t>dikelola</w:t>
      </w:r>
      <w:proofErr w:type="spellEnd"/>
      <w:r w:rsidRPr="008444BC">
        <w:rPr>
          <w:rFonts w:ascii="Bookman Old Style" w:eastAsia="Bookman Old Style" w:hAnsi="Bookman Old Style" w:cs="Bookman Old Style"/>
          <w:sz w:val="24"/>
          <w:szCs w:val="24"/>
          <w:lang w:val="en-AU"/>
        </w:rPr>
        <w:t xml:space="preserve"> oleh </w:t>
      </w:r>
      <w:proofErr w:type="spellStart"/>
      <w:r w:rsidRPr="008444BC">
        <w:rPr>
          <w:rFonts w:ascii="Bookman Old Style" w:eastAsia="Bookman Old Style" w:hAnsi="Bookman Old Style" w:cs="Bookman Old Style"/>
          <w:sz w:val="24"/>
          <w:szCs w:val="24"/>
          <w:lang w:val="en-AU"/>
        </w:rPr>
        <w:t>kementerian</w:t>
      </w:r>
      <w:proofErr w:type="spellEnd"/>
      <w:r w:rsidRPr="008444BC">
        <w:rPr>
          <w:rFonts w:ascii="Bookman Old Style" w:eastAsia="Bookman Old Style" w:hAnsi="Bookman Old Style" w:cs="Bookman Old Style"/>
          <w:sz w:val="24"/>
          <w:szCs w:val="24"/>
          <w:lang w:val="en-AU"/>
        </w:rPr>
        <w:t xml:space="preserve"> yang </w:t>
      </w:r>
      <w:proofErr w:type="spellStart"/>
      <w:r w:rsidRPr="008444BC">
        <w:rPr>
          <w:rFonts w:ascii="Bookman Old Style" w:eastAsia="Bookman Old Style" w:hAnsi="Bookman Old Style" w:cs="Bookman Old Style"/>
          <w:sz w:val="24"/>
          <w:szCs w:val="24"/>
          <w:lang w:val="en-AU"/>
        </w:rPr>
        <w:t>menyelenggarakan</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urusan</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pemerintahan</w:t>
      </w:r>
      <w:proofErr w:type="spellEnd"/>
      <w:r w:rsidRPr="008444BC">
        <w:rPr>
          <w:rFonts w:ascii="Bookman Old Style" w:eastAsia="Bookman Old Style" w:hAnsi="Bookman Old Style" w:cs="Bookman Old Style"/>
          <w:sz w:val="24"/>
          <w:szCs w:val="24"/>
          <w:lang w:val="en-AU"/>
        </w:rPr>
        <w:t xml:space="preserve"> di </w:t>
      </w:r>
      <w:proofErr w:type="spellStart"/>
      <w:r w:rsidRPr="008444BC">
        <w:rPr>
          <w:rFonts w:ascii="Bookman Old Style" w:eastAsia="Bookman Old Style" w:hAnsi="Bookman Old Style" w:cs="Bookman Old Style"/>
          <w:sz w:val="24"/>
          <w:szCs w:val="24"/>
          <w:lang w:val="en-AU"/>
        </w:rPr>
        <w:t>bidang</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hukum</w:t>
      </w:r>
      <w:proofErr w:type="spellEnd"/>
      <w:r w:rsidRPr="008444BC">
        <w:rPr>
          <w:rFonts w:ascii="Bookman Old Style" w:eastAsia="Bookman Old Style" w:hAnsi="Bookman Old Style" w:cs="Bookman Old Style"/>
          <w:sz w:val="24"/>
          <w:szCs w:val="24"/>
          <w:lang w:val="en-AU"/>
        </w:rPr>
        <w:t xml:space="preserve"> dan </w:t>
      </w:r>
      <w:proofErr w:type="spellStart"/>
      <w:r w:rsidRPr="008444BC">
        <w:rPr>
          <w:rFonts w:ascii="Bookman Old Style" w:eastAsia="Bookman Old Style" w:hAnsi="Bookman Old Style" w:cs="Bookman Old Style"/>
          <w:sz w:val="24"/>
          <w:szCs w:val="24"/>
          <w:lang w:val="en-AU"/>
        </w:rPr>
        <w:t>hak</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asasi</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manusia</w:t>
      </w:r>
      <w:proofErr w:type="spellEnd"/>
      <w:r w:rsidRPr="008444BC">
        <w:rPr>
          <w:rFonts w:ascii="Bookman Old Style" w:eastAsia="Bookman Old Style" w:hAnsi="Bookman Old Style" w:cs="Bookman Old Style"/>
          <w:sz w:val="24"/>
          <w:szCs w:val="24"/>
          <w:lang w:val="en-AU"/>
        </w:rPr>
        <w:t>,</w:t>
      </w:r>
    </w:p>
    <w:p w14:paraId="4E7FCF51" w14:textId="77777777" w:rsidR="00AD2BE3" w:rsidRPr="008444BC" w:rsidRDefault="00AD2BE3">
      <w:pPr>
        <w:spacing w:after="0" w:line="360" w:lineRule="auto"/>
        <w:ind w:left="2552"/>
        <w:jc w:val="both"/>
        <w:rPr>
          <w:rFonts w:ascii="Bookman Old Style" w:eastAsia="Bookman Old Style" w:hAnsi="Bookman Old Style" w:cs="Bookman Old Style"/>
          <w:sz w:val="24"/>
          <w:szCs w:val="24"/>
          <w:lang w:val="en-AU"/>
        </w:rPr>
      </w:pPr>
      <w:proofErr w:type="spellStart"/>
      <w:r w:rsidRPr="008444BC">
        <w:rPr>
          <w:rFonts w:ascii="Bookman Old Style" w:eastAsia="Bookman Old Style" w:hAnsi="Bookman Old Style" w:cs="Bookman Old Style"/>
          <w:sz w:val="24"/>
          <w:szCs w:val="24"/>
          <w:lang w:val="en-AU"/>
        </w:rPr>
        <w:t>permohonan</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disertai</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dengan</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pengisian</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pernyataan</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Pembatalan</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dalam</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Sistem</w:t>
      </w:r>
      <w:proofErr w:type="spellEnd"/>
      <w:r w:rsidRPr="008444BC">
        <w:rPr>
          <w:rFonts w:ascii="Bookman Old Style" w:eastAsia="Bookman Old Style" w:hAnsi="Bookman Old Style" w:cs="Bookman Old Style"/>
          <w:sz w:val="24"/>
          <w:szCs w:val="24"/>
          <w:lang w:val="en-AU"/>
        </w:rPr>
        <w:t xml:space="preserve"> OSS. </w:t>
      </w:r>
    </w:p>
    <w:p w14:paraId="184131B1" w14:textId="77777777" w:rsidR="00AD2BE3" w:rsidRPr="008444BC" w:rsidRDefault="00AD2BE3">
      <w:pPr>
        <w:pStyle w:val="ListParagraph"/>
        <w:numPr>
          <w:ilvl w:val="0"/>
          <w:numId w:val="169"/>
        </w:numPr>
        <w:spacing w:after="0" w:line="360" w:lineRule="auto"/>
        <w:ind w:left="2552" w:hanging="567"/>
        <w:jc w:val="both"/>
        <w:rPr>
          <w:rFonts w:ascii="Bookman Old Style" w:hAnsi="Bookman Old Style"/>
          <w:color w:val="000000"/>
          <w:sz w:val="24"/>
          <w:szCs w:val="24"/>
        </w:rPr>
      </w:pPr>
      <w:proofErr w:type="spellStart"/>
      <w:r w:rsidRPr="008444BC">
        <w:rPr>
          <w:rFonts w:ascii="Bookman Old Style" w:eastAsia="Bookman Old Style" w:hAnsi="Bookman Old Style" w:cs="Bookman Old Style"/>
          <w:sz w:val="24"/>
          <w:szCs w:val="24"/>
          <w:lang w:val="en-US"/>
        </w:rPr>
        <w:t>Dalam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hal</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Pembatalan</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sebagaimana dimaksud pada ayat (</w:t>
      </w:r>
      <w:r w:rsidRPr="008444BC">
        <w:rPr>
          <w:rFonts w:ascii="Bookman Old Style" w:eastAsia="Bookman Old Style" w:hAnsi="Bookman Old Style" w:cs="Bookman Old Style"/>
          <w:sz w:val="24"/>
          <w:szCs w:val="24"/>
          <w:lang w:val="en-US"/>
        </w:rPr>
        <w:t>1</w:t>
      </w:r>
      <w:r w:rsidRPr="008444BC">
        <w:rPr>
          <w:rFonts w:ascii="Bookman Old Style" w:eastAsia="Bookman Old Style" w:hAnsi="Bookman Old Style" w:cs="Bookman Old Style"/>
          <w:sz w:val="24"/>
          <w:szCs w:val="24"/>
        </w:rPr>
        <w:t xml:space="preserve">) </w:t>
      </w:r>
      <w:proofErr w:type="spellStart"/>
      <w:r w:rsidRPr="008444BC">
        <w:rPr>
          <w:rFonts w:ascii="Bookman Old Style" w:eastAsia="Bookman Old Style" w:hAnsi="Bookman Old Style" w:cs="Bookman Old Style"/>
          <w:sz w:val="24"/>
          <w:szCs w:val="24"/>
          <w:lang w:val="en-US"/>
        </w:rPr>
        <w:t>dilakukan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atas</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kegiatan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dengan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Risiko</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menengah</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tinggi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Sistem</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OSS</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secara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otomatis</w:t>
      </w:r>
      <w:proofErr w:type="spellEnd"/>
      <w:r w:rsidRPr="008444BC">
        <w:rPr>
          <w:rFonts w:ascii="Bookman Old Style" w:eastAsia="Bookman Old Style" w:hAnsi="Bookman Old Style" w:cs="Bookman Old Style"/>
          <w:sz w:val="24"/>
          <w:szCs w:val="24"/>
          <w:lang w:val="en-US"/>
        </w:rPr>
        <w:t>:</w:t>
      </w:r>
    </w:p>
    <w:p w14:paraId="181C0FEC" w14:textId="77777777" w:rsidR="00AD2BE3" w:rsidRPr="008444BC" w:rsidRDefault="00AD2BE3">
      <w:pPr>
        <w:pStyle w:val="ListParagraph"/>
        <w:numPr>
          <w:ilvl w:val="1"/>
          <w:numId w:val="169"/>
        </w:numPr>
        <w:spacing w:after="0" w:line="360" w:lineRule="auto"/>
        <w:ind w:left="3119"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rPr>
        <w:t xml:space="preserve">membatalkan </w:t>
      </w:r>
      <w:r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 xml:space="preserve">ertifikat </w:t>
      </w:r>
      <w:r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tandar</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disertai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dengan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lang w:val="en-US"/>
        </w:rPr>
        <w:t xml:space="preserve"> NIB </w:t>
      </w:r>
      <w:proofErr w:type="spellStart"/>
      <w:r w:rsidRPr="008444BC">
        <w:rPr>
          <w:rFonts w:ascii="Bookman Old Style" w:eastAsia="Bookman Old Style" w:hAnsi="Bookman Old Style" w:cs="Bookman Old Style"/>
          <w:sz w:val="24"/>
          <w:szCs w:val="24"/>
          <w:lang w:val="en-US"/>
        </w:rPr>
        <w:t>apabila</w:t>
      </w:r>
      <w:proofErr w:type="spellEnd"/>
      <w:r w:rsidRPr="008444BC">
        <w:rPr>
          <w:rFonts w:ascii="Bookman Old Style" w:eastAsia="Bookman Old Style" w:hAnsi="Bookman Old Style" w:cs="Bookman Old Style"/>
          <w:sz w:val="24"/>
          <w:szCs w:val="24"/>
        </w:rPr>
        <w:t xml:space="preserve"> Pelaku Usaha </w:t>
      </w:r>
      <w:proofErr w:type="spellStart"/>
      <w:r w:rsidRPr="008444BC">
        <w:rPr>
          <w:rFonts w:ascii="Bookman Old Style" w:eastAsia="Bookman Old Style" w:hAnsi="Bookman Old Style" w:cs="Bookman Old Style"/>
          <w:sz w:val="24"/>
          <w:szCs w:val="24"/>
          <w:lang w:val="en-US"/>
        </w:rPr>
        <w:t>hanya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memiliki</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hAnsi="Bookman Old Style"/>
          <w:color w:val="000000" w:themeColor="text1"/>
          <w:sz w:val="24"/>
          <w:szCs w:val="24"/>
        </w:rPr>
        <w:t>1 (satu) kegiatan usaha</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atau</w:t>
      </w:r>
      <w:proofErr w:type="spellEnd"/>
    </w:p>
    <w:p w14:paraId="079B8231" w14:textId="268E3268" w:rsidR="00AD2BE3" w:rsidRPr="008444BC" w:rsidRDefault="00AD2BE3">
      <w:pPr>
        <w:pStyle w:val="ListParagraph"/>
        <w:numPr>
          <w:ilvl w:val="1"/>
          <w:numId w:val="169"/>
        </w:numPr>
        <w:spacing w:after="0" w:line="360" w:lineRule="auto"/>
        <w:ind w:left="3119" w:hanging="567"/>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rPr>
        <w:t xml:space="preserve">membatalkan </w:t>
      </w:r>
      <w:r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 xml:space="preserve">ertifikat </w:t>
      </w:r>
      <w:r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tandar</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disertai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dengan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pemutakhiran</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hAnsi="Bookman Old Style"/>
          <w:color w:val="000000" w:themeColor="text1"/>
          <w:sz w:val="24"/>
          <w:szCs w:val="24"/>
        </w:rPr>
        <w:t xml:space="preserve">NIB </w:t>
      </w:r>
      <w:proofErr w:type="spellStart"/>
      <w:r w:rsidRPr="008444BC">
        <w:rPr>
          <w:rFonts w:ascii="Bookman Old Style" w:eastAsia="Bookman Old Style" w:hAnsi="Bookman Old Style" w:cs="Bookman Old Style"/>
          <w:sz w:val="24"/>
          <w:szCs w:val="24"/>
          <w:lang w:val="en-US"/>
        </w:rPr>
        <w:t>apabila</w:t>
      </w:r>
      <w:proofErr w:type="spellEnd"/>
      <w:r w:rsidRPr="008444BC">
        <w:rPr>
          <w:rFonts w:ascii="Bookman Old Style" w:eastAsia="Bookman Old Style" w:hAnsi="Bookman Old Style" w:cs="Bookman Old Style"/>
          <w:sz w:val="24"/>
          <w:szCs w:val="24"/>
        </w:rPr>
        <w:t xml:space="preserve"> Pelaku Usaha </w:t>
      </w:r>
      <w:proofErr w:type="spellStart"/>
      <w:r w:rsidRPr="008444BC">
        <w:rPr>
          <w:rFonts w:ascii="Bookman Old Style" w:eastAsia="Bookman Old Style" w:hAnsi="Bookman Old Style" w:cs="Bookman Old Style"/>
          <w:sz w:val="24"/>
          <w:szCs w:val="24"/>
          <w:lang w:val="en-US"/>
        </w:rPr>
        <w:t>memiliki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hAnsi="Bookman Old Style"/>
          <w:color w:val="000000" w:themeColor="text1"/>
          <w:sz w:val="24"/>
          <w:szCs w:val="24"/>
          <w:lang w:val="en-US"/>
        </w:rPr>
        <w:t>lebih</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dari</w:t>
      </w:r>
      <w:proofErr w:type="spellEnd"/>
      <w:r w:rsidR="00E45E94">
        <w:rPr>
          <w:rFonts w:ascii="Bookman Old Style" w:hAnsi="Bookman Old Style"/>
          <w:color w:val="000000" w:themeColor="text1"/>
          <w:sz w:val="24"/>
          <w:szCs w:val="24"/>
          <w:lang w:val="en-US"/>
        </w:rPr>
        <w:t xml:space="preserve"> </w:t>
      </w:r>
      <w:r w:rsidRPr="008444BC">
        <w:rPr>
          <w:rFonts w:ascii="Bookman Old Style" w:hAnsi="Bookman Old Style"/>
          <w:color w:val="000000" w:themeColor="text1"/>
          <w:sz w:val="24"/>
          <w:szCs w:val="24"/>
          <w:lang w:val="en-US"/>
        </w:rPr>
        <w:t>1 (</w:t>
      </w:r>
      <w:proofErr w:type="spellStart"/>
      <w:r w:rsidRPr="008444BC">
        <w:rPr>
          <w:rFonts w:ascii="Bookman Old Style" w:hAnsi="Bookman Old Style"/>
          <w:color w:val="000000" w:themeColor="text1"/>
          <w:sz w:val="24"/>
          <w:szCs w:val="24"/>
          <w:lang w:val="en-US"/>
        </w:rPr>
        <w:t>satu</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kegiatan</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usaha</w:t>
      </w:r>
      <w:proofErr w:type="spellEnd"/>
      <w:r w:rsidR="005162EF" w:rsidRPr="004E5A1F">
        <w:rPr>
          <w:rFonts w:ascii="Bookman Old Style" w:hAnsi="Bookman Old Style"/>
          <w:color w:val="000000" w:themeColor="text1"/>
          <w:sz w:val="24"/>
          <w:szCs w:val="24"/>
          <w:lang w:val="en-US"/>
        </w:rPr>
        <w:t>.</w:t>
      </w:r>
      <w:r w:rsidRPr="008444BC">
        <w:rPr>
          <w:rFonts w:ascii="Bookman Old Style" w:hAnsi="Bookman Old Style"/>
          <w:color w:val="000000" w:themeColor="text1"/>
          <w:sz w:val="24"/>
          <w:szCs w:val="24"/>
          <w:lang w:val="en-US"/>
        </w:rPr>
        <w:t xml:space="preserve"> </w:t>
      </w:r>
    </w:p>
    <w:p w14:paraId="73DE40C7" w14:textId="77777777" w:rsidR="00AD2BE3" w:rsidRPr="008444BC" w:rsidRDefault="00AD2BE3">
      <w:pPr>
        <w:pStyle w:val="ListParagraph"/>
        <w:numPr>
          <w:ilvl w:val="0"/>
          <w:numId w:val="169"/>
        </w:numPr>
        <w:spacing w:after="0" w:line="360" w:lineRule="auto"/>
        <w:ind w:left="2552" w:hanging="567"/>
        <w:jc w:val="both"/>
        <w:rPr>
          <w:rFonts w:ascii="Bookman Old Style" w:hAnsi="Bookman Old Style"/>
          <w:color w:val="000000"/>
          <w:sz w:val="24"/>
          <w:szCs w:val="24"/>
        </w:rPr>
      </w:pPr>
      <w:proofErr w:type="spellStart"/>
      <w:r w:rsidRPr="008444BC">
        <w:rPr>
          <w:rFonts w:ascii="Bookman Old Style" w:eastAsia="Bookman Old Style" w:hAnsi="Bookman Old Style" w:cs="Bookman Old Style"/>
          <w:sz w:val="24"/>
          <w:szCs w:val="24"/>
          <w:lang w:val="en-US"/>
        </w:rPr>
        <w:t>Dalam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hal</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Pembatalan</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sebagaimana dimaksud pada ayat (</w:t>
      </w:r>
      <w:r w:rsidRPr="008444BC">
        <w:rPr>
          <w:rFonts w:ascii="Bookman Old Style" w:eastAsia="Bookman Old Style" w:hAnsi="Bookman Old Style" w:cs="Bookman Old Style"/>
          <w:sz w:val="24"/>
          <w:szCs w:val="24"/>
          <w:lang w:val="en-US"/>
        </w:rPr>
        <w:t>1</w:t>
      </w:r>
      <w:r w:rsidRPr="008444BC">
        <w:rPr>
          <w:rFonts w:ascii="Bookman Old Style" w:eastAsia="Bookman Old Style" w:hAnsi="Bookman Old Style" w:cs="Bookman Old Style"/>
          <w:sz w:val="24"/>
          <w:szCs w:val="24"/>
        </w:rPr>
        <w:t xml:space="preserve">) </w:t>
      </w:r>
      <w:proofErr w:type="spellStart"/>
      <w:r w:rsidRPr="008444BC">
        <w:rPr>
          <w:rFonts w:ascii="Bookman Old Style" w:eastAsia="Bookman Old Style" w:hAnsi="Bookman Old Style" w:cs="Bookman Old Style"/>
          <w:sz w:val="24"/>
          <w:szCs w:val="24"/>
          <w:lang w:val="en-US"/>
        </w:rPr>
        <w:t>dilakukan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atas</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kegiatan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dengan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Risiko</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tinggi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Sistem</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OSS</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secara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otomatis</w:t>
      </w:r>
      <w:proofErr w:type="spellEnd"/>
      <w:r w:rsidRPr="008444BC">
        <w:rPr>
          <w:rFonts w:ascii="Bookman Old Style" w:eastAsia="Bookman Old Style" w:hAnsi="Bookman Old Style" w:cs="Bookman Old Style"/>
          <w:sz w:val="24"/>
          <w:szCs w:val="24"/>
          <w:lang w:val="en-US"/>
        </w:rPr>
        <w:t>:</w:t>
      </w:r>
    </w:p>
    <w:p w14:paraId="30680E3A" w14:textId="77777777" w:rsidR="00AD2BE3" w:rsidRPr="008444BC" w:rsidRDefault="00AD2BE3">
      <w:pPr>
        <w:pStyle w:val="ListParagraph"/>
        <w:numPr>
          <w:ilvl w:val="1"/>
          <w:numId w:val="169"/>
        </w:numPr>
        <w:spacing w:after="0" w:line="360" w:lineRule="auto"/>
        <w:ind w:left="3119"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rPr>
        <w:t xml:space="preserve">membatalkan </w:t>
      </w:r>
      <w:proofErr w:type="spellStart"/>
      <w:r w:rsidRPr="008444BC">
        <w:rPr>
          <w:rFonts w:ascii="Bookman Old Style" w:eastAsia="Bookman Old Style" w:hAnsi="Bookman Old Style" w:cs="Bookman Old Style"/>
          <w:sz w:val="24"/>
          <w:szCs w:val="24"/>
          <w:lang w:val="en-US"/>
        </w:rPr>
        <w:t>Izin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disertai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dengan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lang w:val="en-US"/>
        </w:rPr>
        <w:t xml:space="preserve"> NIB </w:t>
      </w:r>
      <w:proofErr w:type="spellStart"/>
      <w:r w:rsidRPr="008444BC">
        <w:rPr>
          <w:rFonts w:ascii="Bookman Old Style" w:eastAsia="Bookman Old Style" w:hAnsi="Bookman Old Style" w:cs="Bookman Old Style"/>
          <w:sz w:val="24"/>
          <w:szCs w:val="24"/>
          <w:lang w:val="en-US"/>
        </w:rPr>
        <w:t>NIB</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apabila</w:t>
      </w:r>
      <w:proofErr w:type="spellEnd"/>
      <w:r w:rsidRPr="008444BC">
        <w:rPr>
          <w:rFonts w:ascii="Bookman Old Style" w:eastAsia="Bookman Old Style" w:hAnsi="Bookman Old Style" w:cs="Bookman Old Style"/>
          <w:sz w:val="24"/>
          <w:szCs w:val="24"/>
        </w:rPr>
        <w:t xml:space="preserve"> Pelaku Usaha </w:t>
      </w:r>
      <w:proofErr w:type="spellStart"/>
      <w:r w:rsidRPr="008444BC">
        <w:rPr>
          <w:rFonts w:ascii="Bookman Old Style" w:eastAsia="Bookman Old Style" w:hAnsi="Bookman Old Style" w:cs="Bookman Old Style"/>
          <w:sz w:val="24"/>
          <w:szCs w:val="24"/>
          <w:lang w:val="en-US"/>
        </w:rPr>
        <w:t>hanya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memiliki</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hAnsi="Bookman Old Style"/>
          <w:color w:val="000000" w:themeColor="text1"/>
          <w:sz w:val="24"/>
          <w:szCs w:val="24"/>
        </w:rPr>
        <w:t>1 (satu) kegiatan usaha</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atau</w:t>
      </w:r>
      <w:proofErr w:type="spellEnd"/>
    </w:p>
    <w:p w14:paraId="22F68B55" w14:textId="7E0C64DA" w:rsidR="00AD2BE3" w:rsidRPr="008444BC" w:rsidRDefault="00AD2BE3">
      <w:pPr>
        <w:pStyle w:val="ListParagraph"/>
        <w:numPr>
          <w:ilvl w:val="1"/>
          <w:numId w:val="169"/>
        </w:numPr>
        <w:spacing w:after="0" w:line="360" w:lineRule="auto"/>
        <w:ind w:left="3119" w:hanging="567"/>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rPr>
        <w:lastRenderedPageBreak/>
        <w:t xml:space="preserve">membatalkan </w:t>
      </w:r>
      <w:proofErr w:type="spellStart"/>
      <w:r w:rsidRPr="008444BC">
        <w:rPr>
          <w:rFonts w:ascii="Bookman Old Style" w:eastAsia="Bookman Old Style" w:hAnsi="Bookman Old Style" w:cs="Bookman Old Style"/>
          <w:sz w:val="24"/>
          <w:szCs w:val="24"/>
          <w:lang w:val="en-US"/>
        </w:rPr>
        <w:t>Izin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disertai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dengan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pemutakhiran</w:t>
      </w:r>
      <w:proofErr w:type="spellEnd"/>
      <w:r w:rsidRPr="008444BC">
        <w:rPr>
          <w:rFonts w:ascii="Bookman Old Style" w:hAnsi="Bookman Old Style"/>
          <w:color w:val="000000" w:themeColor="text1"/>
          <w:sz w:val="24"/>
          <w:szCs w:val="24"/>
        </w:rPr>
        <w:t xml:space="preserve"> NIB </w:t>
      </w:r>
      <w:proofErr w:type="spellStart"/>
      <w:r w:rsidRPr="008444BC">
        <w:rPr>
          <w:rFonts w:ascii="Bookman Old Style" w:eastAsia="Bookman Old Style" w:hAnsi="Bookman Old Style" w:cs="Bookman Old Style"/>
          <w:sz w:val="24"/>
          <w:szCs w:val="24"/>
          <w:lang w:val="en-US"/>
        </w:rPr>
        <w:t>apabila</w:t>
      </w:r>
      <w:proofErr w:type="spellEnd"/>
      <w:r w:rsidRPr="008444BC">
        <w:rPr>
          <w:rFonts w:ascii="Bookman Old Style" w:eastAsia="Bookman Old Style" w:hAnsi="Bookman Old Style" w:cs="Bookman Old Style"/>
          <w:sz w:val="24"/>
          <w:szCs w:val="24"/>
        </w:rPr>
        <w:t xml:space="preserve"> Pelaku Usaha </w:t>
      </w:r>
      <w:proofErr w:type="spellStart"/>
      <w:r w:rsidRPr="008444BC">
        <w:rPr>
          <w:rFonts w:ascii="Bookman Old Style" w:eastAsia="Bookman Old Style" w:hAnsi="Bookman Old Style" w:cs="Bookman Old Style"/>
          <w:sz w:val="24"/>
          <w:szCs w:val="24"/>
          <w:lang w:val="en-US"/>
        </w:rPr>
        <w:t>memiliki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hAnsi="Bookman Old Style"/>
          <w:color w:val="000000" w:themeColor="text1"/>
          <w:sz w:val="24"/>
          <w:szCs w:val="24"/>
          <w:lang w:val="en-US"/>
        </w:rPr>
        <w:t>lebih</w:t>
      </w:r>
      <w:proofErr w:type="spellEnd"/>
      <w:r w:rsidRPr="008444BC">
        <w:rPr>
          <w:rFonts w:ascii="Bookman Old Style" w:hAnsi="Bookman Old Style"/>
          <w:color w:val="000000" w:themeColor="text1"/>
          <w:sz w:val="24"/>
          <w:szCs w:val="24"/>
          <w:lang w:val="en-US"/>
        </w:rPr>
        <w:t xml:space="preserve"> dari1 (</w:t>
      </w:r>
      <w:proofErr w:type="spellStart"/>
      <w:r w:rsidRPr="008444BC">
        <w:rPr>
          <w:rFonts w:ascii="Bookman Old Style" w:hAnsi="Bookman Old Style"/>
          <w:color w:val="000000" w:themeColor="text1"/>
          <w:sz w:val="24"/>
          <w:szCs w:val="24"/>
          <w:lang w:val="en-US"/>
        </w:rPr>
        <w:t>satu</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kegiatan</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usaha</w:t>
      </w:r>
      <w:proofErr w:type="spellEnd"/>
      <w:r w:rsidR="005162EF" w:rsidRPr="004E5A1F">
        <w:rPr>
          <w:rFonts w:ascii="Bookman Old Style" w:hAnsi="Bookman Old Style"/>
          <w:color w:val="000000" w:themeColor="text1"/>
          <w:sz w:val="24"/>
          <w:szCs w:val="24"/>
          <w:lang w:val="en-US"/>
        </w:rPr>
        <w:t>.</w:t>
      </w:r>
      <w:r w:rsidRPr="008444BC">
        <w:rPr>
          <w:rFonts w:ascii="Bookman Old Style" w:hAnsi="Bookman Old Style"/>
          <w:color w:val="000000" w:themeColor="text1"/>
          <w:sz w:val="24"/>
          <w:szCs w:val="24"/>
          <w:lang w:val="en-US"/>
        </w:rPr>
        <w:t xml:space="preserve"> </w:t>
      </w:r>
    </w:p>
    <w:p w14:paraId="674C018F" w14:textId="77777777" w:rsidR="00AD2BE3" w:rsidRPr="008444BC" w:rsidRDefault="00AD2BE3">
      <w:pPr>
        <w:numPr>
          <w:ilvl w:val="0"/>
          <w:numId w:val="169"/>
        </w:numPr>
        <w:spacing w:after="0" w:line="360" w:lineRule="auto"/>
        <w:ind w:left="2552" w:hanging="565"/>
        <w:jc w:val="both"/>
        <w:rPr>
          <w:rFonts w:ascii="Bookman Old Style" w:hAnsi="Bookman Old Style"/>
          <w:color w:val="000000"/>
          <w:sz w:val="24"/>
          <w:szCs w:val="24"/>
          <w:lang w:val="en-US"/>
        </w:rPr>
      </w:pPr>
      <w:proofErr w:type="spellStart"/>
      <w:r w:rsidRPr="008444BC">
        <w:rPr>
          <w:rFonts w:ascii="Bookman Old Style" w:eastAsia="Bookman Old Style" w:hAnsi="Bookman Old Style" w:cs="Bookman Old Style"/>
          <w:sz w:val="24"/>
          <w:szCs w:val="24"/>
          <w:lang w:val="en-AU"/>
        </w:rPr>
        <w:t>Terhadap</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Pembatalan</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Perizinan</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Berusaha</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Berbasis</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Risiko</w:t>
      </w:r>
      <w:proofErr w:type="spellEnd"/>
      <w:r w:rsidRPr="008444BC">
        <w:rPr>
          <w:rFonts w:ascii="Bookman Old Style" w:eastAsia="Bookman Old Style" w:hAnsi="Bookman Old Style" w:cs="Bookman Old Style"/>
          <w:sz w:val="24"/>
          <w:szCs w:val="24"/>
        </w:rPr>
        <w:t xml:space="preserve"> berdasarkan permohonan Pelaku Usaha sebagaimana dimaksud pada ayat (1), </w:t>
      </w:r>
      <w:r w:rsidRPr="008444BC">
        <w:rPr>
          <w:rFonts w:ascii="Bookman Old Style" w:eastAsia="Bookman Old Style" w:hAnsi="Bookman Old Style" w:cs="Bookman Old Style"/>
          <w:sz w:val="24"/>
          <w:szCs w:val="24"/>
          <w:lang w:val="en-US"/>
        </w:rPr>
        <w:t xml:space="preserve">Lembaga OSS, DPMPTSP </w:t>
      </w:r>
      <w:proofErr w:type="spellStart"/>
      <w:r w:rsidRPr="008444BC">
        <w:rPr>
          <w:rFonts w:ascii="Bookman Old Style" w:eastAsia="Bookman Old Style" w:hAnsi="Bookman Old Style" w:cs="Bookman Old Style"/>
          <w:sz w:val="24"/>
          <w:szCs w:val="24"/>
          <w:lang w:val="en-US"/>
        </w:rPr>
        <w:t>provinsi</w:t>
      </w:r>
      <w:proofErr w:type="spellEnd"/>
      <w:r w:rsidRPr="008444BC">
        <w:rPr>
          <w:rFonts w:ascii="Bookman Old Style" w:eastAsia="Bookman Old Style" w:hAnsi="Bookman Old Style" w:cs="Bookman Old Style"/>
          <w:sz w:val="24"/>
          <w:szCs w:val="24"/>
          <w:lang w:val="en-US"/>
        </w:rPr>
        <w:t xml:space="preserve">, DPMPTSP </w:t>
      </w:r>
      <w:proofErr w:type="spellStart"/>
      <w:r w:rsidRPr="008444BC">
        <w:rPr>
          <w:rFonts w:ascii="Bookman Old Style" w:eastAsia="Bookman Old Style" w:hAnsi="Bookman Old Style" w:cs="Bookman Old Style"/>
          <w:sz w:val="24"/>
          <w:szCs w:val="24"/>
          <w:lang w:val="en-US"/>
        </w:rPr>
        <w:t>kabupaten</w:t>
      </w:r>
      <w:proofErr w:type="spellEnd"/>
      <w:r w:rsidRPr="008444BC">
        <w:rPr>
          <w:rFonts w:ascii="Bookman Old Style" w:eastAsia="Bookman Old Style" w:hAnsi="Bookman Old Style" w:cs="Bookman Old Style"/>
          <w:sz w:val="24"/>
          <w:szCs w:val="24"/>
          <w:lang w:val="en-US"/>
        </w:rPr>
        <w:t>/</w:t>
      </w:r>
      <w:proofErr w:type="spellStart"/>
      <w:r w:rsidRPr="008444BC">
        <w:rPr>
          <w:rFonts w:ascii="Bookman Old Style" w:eastAsia="Bookman Old Style" w:hAnsi="Bookman Old Style" w:cs="Bookman Old Style"/>
          <w:sz w:val="24"/>
          <w:szCs w:val="24"/>
          <w:lang w:val="en-US"/>
        </w:rPr>
        <w:t>kota</w:t>
      </w:r>
      <w:proofErr w:type="spellEnd"/>
      <w:r w:rsidRPr="008444BC">
        <w:rPr>
          <w:rFonts w:ascii="Bookman Old Style" w:eastAsia="Bookman Old Style" w:hAnsi="Bookman Old Style" w:cs="Bookman Old Style"/>
          <w:sz w:val="24"/>
          <w:szCs w:val="24"/>
          <w:lang w:val="en-US"/>
        </w:rPr>
        <w:t xml:space="preserve">, administrator KEK, </w:t>
      </w:r>
      <w:proofErr w:type="spellStart"/>
      <w:r w:rsidRPr="008444BC">
        <w:rPr>
          <w:rFonts w:ascii="Bookman Old Style" w:eastAsia="Bookman Old Style" w:hAnsi="Bookman Old Style" w:cs="Bookman Old Style"/>
          <w:sz w:val="24"/>
          <w:szCs w:val="24"/>
          <w:lang w:val="en-US"/>
        </w:rPr>
        <w:t>atau</w:t>
      </w:r>
      <w:proofErr w:type="spellEnd"/>
      <w:r w:rsidRPr="008444BC">
        <w:rPr>
          <w:rFonts w:ascii="Bookman Old Style" w:eastAsia="Bookman Old Style" w:hAnsi="Bookman Old Style" w:cs="Bookman Old Style"/>
          <w:sz w:val="24"/>
          <w:szCs w:val="24"/>
          <w:lang w:val="en-US"/>
        </w:rPr>
        <w:t xml:space="preserve"> badan </w:t>
      </w:r>
      <w:proofErr w:type="spellStart"/>
      <w:r w:rsidRPr="008444BC">
        <w:rPr>
          <w:rFonts w:ascii="Bookman Old Style" w:eastAsia="Bookman Old Style" w:hAnsi="Bookman Old Style" w:cs="Bookman Old Style"/>
          <w:sz w:val="24"/>
          <w:szCs w:val="24"/>
          <w:lang w:val="en-US"/>
        </w:rPr>
        <w:t>pengusahaan</w:t>
      </w:r>
      <w:proofErr w:type="spellEnd"/>
      <w:r w:rsidRPr="008444BC">
        <w:rPr>
          <w:rFonts w:ascii="Bookman Old Style" w:eastAsia="Bookman Old Style" w:hAnsi="Bookman Old Style" w:cs="Bookman Old Style"/>
          <w:sz w:val="24"/>
          <w:szCs w:val="24"/>
          <w:lang w:val="en-US"/>
        </w:rPr>
        <w:t xml:space="preserve"> KPBPB </w:t>
      </w:r>
      <w:proofErr w:type="spellStart"/>
      <w:r w:rsidRPr="008444BC">
        <w:rPr>
          <w:rFonts w:ascii="Bookman Old Style" w:eastAsia="Bookman Old Style" w:hAnsi="Bookman Old Style" w:cs="Bookman Old Style"/>
          <w:sz w:val="24"/>
          <w:szCs w:val="24"/>
          <w:lang w:val="en-US"/>
        </w:rPr>
        <w:t>sesuai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kewenangannya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menerbitkan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ID"/>
        </w:rPr>
        <w:t>Pembatalan</w:t>
      </w:r>
      <w:proofErr w:type="spellEnd"/>
      <w:r w:rsidRPr="008444BC">
        <w:rPr>
          <w:rFonts w:ascii="Bookman Old Style" w:eastAsia="Bookman Old Style" w:hAnsi="Bookman Old Style" w:cs="Bookman Old Style"/>
          <w:sz w:val="24"/>
          <w:szCs w:val="24"/>
        </w:rPr>
        <w:t xml:space="preserve"> </w:t>
      </w:r>
      <w:proofErr w:type="spellStart"/>
      <w:r w:rsidRPr="008444BC">
        <w:rPr>
          <w:rFonts w:ascii="Bookman Old Style" w:eastAsia="Bookman Old Style" w:hAnsi="Bookman Old Style" w:cs="Bookman Old Style"/>
          <w:sz w:val="24"/>
          <w:szCs w:val="24"/>
          <w:lang w:val="en-US"/>
        </w:rPr>
        <w:t>melalui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Sistem</w:t>
      </w:r>
      <w:proofErr w:type="spellEnd"/>
      <w:r w:rsidRPr="008444BC">
        <w:rPr>
          <w:rFonts w:ascii="Bookman Old Style" w:eastAsia="Bookman Old Style" w:hAnsi="Bookman Old Style" w:cs="Bookman Old Style"/>
          <w:sz w:val="24"/>
          <w:szCs w:val="24"/>
          <w:lang w:val="en-US"/>
        </w:rPr>
        <w:t xml:space="preserve"> OSS.</w:t>
      </w:r>
    </w:p>
    <w:p w14:paraId="2DC5F255" w14:textId="139B8700" w:rsidR="00FE09A0" w:rsidRPr="004E5A1F" w:rsidRDefault="00AD2BE3" w:rsidP="004E5A1F">
      <w:pPr>
        <w:numPr>
          <w:ilvl w:val="0"/>
          <w:numId w:val="169"/>
        </w:numPr>
        <w:spacing w:after="0" w:line="360" w:lineRule="auto"/>
        <w:ind w:left="2552" w:hanging="565"/>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lang w:val="en-US"/>
        </w:rPr>
        <w:t xml:space="preserve">Format </w:t>
      </w:r>
      <w:proofErr w:type="spellStart"/>
      <w:r w:rsidRPr="008444BC">
        <w:rPr>
          <w:rFonts w:ascii="Bookman Old Style" w:eastAsia="Bookman Old Style" w:hAnsi="Bookman Old Style" w:cs="Bookman Old Style"/>
          <w:sz w:val="24"/>
          <w:szCs w:val="24"/>
          <w:lang w:val="en-US"/>
        </w:rPr>
        <w:t>Pembatalan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sebagaimana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dimaksud</w:t>
      </w:r>
      <w:proofErr w:type="spellEnd"/>
      <w:r w:rsidRPr="008444BC">
        <w:rPr>
          <w:rFonts w:ascii="Bookman Old Style" w:eastAsia="Bookman Old Style" w:hAnsi="Bookman Old Style" w:cs="Bookman Old Style"/>
          <w:sz w:val="24"/>
          <w:szCs w:val="24"/>
          <w:lang w:val="en-US"/>
        </w:rPr>
        <w:t xml:space="preserve"> pada      </w:t>
      </w:r>
      <w:proofErr w:type="spellStart"/>
      <w:r w:rsidRPr="008444BC">
        <w:rPr>
          <w:rFonts w:ascii="Bookman Old Style" w:eastAsia="Bookman Old Style" w:hAnsi="Bookman Old Style" w:cs="Bookman Old Style"/>
          <w:sz w:val="24"/>
          <w:szCs w:val="24"/>
          <w:lang w:val="en-US"/>
        </w:rPr>
        <w:t>ayat</w:t>
      </w:r>
      <w:proofErr w:type="spellEnd"/>
      <w:r w:rsidRPr="008444BC">
        <w:rPr>
          <w:rFonts w:ascii="Bookman Old Style" w:eastAsia="Bookman Old Style" w:hAnsi="Bookman Old Style" w:cs="Bookman Old Style"/>
          <w:sz w:val="24"/>
          <w:szCs w:val="24"/>
          <w:lang w:val="en-US"/>
        </w:rPr>
        <w:t xml:space="preserve"> (5) </w:t>
      </w:r>
      <w:r w:rsidRPr="008444BC">
        <w:rPr>
          <w:rFonts w:ascii="Bookman Old Style" w:eastAsia="Bookman Old Style" w:hAnsi="Bookman Old Style" w:cs="Bookman Old Style"/>
          <w:sz w:val="24"/>
          <w:szCs w:val="24"/>
        </w:rPr>
        <w:t>tercantum dalam Lampiran</w:t>
      </w:r>
      <w:r w:rsidR="002220FE" w:rsidRPr="004E5A1F">
        <w:rPr>
          <w:rFonts w:ascii="Bookman Old Style" w:eastAsia="Bookman Old Style" w:hAnsi="Bookman Old Style" w:cs="Bookman Old Style"/>
          <w:sz w:val="24"/>
          <w:szCs w:val="24"/>
          <w:lang w:val="en-US"/>
        </w:rPr>
        <w:t xml:space="preserve"> VI</w:t>
      </w:r>
      <w:r w:rsidRPr="008444BC">
        <w:rPr>
          <w:rFonts w:ascii="Bookman Old Style" w:eastAsia="Bookman Old Style" w:hAnsi="Bookman Old Style" w:cs="Bookman Old Style"/>
          <w:sz w:val="24"/>
          <w:szCs w:val="24"/>
          <w:lang w:val="en-US"/>
        </w:rPr>
        <w:t xml:space="preserve"> y</w:t>
      </w:r>
      <w:r w:rsidRPr="008444BC">
        <w:rPr>
          <w:rFonts w:ascii="Bookman Old Style" w:eastAsia="Bookman Old Style" w:hAnsi="Bookman Old Style" w:cs="Bookman Old Style"/>
          <w:sz w:val="24"/>
          <w:szCs w:val="24"/>
        </w:rPr>
        <w:t>ang merupakan bagian tidak terpisahkan dari Peraturan Badan ini.</w:t>
      </w:r>
    </w:p>
    <w:p w14:paraId="08E52DC2" w14:textId="797336F1" w:rsidR="00AD2BE3" w:rsidRPr="008444BC" w:rsidRDefault="00AD2BE3">
      <w:pPr>
        <w:numPr>
          <w:ilvl w:val="0"/>
          <w:numId w:val="169"/>
        </w:numPr>
        <w:spacing w:after="0" w:line="360" w:lineRule="auto"/>
        <w:ind w:left="2552" w:hanging="565"/>
        <w:jc w:val="both"/>
        <w:rPr>
          <w:rFonts w:ascii="Bookman Old Style" w:hAnsi="Bookman Old Style"/>
          <w:sz w:val="24"/>
          <w:szCs w:val="24"/>
        </w:rPr>
      </w:pPr>
      <w:proofErr w:type="spellStart"/>
      <w:r w:rsidRPr="008444BC">
        <w:rPr>
          <w:rFonts w:ascii="Bookman Old Style" w:eastAsia="Bookman Old Style" w:hAnsi="Bookman Old Style" w:cs="Bookman Old Style"/>
          <w:sz w:val="24"/>
          <w:szCs w:val="24"/>
          <w:lang w:val="en-US"/>
        </w:rPr>
        <w:t>Pembatalan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sebagaimana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dimaksud</w:t>
      </w:r>
      <w:proofErr w:type="spellEnd"/>
      <w:r w:rsidRPr="008444BC">
        <w:rPr>
          <w:rFonts w:ascii="Bookman Old Style" w:eastAsia="Bookman Old Style" w:hAnsi="Bookman Old Style" w:cs="Bookman Old Style"/>
          <w:sz w:val="24"/>
          <w:szCs w:val="24"/>
          <w:lang w:val="en-US"/>
        </w:rPr>
        <w:t xml:space="preserve"> pada </w:t>
      </w:r>
      <w:proofErr w:type="spellStart"/>
      <w:r w:rsidRPr="008444BC">
        <w:rPr>
          <w:rFonts w:ascii="Bookman Old Style" w:eastAsia="Bookman Old Style" w:hAnsi="Bookman Old Style" w:cs="Bookman Old Style"/>
          <w:sz w:val="24"/>
          <w:szCs w:val="24"/>
          <w:lang w:val="en-US"/>
        </w:rPr>
        <w:t>ayat</w:t>
      </w:r>
      <w:proofErr w:type="spellEnd"/>
      <w:r w:rsidRPr="008444BC">
        <w:rPr>
          <w:rFonts w:ascii="Bookman Old Style" w:eastAsia="Bookman Old Style" w:hAnsi="Bookman Old Style" w:cs="Bookman Old Style"/>
          <w:sz w:val="24"/>
          <w:szCs w:val="24"/>
          <w:lang w:val="en-US"/>
        </w:rPr>
        <w:t xml:space="preserve"> (3) </w:t>
      </w:r>
      <w:proofErr w:type="spellStart"/>
      <w:r w:rsidRPr="008444BC">
        <w:rPr>
          <w:rFonts w:ascii="Bookman Old Style" w:eastAsia="Bookman Old Style" w:hAnsi="Bookman Old Style" w:cs="Bookman Old Style"/>
          <w:sz w:val="24"/>
          <w:szCs w:val="24"/>
          <w:lang w:val="en-US"/>
        </w:rPr>
        <w:t>dinotifikasi</w:t>
      </w:r>
      <w:proofErr w:type="spellEnd"/>
      <w:r w:rsidRPr="008444BC">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lang w:val="en-US"/>
        </w:rPr>
        <w:t xml:space="preserve">oleh </w:t>
      </w:r>
      <w:proofErr w:type="spellStart"/>
      <w:r w:rsidRPr="008444BC">
        <w:rPr>
          <w:rFonts w:ascii="Bookman Old Style" w:eastAsia="Bookman Old Style" w:hAnsi="Bookman Old Style" w:cs="Bookman Old Style"/>
          <w:sz w:val="24"/>
          <w:szCs w:val="24"/>
          <w:lang w:val="en-US"/>
        </w:rPr>
        <w:t>Sistem</w:t>
      </w:r>
      <w:proofErr w:type="spellEnd"/>
      <w:r w:rsidRPr="008444BC">
        <w:rPr>
          <w:rFonts w:ascii="Bookman Old Style" w:eastAsia="Bookman Old Style" w:hAnsi="Bookman Old Style" w:cs="Bookman Old Style"/>
          <w:sz w:val="24"/>
          <w:szCs w:val="24"/>
          <w:lang w:val="en-US"/>
        </w:rPr>
        <w:t xml:space="preserve"> OSS </w:t>
      </w:r>
      <w:r w:rsidRPr="008444BC">
        <w:rPr>
          <w:rFonts w:ascii="Bookman Old Style" w:eastAsia="Bookman Old Style" w:hAnsi="Bookman Old Style" w:cs="Bookman Old Style"/>
          <w:sz w:val="24"/>
          <w:szCs w:val="24"/>
        </w:rPr>
        <w:t xml:space="preserve">kepada </w:t>
      </w:r>
      <w:proofErr w:type="spellStart"/>
      <w:r w:rsidR="007211B5" w:rsidRPr="008444BC">
        <w:rPr>
          <w:rFonts w:ascii="Bookman Old Style" w:eastAsia="Bookman Old Style" w:hAnsi="Bookman Old Style" w:cs="Bookman Old Style"/>
          <w:sz w:val="24"/>
          <w:szCs w:val="24"/>
          <w:lang w:val="en-US"/>
        </w:rPr>
        <w:t>kementerian</w:t>
      </w:r>
      <w:proofErr w:type="spellEnd"/>
      <w:r w:rsidR="007211B5" w:rsidRPr="008444BC">
        <w:rPr>
          <w:rFonts w:ascii="Bookman Old Style" w:eastAsia="Bookman Old Style" w:hAnsi="Bookman Old Style" w:cs="Bookman Old Style"/>
          <w:sz w:val="24"/>
          <w:szCs w:val="24"/>
          <w:lang w:val="en-US"/>
        </w:rPr>
        <w:t>/</w:t>
      </w:r>
      <w:proofErr w:type="spellStart"/>
      <w:r w:rsidR="007211B5" w:rsidRPr="008444BC">
        <w:rPr>
          <w:rFonts w:ascii="Bookman Old Style" w:eastAsia="Bookman Old Style" w:hAnsi="Bookman Old Style" w:cs="Bookman Old Style"/>
          <w:sz w:val="24"/>
          <w:szCs w:val="24"/>
          <w:lang w:val="en-US"/>
        </w:rPr>
        <w:t>lembaga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Pemerintah</w:t>
      </w:r>
      <w:proofErr w:type="spellEnd"/>
      <w:r w:rsidRPr="008444BC">
        <w:rPr>
          <w:rFonts w:ascii="Bookman Old Style" w:eastAsia="Bookman Old Style" w:hAnsi="Bookman Old Style" w:cs="Bookman Old Style"/>
          <w:sz w:val="24"/>
          <w:szCs w:val="24"/>
          <w:lang w:val="en-US"/>
        </w:rPr>
        <w:t xml:space="preserve"> Daerah dan </w:t>
      </w: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 </w:t>
      </w:r>
    </w:p>
    <w:p w14:paraId="63EE6DFF" w14:textId="77777777" w:rsidR="001D6498" w:rsidRPr="008444BC" w:rsidRDefault="001D6498">
      <w:pPr>
        <w:spacing w:after="0" w:line="360" w:lineRule="auto"/>
        <w:jc w:val="both"/>
        <w:rPr>
          <w:rFonts w:ascii="Bookman Old Style" w:hAnsi="Bookman Old Style"/>
          <w:color w:val="000000"/>
          <w:sz w:val="24"/>
          <w:szCs w:val="24"/>
        </w:rPr>
      </w:pPr>
    </w:p>
    <w:p w14:paraId="4CFEC499" w14:textId="107E6C16" w:rsidR="001D6498" w:rsidRPr="008444BC" w:rsidRDefault="001D6498">
      <w:pPr>
        <w:pStyle w:val="Heading8"/>
        <w:spacing w:before="0" w:after="0" w:line="360" w:lineRule="auto"/>
        <w:ind w:left="1985"/>
        <w:rPr>
          <w:rFonts w:eastAsia="Bookman Old Style" w:cs="Bookman Old Style"/>
          <w:color w:val="000000"/>
          <w:szCs w:val="24"/>
          <w:lang w:val="en-US"/>
        </w:rPr>
      </w:pPr>
      <w:r w:rsidRPr="004E5A1F">
        <w:rPr>
          <w:szCs w:val="24"/>
        </w:rPr>
        <w:t xml:space="preserve">Pasal </w:t>
      </w:r>
      <w:r w:rsidRPr="004E5A1F">
        <w:rPr>
          <w:szCs w:val="24"/>
          <w:lang w:val="en-US"/>
        </w:rPr>
        <w:t>2</w:t>
      </w:r>
      <w:r w:rsidRPr="008444BC">
        <w:rPr>
          <w:szCs w:val="24"/>
          <w:lang w:val="en-US"/>
        </w:rPr>
        <w:t>2</w:t>
      </w:r>
    </w:p>
    <w:p w14:paraId="465AE284" w14:textId="39A9136D" w:rsidR="00AD2BE3" w:rsidRPr="004E5A1F" w:rsidRDefault="00AD2BE3">
      <w:pPr>
        <w:numPr>
          <w:ilvl w:val="0"/>
          <w:numId w:val="17"/>
        </w:numPr>
        <w:spacing w:after="0" w:line="360" w:lineRule="auto"/>
        <w:ind w:left="2552" w:hanging="567"/>
        <w:jc w:val="both"/>
        <w:rPr>
          <w:rFonts w:ascii="Bookman Old Style" w:hAnsi="Bookman Old Style"/>
          <w:color w:val="000000" w:themeColor="text1"/>
          <w:sz w:val="24"/>
          <w:szCs w:val="24"/>
        </w:rPr>
      </w:pPr>
      <w:r w:rsidRPr="008444BC">
        <w:rPr>
          <w:rFonts w:ascii="Bookman Old Style" w:eastAsia="Bookman Old Style" w:hAnsi="Bookman Old Style" w:cs="Bookman Old Style"/>
          <w:sz w:val="24"/>
          <w:szCs w:val="24"/>
        </w:rPr>
        <w:t xml:space="preserve">Permohonan Pencabutan sebagaimana dimaksud dalam </w:t>
      </w:r>
      <w:proofErr w:type="spellStart"/>
      <w:r w:rsidRPr="008444BC">
        <w:rPr>
          <w:rFonts w:ascii="Bookman Old Style" w:hAnsi="Bookman Old Style"/>
          <w:color w:val="000000" w:themeColor="text1"/>
          <w:sz w:val="24"/>
          <w:szCs w:val="24"/>
          <w:lang w:val="en-US"/>
        </w:rPr>
        <w:t>Pasal</w:t>
      </w:r>
      <w:proofErr w:type="spellEnd"/>
      <w:r w:rsidRPr="008444BC">
        <w:rPr>
          <w:rFonts w:ascii="Bookman Old Style" w:hAnsi="Bookman Old Style"/>
          <w:color w:val="000000" w:themeColor="text1"/>
          <w:sz w:val="24"/>
          <w:szCs w:val="24"/>
          <w:lang w:val="en-US"/>
        </w:rPr>
        <w:t xml:space="preserve"> </w:t>
      </w:r>
      <w:r w:rsidR="00254942" w:rsidRPr="008444BC">
        <w:rPr>
          <w:rFonts w:ascii="Bookman Old Style" w:hAnsi="Bookman Old Style"/>
          <w:color w:val="000000" w:themeColor="text1"/>
          <w:sz w:val="24"/>
          <w:szCs w:val="24"/>
          <w:lang w:val="en-US"/>
        </w:rPr>
        <w:t>2</w:t>
      </w:r>
      <w:r w:rsidR="001D6498" w:rsidRPr="008444BC">
        <w:rPr>
          <w:rFonts w:ascii="Bookman Old Style" w:hAnsi="Bookman Old Style"/>
          <w:color w:val="000000" w:themeColor="text1"/>
          <w:sz w:val="24"/>
          <w:szCs w:val="24"/>
          <w:lang w:val="en-US"/>
        </w:rPr>
        <w:t>0</w:t>
      </w:r>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ayat</w:t>
      </w:r>
      <w:proofErr w:type="spellEnd"/>
      <w:r w:rsidRPr="008444BC">
        <w:rPr>
          <w:rFonts w:ascii="Bookman Old Style" w:hAnsi="Bookman Old Style"/>
          <w:color w:val="000000" w:themeColor="text1"/>
          <w:sz w:val="24"/>
          <w:szCs w:val="24"/>
          <w:lang w:val="en-US"/>
        </w:rPr>
        <w:t xml:space="preserve"> (4) </w:t>
      </w:r>
      <w:proofErr w:type="spellStart"/>
      <w:r w:rsidRPr="008444BC">
        <w:rPr>
          <w:rFonts w:ascii="Bookman Old Style" w:hAnsi="Bookman Old Style"/>
          <w:color w:val="000000" w:themeColor="text1"/>
          <w:sz w:val="24"/>
          <w:szCs w:val="24"/>
          <w:lang w:val="en-US"/>
        </w:rPr>
        <w:t>huruf</w:t>
      </w:r>
      <w:proofErr w:type="spellEnd"/>
      <w:r w:rsidRPr="008444BC">
        <w:rPr>
          <w:rFonts w:ascii="Bookman Old Style" w:hAnsi="Bookman Old Style"/>
          <w:color w:val="000000" w:themeColor="text1"/>
          <w:sz w:val="24"/>
          <w:szCs w:val="24"/>
          <w:lang w:val="en-US"/>
        </w:rPr>
        <w:t xml:space="preserve"> </w:t>
      </w:r>
      <w:r w:rsidRPr="008444BC">
        <w:rPr>
          <w:rFonts w:ascii="Bookman Old Style" w:eastAsia="Bookman Old Style" w:hAnsi="Bookman Old Style" w:cs="Bookman Old Style"/>
          <w:sz w:val="24"/>
          <w:szCs w:val="24"/>
          <w:lang w:val="en-US"/>
        </w:rPr>
        <w:t>a</w:t>
      </w:r>
      <w:r w:rsidRPr="008444BC">
        <w:rPr>
          <w:rFonts w:ascii="Bookman Old Style" w:eastAsia="Bookman Old Style" w:hAnsi="Bookman Old Style" w:cs="Bookman Old Style"/>
          <w:sz w:val="24"/>
          <w:szCs w:val="24"/>
        </w:rPr>
        <w:t xml:space="preserve"> dilakukan oleh </w:t>
      </w:r>
      <w:r w:rsidRPr="008444BC">
        <w:rPr>
          <w:rFonts w:ascii="Bookman Old Style" w:hAnsi="Bookman Old Style"/>
          <w:color w:val="000000"/>
          <w:sz w:val="24"/>
          <w:szCs w:val="24"/>
        </w:rPr>
        <w:t>Pelaku Usaha perseorangan/</w:t>
      </w:r>
      <w:r w:rsidRPr="008444BC">
        <w:rPr>
          <w:rFonts w:ascii="Bookman Old Style" w:hAnsi="Bookman Old Style"/>
          <w:color w:val="000000" w:themeColor="text1"/>
          <w:sz w:val="24"/>
          <w:szCs w:val="24"/>
        </w:rPr>
        <w:t xml:space="preserve">likuidator/tim penyelesai </w:t>
      </w:r>
      <w:r w:rsidRPr="008444BC">
        <w:rPr>
          <w:rFonts w:ascii="Bookman Old Style" w:eastAsia="Bookman Old Style" w:hAnsi="Bookman Old Style" w:cs="Bookman Old Style"/>
          <w:sz w:val="24"/>
          <w:szCs w:val="24"/>
        </w:rPr>
        <w:t xml:space="preserve">secara daring </w:t>
      </w:r>
      <w:proofErr w:type="spellStart"/>
      <w:r w:rsidRPr="008444BC">
        <w:rPr>
          <w:rFonts w:ascii="Bookman Old Style" w:hAnsi="Bookman Old Style"/>
          <w:color w:val="000000" w:themeColor="text1"/>
          <w:sz w:val="24"/>
          <w:szCs w:val="24"/>
          <w:lang w:val="en-US"/>
        </w:rPr>
        <w:t>dengan</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validasi</w:t>
      </w:r>
      <w:proofErr w:type="spellEnd"/>
      <w:r w:rsidRPr="008444BC">
        <w:rPr>
          <w:rFonts w:ascii="Bookman Old Style" w:hAnsi="Bookman Old Style"/>
          <w:color w:val="000000" w:themeColor="text1"/>
          <w:sz w:val="24"/>
          <w:szCs w:val="24"/>
          <w:lang w:val="en-US"/>
        </w:rPr>
        <w:t xml:space="preserve"> data </w:t>
      </w:r>
      <w:r w:rsidRPr="008444BC">
        <w:rPr>
          <w:rFonts w:ascii="Bookman Old Style" w:hAnsi="Bookman Old Style"/>
          <w:color w:val="000000" w:themeColor="text1"/>
          <w:sz w:val="24"/>
          <w:szCs w:val="24"/>
          <w:lang w:val="en-AU"/>
        </w:rPr>
        <w:t xml:space="preserve">di </w:t>
      </w:r>
      <w:r w:rsidRPr="008444BC">
        <w:rPr>
          <w:rFonts w:ascii="Bookman Old Style" w:hAnsi="Bookman Old Style"/>
          <w:color w:val="000000" w:themeColor="text1"/>
          <w:sz w:val="24"/>
          <w:szCs w:val="24"/>
        </w:rPr>
        <w:t xml:space="preserve">Sistem OSS </w:t>
      </w:r>
      <w:r w:rsidRPr="008444BC">
        <w:rPr>
          <w:rFonts w:ascii="Bookman Old Style" w:hAnsi="Bookman Old Style"/>
          <w:color w:val="000000" w:themeColor="text1"/>
          <w:sz w:val="24"/>
          <w:szCs w:val="24"/>
          <w:lang w:val="en-AU"/>
        </w:rPr>
        <w:t>yang</w:t>
      </w:r>
      <w:r w:rsidRPr="008444BC">
        <w:rPr>
          <w:rFonts w:ascii="Bookman Old Style" w:hAnsi="Bookman Old Style"/>
          <w:color w:val="000000" w:themeColor="text1"/>
          <w:sz w:val="24"/>
          <w:szCs w:val="24"/>
        </w:rPr>
        <w:t xml:space="preserve"> meliputi:</w:t>
      </w:r>
    </w:p>
    <w:p w14:paraId="27B0BDBE" w14:textId="77777777" w:rsidR="00AD2BE3" w:rsidRPr="008444BC" w:rsidRDefault="00AD2BE3">
      <w:pPr>
        <w:pStyle w:val="Style"/>
        <w:numPr>
          <w:ilvl w:val="0"/>
          <w:numId w:val="163"/>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8444BC">
        <w:rPr>
          <w:rFonts w:ascii="Bookman Old Style" w:hAnsi="Bookman Old Style"/>
          <w:color w:val="000000" w:themeColor="text1"/>
          <w:lang w:val="id-ID"/>
        </w:rPr>
        <w:t xml:space="preserve">identitas </w:t>
      </w:r>
      <w:proofErr w:type="spellStart"/>
      <w:r w:rsidRPr="008444BC">
        <w:rPr>
          <w:rFonts w:ascii="Bookman Old Style" w:hAnsi="Bookman Old Style"/>
          <w:color w:val="000000"/>
        </w:rPr>
        <w:t>Pelaku</w:t>
      </w:r>
      <w:proofErr w:type="spellEnd"/>
      <w:r w:rsidRPr="008444BC">
        <w:rPr>
          <w:rFonts w:ascii="Bookman Old Style" w:hAnsi="Bookman Old Style"/>
          <w:color w:val="000000"/>
        </w:rPr>
        <w:t xml:space="preserve"> Usaha </w:t>
      </w:r>
      <w:proofErr w:type="spellStart"/>
      <w:r w:rsidRPr="008444BC">
        <w:rPr>
          <w:rFonts w:ascii="Bookman Old Style" w:hAnsi="Bookman Old Style"/>
          <w:color w:val="000000"/>
        </w:rPr>
        <w:t>perseorangan</w:t>
      </w:r>
      <w:proofErr w:type="spellEnd"/>
      <w:r w:rsidRPr="008444BC">
        <w:rPr>
          <w:rFonts w:ascii="Bookman Old Style" w:hAnsi="Bookman Old Style"/>
          <w:color w:val="000000"/>
        </w:rPr>
        <w:t>/</w:t>
      </w:r>
      <w:proofErr w:type="spellStart"/>
      <w:r w:rsidRPr="008444BC">
        <w:rPr>
          <w:rFonts w:ascii="Bookman Old Style" w:hAnsi="Bookman Old Style"/>
          <w:color w:val="000000" w:themeColor="text1"/>
        </w:rPr>
        <w:t>likuidator</w:t>
      </w:r>
      <w:proofErr w:type="spellEnd"/>
      <w:r w:rsidRPr="008444BC">
        <w:rPr>
          <w:rFonts w:ascii="Bookman Old Style" w:hAnsi="Bookman Old Style"/>
          <w:color w:val="000000" w:themeColor="text1"/>
          <w:lang w:val="en-AU"/>
        </w:rPr>
        <w:t xml:space="preserve">/ </w:t>
      </w:r>
      <w:proofErr w:type="spellStart"/>
      <w:r w:rsidRPr="008444BC">
        <w:rPr>
          <w:rFonts w:ascii="Bookman Old Style" w:hAnsi="Bookman Old Style"/>
          <w:color w:val="000000" w:themeColor="text1"/>
          <w:lang w:val="en-AU"/>
        </w:rPr>
        <w:t>tim</w:t>
      </w:r>
      <w:proofErr w:type="spellEnd"/>
      <w:r w:rsidRPr="008444BC">
        <w:rPr>
          <w:rFonts w:ascii="Bookman Old Style" w:hAnsi="Bookman Old Style"/>
          <w:color w:val="000000" w:themeColor="text1"/>
          <w:lang w:val="en-AU"/>
        </w:rPr>
        <w:t xml:space="preserve"> </w:t>
      </w:r>
      <w:proofErr w:type="spellStart"/>
      <w:r w:rsidRPr="008444BC">
        <w:rPr>
          <w:rFonts w:ascii="Bookman Old Style" w:hAnsi="Bookman Old Style"/>
          <w:color w:val="000000" w:themeColor="text1"/>
          <w:lang w:val="en-AU"/>
        </w:rPr>
        <w:t>penyelesai</w:t>
      </w:r>
      <w:proofErr w:type="spellEnd"/>
      <w:r w:rsidRPr="008444BC" w:rsidDel="000A7A30">
        <w:rPr>
          <w:rFonts w:ascii="Bookman Old Style" w:hAnsi="Bookman Old Style"/>
          <w:color w:val="000000" w:themeColor="text1"/>
          <w:lang w:val="id-ID"/>
        </w:rPr>
        <w:t xml:space="preserve"> </w:t>
      </w:r>
      <w:proofErr w:type="spellStart"/>
      <w:r w:rsidRPr="008444BC">
        <w:rPr>
          <w:rFonts w:ascii="Bookman Old Style" w:hAnsi="Bookman Old Style"/>
          <w:color w:val="000000" w:themeColor="text1"/>
        </w:rPr>
        <w:t>dari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Sistem</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Administrasi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Kependudukan</w:t>
      </w:r>
      <w:proofErr w:type="spellEnd"/>
      <w:r w:rsidRPr="008444BC">
        <w:rPr>
          <w:rFonts w:ascii="Bookman Old Style" w:hAnsi="Bookman Old Style"/>
          <w:color w:val="000000" w:themeColor="text1"/>
        </w:rPr>
        <w:t xml:space="preserve"> yang </w:t>
      </w:r>
      <w:proofErr w:type="spellStart"/>
      <w:r w:rsidRPr="008444BC">
        <w:rPr>
          <w:rFonts w:ascii="Bookman Old Style" w:hAnsi="Bookman Old Style"/>
          <w:color w:val="000000" w:themeColor="text1"/>
        </w:rPr>
        <w:t>dikelola</w:t>
      </w:r>
      <w:proofErr w:type="spellEnd"/>
      <w:r w:rsidRPr="008444BC">
        <w:rPr>
          <w:rFonts w:ascii="Bookman Old Style" w:hAnsi="Bookman Old Style"/>
          <w:color w:val="000000" w:themeColor="text1"/>
        </w:rPr>
        <w:t xml:space="preserve"> oleh </w:t>
      </w:r>
      <w:proofErr w:type="spellStart"/>
      <w:r w:rsidRPr="008444BC">
        <w:rPr>
          <w:rFonts w:ascii="Bookman Old Style" w:hAnsi="Bookman Old Style"/>
          <w:color w:val="000000" w:themeColor="text1"/>
        </w:rPr>
        <w:t>kementerian</w:t>
      </w:r>
      <w:proofErr w:type="spellEnd"/>
      <w:r w:rsidRPr="008444BC">
        <w:rPr>
          <w:rFonts w:ascii="Bookman Old Style" w:hAnsi="Bookman Old Style"/>
          <w:color w:val="000000" w:themeColor="text1"/>
        </w:rPr>
        <w:t xml:space="preserve"> </w:t>
      </w:r>
      <w:r w:rsidRPr="008444BC">
        <w:rPr>
          <w:rFonts w:ascii="Bookman Old Style" w:hAnsi="Bookman Old Style"/>
          <w:color w:val="000000" w:themeColor="text1"/>
          <w:lang w:val="id-ID"/>
        </w:rPr>
        <w:t xml:space="preserve">yang </w:t>
      </w:r>
      <w:proofErr w:type="spellStart"/>
      <w:r w:rsidRPr="008444BC">
        <w:rPr>
          <w:rFonts w:ascii="Bookman Old Style" w:hAnsi="Bookman Old Style"/>
          <w:color w:val="000000" w:themeColor="text1"/>
        </w:rPr>
        <w:t>menyelenggarakan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urusan</w:t>
      </w:r>
      <w:proofErr w:type="spellEnd"/>
      <w:r w:rsidRPr="008444BC">
        <w:rPr>
          <w:rFonts w:ascii="Bookman Old Style" w:hAnsi="Bookman Old Style"/>
          <w:color w:val="000000" w:themeColor="text1"/>
        </w:rPr>
        <w:t xml:space="preserve"> di </w:t>
      </w:r>
      <w:proofErr w:type="spellStart"/>
      <w:r w:rsidRPr="008444BC">
        <w:rPr>
          <w:rFonts w:ascii="Bookman Old Style" w:hAnsi="Bookman Old Style"/>
          <w:color w:val="000000" w:themeColor="text1"/>
        </w:rPr>
        <w:t>bidang</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pemerintahan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lang w:val="en-AU"/>
        </w:rPr>
        <w:t>dalam</w:t>
      </w:r>
      <w:proofErr w:type="spellEnd"/>
      <w:r w:rsidRPr="008444BC">
        <w:rPr>
          <w:rFonts w:ascii="Bookman Old Style" w:hAnsi="Bookman Old Style"/>
          <w:color w:val="000000" w:themeColor="text1"/>
          <w:lang w:val="en-AU"/>
        </w:rPr>
        <w:t xml:space="preserve"> negeri</w:t>
      </w:r>
      <w:r w:rsidRPr="008444BC">
        <w:rPr>
          <w:rFonts w:ascii="Bookman Old Style" w:hAnsi="Bookman Old Style"/>
          <w:color w:val="000000" w:themeColor="text1"/>
          <w:lang w:val="id-ID"/>
        </w:rPr>
        <w:t xml:space="preserve">; </w:t>
      </w:r>
    </w:p>
    <w:p w14:paraId="426BE90E" w14:textId="77777777" w:rsidR="00AD2BE3" w:rsidRPr="008444BC" w:rsidRDefault="00AD2BE3">
      <w:pPr>
        <w:pStyle w:val="Style"/>
        <w:numPr>
          <w:ilvl w:val="0"/>
          <w:numId w:val="163"/>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8444BC">
        <w:rPr>
          <w:rFonts w:ascii="Bookman Old Style" w:hAnsi="Bookman Old Style"/>
          <w:color w:val="000000" w:themeColor="text1"/>
          <w:lang w:val="id-ID"/>
        </w:rPr>
        <w:t xml:space="preserve">akta notaris tentang pembubaran </w:t>
      </w:r>
      <w:r w:rsidRPr="008444BC">
        <w:rPr>
          <w:rFonts w:ascii="Bookman Old Style" w:hAnsi="Bookman Old Style"/>
          <w:color w:val="000000" w:themeColor="text1"/>
        </w:rPr>
        <w:t xml:space="preserve">badan </w:t>
      </w:r>
      <w:proofErr w:type="spellStart"/>
      <w:r w:rsidRPr="008444BC">
        <w:rPr>
          <w:rFonts w:ascii="Bookman Old Style" w:hAnsi="Bookman Old Style"/>
          <w:color w:val="000000" w:themeColor="text1"/>
        </w:rPr>
        <w:t>usaha</w:t>
      </w:r>
      <w:proofErr w:type="spellEnd"/>
      <w:r w:rsidRPr="008444BC">
        <w:rPr>
          <w:rFonts w:ascii="Bookman Old Style" w:hAnsi="Bookman Old Style"/>
          <w:color w:val="000000" w:themeColor="text1"/>
        </w:rPr>
        <w:t xml:space="preserve"> </w:t>
      </w:r>
      <w:r w:rsidRPr="008444BC">
        <w:rPr>
          <w:rFonts w:ascii="Bookman Old Style" w:hAnsi="Bookman Old Style"/>
          <w:color w:val="000000" w:themeColor="text1"/>
          <w:lang w:val="id-ID"/>
        </w:rPr>
        <w:t xml:space="preserve"> dan pencatatan pembubaran </w:t>
      </w:r>
      <w:r w:rsidRPr="008444BC">
        <w:rPr>
          <w:rFonts w:ascii="Bookman Old Style" w:hAnsi="Bookman Old Style"/>
          <w:color w:val="000000" w:themeColor="text1"/>
        </w:rPr>
        <w:t xml:space="preserve">badan </w:t>
      </w:r>
      <w:proofErr w:type="spellStart"/>
      <w:r w:rsidRPr="008444BC">
        <w:rPr>
          <w:rFonts w:ascii="Bookman Old Style" w:hAnsi="Bookman Old Style"/>
          <w:color w:val="000000" w:themeColor="text1"/>
        </w:rPr>
        <w:t>usaha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dari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Sistem</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Administrasi</w:t>
      </w:r>
      <w:proofErr w:type="spellEnd"/>
      <w:r w:rsidRPr="008444BC">
        <w:rPr>
          <w:rFonts w:ascii="Bookman Old Style" w:hAnsi="Bookman Old Style"/>
          <w:color w:val="000000" w:themeColor="text1"/>
        </w:rPr>
        <w:t xml:space="preserve"> Badan </w:t>
      </w:r>
      <w:proofErr w:type="spellStart"/>
      <w:r w:rsidRPr="008444BC">
        <w:rPr>
          <w:rFonts w:ascii="Bookman Old Style" w:hAnsi="Bookman Old Style"/>
          <w:color w:val="000000" w:themeColor="text1"/>
        </w:rPr>
        <w:t>Hukum</w:t>
      </w:r>
      <w:proofErr w:type="spellEnd"/>
      <w:r w:rsidRPr="008444BC">
        <w:rPr>
          <w:rFonts w:ascii="Bookman Old Style" w:hAnsi="Bookman Old Style"/>
          <w:color w:val="000000" w:themeColor="text1"/>
        </w:rPr>
        <w:t xml:space="preserve"> (AHU-</w:t>
      </w:r>
      <w:r w:rsidRPr="008444BC">
        <w:rPr>
          <w:rFonts w:ascii="Bookman Old Style" w:hAnsi="Bookman Old Style"/>
          <w:i/>
          <w:iCs/>
          <w:color w:val="000000" w:themeColor="text1"/>
        </w:rPr>
        <w:t>Online)</w:t>
      </w:r>
      <w:r w:rsidRPr="008444BC">
        <w:rPr>
          <w:rFonts w:ascii="Bookman Old Style" w:hAnsi="Bookman Old Style"/>
          <w:color w:val="000000" w:themeColor="text1"/>
        </w:rPr>
        <w:t xml:space="preserve"> yang </w:t>
      </w:r>
      <w:proofErr w:type="spellStart"/>
      <w:r w:rsidRPr="008444BC">
        <w:rPr>
          <w:rFonts w:ascii="Bookman Old Style" w:hAnsi="Bookman Old Style"/>
          <w:color w:val="000000" w:themeColor="text1"/>
        </w:rPr>
        <w:t>dikelola</w:t>
      </w:r>
      <w:proofErr w:type="spellEnd"/>
      <w:r w:rsidRPr="008444BC">
        <w:rPr>
          <w:rFonts w:ascii="Bookman Old Style" w:hAnsi="Bookman Old Style"/>
          <w:color w:val="000000" w:themeColor="text1"/>
        </w:rPr>
        <w:t xml:space="preserve"> oleh </w:t>
      </w:r>
      <w:proofErr w:type="spellStart"/>
      <w:r w:rsidRPr="008444BC">
        <w:rPr>
          <w:rFonts w:ascii="Bookman Old Style" w:hAnsi="Bookman Old Style"/>
          <w:color w:val="000000" w:themeColor="text1"/>
        </w:rPr>
        <w:t>kementerian</w:t>
      </w:r>
      <w:proofErr w:type="spellEnd"/>
      <w:r w:rsidRPr="008444BC">
        <w:rPr>
          <w:rFonts w:ascii="Bookman Old Style" w:hAnsi="Bookman Old Style"/>
          <w:color w:val="000000" w:themeColor="text1"/>
        </w:rPr>
        <w:t xml:space="preserve"> </w:t>
      </w:r>
      <w:r w:rsidRPr="008444BC">
        <w:rPr>
          <w:rFonts w:ascii="Bookman Old Style" w:hAnsi="Bookman Old Style"/>
          <w:color w:val="000000" w:themeColor="text1"/>
          <w:lang w:val="id-ID"/>
        </w:rPr>
        <w:t xml:space="preserve">yang </w:t>
      </w:r>
      <w:proofErr w:type="spellStart"/>
      <w:r w:rsidRPr="008444BC">
        <w:rPr>
          <w:rFonts w:ascii="Bookman Old Style" w:hAnsi="Bookman Old Style"/>
          <w:color w:val="000000" w:themeColor="text1"/>
        </w:rPr>
        <w:t>menyelenggarakan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urusan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pemerintahan</w:t>
      </w:r>
      <w:proofErr w:type="spellEnd"/>
      <w:r w:rsidRPr="008444BC">
        <w:rPr>
          <w:rFonts w:ascii="Bookman Old Style" w:hAnsi="Bookman Old Style"/>
          <w:color w:val="000000" w:themeColor="text1"/>
        </w:rPr>
        <w:t xml:space="preserve"> </w:t>
      </w:r>
      <w:r w:rsidRPr="008444BC">
        <w:rPr>
          <w:rFonts w:ascii="Bookman Old Style" w:hAnsi="Bookman Old Style"/>
          <w:color w:val="000000" w:themeColor="text1"/>
          <w:lang w:val="id-ID"/>
        </w:rPr>
        <w:t>di bidang hukum dan hak asasi manusia</w:t>
      </w:r>
      <w:r w:rsidRPr="008444BC">
        <w:rPr>
          <w:rFonts w:ascii="Bookman Old Style" w:hAnsi="Bookman Old Style"/>
          <w:color w:val="000000" w:themeColor="text1"/>
          <w:lang w:val="en-AU"/>
        </w:rPr>
        <w:t xml:space="preserve"> </w:t>
      </w:r>
      <w:proofErr w:type="spellStart"/>
      <w:r w:rsidRPr="008444BC">
        <w:rPr>
          <w:rFonts w:ascii="Bookman Old Style" w:hAnsi="Bookman Old Style"/>
          <w:color w:val="000000" w:themeColor="text1"/>
          <w:lang w:val="en-AU"/>
        </w:rPr>
        <w:t>untuk</w:t>
      </w:r>
      <w:proofErr w:type="spellEnd"/>
      <w:r w:rsidRPr="008444BC">
        <w:rPr>
          <w:rFonts w:ascii="Bookman Old Style" w:hAnsi="Bookman Old Style"/>
          <w:color w:val="000000" w:themeColor="text1"/>
          <w:lang w:val="en-AU"/>
        </w:rPr>
        <w:t xml:space="preserve"> </w:t>
      </w:r>
      <w:proofErr w:type="spellStart"/>
      <w:r w:rsidRPr="008444BC">
        <w:rPr>
          <w:rFonts w:ascii="Bookman Old Style" w:hAnsi="Bookman Old Style"/>
          <w:color w:val="000000" w:themeColor="text1"/>
          <w:lang w:val="en-AU"/>
        </w:rPr>
        <w:t>pembubaran</w:t>
      </w:r>
      <w:proofErr w:type="spellEnd"/>
      <w:r w:rsidRPr="008444BC">
        <w:rPr>
          <w:rFonts w:ascii="Bookman Old Style" w:hAnsi="Bookman Old Style"/>
          <w:color w:val="000000" w:themeColor="text1"/>
          <w:lang w:val="en-AU"/>
        </w:rPr>
        <w:t xml:space="preserve"> badan </w:t>
      </w:r>
      <w:proofErr w:type="spellStart"/>
      <w:r w:rsidRPr="008444BC">
        <w:rPr>
          <w:rFonts w:ascii="Bookman Old Style" w:hAnsi="Bookman Old Style"/>
          <w:color w:val="000000" w:themeColor="text1"/>
          <w:lang w:val="en-AU"/>
        </w:rPr>
        <w:t>usaha</w:t>
      </w:r>
      <w:proofErr w:type="spellEnd"/>
      <w:r w:rsidRPr="008444BC">
        <w:rPr>
          <w:rFonts w:ascii="Bookman Old Style" w:hAnsi="Bookman Old Style"/>
          <w:color w:val="000000" w:themeColor="text1"/>
        </w:rPr>
        <w:t>; dan</w:t>
      </w:r>
    </w:p>
    <w:p w14:paraId="40D89F6B" w14:textId="5096D002" w:rsidR="00AD2BE3" w:rsidRPr="004E5A1F" w:rsidRDefault="00AD2BE3">
      <w:pPr>
        <w:pStyle w:val="Style"/>
        <w:numPr>
          <w:ilvl w:val="0"/>
          <w:numId w:val="163"/>
        </w:numPr>
        <w:spacing w:after="0" w:line="360" w:lineRule="auto"/>
        <w:ind w:left="3119" w:right="23" w:hanging="567"/>
        <w:contextualSpacing/>
        <w:jc w:val="both"/>
        <w:rPr>
          <w:rFonts w:ascii="Bookman Old Style" w:hAnsi="Bookman Old Style"/>
          <w:color w:val="000000" w:themeColor="text1"/>
        </w:rPr>
      </w:pPr>
      <w:r w:rsidRPr="008444BC">
        <w:rPr>
          <w:rFonts w:ascii="Bookman Old Style" w:hAnsi="Bookman Old Style"/>
          <w:color w:val="000000" w:themeColor="text1"/>
          <w:lang w:val="id-ID"/>
        </w:rPr>
        <w:t xml:space="preserve">NPWP </w:t>
      </w:r>
      <w:proofErr w:type="spellStart"/>
      <w:r w:rsidRPr="008444BC">
        <w:rPr>
          <w:rFonts w:ascii="Bookman Old Style" w:hAnsi="Bookman Old Style"/>
          <w:color w:val="000000" w:themeColor="text1"/>
        </w:rPr>
        <w:t>terkait</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konfirmasi</w:t>
      </w:r>
      <w:proofErr w:type="spellEnd"/>
      <w:r w:rsidRPr="008444BC">
        <w:rPr>
          <w:rFonts w:ascii="Bookman Old Style" w:hAnsi="Bookman Old Style"/>
          <w:color w:val="000000" w:themeColor="text1"/>
        </w:rPr>
        <w:t xml:space="preserve"> status </w:t>
      </w:r>
      <w:proofErr w:type="spellStart"/>
      <w:r w:rsidRPr="008444BC">
        <w:rPr>
          <w:rFonts w:ascii="Bookman Old Style" w:hAnsi="Bookman Old Style"/>
          <w:color w:val="000000" w:themeColor="text1"/>
        </w:rPr>
        <w:t>wajib</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pajak</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Pelaku</w:t>
      </w:r>
      <w:proofErr w:type="spellEnd"/>
      <w:r w:rsidRPr="008444BC">
        <w:rPr>
          <w:rFonts w:ascii="Bookman Old Style" w:hAnsi="Bookman Old Style"/>
          <w:color w:val="000000" w:themeColor="text1"/>
        </w:rPr>
        <w:t xml:space="preserve"> </w:t>
      </w:r>
      <w:r w:rsidRPr="008444BC">
        <w:rPr>
          <w:rFonts w:ascii="Bookman Old Style" w:hAnsi="Bookman Old Style"/>
          <w:color w:val="000000" w:themeColor="text1"/>
        </w:rPr>
        <w:lastRenderedPageBreak/>
        <w:t xml:space="preserve">Usaha </w:t>
      </w:r>
      <w:proofErr w:type="spellStart"/>
      <w:r w:rsidRPr="008444BC">
        <w:rPr>
          <w:rFonts w:ascii="Bookman Old Style" w:hAnsi="Bookman Old Style"/>
          <w:color w:val="000000" w:themeColor="text1"/>
        </w:rPr>
        <w:t>dari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sistem</w:t>
      </w:r>
      <w:proofErr w:type="spellEnd"/>
      <w:r w:rsidRPr="008444BC">
        <w:rPr>
          <w:rFonts w:ascii="Bookman Old Style" w:hAnsi="Bookman Old Style"/>
          <w:color w:val="000000" w:themeColor="text1"/>
        </w:rPr>
        <w:t xml:space="preserve"> yang </w:t>
      </w:r>
      <w:proofErr w:type="spellStart"/>
      <w:r w:rsidRPr="008444BC">
        <w:rPr>
          <w:rFonts w:ascii="Bookman Old Style" w:hAnsi="Bookman Old Style"/>
          <w:color w:val="000000" w:themeColor="text1"/>
        </w:rPr>
        <w:t>dikelola</w:t>
      </w:r>
      <w:proofErr w:type="spellEnd"/>
      <w:r w:rsidRPr="008444BC">
        <w:rPr>
          <w:rFonts w:ascii="Bookman Old Style" w:hAnsi="Bookman Old Style"/>
          <w:color w:val="000000" w:themeColor="text1"/>
        </w:rPr>
        <w:t xml:space="preserve"> oleh </w:t>
      </w:r>
      <w:proofErr w:type="spellStart"/>
      <w:r w:rsidRPr="008444BC">
        <w:rPr>
          <w:rFonts w:ascii="Bookman Old Style" w:hAnsi="Bookman Old Style"/>
          <w:color w:val="000000" w:themeColor="text1"/>
        </w:rPr>
        <w:t>kementerian</w:t>
      </w:r>
      <w:proofErr w:type="spellEnd"/>
      <w:r w:rsidRPr="008444BC">
        <w:rPr>
          <w:rFonts w:ascii="Bookman Old Style" w:hAnsi="Bookman Old Style"/>
          <w:color w:val="000000" w:themeColor="text1"/>
        </w:rPr>
        <w:t xml:space="preserve"> yang </w:t>
      </w:r>
      <w:proofErr w:type="spellStart"/>
      <w:r w:rsidRPr="008444BC">
        <w:rPr>
          <w:rFonts w:ascii="Bookman Old Style" w:hAnsi="Bookman Old Style"/>
          <w:color w:val="000000" w:themeColor="text1"/>
        </w:rPr>
        <w:t>menyelenggarakan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urusan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pemerintahan</w:t>
      </w:r>
      <w:proofErr w:type="spellEnd"/>
      <w:r w:rsidRPr="008444BC">
        <w:rPr>
          <w:rFonts w:ascii="Bookman Old Style" w:hAnsi="Bookman Old Style"/>
          <w:color w:val="000000" w:themeColor="text1"/>
        </w:rPr>
        <w:t xml:space="preserve"> di </w:t>
      </w:r>
      <w:proofErr w:type="spellStart"/>
      <w:r w:rsidRPr="008444BC">
        <w:rPr>
          <w:rFonts w:ascii="Bookman Old Style" w:hAnsi="Bookman Old Style"/>
          <w:color w:val="000000" w:themeColor="text1"/>
        </w:rPr>
        <w:t>bidang</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keuangan</w:t>
      </w:r>
      <w:proofErr w:type="spellEnd"/>
      <w:r w:rsidRPr="008444BC">
        <w:rPr>
          <w:rFonts w:ascii="Bookman Old Style" w:hAnsi="Bookman Old Style"/>
          <w:color w:val="000000" w:themeColor="text1"/>
        </w:rPr>
        <w:t xml:space="preserve"> negara</w:t>
      </w:r>
      <w:r w:rsidRPr="008444BC">
        <w:rPr>
          <w:rFonts w:ascii="Bookman Old Style" w:hAnsi="Bookman Old Style"/>
          <w:color w:val="000000" w:themeColor="text1"/>
          <w:lang w:val="id-ID"/>
        </w:rPr>
        <w:t>.</w:t>
      </w:r>
    </w:p>
    <w:p w14:paraId="60A7B1B5" w14:textId="64F9CACD" w:rsidR="00FE09A0" w:rsidRPr="004E5A1F" w:rsidRDefault="00AD2BE3" w:rsidP="004E5A1F">
      <w:pPr>
        <w:numPr>
          <w:ilvl w:val="0"/>
          <w:numId w:val="17"/>
        </w:numPr>
        <w:spacing w:after="0" w:line="360" w:lineRule="auto"/>
        <w:ind w:left="2552" w:hanging="567"/>
        <w:jc w:val="both"/>
        <w:rPr>
          <w:rFonts w:ascii="Bookman Old Style" w:eastAsia="Bookman Old Style" w:hAnsi="Bookman Old Style" w:cs="Bookman Old Style"/>
          <w:sz w:val="24"/>
          <w:szCs w:val="24"/>
        </w:rPr>
      </w:pPr>
      <w:proofErr w:type="spellStart"/>
      <w:r w:rsidRPr="008444BC">
        <w:rPr>
          <w:rFonts w:ascii="Bookman Old Style" w:hAnsi="Bookman Old Style"/>
          <w:sz w:val="24"/>
          <w:szCs w:val="24"/>
          <w:lang w:val="en-ID"/>
        </w:rPr>
        <w:t>Dalam</w:t>
      </w:r>
      <w:proofErr w:type="spellEnd"/>
      <w:r w:rsidRPr="008444BC">
        <w:rPr>
          <w:rFonts w:ascii="Bookman Old Style" w:hAnsi="Bookman Old Style"/>
          <w:sz w:val="24"/>
          <w:szCs w:val="24"/>
          <w:lang w:val="en-ID"/>
        </w:rPr>
        <w:t xml:space="preserve"> </w:t>
      </w:r>
      <w:proofErr w:type="spellStart"/>
      <w:r w:rsidRPr="008444BC">
        <w:rPr>
          <w:rFonts w:ascii="Bookman Old Style" w:hAnsi="Bookman Old Style"/>
          <w:sz w:val="24"/>
          <w:szCs w:val="24"/>
          <w:lang w:val="en-ID"/>
        </w:rPr>
        <w:t>hal</w:t>
      </w:r>
      <w:proofErr w:type="spellEnd"/>
      <w:r w:rsidRPr="008444BC">
        <w:rPr>
          <w:rFonts w:ascii="Bookman Old Style" w:hAnsi="Bookman Old Style"/>
          <w:sz w:val="24"/>
          <w:szCs w:val="24"/>
          <w:lang w:val="en-ID"/>
        </w:rPr>
        <w:t xml:space="preserve"> </w:t>
      </w:r>
      <w:r w:rsidRPr="008444BC">
        <w:rPr>
          <w:rFonts w:ascii="Bookman Old Style" w:hAnsi="Bookman Old Style"/>
          <w:color w:val="000000" w:themeColor="text1"/>
          <w:sz w:val="24"/>
          <w:szCs w:val="24"/>
        </w:rPr>
        <w:t xml:space="preserve">akta notaris tentang pembubaran badan </w:t>
      </w:r>
      <w:r w:rsidRPr="008444BC">
        <w:rPr>
          <w:rFonts w:ascii="Bookman Old Style" w:eastAsia="Bookman Old Style" w:hAnsi="Bookman Old Style" w:cs="Bookman Old Style"/>
          <w:sz w:val="24"/>
          <w:szCs w:val="24"/>
        </w:rPr>
        <w:t xml:space="preserve">usaha dan pencatatan pembubaran badan usaha dari kementerian yang menyelenggarakan urusan pemerintahan di bidang hukum dan hak asasi manusia sebagaimana dimaksud pada ayat (1) huruf b belum dapat divalidasi oleh Sistem OSS, perseorangan/likuidator/tim penyelesai mengunggah persyaratan tersebut ke dalam </w:t>
      </w:r>
      <w:r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istem OSS.</w:t>
      </w:r>
    </w:p>
    <w:p w14:paraId="36622C06" w14:textId="77777777" w:rsidR="00AD2BE3" w:rsidRPr="004E5A1F" w:rsidRDefault="00AD2BE3">
      <w:pPr>
        <w:numPr>
          <w:ilvl w:val="0"/>
          <w:numId w:val="17"/>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Atas akta notaris tentang pembubaran badan usaha dan pencatatan pembubaran badan usaha yang diunggah sebagaimana dimaksud pada ayat (2), BKPM, DPMPTSP provinsi, DPMPTSP kabupaten/kota, badan pengusahaan KPBPB, atau administrator KEK sesuai kewenangannya melakukan verifikasi paling lama </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5 (lima) Hari sejak permohonan Pencabutan diajukan.</w:t>
      </w:r>
    </w:p>
    <w:p w14:paraId="6F3FAF81" w14:textId="77777777" w:rsidR="00AD2BE3" w:rsidRPr="004E5A1F" w:rsidRDefault="00AD2BE3">
      <w:pPr>
        <w:numPr>
          <w:ilvl w:val="0"/>
          <w:numId w:val="17"/>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Dalam hal verifikasi sebagaimana dimaksud pada </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ayat (3):</w:t>
      </w:r>
    </w:p>
    <w:p w14:paraId="28FE1305" w14:textId="16BD8DC3" w:rsidR="002417FE" w:rsidRDefault="00AD2BE3" w:rsidP="004E5A1F">
      <w:pPr>
        <w:pStyle w:val="Style"/>
        <w:numPr>
          <w:ilvl w:val="1"/>
          <w:numId w:val="239"/>
        </w:numPr>
        <w:spacing w:after="0" w:line="360" w:lineRule="auto"/>
        <w:ind w:left="3119" w:right="23" w:hanging="599"/>
        <w:contextualSpacing/>
        <w:jc w:val="both"/>
        <w:rPr>
          <w:rFonts w:ascii="Bookman Old Style" w:eastAsia="Bookman Old Style" w:hAnsi="Bookman Old Style" w:cs="Bookman Old Style"/>
        </w:rPr>
      </w:pPr>
      <w:proofErr w:type="spellStart"/>
      <w:r w:rsidRPr="008444BC">
        <w:rPr>
          <w:rFonts w:ascii="Bookman Old Style" w:hAnsi="Bookman Old Style"/>
          <w:color w:val="000000" w:themeColor="text1"/>
        </w:rPr>
        <w:t>telah</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sesuai</w:t>
      </w:r>
      <w:proofErr w:type="spellEnd"/>
      <w:r w:rsidRPr="008444BC">
        <w:rPr>
          <w:rFonts w:ascii="Bookman Old Style" w:hAnsi="Bookman Old Style"/>
          <w:color w:val="000000" w:themeColor="text1"/>
        </w:rPr>
        <w:t xml:space="preserve">, </w:t>
      </w:r>
      <w:r w:rsidRPr="008444BC">
        <w:rPr>
          <w:rFonts w:ascii="Bookman Old Style" w:hAnsi="Bookman Old Style"/>
          <w:color w:val="000000" w:themeColor="text1"/>
          <w:lang w:val="en-AU"/>
        </w:rPr>
        <w:t xml:space="preserve">BKPM, </w:t>
      </w:r>
      <w:r w:rsidRPr="008444BC">
        <w:rPr>
          <w:rFonts w:ascii="Bookman Old Style" w:eastAsia="Bookman Old Style" w:hAnsi="Bookman Old Style" w:cs="Bookman Old Style"/>
        </w:rPr>
        <w:t xml:space="preserve">DPMPTSP </w:t>
      </w:r>
      <w:proofErr w:type="spellStart"/>
      <w:r w:rsidRPr="008444BC">
        <w:rPr>
          <w:rFonts w:ascii="Bookman Old Style" w:eastAsia="Bookman Old Style" w:hAnsi="Bookman Old Style" w:cs="Bookman Old Style"/>
        </w:rPr>
        <w:t>provinsi</w:t>
      </w:r>
      <w:proofErr w:type="spellEnd"/>
      <w:r w:rsidRPr="008444BC">
        <w:rPr>
          <w:rFonts w:ascii="Bookman Old Style" w:eastAsia="Bookman Old Style" w:hAnsi="Bookman Old Style" w:cs="Bookman Old Style"/>
        </w:rPr>
        <w:t xml:space="preserve">, DPMPTSP </w:t>
      </w:r>
      <w:proofErr w:type="spellStart"/>
      <w:r w:rsidRPr="008444BC">
        <w:rPr>
          <w:rFonts w:ascii="Bookman Old Style" w:eastAsia="Bookman Old Style" w:hAnsi="Bookman Old Style" w:cs="Bookman Old Style"/>
        </w:rPr>
        <w:t>kabupaten</w:t>
      </w:r>
      <w:proofErr w:type="spellEnd"/>
      <w:r w:rsidRPr="008444BC">
        <w:rPr>
          <w:rFonts w:ascii="Bookman Old Style" w:eastAsia="Bookman Old Style" w:hAnsi="Bookman Old Style" w:cs="Bookman Old Style"/>
        </w:rPr>
        <w:t>/</w:t>
      </w:r>
      <w:proofErr w:type="spellStart"/>
      <w:r w:rsidRPr="008444BC">
        <w:rPr>
          <w:rFonts w:ascii="Bookman Old Style" w:eastAsia="Bookman Old Style" w:hAnsi="Bookman Old Style" w:cs="Bookman Old Style"/>
        </w:rPr>
        <w:t>kota</w:t>
      </w:r>
      <w:proofErr w:type="spellEnd"/>
      <w:r w:rsidRPr="008444BC">
        <w:rPr>
          <w:rFonts w:ascii="Bookman Old Style" w:eastAsia="Bookman Old Style" w:hAnsi="Bookman Old Style" w:cs="Bookman Old Style"/>
        </w:rPr>
        <w:t xml:space="preserve">, administrator KEK, </w:t>
      </w:r>
      <w:proofErr w:type="spellStart"/>
      <w:r w:rsidRPr="008444BC">
        <w:rPr>
          <w:rFonts w:ascii="Bookman Old Style" w:eastAsia="Bookman Old Style" w:hAnsi="Bookman Old Style" w:cs="Bookman Old Style"/>
        </w:rPr>
        <w:t>atau</w:t>
      </w:r>
      <w:proofErr w:type="spellEnd"/>
      <w:r w:rsidRPr="008444BC">
        <w:rPr>
          <w:rFonts w:ascii="Bookman Old Style" w:eastAsia="Bookman Old Style" w:hAnsi="Bookman Old Style" w:cs="Bookman Old Style"/>
        </w:rPr>
        <w:t xml:space="preserve"> badan </w:t>
      </w:r>
      <w:proofErr w:type="spellStart"/>
      <w:r w:rsidRPr="008444BC">
        <w:rPr>
          <w:rFonts w:ascii="Bookman Old Style" w:eastAsia="Bookman Old Style" w:hAnsi="Bookman Old Style" w:cs="Bookman Old Style"/>
        </w:rPr>
        <w:t>pengusahaan</w:t>
      </w:r>
      <w:proofErr w:type="spellEnd"/>
      <w:r w:rsidRPr="008444BC">
        <w:rPr>
          <w:rFonts w:ascii="Bookman Old Style" w:eastAsia="Bookman Old Style" w:hAnsi="Bookman Old Style" w:cs="Bookman Old Style"/>
        </w:rPr>
        <w:t xml:space="preserve"> KPBPB, </w:t>
      </w:r>
      <w:proofErr w:type="spellStart"/>
      <w:r w:rsidRPr="008444BC">
        <w:rPr>
          <w:rFonts w:ascii="Bookman Old Style" w:hAnsi="Bookman Old Style"/>
          <w:color w:val="000000" w:themeColor="text1"/>
        </w:rPr>
        <w:t>memberikan</w:t>
      </w:r>
      <w:proofErr w:type="spellEnd"/>
      <w:r w:rsidRPr="008444BC">
        <w:rPr>
          <w:rFonts w:ascii="Bookman Old Style" w:hAnsi="Bookman Old Style"/>
          <w:color w:val="000000" w:themeColor="text1"/>
        </w:rPr>
        <w:t xml:space="preserve"> </w:t>
      </w:r>
      <w:proofErr w:type="spellStart"/>
      <w:r w:rsidRPr="008444BC">
        <w:rPr>
          <w:rFonts w:ascii="Bookman Old Style" w:eastAsia="Bookman Old Style" w:hAnsi="Bookman Old Style" w:cs="Bookman Old Style"/>
        </w:rPr>
        <w:t>notifikasi</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kepada</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Sistem</w:t>
      </w:r>
      <w:proofErr w:type="spellEnd"/>
      <w:r w:rsidRPr="008444BC">
        <w:rPr>
          <w:rFonts w:ascii="Bookman Old Style" w:eastAsia="Bookman Old Style" w:hAnsi="Bookman Old Style" w:cs="Bookman Old Style"/>
        </w:rPr>
        <w:t xml:space="preserve"> OSS </w:t>
      </w:r>
      <w:proofErr w:type="spellStart"/>
      <w:r w:rsidRPr="008444BC">
        <w:rPr>
          <w:rFonts w:ascii="Bookman Old Style" w:eastAsia="Bookman Old Style" w:hAnsi="Bookman Old Style" w:cs="Bookman Old Style"/>
        </w:rPr>
        <w:t>untuk</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menerbitkan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Pencabutan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ata</w:t>
      </w:r>
      <w:proofErr w:type="spellEnd"/>
      <w:r w:rsidR="007B0228">
        <w:rPr>
          <w:rFonts w:ascii="Bookman Old Style" w:eastAsia="Bookman Old Style" w:hAnsi="Bookman Old Style" w:cs="Bookman Old Style"/>
          <w:lang w:val="id-ID"/>
        </w:rPr>
        <w:t>u</w:t>
      </w:r>
    </w:p>
    <w:p w14:paraId="2D7ACA23" w14:textId="77777777" w:rsidR="00AD2BE3" w:rsidRPr="008444BC" w:rsidRDefault="00AD2BE3">
      <w:pPr>
        <w:pStyle w:val="Style"/>
        <w:numPr>
          <w:ilvl w:val="1"/>
          <w:numId w:val="239"/>
        </w:numPr>
        <w:spacing w:after="0" w:line="360" w:lineRule="auto"/>
        <w:ind w:left="3119" w:right="23" w:hanging="599"/>
        <w:contextualSpacing/>
        <w:jc w:val="both"/>
        <w:rPr>
          <w:rFonts w:ascii="Bookman Old Style" w:eastAsia="Bookman Old Style" w:hAnsi="Bookman Old Style" w:cs="Bookman Old Style"/>
        </w:rPr>
      </w:pPr>
      <w:proofErr w:type="spellStart"/>
      <w:r w:rsidRPr="008444BC">
        <w:rPr>
          <w:rFonts w:ascii="Bookman Old Style" w:hAnsi="Bookman Old Style"/>
          <w:color w:val="000000" w:themeColor="text1"/>
        </w:rPr>
        <w:t>tidak</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sesuai</w:t>
      </w:r>
      <w:proofErr w:type="spellEnd"/>
      <w:r w:rsidRPr="008444BC">
        <w:rPr>
          <w:rFonts w:ascii="Bookman Old Style" w:hAnsi="Bookman Old Style"/>
          <w:color w:val="000000" w:themeColor="text1"/>
        </w:rPr>
        <w:t xml:space="preserve">, </w:t>
      </w:r>
      <w:r w:rsidRPr="008444BC">
        <w:rPr>
          <w:rFonts w:ascii="Bookman Old Style" w:hAnsi="Bookman Old Style"/>
          <w:color w:val="000000" w:themeColor="text1"/>
          <w:lang w:val="en-AU"/>
        </w:rPr>
        <w:t xml:space="preserve">BKPM, </w:t>
      </w:r>
      <w:r w:rsidRPr="008444BC">
        <w:rPr>
          <w:rFonts w:ascii="Bookman Old Style" w:eastAsia="Bookman Old Style" w:hAnsi="Bookman Old Style" w:cs="Bookman Old Style"/>
        </w:rPr>
        <w:t xml:space="preserve">DPMPTSP </w:t>
      </w:r>
      <w:proofErr w:type="spellStart"/>
      <w:r w:rsidRPr="008444BC">
        <w:rPr>
          <w:rFonts w:ascii="Bookman Old Style" w:eastAsia="Bookman Old Style" w:hAnsi="Bookman Old Style" w:cs="Bookman Old Style"/>
        </w:rPr>
        <w:t>provinsi</w:t>
      </w:r>
      <w:proofErr w:type="spellEnd"/>
      <w:r w:rsidRPr="008444BC">
        <w:rPr>
          <w:rFonts w:ascii="Bookman Old Style" w:eastAsia="Bookman Old Style" w:hAnsi="Bookman Old Style" w:cs="Bookman Old Style"/>
        </w:rPr>
        <w:t xml:space="preserve">, DPMPTSP </w:t>
      </w:r>
      <w:proofErr w:type="spellStart"/>
      <w:r w:rsidRPr="008444BC">
        <w:rPr>
          <w:rFonts w:ascii="Bookman Old Style" w:eastAsia="Bookman Old Style" w:hAnsi="Bookman Old Style" w:cs="Bookman Old Style"/>
        </w:rPr>
        <w:t>kabupaten</w:t>
      </w:r>
      <w:proofErr w:type="spellEnd"/>
      <w:r w:rsidRPr="008444BC">
        <w:rPr>
          <w:rFonts w:ascii="Bookman Old Style" w:eastAsia="Bookman Old Style" w:hAnsi="Bookman Old Style" w:cs="Bookman Old Style"/>
        </w:rPr>
        <w:t>/</w:t>
      </w:r>
      <w:proofErr w:type="spellStart"/>
      <w:r w:rsidRPr="008444BC">
        <w:rPr>
          <w:rFonts w:ascii="Bookman Old Style" w:eastAsia="Bookman Old Style" w:hAnsi="Bookman Old Style" w:cs="Bookman Old Style"/>
        </w:rPr>
        <w:t>kota</w:t>
      </w:r>
      <w:proofErr w:type="spellEnd"/>
      <w:r w:rsidRPr="008444BC">
        <w:rPr>
          <w:rFonts w:ascii="Bookman Old Style" w:eastAsia="Bookman Old Style" w:hAnsi="Bookman Old Style" w:cs="Bookman Old Style"/>
        </w:rPr>
        <w:t xml:space="preserve">, administrator KEK, </w:t>
      </w:r>
      <w:proofErr w:type="spellStart"/>
      <w:r w:rsidRPr="008444BC">
        <w:rPr>
          <w:rFonts w:ascii="Bookman Old Style" w:eastAsia="Bookman Old Style" w:hAnsi="Bookman Old Style" w:cs="Bookman Old Style"/>
        </w:rPr>
        <w:t>atau</w:t>
      </w:r>
      <w:proofErr w:type="spellEnd"/>
      <w:r w:rsidRPr="008444BC">
        <w:rPr>
          <w:rFonts w:ascii="Bookman Old Style" w:eastAsia="Bookman Old Style" w:hAnsi="Bookman Old Style" w:cs="Bookman Old Style"/>
        </w:rPr>
        <w:t xml:space="preserve"> badan </w:t>
      </w:r>
      <w:proofErr w:type="spellStart"/>
      <w:r w:rsidRPr="008444BC">
        <w:rPr>
          <w:rFonts w:ascii="Bookman Old Style" w:eastAsia="Bookman Old Style" w:hAnsi="Bookman Old Style" w:cs="Bookman Old Style"/>
        </w:rPr>
        <w:t>pengusahaan</w:t>
      </w:r>
      <w:proofErr w:type="spellEnd"/>
      <w:r w:rsidRPr="008444BC">
        <w:rPr>
          <w:rFonts w:ascii="Bookman Old Style" w:eastAsia="Bookman Old Style" w:hAnsi="Bookman Old Style" w:cs="Bookman Old Style"/>
        </w:rPr>
        <w:t xml:space="preserve"> KPBPB, </w:t>
      </w:r>
      <w:proofErr w:type="spellStart"/>
      <w:r w:rsidRPr="008444BC">
        <w:rPr>
          <w:rFonts w:ascii="Bookman Old Style" w:eastAsia="Bookman Old Style" w:hAnsi="Bookman Old Style" w:cs="Bookman Old Style"/>
        </w:rPr>
        <w:t>melalui</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Sistem</w:t>
      </w:r>
      <w:proofErr w:type="spellEnd"/>
      <w:r w:rsidRPr="008444BC">
        <w:rPr>
          <w:rFonts w:ascii="Bookman Old Style" w:eastAsia="Bookman Old Style" w:hAnsi="Bookman Old Style" w:cs="Bookman Old Style"/>
        </w:rPr>
        <w:t xml:space="preserve"> OSS </w:t>
      </w:r>
      <w:proofErr w:type="spellStart"/>
      <w:r w:rsidRPr="008444BC">
        <w:rPr>
          <w:rFonts w:ascii="Bookman Old Style" w:hAnsi="Bookman Old Style"/>
          <w:color w:val="000000" w:themeColor="text1"/>
        </w:rPr>
        <w:t>memberikan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notifikasi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penolakan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kepada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rPr>
        <w:t>likuidator</w:t>
      </w:r>
      <w:proofErr w:type="spellEnd"/>
      <w:r w:rsidRPr="008444BC">
        <w:rPr>
          <w:rFonts w:ascii="Bookman Old Style" w:hAnsi="Bookman Old Style"/>
          <w:color w:val="000000"/>
        </w:rPr>
        <w:t>/</w:t>
      </w:r>
      <w:proofErr w:type="spellStart"/>
      <w:r w:rsidRPr="008444BC">
        <w:rPr>
          <w:rFonts w:ascii="Bookman Old Style" w:hAnsi="Bookman Old Style"/>
          <w:color w:val="000000" w:themeColor="text1"/>
        </w:rPr>
        <w:t>kurator</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untuk</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memperbaiki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permohonan</w:t>
      </w:r>
      <w:proofErr w:type="spellEnd"/>
      <w:r w:rsidRPr="008444BC">
        <w:rPr>
          <w:rFonts w:ascii="Bookman Old Style" w:hAnsi="Bookman Old Style"/>
          <w:color w:val="000000" w:themeColor="text1"/>
        </w:rPr>
        <w:t>.</w:t>
      </w:r>
    </w:p>
    <w:p w14:paraId="5AA95DC8" w14:textId="5DE5FAD4" w:rsidR="00AD2BE3" w:rsidRDefault="00AD2BE3">
      <w:pPr>
        <w:numPr>
          <w:ilvl w:val="0"/>
          <w:numId w:val="17"/>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Dalam hal BKPM, DPMPTSP provinsi, DPMPTSP kabupaten/kota, administrator KEK, atau badan pengusahaan KPBPB, sesuai kewenangannya tidak memberikan notifikasi persetujuan/penolakan permohonan Pencabutan ke Sistem OSS atas verifikasi </w:t>
      </w:r>
      <w:r w:rsidRPr="008444BC">
        <w:rPr>
          <w:rFonts w:ascii="Bookman Old Style" w:eastAsia="Bookman Old Style" w:hAnsi="Bookman Old Style" w:cs="Bookman Old Style"/>
          <w:sz w:val="24"/>
          <w:szCs w:val="24"/>
        </w:rPr>
        <w:lastRenderedPageBreak/>
        <w:t xml:space="preserve">sebagaimana dimaksud pada ayat (4), Sistem OSS menerbitkan Pencabutan. </w:t>
      </w:r>
    </w:p>
    <w:p w14:paraId="2E7F9CEC" w14:textId="5C164AC6" w:rsidR="00AD2BE3" w:rsidRPr="004E5A1F" w:rsidRDefault="00AD2BE3">
      <w:pPr>
        <w:numPr>
          <w:ilvl w:val="0"/>
          <w:numId w:val="17"/>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Pencabutan sebagaimana dimaksud pada ayat (5) diterbitkan sebagaimana format tercantum dalam Lampiran</w:t>
      </w:r>
      <w:r w:rsidR="002220FE" w:rsidRPr="004E5A1F">
        <w:rPr>
          <w:rFonts w:ascii="Bookman Old Style" w:eastAsia="Bookman Old Style" w:hAnsi="Bookman Old Style" w:cs="Bookman Old Style"/>
          <w:sz w:val="24"/>
          <w:szCs w:val="24"/>
          <w:lang w:val="en-US"/>
        </w:rPr>
        <w:t xml:space="preserve"> VII</w:t>
      </w:r>
      <w:r w:rsidRPr="008444BC">
        <w:rPr>
          <w:rFonts w:ascii="Bookman Old Style" w:eastAsia="Bookman Old Style" w:hAnsi="Bookman Old Style" w:cs="Bookman Old Style"/>
          <w:sz w:val="24"/>
          <w:szCs w:val="24"/>
        </w:rPr>
        <w:t xml:space="preserve"> yang merupakan bagian tidak terpisahkan dari Peraturan Badan ini.</w:t>
      </w:r>
    </w:p>
    <w:p w14:paraId="27A58A83" w14:textId="7E85AC46" w:rsidR="00FE09A0" w:rsidRPr="004E5A1F" w:rsidRDefault="00AD2BE3" w:rsidP="004E5A1F">
      <w:pPr>
        <w:numPr>
          <w:ilvl w:val="0"/>
          <w:numId w:val="17"/>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Pencabutan sebagaimana dimaksud pada ayat (</w:t>
      </w:r>
      <w:r w:rsidRPr="008444BC">
        <w:rPr>
          <w:rFonts w:ascii="Bookman Old Style" w:eastAsia="Bookman Old Style" w:hAnsi="Bookman Old Style" w:cs="Bookman Old Style"/>
          <w:sz w:val="24"/>
          <w:szCs w:val="24"/>
          <w:lang w:val="en-US"/>
        </w:rPr>
        <w:t>5</w:t>
      </w:r>
      <w:r w:rsidRPr="008444BC">
        <w:rPr>
          <w:rFonts w:ascii="Bookman Old Style" w:eastAsia="Bookman Old Style" w:hAnsi="Bookman Old Style" w:cs="Bookman Old Style"/>
          <w:sz w:val="24"/>
          <w:szCs w:val="24"/>
        </w:rPr>
        <w:t xml:space="preserve">) dinotifikasi oleh </w:t>
      </w:r>
      <w:r w:rsidRPr="004E5A1F">
        <w:rPr>
          <w:rFonts w:ascii="Bookman Old Style" w:hAnsi="Bookman Old Style" w:cs="Arial"/>
          <w:color w:val="000000" w:themeColor="text1"/>
          <w:sz w:val="24"/>
          <w:szCs w:val="24"/>
        </w:rPr>
        <w:t>S</w:t>
      </w:r>
      <w:r w:rsidRPr="008444BC">
        <w:rPr>
          <w:rFonts w:ascii="Bookman Old Style" w:hAnsi="Bookman Old Style" w:cs="Arial"/>
          <w:color w:val="000000" w:themeColor="text1"/>
          <w:sz w:val="24"/>
          <w:szCs w:val="24"/>
        </w:rPr>
        <w:t xml:space="preserve">istem </w:t>
      </w:r>
      <w:r w:rsidRPr="008444BC">
        <w:rPr>
          <w:rFonts w:ascii="Bookman Old Style" w:eastAsia="Bookman Old Style" w:hAnsi="Bookman Old Style" w:cs="Bookman Old Style"/>
          <w:sz w:val="24"/>
          <w:szCs w:val="24"/>
        </w:rPr>
        <w:t xml:space="preserve">OSS kepada </w:t>
      </w:r>
      <w:r w:rsidR="007211B5" w:rsidRPr="008444BC">
        <w:rPr>
          <w:rFonts w:ascii="Bookman Old Style" w:eastAsia="Bookman Old Style" w:hAnsi="Bookman Old Style" w:cs="Bookman Old Style"/>
          <w:sz w:val="24"/>
          <w:szCs w:val="24"/>
        </w:rPr>
        <w:t>kementerian/lembaga</w:t>
      </w:r>
      <w:r w:rsidRPr="008444BC">
        <w:rPr>
          <w:rFonts w:ascii="Bookman Old Style" w:eastAsia="Bookman Old Style" w:hAnsi="Bookman Old Style" w:cs="Bookman Old Style"/>
          <w:sz w:val="24"/>
          <w:szCs w:val="24"/>
        </w:rPr>
        <w:t xml:space="preserve">, Pemerintah Daerah dan Pelaku Usaha. </w:t>
      </w:r>
    </w:p>
    <w:p w14:paraId="3BCD4283" w14:textId="394CD176" w:rsidR="00AD2BE3" w:rsidRPr="008444BC" w:rsidRDefault="00AD2BE3">
      <w:pPr>
        <w:numPr>
          <w:ilvl w:val="0"/>
          <w:numId w:val="17"/>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Pencabutan sebagaimana dimaksud pada ayat (</w:t>
      </w:r>
      <w:r w:rsidRPr="008444BC">
        <w:rPr>
          <w:rFonts w:ascii="Bookman Old Style" w:eastAsia="Bookman Old Style" w:hAnsi="Bookman Old Style" w:cs="Bookman Old Style"/>
          <w:sz w:val="24"/>
          <w:szCs w:val="24"/>
          <w:lang w:val="en-US"/>
        </w:rPr>
        <w:t>5</w:t>
      </w:r>
      <w:r w:rsidRPr="008444BC">
        <w:rPr>
          <w:rFonts w:ascii="Bookman Old Style" w:eastAsia="Bookman Old Style" w:hAnsi="Bookman Old Style" w:cs="Bookman Old Style"/>
          <w:sz w:val="24"/>
          <w:szCs w:val="24"/>
        </w:rPr>
        <w:t>) diikuti dengan Pencabutan NIB sebagaimana tercantum dalam Lampiran</w:t>
      </w:r>
      <w:r w:rsidR="002220FE" w:rsidRPr="004E5A1F">
        <w:rPr>
          <w:rFonts w:ascii="Bookman Old Style" w:eastAsia="Bookman Old Style" w:hAnsi="Bookman Old Style" w:cs="Bookman Old Style"/>
          <w:sz w:val="24"/>
          <w:szCs w:val="24"/>
          <w:lang w:val="en-US"/>
        </w:rPr>
        <w:t xml:space="preserve"> VIII</w:t>
      </w:r>
      <w:r w:rsidRPr="008444BC">
        <w:rPr>
          <w:rFonts w:ascii="Bookman Old Style" w:eastAsia="Bookman Old Style" w:hAnsi="Bookman Old Style" w:cs="Bookman Old Style"/>
          <w:sz w:val="24"/>
          <w:szCs w:val="24"/>
        </w:rPr>
        <w:t xml:space="preserve"> yang merupakan bagian tidak terpisahkan dari Peraturan Badan ini.</w:t>
      </w:r>
      <w:r w:rsidRPr="008444BC" w:rsidDel="00B808AE">
        <w:rPr>
          <w:rFonts w:ascii="Bookman Old Style" w:eastAsia="Bookman Old Style" w:hAnsi="Bookman Old Style" w:cs="Bookman Old Style"/>
          <w:sz w:val="24"/>
          <w:szCs w:val="24"/>
        </w:rPr>
        <w:t xml:space="preserve"> </w:t>
      </w:r>
    </w:p>
    <w:p w14:paraId="33B93751" w14:textId="1B604F22" w:rsidR="001D6498" w:rsidRPr="004E5A1F" w:rsidRDefault="00AD2BE3">
      <w:pPr>
        <w:numPr>
          <w:ilvl w:val="0"/>
          <w:numId w:val="17"/>
        </w:numPr>
        <w:spacing w:after="0" w:line="360" w:lineRule="auto"/>
        <w:ind w:left="2552"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 xml:space="preserve">Atas </w:t>
      </w:r>
      <w:r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encabutan</w:t>
      </w:r>
      <w:r w:rsidRPr="008444BC">
        <w:rPr>
          <w:rFonts w:ascii="Bookman Old Style" w:hAnsi="Bookman Old Style"/>
          <w:color w:val="000000" w:themeColor="text1"/>
          <w:sz w:val="24"/>
          <w:szCs w:val="24"/>
          <w:lang w:val="en-US"/>
        </w:rPr>
        <w:t xml:space="preserve"> NIB </w:t>
      </w:r>
      <w:proofErr w:type="spellStart"/>
      <w:r w:rsidRPr="008444BC">
        <w:rPr>
          <w:rFonts w:ascii="Bookman Old Style" w:hAnsi="Bookman Old Style"/>
          <w:color w:val="000000" w:themeColor="text1"/>
          <w:sz w:val="24"/>
          <w:szCs w:val="24"/>
          <w:lang w:val="en-US"/>
        </w:rPr>
        <w:t>sebagaimana</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dimaksud</w:t>
      </w:r>
      <w:proofErr w:type="spellEnd"/>
      <w:r w:rsidRPr="008444BC">
        <w:rPr>
          <w:rFonts w:ascii="Bookman Old Style" w:hAnsi="Bookman Old Style"/>
          <w:color w:val="000000" w:themeColor="text1"/>
          <w:sz w:val="24"/>
          <w:szCs w:val="24"/>
          <w:lang w:val="en-US"/>
        </w:rPr>
        <w:t xml:space="preserve"> pada    </w:t>
      </w:r>
      <w:proofErr w:type="spellStart"/>
      <w:r w:rsidRPr="008444BC">
        <w:rPr>
          <w:rFonts w:ascii="Bookman Old Style" w:hAnsi="Bookman Old Style"/>
          <w:color w:val="000000" w:themeColor="text1"/>
          <w:sz w:val="24"/>
          <w:szCs w:val="24"/>
          <w:lang w:val="en-US"/>
        </w:rPr>
        <w:t>ayat</w:t>
      </w:r>
      <w:proofErr w:type="spellEnd"/>
      <w:r w:rsidRPr="008444BC">
        <w:rPr>
          <w:rFonts w:ascii="Bookman Old Style" w:hAnsi="Bookman Old Style"/>
          <w:color w:val="000000" w:themeColor="text1"/>
          <w:sz w:val="24"/>
          <w:szCs w:val="24"/>
          <w:lang w:val="en-US"/>
        </w:rPr>
        <w:t xml:space="preserve"> (8), </w:t>
      </w:r>
      <w:r w:rsidR="00824FC5" w:rsidRPr="004E5A1F">
        <w:rPr>
          <w:rFonts w:ascii="Bookman Old Style" w:hAnsi="Bookman Old Style" w:cs="Arial"/>
          <w:color w:val="000000" w:themeColor="text1"/>
          <w:sz w:val="24"/>
          <w:szCs w:val="24"/>
        </w:rPr>
        <w:t>dalam hal Pelaku Usaha tidak melakukan permohonan Perizinan Berusaha yang baru dalam kurun waktu 6 (enam) bulan sejak tanggal pencabutan NIB</w:t>
      </w:r>
      <w:r w:rsidR="00824FC5"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Sistem</w:t>
      </w:r>
      <w:proofErr w:type="spellEnd"/>
      <w:r w:rsidRPr="008444BC">
        <w:rPr>
          <w:rFonts w:ascii="Bookman Old Style" w:hAnsi="Bookman Old Style"/>
          <w:color w:val="000000" w:themeColor="text1"/>
          <w:sz w:val="24"/>
          <w:szCs w:val="24"/>
          <w:lang w:val="en-US"/>
        </w:rPr>
        <w:t xml:space="preserve"> OSS </w:t>
      </w:r>
      <w:proofErr w:type="spellStart"/>
      <w:r w:rsidR="001F0623" w:rsidRPr="004E5A1F">
        <w:rPr>
          <w:rFonts w:ascii="Bookman Old Style" w:hAnsi="Bookman Old Style"/>
          <w:color w:val="000000" w:themeColor="text1"/>
          <w:sz w:val="24"/>
          <w:szCs w:val="24"/>
          <w:lang w:val="en-US"/>
        </w:rPr>
        <w:t>otomatis</w:t>
      </w:r>
      <w:proofErr w:type="spellEnd"/>
      <w:r w:rsidR="001F0623" w:rsidRPr="004E5A1F">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membatalkan</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Hak</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Akses</w:t>
      </w:r>
      <w:proofErr w:type="spellEnd"/>
      <w:r w:rsidRPr="008444BC">
        <w:rPr>
          <w:rFonts w:ascii="Bookman Old Style" w:hAnsi="Bookman Old Style"/>
          <w:color w:val="000000" w:themeColor="text1"/>
          <w:sz w:val="24"/>
          <w:szCs w:val="24"/>
          <w:lang w:val="en-US"/>
        </w:rPr>
        <w:t xml:space="preserve">. </w:t>
      </w:r>
    </w:p>
    <w:p w14:paraId="58C88532" w14:textId="77777777" w:rsidR="00947710" w:rsidRPr="008444BC" w:rsidRDefault="00947710" w:rsidP="004E5A1F">
      <w:pPr>
        <w:spacing w:after="0" w:line="360" w:lineRule="auto"/>
        <w:ind w:left="2552"/>
        <w:jc w:val="both"/>
        <w:rPr>
          <w:rFonts w:ascii="Bookman Old Style" w:hAnsi="Bookman Old Style"/>
          <w:color w:val="000000"/>
          <w:sz w:val="24"/>
          <w:szCs w:val="24"/>
        </w:rPr>
      </w:pPr>
    </w:p>
    <w:p w14:paraId="638BF0B2" w14:textId="61F8E74E" w:rsidR="001D6498" w:rsidRPr="008444BC" w:rsidRDefault="001D6498">
      <w:pPr>
        <w:pStyle w:val="Heading8"/>
        <w:spacing w:before="0" w:after="0" w:line="360" w:lineRule="auto"/>
        <w:ind w:left="1985"/>
        <w:rPr>
          <w:rFonts w:eastAsia="Bookman Old Style" w:cs="Bookman Old Style"/>
          <w:color w:val="000000"/>
          <w:szCs w:val="24"/>
          <w:lang w:val="en-US"/>
        </w:rPr>
      </w:pPr>
      <w:r w:rsidRPr="004E5A1F">
        <w:rPr>
          <w:szCs w:val="24"/>
        </w:rPr>
        <w:t xml:space="preserve">Pasal </w:t>
      </w:r>
      <w:r w:rsidRPr="004E5A1F">
        <w:rPr>
          <w:szCs w:val="24"/>
          <w:lang w:val="en-US"/>
        </w:rPr>
        <w:t>2</w:t>
      </w:r>
      <w:r w:rsidRPr="008444BC">
        <w:rPr>
          <w:szCs w:val="24"/>
          <w:lang w:val="en-US"/>
        </w:rPr>
        <w:t>3</w:t>
      </w:r>
    </w:p>
    <w:p w14:paraId="0425AA96" w14:textId="3A59B749" w:rsidR="00AD2BE3" w:rsidRPr="008444BC" w:rsidRDefault="00AD2BE3">
      <w:pPr>
        <w:numPr>
          <w:ilvl w:val="0"/>
          <w:numId w:val="236"/>
        </w:numPr>
        <w:spacing w:after="0" w:line="360" w:lineRule="auto"/>
        <w:ind w:left="2552" w:hanging="572"/>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 xml:space="preserve">Permohonan Pencabutan sebagaimana dimaksud dalam </w:t>
      </w:r>
      <w:proofErr w:type="spellStart"/>
      <w:r w:rsidRPr="008444BC">
        <w:rPr>
          <w:rFonts w:ascii="Bookman Old Style" w:hAnsi="Bookman Old Style"/>
          <w:color w:val="000000" w:themeColor="text1"/>
          <w:sz w:val="24"/>
          <w:szCs w:val="24"/>
          <w:lang w:val="en-US"/>
        </w:rPr>
        <w:t>Pasal</w:t>
      </w:r>
      <w:proofErr w:type="spellEnd"/>
      <w:r w:rsidRPr="008444BC">
        <w:rPr>
          <w:rFonts w:ascii="Bookman Old Style" w:hAnsi="Bookman Old Style"/>
          <w:color w:val="000000" w:themeColor="text1"/>
          <w:sz w:val="24"/>
          <w:szCs w:val="24"/>
          <w:lang w:val="en-US"/>
        </w:rPr>
        <w:t xml:space="preserve"> </w:t>
      </w:r>
      <w:r w:rsidR="00254942" w:rsidRPr="008444BC">
        <w:rPr>
          <w:rFonts w:ascii="Bookman Old Style" w:hAnsi="Bookman Old Style"/>
          <w:color w:val="000000" w:themeColor="text1"/>
          <w:sz w:val="24"/>
          <w:szCs w:val="24"/>
          <w:lang w:val="en-US"/>
        </w:rPr>
        <w:t>2</w:t>
      </w:r>
      <w:r w:rsidR="001D6498" w:rsidRPr="008444BC">
        <w:rPr>
          <w:rFonts w:ascii="Bookman Old Style" w:hAnsi="Bookman Old Style"/>
          <w:color w:val="000000" w:themeColor="text1"/>
          <w:sz w:val="24"/>
          <w:szCs w:val="24"/>
          <w:lang w:val="en-US"/>
        </w:rPr>
        <w:t>0</w:t>
      </w:r>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ayat</w:t>
      </w:r>
      <w:proofErr w:type="spellEnd"/>
      <w:r w:rsidRPr="008444BC">
        <w:rPr>
          <w:rFonts w:ascii="Bookman Old Style" w:hAnsi="Bookman Old Style"/>
          <w:color w:val="000000" w:themeColor="text1"/>
          <w:sz w:val="24"/>
          <w:szCs w:val="24"/>
          <w:lang w:val="en-US"/>
        </w:rPr>
        <w:t xml:space="preserve"> (4) </w:t>
      </w:r>
      <w:proofErr w:type="spellStart"/>
      <w:r w:rsidRPr="008444BC">
        <w:rPr>
          <w:rFonts w:ascii="Bookman Old Style" w:hAnsi="Bookman Old Style"/>
          <w:color w:val="000000" w:themeColor="text1"/>
          <w:sz w:val="24"/>
          <w:szCs w:val="24"/>
          <w:lang w:val="en-US"/>
        </w:rPr>
        <w:t>huruf</w:t>
      </w:r>
      <w:proofErr w:type="spellEnd"/>
      <w:r w:rsidRPr="008444BC">
        <w:rPr>
          <w:rFonts w:ascii="Bookman Old Style" w:hAnsi="Bookman Old Style"/>
          <w:color w:val="000000" w:themeColor="text1"/>
          <w:sz w:val="24"/>
          <w:szCs w:val="24"/>
          <w:lang w:val="en-US"/>
        </w:rPr>
        <w:t xml:space="preserve"> </w:t>
      </w:r>
      <w:r w:rsidRPr="008444BC">
        <w:rPr>
          <w:rFonts w:ascii="Bookman Old Style" w:eastAsia="Bookman Old Style" w:hAnsi="Bookman Old Style" w:cs="Bookman Old Style"/>
          <w:sz w:val="24"/>
          <w:szCs w:val="24"/>
          <w:lang w:val="en-US"/>
        </w:rPr>
        <w:t>b</w:t>
      </w:r>
      <w:r w:rsidRPr="008444BC">
        <w:rPr>
          <w:rFonts w:ascii="Bookman Old Style" w:eastAsia="Bookman Old Style" w:hAnsi="Bookman Old Style" w:cs="Bookman Old Style"/>
          <w:sz w:val="24"/>
          <w:szCs w:val="24"/>
        </w:rPr>
        <w:t xml:space="preserve"> dilakukan oleh Pelaku Usaha secara daring </w:t>
      </w:r>
      <w:proofErr w:type="spellStart"/>
      <w:r w:rsidRPr="008444BC">
        <w:rPr>
          <w:rFonts w:ascii="Bookman Old Style" w:hAnsi="Bookman Old Style"/>
          <w:color w:val="000000" w:themeColor="text1"/>
          <w:sz w:val="24"/>
          <w:szCs w:val="24"/>
          <w:lang w:val="en-US"/>
        </w:rPr>
        <w:t>dengan</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validasi</w:t>
      </w:r>
      <w:proofErr w:type="spellEnd"/>
      <w:r w:rsidRPr="008444BC">
        <w:rPr>
          <w:rFonts w:ascii="Bookman Old Style" w:hAnsi="Bookman Old Style"/>
          <w:color w:val="000000" w:themeColor="text1"/>
          <w:sz w:val="24"/>
          <w:szCs w:val="24"/>
          <w:lang w:val="en-US"/>
        </w:rPr>
        <w:t xml:space="preserve"> data </w:t>
      </w:r>
      <w:r w:rsidRPr="008444BC">
        <w:rPr>
          <w:rFonts w:ascii="Bookman Old Style" w:hAnsi="Bookman Old Style"/>
          <w:color w:val="000000" w:themeColor="text1"/>
          <w:sz w:val="24"/>
          <w:szCs w:val="24"/>
          <w:lang w:val="en-AU"/>
        </w:rPr>
        <w:t xml:space="preserve">di </w:t>
      </w:r>
      <w:r w:rsidRPr="008444BC">
        <w:rPr>
          <w:rFonts w:ascii="Bookman Old Style" w:hAnsi="Bookman Old Style"/>
          <w:color w:val="000000" w:themeColor="text1"/>
          <w:sz w:val="24"/>
          <w:szCs w:val="24"/>
        </w:rPr>
        <w:t xml:space="preserve">Sistem OSS </w:t>
      </w:r>
      <w:r w:rsidRPr="008444BC">
        <w:rPr>
          <w:rFonts w:ascii="Bookman Old Style" w:hAnsi="Bookman Old Style"/>
          <w:color w:val="000000" w:themeColor="text1"/>
          <w:sz w:val="24"/>
          <w:szCs w:val="24"/>
          <w:lang w:val="en-AU"/>
        </w:rPr>
        <w:t xml:space="preserve">yang </w:t>
      </w:r>
      <w:proofErr w:type="spellStart"/>
      <w:r w:rsidRPr="008444BC">
        <w:rPr>
          <w:rFonts w:ascii="Bookman Old Style" w:hAnsi="Bookman Old Style"/>
          <w:color w:val="000000" w:themeColor="text1"/>
          <w:sz w:val="24"/>
          <w:szCs w:val="24"/>
          <w:lang w:val="en-US"/>
        </w:rPr>
        <w:t>meliputi</w:t>
      </w:r>
      <w:proofErr w:type="spellEnd"/>
      <w:r w:rsidRPr="008444BC">
        <w:rPr>
          <w:rFonts w:ascii="Bookman Old Style" w:eastAsia="Bookman Old Style" w:hAnsi="Bookman Old Style" w:cs="Bookman Old Style"/>
          <w:sz w:val="24"/>
          <w:szCs w:val="24"/>
        </w:rPr>
        <w:t>:</w:t>
      </w:r>
    </w:p>
    <w:p w14:paraId="340DF55D" w14:textId="77777777" w:rsidR="00AD2BE3" w:rsidRPr="008444BC" w:rsidRDefault="00AD2BE3">
      <w:pPr>
        <w:numPr>
          <w:ilvl w:val="0"/>
          <w:numId w:val="237"/>
        </w:numPr>
        <w:spacing w:after="0" w:line="360" w:lineRule="auto"/>
        <w:ind w:left="3119"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identitas direksi atau </w:t>
      </w:r>
      <w:proofErr w:type="spellStart"/>
      <w:r w:rsidRPr="008444BC">
        <w:rPr>
          <w:rFonts w:ascii="Bookman Old Style" w:eastAsia="Bookman Old Style" w:hAnsi="Bookman Old Style" w:cs="Bookman Old Style"/>
          <w:sz w:val="24"/>
          <w:szCs w:val="24"/>
          <w:lang w:val="en-US"/>
        </w:rPr>
        <w:t>kuasa</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direksi dari Sistem Administrasi Kependudukan yang dikelola oleh kementerian yang menyelenggarakan urusan di bidang pemerintahan dalam negeri;</w:t>
      </w:r>
    </w:p>
    <w:p w14:paraId="168AC575" w14:textId="77777777" w:rsidR="00AD2BE3" w:rsidRPr="008444BC" w:rsidRDefault="00AD2BE3">
      <w:pPr>
        <w:numPr>
          <w:ilvl w:val="0"/>
          <w:numId w:val="237"/>
        </w:numPr>
        <w:spacing w:after="0" w:line="360" w:lineRule="auto"/>
        <w:ind w:left="3119"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akta notaris tentang pendirian </w:t>
      </w:r>
      <w:r w:rsidRPr="008444BC">
        <w:rPr>
          <w:rFonts w:ascii="Bookman Old Style" w:eastAsia="Bookman Old Style" w:hAnsi="Bookman Old Style" w:cs="Bookman Old Style"/>
          <w:sz w:val="24"/>
          <w:szCs w:val="24"/>
          <w:lang w:val="en-US"/>
        </w:rPr>
        <w:t xml:space="preserve">badan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dan perubahan terakhir serta pengesahan dari Sistem Administrasi Badan Hukum (AHU-</w:t>
      </w:r>
      <w:r w:rsidRPr="008444BC">
        <w:rPr>
          <w:rFonts w:ascii="Bookman Old Style" w:eastAsia="Bookman Old Style" w:hAnsi="Bookman Old Style" w:cs="Bookman Old Style"/>
          <w:i/>
          <w:iCs/>
          <w:sz w:val="24"/>
          <w:szCs w:val="24"/>
        </w:rPr>
        <w:t>Online</w:t>
      </w:r>
      <w:r w:rsidRPr="008444BC">
        <w:rPr>
          <w:rFonts w:ascii="Bookman Old Style" w:eastAsia="Bookman Old Style" w:hAnsi="Bookman Old Style" w:cs="Bookman Old Style"/>
          <w:sz w:val="24"/>
          <w:szCs w:val="24"/>
        </w:rPr>
        <w:t xml:space="preserve">) yang dikelola oleh kementerian yang menyelenggarakan urusan pemerintahan di bidang hukum dan hak asasi manusia </w:t>
      </w:r>
      <w:proofErr w:type="spellStart"/>
      <w:r w:rsidRPr="008444BC">
        <w:rPr>
          <w:rFonts w:ascii="Bookman Old Style" w:eastAsia="Bookman Old Style" w:hAnsi="Bookman Old Style" w:cs="Bookman Old Style"/>
          <w:sz w:val="24"/>
          <w:szCs w:val="24"/>
          <w:lang w:val="en-AU"/>
        </w:rPr>
        <w:t>untuk</w:t>
      </w:r>
      <w:proofErr w:type="spellEnd"/>
      <w:r w:rsidRPr="008444BC">
        <w:rPr>
          <w:rFonts w:ascii="Bookman Old Style" w:eastAsia="Bookman Old Style" w:hAnsi="Bookman Old Style" w:cs="Bookman Old Style"/>
          <w:sz w:val="24"/>
          <w:szCs w:val="24"/>
        </w:rPr>
        <w:t xml:space="preserve"> penca</w:t>
      </w:r>
      <w:proofErr w:type="spellStart"/>
      <w:r w:rsidRPr="008444BC">
        <w:rPr>
          <w:rFonts w:ascii="Bookman Old Style" w:eastAsia="Bookman Old Style" w:hAnsi="Bookman Old Style" w:cs="Bookman Old Style"/>
          <w:sz w:val="24"/>
          <w:szCs w:val="24"/>
          <w:lang w:val="en-US"/>
        </w:rPr>
        <w:t>butan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atas</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dasar</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perubahan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maksud</w:t>
      </w:r>
      <w:proofErr w:type="spellEnd"/>
      <w:r w:rsidRPr="008444BC">
        <w:rPr>
          <w:rFonts w:ascii="Bookman Old Style" w:eastAsia="Bookman Old Style" w:hAnsi="Bookman Old Style" w:cs="Bookman Old Style"/>
          <w:sz w:val="24"/>
          <w:szCs w:val="24"/>
          <w:lang w:val="en-US"/>
        </w:rPr>
        <w:t xml:space="preserve"> dan </w:t>
      </w:r>
      <w:proofErr w:type="spellStart"/>
      <w:r w:rsidRPr="008444BC">
        <w:rPr>
          <w:rFonts w:ascii="Bookman Old Style" w:eastAsia="Bookman Old Style" w:hAnsi="Bookman Old Style" w:cs="Bookman Old Style"/>
          <w:sz w:val="24"/>
          <w:szCs w:val="24"/>
          <w:lang w:val="en-US"/>
        </w:rPr>
        <w:t>tujuan</w:t>
      </w:r>
      <w:proofErr w:type="spellEnd"/>
      <w:r w:rsidRPr="008444BC">
        <w:rPr>
          <w:rFonts w:ascii="Bookman Old Style" w:eastAsia="Bookman Old Style" w:hAnsi="Bookman Old Style" w:cs="Bookman Old Style"/>
          <w:sz w:val="24"/>
          <w:szCs w:val="24"/>
          <w:lang w:val="en-US"/>
        </w:rPr>
        <w:t xml:space="preserve"> badan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rPr>
        <w:t>;</w:t>
      </w:r>
    </w:p>
    <w:p w14:paraId="64C5D6B8" w14:textId="77777777" w:rsidR="00AD2BE3" w:rsidRPr="008444BC" w:rsidRDefault="00AD2BE3">
      <w:pPr>
        <w:pStyle w:val="ListParagraph"/>
        <w:numPr>
          <w:ilvl w:val="0"/>
          <w:numId w:val="237"/>
        </w:numPr>
        <w:spacing w:after="0" w:line="360" w:lineRule="auto"/>
        <w:ind w:left="3119"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lastRenderedPageBreak/>
        <w:t xml:space="preserve">LKPM </w:t>
      </w:r>
      <w:proofErr w:type="spellStart"/>
      <w:r w:rsidRPr="008444BC">
        <w:rPr>
          <w:rFonts w:ascii="Bookman Old Style" w:eastAsia="Bookman Old Style" w:hAnsi="Bookman Old Style" w:cs="Bookman Old Style"/>
          <w:sz w:val="24"/>
          <w:szCs w:val="24"/>
          <w:lang w:val="en-US"/>
        </w:rPr>
        <w:t>periode</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terakhir</w:t>
      </w:r>
      <w:proofErr w:type="spellEnd"/>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telah</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disetujui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atas</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seluruh</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proyek</w:t>
      </w:r>
      <w:proofErr w:type="spellEnd"/>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dimiliki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 dan</w:t>
      </w:r>
    </w:p>
    <w:p w14:paraId="14CB3A0C" w14:textId="77777777" w:rsidR="00AD2BE3" w:rsidRPr="008444BC" w:rsidRDefault="00AD2BE3">
      <w:pPr>
        <w:pStyle w:val="ListParagraph"/>
        <w:numPr>
          <w:ilvl w:val="0"/>
          <w:numId w:val="237"/>
        </w:numPr>
        <w:spacing w:after="0" w:line="360" w:lineRule="auto"/>
        <w:ind w:left="3119"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 xml:space="preserve">NPWP </w:t>
      </w:r>
      <w:proofErr w:type="spellStart"/>
      <w:r w:rsidRPr="008444BC">
        <w:rPr>
          <w:rFonts w:ascii="Bookman Old Style" w:eastAsia="Bookman Old Style" w:hAnsi="Bookman Old Style" w:cs="Bookman Old Style"/>
          <w:sz w:val="24"/>
          <w:szCs w:val="24"/>
          <w:lang w:val="en-US"/>
        </w:rPr>
        <w:t>terkait</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konfirmasi</w:t>
      </w:r>
      <w:proofErr w:type="spellEnd"/>
      <w:r w:rsidRPr="008444BC">
        <w:rPr>
          <w:rFonts w:ascii="Bookman Old Style" w:eastAsia="Bookman Old Style" w:hAnsi="Bookman Old Style" w:cs="Bookman Old Style"/>
          <w:sz w:val="24"/>
          <w:szCs w:val="24"/>
          <w:lang w:val="en-US"/>
        </w:rPr>
        <w:t xml:space="preserve"> status </w:t>
      </w:r>
      <w:proofErr w:type="spellStart"/>
      <w:r w:rsidRPr="008444BC">
        <w:rPr>
          <w:rFonts w:ascii="Bookman Old Style" w:eastAsia="Bookman Old Style" w:hAnsi="Bookman Old Style" w:cs="Bookman Old Style"/>
          <w:sz w:val="24"/>
          <w:szCs w:val="24"/>
          <w:lang w:val="en-US"/>
        </w:rPr>
        <w:t>wajib</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pajak</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 </w:t>
      </w:r>
      <w:proofErr w:type="spellStart"/>
      <w:r w:rsidRPr="008444BC">
        <w:rPr>
          <w:rFonts w:ascii="Bookman Old Style" w:eastAsia="Bookman Old Style" w:hAnsi="Bookman Old Style" w:cs="Bookman Old Style"/>
          <w:sz w:val="24"/>
          <w:szCs w:val="24"/>
          <w:lang w:val="en-US"/>
        </w:rPr>
        <w:t>dari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sistem</w:t>
      </w:r>
      <w:proofErr w:type="spellEnd"/>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dikelola</w:t>
      </w:r>
      <w:proofErr w:type="spellEnd"/>
      <w:r w:rsidRPr="008444BC">
        <w:rPr>
          <w:rFonts w:ascii="Bookman Old Style" w:eastAsia="Bookman Old Style" w:hAnsi="Bookman Old Style" w:cs="Bookman Old Style"/>
          <w:sz w:val="24"/>
          <w:szCs w:val="24"/>
          <w:lang w:val="en-US"/>
        </w:rPr>
        <w:t xml:space="preserve"> oleh </w:t>
      </w:r>
      <w:proofErr w:type="spellStart"/>
      <w:r w:rsidRPr="008444BC">
        <w:rPr>
          <w:rFonts w:ascii="Bookman Old Style" w:eastAsia="Bookman Old Style" w:hAnsi="Bookman Old Style" w:cs="Bookman Old Style"/>
          <w:sz w:val="24"/>
          <w:szCs w:val="24"/>
          <w:lang w:val="en-US"/>
        </w:rPr>
        <w:t>kementerian</w:t>
      </w:r>
      <w:proofErr w:type="spellEnd"/>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menyelenggarakan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urusan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pemerintahan</w:t>
      </w:r>
      <w:proofErr w:type="spellEnd"/>
      <w:r w:rsidRPr="008444BC">
        <w:rPr>
          <w:rFonts w:ascii="Bookman Old Style" w:eastAsia="Bookman Old Style" w:hAnsi="Bookman Old Style" w:cs="Bookman Old Style"/>
          <w:sz w:val="24"/>
          <w:szCs w:val="24"/>
          <w:lang w:val="en-US"/>
        </w:rPr>
        <w:t xml:space="preserve"> di </w:t>
      </w:r>
      <w:proofErr w:type="spellStart"/>
      <w:r w:rsidRPr="008444BC">
        <w:rPr>
          <w:rFonts w:ascii="Bookman Old Style" w:eastAsia="Bookman Old Style" w:hAnsi="Bookman Old Style" w:cs="Bookman Old Style"/>
          <w:sz w:val="24"/>
          <w:szCs w:val="24"/>
          <w:lang w:val="en-US"/>
        </w:rPr>
        <w:t>bidang</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keuangan</w:t>
      </w:r>
      <w:proofErr w:type="spellEnd"/>
      <w:r w:rsidRPr="008444BC">
        <w:rPr>
          <w:rFonts w:ascii="Bookman Old Style" w:eastAsia="Bookman Old Style" w:hAnsi="Bookman Old Style" w:cs="Bookman Old Style"/>
          <w:sz w:val="24"/>
          <w:szCs w:val="24"/>
          <w:lang w:val="en-US"/>
        </w:rPr>
        <w:t xml:space="preserve"> negara.</w:t>
      </w:r>
    </w:p>
    <w:p w14:paraId="03E5CB03" w14:textId="0344E7D7" w:rsidR="00FE09A0" w:rsidRPr="004E5A1F" w:rsidRDefault="00AD2BE3" w:rsidP="004E5A1F">
      <w:pPr>
        <w:pStyle w:val="ListParagraph"/>
        <w:numPr>
          <w:ilvl w:val="0"/>
          <w:numId w:val="236"/>
        </w:numPr>
        <w:spacing w:after="0" w:line="360" w:lineRule="auto"/>
        <w:ind w:left="2552" w:hanging="567"/>
        <w:jc w:val="both"/>
        <w:rPr>
          <w:rFonts w:ascii="Bookman Old Style" w:eastAsia="Bookman Old Style" w:hAnsi="Bookman Old Style" w:cs="Bookman Old Style"/>
          <w:sz w:val="24"/>
          <w:szCs w:val="24"/>
          <w:lang w:val="en-US"/>
        </w:rPr>
      </w:pPr>
      <w:proofErr w:type="spellStart"/>
      <w:r w:rsidRPr="008444BC">
        <w:rPr>
          <w:rFonts w:ascii="Bookman Old Style" w:eastAsia="Bookman Old Style" w:hAnsi="Bookman Old Style" w:cs="Bookman Old Style"/>
          <w:sz w:val="24"/>
          <w:szCs w:val="24"/>
          <w:lang w:val="en-US"/>
        </w:rPr>
        <w:t>Dalam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hal</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sebagaimana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dimaksud</w:t>
      </w:r>
      <w:proofErr w:type="spellEnd"/>
      <w:r w:rsidRPr="008444BC">
        <w:rPr>
          <w:rFonts w:ascii="Bookman Old Style" w:eastAsia="Bookman Old Style" w:hAnsi="Bookman Old Style" w:cs="Bookman Old Style"/>
          <w:sz w:val="24"/>
          <w:szCs w:val="24"/>
          <w:lang w:val="en-US"/>
        </w:rPr>
        <w:t xml:space="preserve"> pada </w:t>
      </w:r>
      <w:proofErr w:type="spellStart"/>
      <w:r w:rsidRPr="008444BC">
        <w:rPr>
          <w:rFonts w:ascii="Bookman Old Style" w:eastAsia="Bookman Old Style" w:hAnsi="Bookman Old Style" w:cs="Bookman Old Style"/>
          <w:sz w:val="24"/>
          <w:szCs w:val="24"/>
          <w:lang w:val="en-US"/>
        </w:rPr>
        <w:t>ayat</w:t>
      </w:r>
      <w:proofErr w:type="spellEnd"/>
      <w:r w:rsidRPr="008444BC">
        <w:rPr>
          <w:rFonts w:ascii="Bookman Old Style" w:eastAsia="Bookman Old Style" w:hAnsi="Bookman Old Style" w:cs="Bookman Old Style"/>
          <w:sz w:val="24"/>
          <w:szCs w:val="24"/>
          <w:lang w:val="en-US"/>
        </w:rPr>
        <w:t xml:space="preserve"> (1) </w:t>
      </w:r>
      <w:proofErr w:type="spellStart"/>
      <w:r w:rsidRPr="008444BC">
        <w:rPr>
          <w:rFonts w:ascii="Bookman Old Style" w:eastAsia="Bookman Old Style" w:hAnsi="Bookman Old Style" w:cs="Bookman Old Style"/>
          <w:sz w:val="24"/>
          <w:szCs w:val="24"/>
          <w:lang w:val="en-US"/>
        </w:rPr>
        <w:t>dilakukan</w:t>
      </w:r>
      <w:proofErr w:type="spellEnd"/>
      <w:r w:rsidRPr="008444BC">
        <w:rPr>
          <w:rFonts w:ascii="Bookman Old Style" w:eastAsia="Bookman Old Style" w:hAnsi="Bookman Old Style" w:cs="Bookman Old Style"/>
          <w:sz w:val="24"/>
          <w:szCs w:val="24"/>
          <w:lang w:val="en-US"/>
        </w:rPr>
        <w:t xml:space="preserve"> oleh:</w:t>
      </w:r>
    </w:p>
    <w:p w14:paraId="39D00EDD" w14:textId="77777777" w:rsidR="00AD2BE3" w:rsidRPr="008444BC" w:rsidRDefault="00AD2BE3">
      <w:pPr>
        <w:pStyle w:val="ListParagraph"/>
        <w:numPr>
          <w:ilvl w:val="1"/>
          <w:numId w:val="236"/>
        </w:numPr>
        <w:spacing w:after="0" w:line="360" w:lineRule="auto"/>
        <w:ind w:left="3119" w:hanging="567"/>
        <w:jc w:val="both"/>
        <w:rPr>
          <w:rFonts w:ascii="Bookman Old Style" w:hAnsi="Bookman Old Style"/>
          <w:color w:val="000000"/>
          <w:sz w:val="24"/>
          <w:szCs w:val="24"/>
          <w:lang w:val="en-US"/>
        </w:rPr>
      </w:pP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 orang </w:t>
      </w:r>
      <w:proofErr w:type="spellStart"/>
      <w:r w:rsidRPr="008444BC">
        <w:rPr>
          <w:rFonts w:ascii="Bookman Old Style" w:eastAsia="Bookman Old Style" w:hAnsi="Bookman Old Style" w:cs="Bookman Old Style"/>
          <w:sz w:val="24"/>
          <w:szCs w:val="24"/>
          <w:lang w:val="en-US"/>
        </w:rPr>
        <w:t>perseorangan</w:t>
      </w:r>
      <w:proofErr w:type="spellEnd"/>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tidak</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memiliki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akta</w:t>
      </w:r>
      <w:proofErr w:type="spellEnd"/>
      <w:r w:rsidRPr="008444BC">
        <w:rPr>
          <w:rFonts w:ascii="Bookman Old Style" w:eastAsia="Bookman Old Style" w:hAnsi="Bookman Old Style" w:cs="Bookman Old Style"/>
          <w:sz w:val="24"/>
          <w:szCs w:val="24"/>
          <w:lang w:val="en-US"/>
        </w:rPr>
        <w:t>;</w:t>
      </w:r>
    </w:p>
    <w:p w14:paraId="7DD70295" w14:textId="77777777" w:rsidR="00AD2BE3" w:rsidRPr="008444BC" w:rsidRDefault="00AD2BE3">
      <w:pPr>
        <w:pStyle w:val="ListParagraph"/>
        <w:numPr>
          <w:ilvl w:val="1"/>
          <w:numId w:val="236"/>
        </w:numPr>
        <w:spacing w:after="0" w:line="360" w:lineRule="auto"/>
        <w:ind w:left="3119" w:hanging="567"/>
        <w:jc w:val="both"/>
        <w:rPr>
          <w:rFonts w:ascii="Bookman Old Style" w:hAnsi="Bookman Old Style"/>
          <w:color w:val="000000"/>
          <w:sz w:val="24"/>
          <w:szCs w:val="24"/>
          <w:lang w:val="en-US"/>
        </w:rPr>
      </w:pP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 badan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AU"/>
        </w:rPr>
        <w:t>nonperseroan</w:t>
      </w:r>
      <w:proofErr w:type="spellEnd"/>
      <w:r w:rsidRPr="008444BC">
        <w:rPr>
          <w:rFonts w:ascii="Bookman Old Style" w:eastAsia="Bookman Old Style" w:hAnsi="Bookman Old Style" w:cs="Bookman Old Style"/>
          <w:sz w:val="24"/>
          <w:szCs w:val="24"/>
          <w:lang w:val="en-AU"/>
        </w:rPr>
        <w:t xml:space="preserve"> yang </w:t>
      </w:r>
      <w:proofErr w:type="spellStart"/>
      <w:r w:rsidRPr="008444BC">
        <w:rPr>
          <w:rFonts w:ascii="Bookman Old Style" w:eastAsia="Bookman Old Style" w:hAnsi="Bookman Old Style" w:cs="Bookman Old Style"/>
          <w:sz w:val="24"/>
          <w:szCs w:val="24"/>
          <w:lang w:val="en-AU"/>
        </w:rPr>
        <w:t>tidak</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memiliki</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akta</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dalam</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Sistem</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Administrasi</w:t>
      </w:r>
      <w:proofErr w:type="spellEnd"/>
      <w:r w:rsidRPr="008444BC">
        <w:rPr>
          <w:rFonts w:ascii="Bookman Old Style" w:eastAsia="Bookman Old Style" w:hAnsi="Bookman Old Style" w:cs="Bookman Old Style"/>
          <w:sz w:val="24"/>
          <w:szCs w:val="24"/>
          <w:lang w:val="en-AU"/>
        </w:rPr>
        <w:t xml:space="preserve"> Badan </w:t>
      </w:r>
      <w:proofErr w:type="spellStart"/>
      <w:r w:rsidRPr="008444BC">
        <w:rPr>
          <w:rFonts w:ascii="Bookman Old Style" w:eastAsia="Bookman Old Style" w:hAnsi="Bookman Old Style" w:cs="Bookman Old Style"/>
          <w:sz w:val="24"/>
          <w:szCs w:val="24"/>
          <w:lang w:val="en-AU"/>
        </w:rPr>
        <w:t>Hukum</w:t>
      </w:r>
      <w:proofErr w:type="spellEnd"/>
      <w:r w:rsidRPr="008444BC">
        <w:rPr>
          <w:rFonts w:ascii="Bookman Old Style" w:eastAsia="Bookman Old Style" w:hAnsi="Bookman Old Style" w:cs="Bookman Old Style"/>
          <w:sz w:val="24"/>
          <w:szCs w:val="24"/>
          <w:lang w:val="en-AU"/>
        </w:rPr>
        <w:t xml:space="preserve"> (AHU-</w:t>
      </w:r>
      <w:r w:rsidRPr="008444BC">
        <w:rPr>
          <w:rFonts w:ascii="Bookman Old Style" w:eastAsia="Bookman Old Style" w:hAnsi="Bookman Old Style" w:cs="Bookman Old Style"/>
          <w:i/>
          <w:iCs/>
          <w:sz w:val="24"/>
          <w:szCs w:val="24"/>
          <w:lang w:val="en-AU"/>
        </w:rPr>
        <w:t>Online</w:t>
      </w:r>
      <w:r w:rsidRPr="008444BC">
        <w:rPr>
          <w:rFonts w:ascii="Bookman Old Style" w:eastAsia="Bookman Old Style" w:hAnsi="Bookman Old Style" w:cs="Bookman Old Style"/>
          <w:sz w:val="24"/>
          <w:szCs w:val="24"/>
          <w:lang w:val="en-AU"/>
        </w:rPr>
        <w:t xml:space="preserve">) yang </w:t>
      </w:r>
      <w:proofErr w:type="spellStart"/>
      <w:r w:rsidRPr="008444BC">
        <w:rPr>
          <w:rFonts w:ascii="Bookman Old Style" w:eastAsia="Bookman Old Style" w:hAnsi="Bookman Old Style" w:cs="Bookman Old Style"/>
          <w:sz w:val="24"/>
          <w:szCs w:val="24"/>
          <w:lang w:val="en-AU"/>
        </w:rPr>
        <w:t>dikelola</w:t>
      </w:r>
      <w:proofErr w:type="spellEnd"/>
      <w:r w:rsidRPr="008444BC">
        <w:rPr>
          <w:rFonts w:ascii="Bookman Old Style" w:eastAsia="Bookman Old Style" w:hAnsi="Bookman Old Style" w:cs="Bookman Old Style"/>
          <w:sz w:val="24"/>
          <w:szCs w:val="24"/>
          <w:lang w:val="en-AU"/>
        </w:rPr>
        <w:t xml:space="preserve"> oleh </w:t>
      </w:r>
      <w:proofErr w:type="spellStart"/>
      <w:r w:rsidRPr="008444BC">
        <w:rPr>
          <w:rFonts w:ascii="Bookman Old Style" w:eastAsia="Bookman Old Style" w:hAnsi="Bookman Old Style" w:cs="Bookman Old Style"/>
          <w:sz w:val="24"/>
          <w:szCs w:val="24"/>
          <w:lang w:val="en-AU"/>
        </w:rPr>
        <w:t>kementerian</w:t>
      </w:r>
      <w:proofErr w:type="spellEnd"/>
      <w:r w:rsidRPr="008444BC">
        <w:rPr>
          <w:rFonts w:ascii="Bookman Old Style" w:eastAsia="Bookman Old Style" w:hAnsi="Bookman Old Style" w:cs="Bookman Old Style"/>
          <w:sz w:val="24"/>
          <w:szCs w:val="24"/>
          <w:lang w:val="en-AU"/>
        </w:rPr>
        <w:t xml:space="preserve"> yang </w:t>
      </w:r>
      <w:proofErr w:type="spellStart"/>
      <w:r w:rsidRPr="008444BC">
        <w:rPr>
          <w:rFonts w:ascii="Bookman Old Style" w:eastAsia="Bookman Old Style" w:hAnsi="Bookman Old Style" w:cs="Bookman Old Style"/>
          <w:sz w:val="24"/>
          <w:szCs w:val="24"/>
          <w:lang w:val="en-AU"/>
        </w:rPr>
        <w:t>menyelenggarakan</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urusan</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pemerintahan</w:t>
      </w:r>
      <w:proofErr w:type="spellEnd"/>
      <w:r w:rsidRPr="008444BC">
        <w:rPr>
          <w:rFonts w:ascii="Bookman Old Style" w:eastAsia="Bookman Old Style" w:hAnsi="Bookman Old Style" w:cs="Bookman Old Style"/>
          <w:sz w:val="24"/>
          <w:szCs w:val="24"/>
          <w:lang w:val="en-AU"/>
        </w:rPr>
        <w:t xml:space="preserve"> di </w:t>
      </w:r>
      <w:proofErr w:type="spellStart"/>
      <w:r w:rsidRPr="008444BC">
        <w:rPr>
          <w:rFonts w:ascii="Bookman Old Style" w:eastAsia="Bookman Old Style" w:hAnsi="Bookman Old Style" w:cs="Bookman Old Style"/>
          <w:sz w:val="24"/>
          <w:szCs w:val="24"/>
          <w:lang w:val="en-AU"/>
        </w:rPr>
        <w:t>bidang</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hukum</w:t>
      </w:r>
      <w:proofErr w:type="spellEnd"/>
      <w:r w:rsidRPr="008444BC">
        <w:rPr>
          <w:rFonts w:ascii="Bookman Old Style" w:eastAsia="Bookman Old Style" w:hAnsi="Bookman Old Style" w:cs="Bookman Old Style"/>
          <w:sz w:val="24"/>
          <w:szCs w:val="24"/>
          <w:lang w:val="en-AU"/>
        </w:rPr>
        <w:t xml:space="preserve"> dan </w:t>
      </w:r>
      <w:proofErr w:type="spellStart"/>
      <w:r w:rsidRPr="008444BC">
        <w:rPr>
          <w:rFonts w:ascii="Bookman Old Style" w:eastAsia="Bookman Old Style" w:hAnsi="Bookman Old Style" w:cs="Bookman Old Style"/>
          <w:sz w:val="24"/>
          <w:szCs w:val="24"/>
          <w:lang w:val="en-AU"/>
        </w:rPr>
        <w:t>hak</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asasi</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manusia</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atau</w:t>
      </w:r>
      <w:proofErr w:type="spellEnd"/>
      <w:r w:rsidRPr="008444BC">
        <w:rPr>
          <w:rFonts w:ascii="Bookman Old Style" w:eastAsia="Bookman Old Style" w:hAnsi="Bookman Old Style" w:cs="Bookman Old Style"/>
          <w:sz w:val="24"/>
          <w:szCs w:val="24"/>
          <w:lang w:val="en-AU"/>
        </w:rPr>
        <w:t xml:space="preserve"> </w:t>
      </w:r>
    </w:p>
    <w:p w14:paraId="3C8B0737" w14:textId="77777777" w:rsidR="00AD2BE3" w:rsidRPr="008444BC" w:rsidRDefault="00AD2BE3">
      <w:pPr>
        <w:pStyle w:val="ListParagraph"/>
        <w:numPr>
          <w:ilvl w:val="1"/>
          <w:numId w:val="236"/>
        </w:numPr>
        <w:spacing w:after="0" w:line="360" w:lineRule="auto"/>
        <w:ind w:left="3119" w:hanging="567"/>
        <w:jc w:val="both"/>
        <w:rPr>
          <w:rFonts w:ascii="Bookman Old Style" w:hAnsi="Bookman Old Style"/>
          <w:color w:val="000000"/>
          <w:sz w:val="24"/>
          <w:szCs w:val="24"/>
          <w:lang w:val="en-US"/>
        </w:rPr>
      </w:pPr>
      <w:proofErr w:type="spellStart"/>
      <w:r w:rsidRPr="008444BC">
        <w:rPr>
          <w:rFonts w:ascii="Bookman Old Style" w:eastAsia="Bookman Old Style" w:hAnsi="Bookman Old Style" w:cs="Bookman Old Style"/>
          <w:sz w:val="24"/>
          <w:szCs w:val="24"/>
          <w:lang w:val="en-AU"/>
        </w:rPr>
        <w:t>Pelaku</w:t>
      </w:r>
      <w:proofErr w:type="spellEnd"/>
      <w:r w:rsidRPr="008444BC">
        <w:rPr>
          <w:rFonts w:ascii="Bookman Old Style" w:eastAsia="Bookman Old Style" w:hAnsi="Bookman Old Style" w:cs="Bookman Old Style"/>
          <w:sz w:val="24"/>
          <w:szCs w:val="24"/>
          <w:lang w:val="en-AU"/>
        </w:rPr>
        <w:t xml:space="preserve"> Usaha yang </w:t>
      </w:r>
      <w:proofErr w:type="spellStart"/>
      <w:r w:rsidRPr="008444BC">
        <w:rPr>
          <w:rFonts w:ascii="Bookman Old Style" w:eastAsia="Bookman Old Style" w:hAnsi="Bookman Old Style" w:cs="Bookman Old Style"/>
          <w:sz w:val="24"/>
          <w:szCs w:val="24"/>
          <w:lang w:val="en-AU"/>
        </w:rPr>
        <w:t>hanya</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mencabut</w:t>
      </w:r>
      <w:proofErr w:type="spellEnd"/>
      <w:r w:rsidRPr="008444BC">
        <w:rPr>
          <w:rFonts w:ascii="Bookman Old Style" w:eastAsia="Bookman Old Style" w:hAnsi="Bookman Old Style" w:cs="Bookman Old Style"/>
          <w:sz w:val="24"/>
          <w:szCs w:val="24"/>
          <w:lang w:val="en-AU"/>
        </w:rPr>
        <w:t xml:space="preserve"> salah </w:t>
      </w:r>
      <w:proofErr w:type="spellStart"/>
      <w:r w:rsidRPr="008444BC">
        <w:rPr>
          <w:rFonts w:ascii="Bookman Old Style" w:eastAsia="Bookman Old Style" w:hAnsi="Bookman Old Style" w:cs="Bookman Old Style"/>
          <w:sz w:val="24"/>
          <w:szCs w:val="24"/>
          <w:lang w:val="en-AU"/>
        </w:rPr>
        <w:t>satu</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kegiatan</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usaha</w:t>
      </w:r>
      <w:proofErr w:type="spellEnd"/>
      <w:r w:rsidRPr="008444BC">
        <w:rPr>
          <w:rFonts w:ascii="Bookman Old Style" w:eastAsia="Bookman Old Style" w:hAnsi="Bookman Old Style" w:cs="Bookman Old Style"/>
          <w:sz w:val="24"/>
          <w:szCs w:val="24"/>
          <w:lang w:val="en-AU"/>
        </w:rPr>
        <w:t xml:space="preserve"> yang </w:t>
      </w:r>
      <w:proofErr w:type="spellStart"/>
      <w:r w:rsidRPr="008444BC">
        <w:rPr>
          <w:rFonts w:ascii="Bookman Old Style" w:eastAsia="Bookman Old Style" w:hAnsi="Bookman Old Style" w:cs="Bookman Old Style"/>
          <w:sz w:val="24"/>
          <w:szCs w:val="24"/>
          <w:lang w:val="en-AU"/>
        </w:rPr>
        <w:t>dimiliki</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dalam</w:t>
      </w:r>
      <w:proofErr w:type="spellEnd"/>
      <w:r w:rsidRPr="008444BC">
        <w:rPr>
          <w:rFonts w:ascii="Bookman Old Style" w:eastAsia="Bookman Old Style" w:hAnsi="Bookman Old Style" w:cs="Bookman Old Style"/>
          <w:sz w:val="24"/>
          <w:szCs w:val="24"/>
          <w:lang w:val="en-AU"/>
        </w:rPr>
        <w:t xml:space="preserve"> 1 (</w:t>
      </w:r>
      <w:proofErr w:type="spellStart"/>
      <w:r w:rsidRPr="008444BC">
        <w:rPr>
          <w:rFonts w:ascii="Bookman Old Style" w:eastAsia="Bookman Old Style" w:hAnsi="Bookman Old Style" w:cs="Bookman Old Style"/>
          <w:sz w:val="24"/>
          <w:szCs w:val="24"/>
          <w:lang w:val="en-AU"/>
        </w:rPr>
        <w:t>satu</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lokasi</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proyek</w:t>
      </w:r>
      <w:proofErr w:type="spellEnd"/>
      <w:r w:rsidRPr="008444BC">
        <w:rPr>
          <w:rFonts w:ascii="Bookman Old Style" w:eastAsia="Bookman Old Style" w:hAnsi="Bookman Old Style" w:cs="Bookman Old Style"/>
          <w:sz w:val="24"/>
          <w:szCs w:val="24"/>
          <w:lang w:val="en-AU"/>
        </w:rPr>
        <w:t>,</w:t>
      </w:r>
    </w:p>
    <w:p w14:paraId="3CA090D6" w14:textId="77777777" w:rsidR="00AD2BE3" w:rsidRPr="008444BC" w:rsidRDefault="00AD2BE3">
      <w:pPr>
        <w:spacing w:after="0" w:line="360" w:lineRule="auto"/>
        <w:ind w:left="2552"/>
        <w:jc w:val="both"/>
        <w:rPr>
          <w:rFonts w:ascii="Bookman Old Style" w:hAnsi="Bookman Old Style"/>
          <w:color w:val="000000"/>
          <w:sz w:val="24"/>
          <w:szCs w:val="24"/>
          <w:lang w:val="en-US"/>
        </w:rPr>
      </w:pPr>
      <w:proofErr w:type="spellStart"/>
      <w:r w:rsidRPr="008444BC">
        <w:rPr>
          <w:rFonts w:ascii="Bookman Old Style" w:eastAsia="Bookman Old Style" w:hAnsi="Bookman Old Style" w:cs="Bookman Old Style"/>
          <w:sz w:val="24"/>
          <w:szCs w:val="24"/>
          <w:lang w:val="en-AU"/>
        </w:rPr>
        <w:t>permohonan</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disertai</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dengan</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pengisian</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pernyataan</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Pencabutan</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dalam</w:t>
      </w:r>
      <w:proofErr w:type="spellEnd"/>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AU"/>
        </w:rPr>
        <w:t>Sistem</w:t>
      </w:r>
      <w:proofErr w:type="spellEnd"/>
      <w:r w:rsidRPr="008444BC">
        <w:rPr>
          <w:rFonts w:ascii="Bookman Old Style" w:eastAsia="Bookman Old Style" w:hAnsi="Bookman Old Style" w:cs="Bookman Old Style"/>
          <w:sz w:val="24"/>
          <w:szCs w:val="24"/>
          <w:lang w:val="en-AU"/>
        </w:rPr>
        <w:t xml:space="preserve"> OSS. </w:t>
      </w:r>
    </w:p>
    <w:p w14:paraId="76E142FF" w14:textId="10D58CA5" w:rsidR="00AD2BE3" w:rsidRPr="008444BC" w:rsidRDefault="00AD2BE3">
      <w:pPr>
        <w:pStyle w:val="ListParagraph"/>
        <w:numPr>
          <w:ilvl w:val="0"/>
          <w:numId w:val="236"/>
        </w:numPr>
        <w:spacing w:after="0" w:line="360" w:lineRule="auto"/>
        <w:ind w:left="2552" w:hanging="567"/>
        <w:jc w:val="both"/>
        <w:rPr>
          <w:rFonts w:ascii="Bookman Old Style" w:hAnsi="Bookman Old Style"/>
          <w:color w:val="000000"/>
          <w:sz w:val="24"/>
          <w:szCs w:val="24"/>
        </w:rPr>
      </w:pPr>
      <w:proofErr w:type="spellStart"/>
      <w:r w:rsidRPr="008444BC">
        <w:rPr>
          <w:rFonts w:ascii="Bookman Old Style" w:hAnsi="Bookman Old Style"/>
          <w:color w:val="000000"/>
          <w:sz w:val="24"/>
          <w:szCs w:val="24"/>
          <w:lang w:val="en-US"/>
        </w:rPr>
        <w:t>Dalam</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hal</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Pencabutan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sebagaimana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dimaksud</w:t>
      </w:r>
      <w:proofErr w:type="spellEnd"/>
      <w:r w:rsidRPr="008444BC">
        <w:rPr>
          <w:rFonts w:ascii="Bookman Old Style" w:hAnsi="Bookman Old Style"/>
          <w:color w:val="000000"/>
          <w:sz w:val="24"/>
          <w:szCs w:val="24"/>
          <w:lang w:val="en-US"/>
        </w:rPr>
        <w:t xml:space="preserve"> pada </w:t>
      </w:r>
      <w:proofErr w:type="spellStart"/>
      <w:r w:rsidRPr="008444BC">
        <w:rPr>
          <w:rFonts w:ascii="Bookman Old Style" w:hAnsi="Bookman Old Style"/>
          <w:color w:val="000000"/>
          <w:sz w:val="24"/>
          <w:szCs w:val="24"/>
          <w:lang w:val="en-US"/>
        </w:rPr>
        <w:t>ayat</w:t>
      </w:r>
      <w:proofErr w:type="spellEnd"/>
      <w:r w:rsidRPr="008444BC">
        <w:rPr>
          <w:rFonts w:ascii="Bookman Old Style" w:hAnsi="Bookman Old Style"/>
          <w:color w:val="000000"/>
          <w:sz w:val="24"/>
          <w:szCs w:val="24"/>
          <w:lang w:val="en-US"/>
        </w:rPr>
        <w:t xml:space="preserve"> (1) </w:t>
      </w:r>
      <w:proofErr w:type="spellStart"/>
      <w:r w:rsidRPr="008444BC">
        <w:rPr>
          <w:rFonts w:ascii="Bookman Old Style" w:hAnsi="Bookman Old Style"/>
          <w:color w:val="000000"/>
          <w:sz w:val="24"/>
          <w:szCs w:val="24"/>
          <w:lang w:val="en-US"/>
        </w:rPr>
        <w:t>dilakukan</w:t>
      </w:r>
      <w:proofErr w:type="spellEnd"/>
      <w:r w:rsidRPr="008444BC">
        <w:rPr>
          <w:rFonts w:ascii="Bookman Old Style" w:hAnsi="Bookman Old Style"/>
          <w:color w:val="000000"/>
          <w:sz w:val="24"/>
          <w:szCs w:val="24"/>
          <w:lang w:val="en-US"/>
        </w:rPr>
        <w:t xml:space="preserve"> oleh </w:t>
      </w:r>
      <w:proofErr w:type="spellStart"/>
      <w:r w:rsidRPr="008444BC">
        <w:rPr>
          <w:rFonts w:ascii="Bookman Old Style" w:hAnsi="Bookman Old Style"/>
          <w:color w:val="000000"/>
          <w:sz w:val="24"/>
          <w:szCs w:val="24"/>
          <w:lang w:val="en-US"/>
        </w:rPr>
        <w:t>Pelaku</w:t>
      </w:r>
      <w:proofErr w:type="spellEnd"/>
      <w:r w:rsidRPr="008444BC">
        <w:rPr>
          <w:rFonts w:ascii="Bookman Old Style" w:hAnsi="Bookman Old Style"/>
          <w:color w:val="000000"/>
          <w:sz w:val="24"/>
          <w:szCs w:val="24"/>
          <w:lang w:val="en-US"/>
        </w:rPr>
        <w:t xml:space="preserve"> Usaha PMA yang </w:t>
      </w:r>
      <w:proofErr w:type="spellStart"/>
      <w:r w:rsidRPr="008444BC">
        <w:rPr>
          <w:rFonts w:ascii="Bookman Old Style" w:hAnsi="Bookman Old Style"/>
          <w:color w:val="000000"/>
          <w:sz w:val="24"/>
          <w:szCs w:val="24"/>
          <w:lang w:val="en-US"/>
        </w:rPr>
        <w:t>hanya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memiliki</w:t>
      </w:r>
      <w:proofErr w:type="spellEnd"/>
      <w:r w:rsidRPr="008444BC">
        <w:rPr>
          <w:rFonts w:ascii="Bookman Old Style" w:hAnsi="Bookman Old Style"/>
          <w:color w:val="000000"/>
          <w:sz w:val="24"/>
          <w:szCs w:val="24"/>
          <w:lang w:val="en-US"/>
        </w:rPr>
        <w:t xml:space="preserve"> 1 (</w:t>
      </w:r>
      <w:proofErr w:type="spellStart"/>
      <w:r w:rsidRPr="008444BC">
        <w:rPr>
          <w:rFonts w:ascii="Bookman Old Style" w:hAnsi="Bookman Old Style"/>
          <w:color w:val="000000"/>
          <w:sz w:val="24"/>
          <w:szCs w:val="24"/>
          <w:lang w:val="en-US"/>
        </w:rPr>
        <w:t>satu</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kegiatan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usaha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maka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dilakukan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melalui</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Pencabutan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Likuidasi</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sebagaimana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dimaksud</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dalam</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Pasal</w:t>
      </w:r>
      <w:proofErr w:type="spellEnd"/>
      <w:r w:rsidR="00254942" w:rsidRPr="004E5A1F">
        <w:rPr>
          <w:rFonts w:ascii="Bookman Old Style" w:hAnsi="Bookman Old Style"/>
          <w:color w:val="000000"/>
          <w:sz w:val="24"/>
          <w:szCs w:val="24"/>
          <w:lang w:val="en-US"/>
        </w:rPr>
        <w:t xml:space="preserve"> </w:t>
      </w:r>
      <w:r w:rsidR="00254942" w:rsidRPr="008444BC">
        <w:rPr>
          <w:rFonts w:ascii="Bookman Old Style" w:hAnsi="Bookman Old Style"/>
          <w:color w:val="000000"/>
          <w:sz w:val="24"/>
          <w:szCs w:val="24"/>
          <w:lang w:val="en-US"/>
        </w:rPr>
        <w:t>2</w:t>
      </w:r>
      <w:r w:rsidR="001D6498" w:rsidRPr="004E5A1F">
        <w:rPr>
          <w:rFonts w:ascii="Bookman Old Style" w:hAnsi="Bookman Old Style"/>
          <w:color w:val="000000"/>
          <w:sz w:val="24"/>
          <w:szCs w:val="24"/>
          <w:lang w:val="en-US"/>
        </w:rPr>
        <w:t>2</w:t>
      </w:r>
      <w:r w:rsidR="001D6498" w:rsidRPr="008444BC">
        <w:rPr>
          <w:rFonts w:ascii="Bookman Old Style" w:hAnsi="Bookman Old Style"/>
          <w:color w:val="000000"/>
          <w:sz w:val="24"/>
          <w:szCs w:val="24"/>
          <w:lang w:val="en-US"/>
        </w:rPr>
        <w:t>.</w:t>
      </w:r>
    </w:p>
    <w:p w14:paraId="3AD42800" w14:textId="77777777" w:rsidR="00AD2BE3" w:rsidRPr="008444BC" w:rsidRDefault="00AD2BE3">
      <w:pPr>
        <w:pStyle w:val="ListParagraph"/>
        <w:numPr>
          <w:ilvl w:val="0"/>
          <w:numId w:val="236"/>
        </w:numPr>
        <w:spacing w:after="0" w:line="360" w:lineRule="auto"/>
        <w:ind w:left="2552" w:hanging="567"/>
        <w:jc w:val="both"/>
        <w:rPr>
          <w:rFonts w:ascii="Bookman Old Style" w:hAnsi="Bookman Old Style"/>
          <w:color w:val="000000"/>
          <w:sz w:val="24"/>
          <w:szCs w:val="24"/>
        </w:rPr>
      </w:pPr>
      <w:proofErr w:type="spellStart"/>
      <w:r w:rsidRPr="008444BC">
        <w:rPr>
          <w:rFonts w:ascii="Bookman Old Style" w:eastAsia="Bookman Old Style" w:hAnsi="Bookman Old Style" w:cs="Bookman Old Style"/>
          <w:sz w:val="24"/>
          <w:szCs w:val="24"/>
          <w:lang w:val="en-US"/>
        </w:rPr>
        <w:t>Dalam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hal</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sebagaimana dimaksud pada ayat (</w:t>
      </w:r>
      <w:r w:rsidRPr="008444BC">
        <w:rPr>
          <w:rFonts w:ascii="Bookman Old Style" w:eastAsia="Bookman Old Style" w:hAnsi="Bookman Old Style" w:cs="Bookman Old Style"/>
          <w:sz w:val="24"/>
          <w:szCs w:val="24"/>
          <w:lang w:val="en-US"/>
        </w:rPr>
        <w:t>1</w:t>
      </w:r>
      <w:r w:rsidRPr="008444BC">
        <w:rPr>
          <w:rFonts w:ascii="Bookman Old Style" w:eastAsia="Bookman Old Style" w:hAnsi="Bookman Old Style" w:cs="Bookman Old Style"/>
          <w:sz w:val="24"/>
          <w:szCs w:val="24"/>
        </w:rPr>
        <w:t xml:space="preserve">) </w:t>
      </w:r>
      <w:proofErr w:type="spellStart"/>
      <w:r w:rsidRPr="008444BC">
        <w:rPr>
          <w:rFonts w:ascii="Bookman Old Style" w:hAnsi="Bookman Old Style"/>
          <w:color w:val="000000"/>
          <w:sz w:val="24"/>
          <w:szCs w:val="24"/>
          <w:lang w:val="en-US"/>
        </w:rPr>
        <w:t>dilakukan</w:t>
      </w:r>
      <w:proofErr w:type="spellEnd"/>
      <w:r w:rsidRPr="008444BC">
        <w:rPr>
          <w:rFonts w:ascii="Bookman Old Style" w:hAnsi="Bookman Old Style"/>
          <w:color w:val="000000"/>
          <w:sz w:val="24"/>
          <w:szCs w:val="24"/>
          <w:lang w:val="en-US"/>
        </w:rPr>
        <w:t xml:space="preserve"> oleh </w:t>
      </w:r>
      <w:proofErr w:type="spellStart"/>
      <w:r w:rsidRPr="008444BC">
        <w:rPr>
          <w:rFonts w:ascii="Bookman Old Style" w:hAnsi="Bookman Old Style"/>
          <w:color w:val="000000"/>
          <w:sz w:val="24"/>
          <w:szCs w:val="24"/>
          <w:lang w:val="en-US"/>
        </w:rPr>
        <w:t>Pelaku</w:t>
      </w:r>
      <w:proofErr w:type="spellEnd"/>
      <w:r w:rsidRPr="008444BC">
        <w:rPr>
          <w:rFonts w:ascii="Bookman Old Style" w:hAnsi="Bookman Old Style"/>
          <w:color w:val="000000"/>
          <w:sz w:val="24"/>
          <w:szCs w:val="24"/>
          <w:lang w:val="en-US"/>
        </w:rPr>
        <w:t xml:space="preserve"> Usaha yang </w:t>
      </w:r>
      <w:proofErr w:type="spellStart"/>
      <w:r w:rsidRPr="008444BC">
        <w:rPr>
          <w:rFonts w:ascii="Bookman Old Style" w:hAnsi="Bookman Old Style"/>
          <w:color w:val="000000"/>
          <w:sz w:val="24"/>
          <w:szCs w:val="24"/>
          <w:lang w:val="en-US"/>
        </w:rPr>
        <w:t>memiliki</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lebih</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dari</w:t>
      </w:r>
      <w:proofErr w:type="spellEnd"/>
      <w:r w:rsidRPr="008444BC">
        <w:rPr>
          <w:rFonts w:ascii="Bookman Old Style" w:hAnsi="Bookman Old Style"/>
          <w:color w:val="000000"/>
          <w:sz w:val="24"/>
          <w:szCs w:val="24"/>
          <w:lang w:val="en-US"/>
        </w:rPr>
        <w:t xml:space="preserve"> 1 (</w:t>
      </w:r>
      <w:proofErr w:type="spellStart"/>
      <w:r w:rsidRPr="008444BC">
        <w:rPr>
          <w:rFonts w:ascii="Bookman Old Style" w:hAnsi="Bookman Old Style"/>
          <w:color w:val="000000"/>
          <w:sz w:val="24"/>
          <w:szCs w:val="24"/>
          <w:lang w:val="en-US"/>
        </w:rPr>
        <w:t>satu</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kegiatan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usaha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eastAsia="Bookman Old Style" w:hAnsi="Bookman Old Style" w:cs="Bookman Old Style"/>
          <w:sz w:val="24"/>
          <w:szCs w:val="24"/>
          <w:lang w:val="en-US"/>
        </w:rPr>
        <w:t>Sistem</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OSS</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secara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otomatis</w:t>
      </w:r>
      <w:proofErr w:type="spellEnd"/>
      <w:r w:rsidRPr="008444BC">
        <w:rPr>
          <w:rFonts w:ascii="Bookman Old Style" w:eastAsia="Bookman Old Style" w:hAnsi="Bookman Old Style" w:cs="Bookman Old Style"/>
          <w:sz w:val="24"/>
          <w:szCs w:val="24"/>
          <w:lang w:val="en-US"/>
        </w:rPr>
        <w:t>:</w:t>
      </w:r>
    </w:p>
    <w:p w14:paraId="780F491C" w14:textId="77777777" w:rsidR="00AD2BE3" w:rsidRPr="008444BC" w:rsidRDefault="00AD2BE3">
      <w:pPr>
        <w:pStyle w:val="ListParagraph"/>
        <w:numPr>
          <w:ilvl w:val="1"/>
          <w:numId w:val="236"/>
        </w:numPr>
        <w:spacing w:after="0" w:line="360" w:lineRule="auto"/>
        <w:ind w:left="3119" w:hanging="567"/>
        <w:jc w:val="both"/>
        <w:rPr>
          <w:rFonts w:ascii="Bookman Old Style" w:hAnsi="Bookman Old Style"/>
          <w:color w:val="000000"/>
          <w:sz w:val="24"/>
          <w:szCs w:val="24"/>
        </w:rPr>
      </w:pPr>
      <w:proofErr w:type="spellStart"/>
      <w:r w:rsidRPr="008444BC">
        <w:rPr>
          <w:rFonts w:ascii="Bookman Old Style" w:eastAsia="Bookman Old Style" w:hAnsi="Bookman Old Style" w:cs="Bookman Old Style"/>
          <w:sz w:val="24"/>
          <w:szCs w:val="24"/>
          <w:lang w:val="en-US"/>
        </w:rPr>
        <w:t>menerbitkan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pemutakhiran</w:t>
      </w:r>
      <w:proofErr w:type="spellEnd"/>
      <w:r w:rsidRPr="008444BC">
        <w:rPr>
          <w:rFonts w:ascii="Bookman Old Style" w:hAnsi="Bookman Old Style"/>
          <w:color w:val="000000" w:themeColor="text1"/>
          <w:sz w:val="24"/>
          <w:szCs w:val="24"/>
        </w:rPr>
        <w:t xml:space="preserve"> NIB</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atas</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kegiatan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dengan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tingkat</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Risiko</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rendah</w:t>
      </w:r>
      <w:proofErr w:type="spellEnd"/>
      <w:r w:rsidRPr="008444BC">
        <w:rPr>
          <w:rFonts w:ascii="Bookman Old Style" w:eastAsia="Bookman Old Style" w:hAnsi="Bookman Old Style" w:cs="Bookman Old Style"/>
          <w:sz w:val="24"/>
          <w:szCs w:val="24"/>
          <w:lang w:val="en-US"/>
        </w:rPr>
        <w:t>;</w:t>
      </w:r>
    </w:p>
    <w:p w14:paraId="7D74B174" w14:textId="77777777" w:rsidR="00AD2BE3" w:rsidRPr="008444BC" w:rsidRDefault="00AD2BE3">
      <w:pPr>
        <w:pStyle w:val="ListParagraph"/>
        <w:numPr>
          <w:ilvl w:val="1"/>
          <w:numId w:val="236"/>
        </w:numPr>
        <w:spacing w:after="0" w:line="360" w:lineRule="auto"/>
        <w:ind w:left="3119" w:hanging="567"/>
        <w:jc w:val="both"/>
        <w:rPr>
          <w:rFonts w:ascii="Bookman Old Style" w:hAnsi="Bookman Old Style"/>
          <w:color w:val="000000"/>
          <w:sz w:val="24"/>
          <w:szCs w:val="24"/>
        </w:rPr>
      </w:pPr>
      <w:proofErr w:type="spellStart"/>
      <w:r w:rsidRPr="008444BC">
        <w:rPr>
          <w:rFonts w:ascii="Bookman Old Style" w:eastAsia="Bookman Old Style" w:hAnsi="Bookman Old Style" w:cs="Bookman Old Style"/>
          <w:sz w:val="24"/>
          <w:szCs w:val="24"/>
          <w:lang w:val="en-US"/>
        </w:rPr>
        <w:t>mencabut</w:t>
      </w:r>
      <w:proofErr w:type="spellEnd"/>
      <w:r w:rsidRPr="008444BC">
        <w:rPr>
          <w:rFonts w:ascii="Bookman Old Style" w:eastAsia="Bookman Old Style" w:hAnsi="Bookman Old Style" w:cs="Bookman Old Style"/>
          <w:sz w:val="24"/>
          <w:szCs w:val="24"/>
          <w:lang w:val="en-US"/>
        </w:rPr>
        <w:t xml:space="preserve"> S</w:t>
      </w:r>
      <w:r w:rsidRPr="008444BC">
        <w:rPr>
          <w:rFonts w:ascii="Bookman Old Style" w:eastAsia="Bookman Old Style" w:hAnsi="Bookman Old Style" w:cs="Bookman Old Style"/>
          <w:sz w:val="24"/>
          <w:szCs w:val="24"/>
        </w:rPr>
        <w:t xml:space="preserve">ertifikat </w:t>
      </w:r>
      <w:r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tandar</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disertai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dengan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pemutakhiran</w:t>
      </w:r>
      <w:proofErr w:type="spellEnd"/>
      <w:r w:rsidRPr="008444BC">
        <w:rPr>
          <w:rFonts w:ascii="Bookman Old Style" w:hAnsi="Bookman Old Style"/>
          <w:color w:val="000000" w:themeColor="text1"/>
          <w:sz w:val="24"/>
          <w:szCs w:val="24"/>
        </w:rPr>
        <w:t xml:space="preserve"> NIB</w:t>
      </w:r>
      <w:r w:rsidRPr="008444BC">
        <w:rPr>
          <w:rFonts w:ascii="Bookman Old Style" w:hAnsi="Bookman Old Style"/>
          <w:color w:val="000000" w:themeColor="text1"/>
          <w:sz w:val="24"/>
          <w:szCs w:val="24"/>
          <w:lang w:val="en-US"/>
        </w:rPr>
        <w:t xml:space="preserve"> </w:t>
      </w:r>
      <w:proofErr w:type="spellStart"/>
      <w:r w:rsidRPr="008444BC">
        <w:rPr>
          <w:rFonts w:ascii="Bookman Old Style" w:eastAsia="Bookman Old Style" w:hAnsi="Bookman Old Style" w:cs="Bookman Old Style"/>
          <w:sz w:val="24"/>
          <w:szCs w:val="24"/>
          <w:lang w:val="en-US"/>
        </w:rPr>
        <w:t>atas</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kegiatan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dengan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tingkat</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Risiko</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menengah</w:t>
      </w:r>
      <w:proofErr w:type="spellEnd"/>
      <w:r w:rsidRPr="008444BC">
        <w:rPr>
          <w:rFonts w:ascii="Bookman Old Style" w:eastAsia="Bookman Old Style" w:hAnsi="Bookman Old Style" w:cs="Bookman Old Style"/>
          <w:sz w:val="24"/>
          <w:szCs w:val="24"/>
          <w:lang w:val="en-US"/>
        </w:rPr>
        <w:t>; dan/</w:t>
      </w:r>
      <w:proofErr w:type="spellStart"/>
      <w:r w:rsidRPr="008444BC">
        <w:rPr>
          <w:rFonts w:ascii="Bookman Old Style" w:eastAsia="Bookman Old Style" w:hAnsi="Bookman Old Style" w:cs="Bookman Old Style"/>
          <w:sz w:val="24"/>
          <w:szCs w:val="24"/>
          <w:lang w:val="en-US"/>
        </w:rPr>
        <w:t>atau</w:t>
      </w:r>
      <w:proofErr w:type="spellEnd"/>
    </w:p>
    <w:p w14:paraId="00C899C5" w14:textId="77777777" w:rsidR="00AD2BE3" w:rsidRPr="008444BC" w:rsidRDefault="00AD2BE3">
      <w:pPr>
        <w:pStyle w:val="ListParagraph"/>
        <w:numPr>
          <w:ilvl w:val="1"/>
          <w:numId w:val="236"/>
        </w:numPr>
        <w:spacing w:after="0" w:line="360" w:lineRule="auto"/>
        <w:ind w:left="3119" w:hanging="567"/>
        <w:jc w:val="both"/>
        <w:rPr>
          <w:rFonts w:ascii="Bookman Old Style" w:hAnsi="Bookman Old Style"/>
          <w:color w:val="000000"/>
          <w:sz w:val="24"/>
          <w:szCs w:val="24"/>
        </w:rPr>
      </w:pPr>
      <w:proofErr w:type="spellStart"/>
      <w:r w:rsidRPr="008444BC">
        <w:rPr>
          <w:rFonts w:ascii="Bookman Old Style" w:eastAsia="Bookman Old Style" w:hAnsi="Bookman Old Style" w:cs="Bookman Old Style"/>
          <w:sz w:val="24"/>
          <w:szCs w:val="24"/>
          <w:lang w:val="en-US"/>
        </w:rPr>
        <w:lastRenderedPageBreak/>
        <w:t>mencabut</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Izin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disertai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dengan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pemutakhiran</w:t>
      </w:r>
      <w:proofErr w:type="spellEnd"/>
      <w:r w:rsidRPr="008444BC">
        <w:rPr>
          <w:rFonts w:ascii="Bookman Old Style" w:hAnsi="Bookman Old Style"/>
          <w:color w:val="000000" w:themeColor="text1"/>
          <w:sz w:val="24"/>
          <w:szCs w:val="24"/>
        </w:rPr>
        <w:t xml:space="preserve"> NIB </w:t>
      </w:r>
      <w:proofErr w:type="spellStart"/>
      <w:r w:rsidRPr="008444BC">
        <w:rPr>
          <w:rFonts w:ascii="Bookman Old Style" w:eastAsia="Bookman Old Style" w:hAnsi="Bookman Old Style" w:cs="Bookman Old Style"/>
          <w:sz w:val="24"/>
          <w:szCs w:val="24"/>
          <w:lang w:val="en-US"/>
        </w:rPr>
        <w:t>atas</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kegiatan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dengan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tingkat</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Risiko</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tinggi</w:t>
      </w:r>
      <w:proofErr w:type="spellEnd"/>
      <w:r w:rsidRPr="008444BC">
        <w:rPr>
          <w:rFonts w:ascii="Bookman Old Style" w:hAnsi="Bookman Old Style"/>
          <w:color w:val="000000" w:themeColor="text1"/>
          <w:sz w:val="24"/>
          <w:szCs w:val="24"/>
          <w:lang w:val="en-US"/>
        </w:rPr>
        <w:t>.</w:t>
      </w:r>
    </w:p>
    <w:p w14:paraId="05CB970A" w14:textId="5EDAEA45" w:rsidR="00FE09A0" w:rsidRPr="004E5A1F" w:rsidRDefault="00AD2BE3" w:rsidP="004E5A1F">
      <w:pPr>
        <w:pStyle w:val="ListParagraph"/>
        <w:numPr>
          <w:ilvl w:val="0"/>
          <w:numId w:val="236"/>
        </w:numPr>
        <w:spacing w:after="0" w:line="360" w:lineRule="auto"/>
        <w:ind w:left="2552" w:hanging="567"/>
        <w:jc w:val="both"/>
        <w:rPr>
          <w:rFonts w:ascii="Bookman Old Style" w:eastAsia="Bookman Old Style" w:hAnsi="Bookman Old Style" w:cs="Bookman Old Style"/>
          <w:sz w:val="24"/>
          <w:szCs w:val="24"/>
          <w:lang w:val="en-US"/>
        </w:rPr>
      </w:pPr>
      <w:proofErr w:type="spellStart"/>
      <w:r w:rsidRPr="008444BC">
        <w:rPr>
          <w:rFonts w:ascii="Bookman Old Style" w:hAnsi="Bookman Old Style"/>
          <w:color w:val="000000"/>
          <w:sz w:val="24"/>
          <w:szCs w:val="24"/>
          <w:lang w:val="en-US"/>
        </w:rPr>
        <w:t>Atas</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Pencabutan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sebagaimana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dimaksud</w:t>
      </w:r>
      <w:proofErr w:type="spellEnd"/>
      <w:r w:rsidRPr="008444BC">
        <w:rPr>
          <w:rFonts w:ascii="Bookman Old Style" w:hAnsi="Bookman Old Style"/>
          <w:color w:val="000000"/>
          <w:sz w:val="24"/>
          <w:szCs w:val="24"/>
          <w:lang w:val="en-US"/>
        </w:rPr>
        <w:t xml:space="preserve"> pada </w:t>
      </w:r>
      <w:r w:rsidR="00FE09A0">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ayat</w:t>
      </w:r>
      <w:proofErr w:type="spellEnd"/>
      <w:r w:rsidRPr="008444BC">
        <w:rPr>
          <w:rFonts w:ascii="Bookman Old Style" w:hAnsi="Bookman Old Style"/>
          <w:color w:val="000000"/>
          <w:sz w:val="24"/>
          <w:szCs w:val="24"/>
          <w:lang w:val="en-US"/>
        </w:rPr>
        <w:t xml:space="preserve"> (4), </w:t>
      </w: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 </w:t>
      </w:r>
      <w:proofErr w:type="spellStart"/>
      <w:r w:rsidRPr="008444BC">
        <w:rPr>
          <w:rFonts w:ascii="Bookman Old Style" w:eastAsia="Bookman Old Style" w:hAnsi="Bookman Old Style" w:cs="Bookman Old Style"/>
          <w:sz w:val="24"/>
          <w:szCs w:val="24"/>
          <w:lang w:val="en-US"/>
        </w:rPr>
        <w:t>menindaklanjuti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dengan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melakukan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Sertifikat</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Standar</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produk</w:t>
      </w:r>
      <w:proofErr w:type="spellEnd"/>
      <w:r w:rsidRPr="008444BC">
        <w:rPr>
          <w:rFonts w:ascii="Bookman Old Style" w:eastAsia="Bookman Old Style" w:hAnsi="Bookman Old Style" w:cs="Bookman Old Style"/>
          <w:sz w:val="24"/>
          <w:szCs w:val="24"/>
          <w:lang w:val="en-US"/>
        </w:rPr>
        <w:t xml:space="preserve"> dan </w:t>
      </w:r>
      <w:proofErr w:type="spellStart"/>
      <w:r w:rsidRPr="008444BC">
        <w:rPr>
          <w:rFonts w:ascii="Bookman Old Style" w:eastAsia="Bookman Old Style" w:hAnsi="Bookman Old Style" w:cs="Bookman Old Style"/>
          <w:sz w:val="24"/>
          <w:szCs w:val="24"/>
          <w:lang w:val="en-US"/>
        </w:rPr>
        <w:t>Sertifikat</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Standar</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lang w:val="en-US"/>
        </w:rPr>
        <w:t>.</w:t>
      </w:r>
    </w:p>
    <w:p w14:paraId="184DF055" w14:textId="77777777" w:rsidR="00AD2BE3" w:rsidRPr="008444BC" w:rsidRDefault="00AD2BE3">
      <w:pPr>
        <w:pStyle w:val="ListParagraph"/>
        <w:numPr>
          <w:ilvl w:val="0"/>
          <w:numId w:val="236"/>
        </w:numPr>
        <w:spacing w:after="0" w:line="360" w:lineRule="auto"/>
        <w:ind w:left="2552" w:hanging="567"/>
        <w:jc w:val="both"/>
        <w:rPr>
          <w:rFonts w:ascii="Bookman Old Style" w:eastAsia="Bookman Old Style" w:hAnsi="Bookman Old Style" w:cs="Bookman Old Style"/>
          <w:sz w:val="24"/>
          <w:szCs w:val="24"/>
          <w:lang w:val="en-US"/>
        </w:rPr>
      </w:pPr>
      <w:proofErr w:type="spellStart"/>
      <w:r w:rsidRPr="008444BC">
        <w:rPr>
          <w:rFonts w:ascii="Bookman Old Style" w:eastAsia="Bookman Old Style" w:hAnsi="Bookman Old Style" w:cs="Bookman Old Style"/>
          <w:sz w:val="24"/>
          <w:szCs w:val="24"/>
          <w:lang w:val="en-US"/>
        </w:rPr>
        <w:t>Terhadap</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Perizinan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Berusaha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berdasarkan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permohonan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 </w:t>
      </w:r>
      <w:proofErr w:type="spellStart"/>
      <w:r w:rsidRPr="008444BC">
        <w:rPr>
          <w:rFonts w:ascii="Bookman Old Style" w:eastAsia="Bookman Old Style" w:hAnsi="Bookman Old Style" w:cs="Bookman Old Style"/>
          <w:sz w:val="24"/>
          <w:szCs w:val="24"/>
          <w:lang w:val="en-US"/>
        </w:rPr>
        <w:t>sebagaimana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dimaksud</w:t>
      </w:r>
      <w:proofErr w:type="spellEnd"/>
      <w:r w:rsidRPr="008444BC">
        <w:rPr>
          <w:rFonts w:ascii="Bookman Old Style" w:eastAsia="Bookman Old Style" w:hAnsi="Bookman Old Style" w:cs="Bookman Old Style"/>
          <w:sz w:val="24"/>
          <w:szCs w:val="24"/>
          <w:lang w:val="en-US"/>
        </w:rPr>
        <w:t xml:space="preserve"> pada </w:t>
      </w:r>
      <w:proofErr w:type="spellStart"/>
      <w:r w:rsidRPr="008444BC">
        <w:rPr>
          <w:rFonts w:ascii="Bookman Old Style" w:eastAsia="Bookman Old Style" w:hAnsi="Bookman Old Style" w:cs="Bookman Old Style"/>
          <w:sz w:val="24"/>
          <w:szCs w:val="24"/>
          <w:lang w:val="en-US"/>
        </w:rPr>
        <w:t>ayat</w:t>
      </w:r>
      <w:proofErr w:type="spellEnd"/>
      <w:r w:rsidRPr="008444BC">
        <w:rPr>
          <w:rFonts w:ascii="Bookman Old Style" w:eastAsia="Bookman Old Style" w:hAnsi="Bookman Old Style" w:cs="Bookman Old Style"/>
          <w:sz w:val="24"/>
          <w:szCs w:val="24"/>
          <w:lang w:val="en-US"/>
        </w:rPr>
        <w:t xml:space="preserve"> (4), Lembaga OSS, DPMPTSP </w:t>
      </w:r>
      <w:proofErr w:type="spellStart"/>
      <w:r w:rsidRPr="008444BC">
        <w:rPr>
          <w:rFonts w:ascii="Bookman Old Style" w:eastAsia="Bookman Old Style" w:hAnsi="Bookman Old Style" w:cs="Bookman Old Style"/>
          <w:sz w:val="24"/>
          <w:szCs w:val="24"/>
          <w:lang w:val="en-US"/>
        </w:rPr>
        <w:t>provinsi</w:t>
      </w:r>
      <w:proofErr w:type="spellEnd"/>
      <w:r w:rsidRPr="008444BC">
        <w:rPr>
          <w:rFonts w:ascii="Bookman Old Style" w:eastAsia="Bookman Old Style" w:hAnsi="Bookman Old Style" w:cs="Bookman Old Style"/>
          <w:sz w:val="24"/>
          <w:szCs w:val="24"/>
          <w:lang w:val="en-US"/>
        </w:rPr>
        <w:t xml:space="preserve">, DPMPTSP </w:t>
      </w:r>
      <w:proofErr w:type="spellStart"/>
      <w:r w:rsidRPr="008444BC">
        <w:rPr>
          <w:rFonts w:ascii="Bookman Old Style" w:eastAsia="Bookman Old Style" w:hAnsi="Bookman Old Style" w:cs="Bookman Old Style"/>
          <w:sz w:val="24"/>
          <w:szCs w:val="24"/>
          <w:lang w:val="en-US"/>
        </w:rPr>
        <w:t>kabupaten</w:t>
      </w:r>
      <w:proofErr w:type="spellEnd"/>
      <w:r w:rsidRPr="008444BC">
        <w:rPr>
          <w:rFonts w:ascii="Bookman Old Style" w:eastAsia="Bookman Old Style" w:hAnsi="Bookman Old Style" w:cs="Bookman Old Style"/>
          <w:sz w:val="24"/>
          <w:szCs w:val="24"/>
          <w:lang w:val="en-US"/>
        </w:rPr>
        <w:t>/</w:t>
      </w:r>
      <w:proofErr w:type="spellStart"/>
      <w:r w:rsidRPr="008444BC">
        <w:rPr>
          <w:rFonts w:ascii="Bookman Old Style" w:eastAsia="Bookman Old Style" w:hAnsi="Bookman Old Style" w:cs="Bookman Old Style"/>
          <w:sz w:val="24"/>
          <w:szCs w:val="24"/>
          <w:lang w:val="en-US"/>
        </w:rPr>
        <w:t>kota</w:t>
      </w:r>
      <w:proofErr w:type="spellEnd"/>
      <w:r w:rsidRPr="008444BC">
        <w:rPr>
          <w:rFonts w:ascii="Bookman Old Style" w:eastAsia="Bookman Old Style" w:hAnsi="Bookman Old Style" w:cs="Bookman Old Style"/>
          <w:sz w:val="24"/>
          <w:szCs w:val="24"/>
          <w:lang w:val="en-US"/>
        </w:rPr>
        <w:t xml:space="preserve">, administrator KEK, </w:t>
      </w:r>
      <w:proofErr w:type="spellStart"/>
      <w:r w:rsidRPr="008444BC">
        <w:rPr>
          <w:rFonts w:ascii="Bookman Old Style" w:eastAsia="Bookman Old Style" w:hAnsi="Bookman Old Style" w:cs="Bookman Old Style"/>
          <w:sz w:val="24"/>
          <w:szCs w:val="24"/>
          <w:lang w:val="en-US"/>
        </w:rPr>
        <w:t>atau</w:t>
      </w:r>
      <w:proofErr w:type="spellEnd"/>
      <w:r w:rsidRPr="008444BC">
        <w:rPr>
          <w:rFonts w:ascii="Bookman Old Style" w:eastAsia="Bookman Old Style" w:hAnsi="Bookman Old Style" w:cs="Bookman Old Style"/>
          <w:sz w:val="24"/>
          <w:szCs w:val="24"/>
          <w:lang w:val="en-US"/>
        </w:rPr>
        <w:t xml:space="preserve"> badan </w:t>
      </w:r>
      <w:proofErr w:type="spellStart"/>
      <w:r w:rsidRPr="008444BC">
        <w:rPr>
          <w:rFonts w:ascii="Bookman Old Style" w:eastAsia="Bookman Old Style" w:hAnsi="Bookman Old Style" w:cs="Bookman Old Style"/>
          <w:sz w:val="24"/>
          <w:szCs w:val="24"/>
          <w:lang w:val="en-US"/>
        </w:rPr>
        <w:t>pengusahaan</w:t>
      </w:r>
      <w:proofErr w:type="spellEnd"/>
      <w:r w:rsidRPr="008444BC">
        <w:rPr>
          <w:rFonts w:ascii="Bookman Old Style" w:eastAsia="Bookman Old Style" w:hAnsi="Bookman Old Style" w:cs="Bookman Old Style"/>
          <w:sz w:val="24"/>
          <w:szCs w:val="24"/>
          <w:lang w:val="en-US"/>
        </w:rPr>
        <w:t xml:space="preserve"> KPBPB </w:t>
      </w:r>
      <w:proofErr w:type="spellStart"/>
      <w:r w:rsidRPr="008444BC">
        <w:rPr>
          <w:rFonts w:ascii="Bookman Old Style" w:eastAsia="Bookman Old Style" w:hAnsi="Bookman Old Style" w:cs="Bookman Old Style"/>
          <w:sz w:val="24"/>
          <w:szCs w:val="24"/>
          <w:lang w:val="en-US"/>
        </w:rPr>
        <w:t>sesuai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kewenangannya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menerbitkan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melalui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Sistem</w:t>
      </w:r>
      <w:proofErr w:type="spellEnd"/>
      <w:r w:rsidRPr="008444BC">
        <w:rPr>
          <w:rFonts w:ascii="Bookman Old Style" w:eastAsia="Bookman Old Style" w:hAnsi="Bookman Old Style" w:cs="Bookman Old Style"/>
          <w:sz w:val="24"/>
          <w:szCs w:val="24"/>
          <w:lang w:val="en-US"/>
        </w:rPr>
        <w:t xml:space="preserve"> OSS.</w:t>
      </w:r>
    </w:p>
    <w:p w14:paraId="0109A352" w14:textId="36BEA524" w:rsidR="00AD2BE3" w:rsidRPr="008444BC" w:rsidRDefault="00AD2BE3">
      <w:pPr>
        <w:pStyle w:val="ListParagraph"/>
        <w:numPr>
          <w:ilvl w:val="0"/>
          <w:numId w:val="236"/>
        </w:numPr>
        <w:spacing w:after="0" w:line="360" w:lineRule="auto"/>
        <w:ind w:left="2552"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 xml:space="preserve">Format </w:t>
      </w: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sebagaimana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dimaksud</w:t>
      </w:r>
      <w:proofErr w:type="spellEnd"/>
      <w:r w:rsidRPr="008444BC">
        <w:rPr>
          <w:rFonts w:ascii="Bookman Old Style" w:eastAsia="Bookman Old Style" w:hAnsi="Bookman Old Style" w:cs="Bookman Old Style"/>
          <w:sz w:val="24"/>
          <w:szCs w:val="24"/>
          <w:lang w:val="en-US"/>
        </w:rPr>
        <w:t xml:space="preserve"> pada      </w:t>
      </w:r>
      <w:proofErr w:type="spellStart"/>
      <w:r w:rsidRPr="008444BC">
        <w:rPr>
          <w:rFonts w:ascii="Bookman Old Style" w:eastAsia="Bookman Old Style" w:hAnsi="Bookman Old Style" w:cs="Bookman Old Style"/>
          <w:sz w:val="24"/>
          <w:szCs w:val="24"/>
          <w:lang w:val="en-US"/>
        </w:rPr>
        <w:t>ayat</w:t>
      </w:r>
      <w:proofErr w:type="spellEnd"/>
      <w:r w:rsidRPr="008444BC">
        <w:rPr>
          <w:rFonts w:ascii="Bookman Old Style" w:eastAsia="Bookman Old Style" w:hAnsi="Bookman Old Style" w:cs="Bookman Old Style"/>
          <w:sz w:val="24"/>
          <w:szCs w:val="24"/>
          <w:lang w:val="en-US"/>
        </w:rPr>
        <w:t xml:space="preserve"> (6) </w:t>
      </w:r>
      <w:proofErr w:type="spellStart"/>
      <w:r w:rsidRPr="008444BC">
        <w:rPr>
          <w:rFonts w:ascii="Bookman Old Style" w:eastAsia="Bookman Old Style" w:hAnsi="Bookman Old Style" w:cs="Bookman Old Style"/>
          <w:sz w:val="24"/>
          <w:szCs w:val="24"/>
          <w:lang w:val="en-US"/>
        </w:rPr>
        <w:t>tercantum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dalam</w:t>
      </w:r>
      <w:proofErr w:type="spellEnd"/>
      <w:r w:rsidRPr="008444BC">
        <w:rPr>
          <w:rFonts w:ascii="Bookman Old Style" w:eastAsia="Bookman Old Style" w:hAnsi="Bookman Old Style" w:cs="Bookman Old Style"/>
          <w:sz w:val="24"/>
          <w:szCs w:val="24"/>
          <w:lang w:val="en-US"/>
        </w:rPr>
        <w:t xml:space="preserve"> Lampiran</w:t>
      </w:r>
      <w:r w:rsidR="002220FE" w:rsidRPr="004E5A1F">
        <w:rPr>
          <w:rFonts w:ascii="Bookman Old Style" w:eastAsia="Bookman Old Style" w:hAnsi="Bookman Old Style" w:cs="Bookman Old Style"/>
          <w:sz w:val="24"/>
          <w:szCs w:val="24"/>
          <w:lang w:val="en-US"/>
        </w:rPr>
        <w:t xml:space="preserve"> IX</w:t>
      </w:r>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merupakan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bagian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tidak</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terpisahkan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dari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Peraturan</w:t>
      </w:r>
      <w:proofErr w:type="spellEnd"/>
      <w:r w:rsidRPr="008444BC">
        <w:rPr>
          <w:rFonts w:ascii="Bookman Old Style" w:eastAsia="Bookman Old Style" w:hAnsi="Bookman Old Style" w:cs="Bookman Old Style"/>
          <w:sz w:val="24"/>
          <w:szCs w:val="24"/>
          <w:lang w:val="en-US"/>
        </w:rPr>
        <w:t xml:space="preserve"> Badan </w:t>
      </w:r>
      <w:proofErr w:type="spellStart"/>
      <w:r w:rsidRPr="008444BC">
        <w:rPr>
          <w:rFonts w:ascii="Bookman Old Style" w:eastAsia="Bookman Old Style" w:hAnsi="Bookman Old Style" w:cs="Bookman Old Style"/>
          <w:sz w:val="24"/>
          <w:szCs w:val="24"/>
          <w:lang w:val="en-US"/>
        </w:rPr>
        <w:t>ini</w:t>
      </w:r>
      <w:proofErr w:type="spellEnd"/>
      <w:r w:rsidRPr="008444BC">
        <w:rPr>
          <w:rFonts w:ascii="Bookman Old Style" w:eastAsia="Bookman Old Style" w:hAnsi="Bookman Old Style" w:cs="Bookman Old Style"/>
          <w:sz w:val="24"/>
          <w:szCs w:val="24"/>
          <w:lang w:val="en-US"/>
        </w:rPr>
        <w:t>.</w:t>
      </w:r>
    </w:p>
    <w:p w14:paraId="69CB1F9F" w14:textId="3BCA4402" w:rsidR="00AD2BE3" w:rsidRPr="008444BC" w:rsidRDefault="00AD2BE3">
      <w:pPr>
        <w:pStyle w:val="ListParagraph"/>
        <w:numPr>
          <w:ilvl w:val="0"/>
          <w:numId w:val="236"/>
        </w:numPr>
        <w:spacing w:after="0" w:line="360" w:lineRule="auto"/>
        <w:ind w:left="2552" w:hanging="567"/>
        <w:jc w:val="both"/>
        <w:rPr>
          <w:rFonts w:ascii="Bookman Old Style" w:eastAsia="Bookman Old Style" w:hAnsi="Bookman Old Style" w:cs="Bookman Old Style"/>
          <w:sz w:val="24"/>
          <w:szCs w:val="24"/>
          <w:lang w:val="en-US"/>
        </w:rPr>
      </w:pP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sebagaimana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dimaksud</w:t>
      </w:r>
      <w:proofErr w:type="spellEnd"/>
      <w:r w:rsidRPr="008444BC">
        <w:rPr>
          <w:rFonts w:ascii="Bookman Old Style" w:eastAsia="Bookman Old Style" w:hAnsi="Bookman Old Style" w:cs="Bookman Old Style"/>
          <w:sz w:val="24"/>
          <w:szCs w:val="24"/>
          <w:lang w:val="en-US"/>
        </w:rPr>
        <w:t xml:space="preserve"> pada </w:t>
      </w:r>
      <w:proofErr w:type="spellStart"/>
      <w:r w:rsidRPr="008444BC">
        <w:rPr>
          <w:rFonts w:ascii="Bookman Old Style" w:eastAsia="Bookman Old Style" w:hAnsi="Bookman Old Style" w:cs="Bookman Old Style"/>
          <w:sz w:val="24"/>
          <w:szCs w:val="24"/>
          <w:lang w:val="en-US"/>
        </w:rPr>
        <w:t>ayat</w:t>
      </w:r>
      <w:proofErr w:type="spellEnd"/>
      <w:r w:rsidRPr="008444BC">
        <w:rPr>
          <w:rFonts w:ascii="Bookman Old Style" w:eastAsia="Bookman Old Style" w:hAnsi="Bookman Old Style" w:cs="Bookman Old Style"/>
          <w:sz w:val="24"/>
          <w:szCs w:val="24"/>
          <w:lang w:val="en-US"/>
        </w:rPr>
        <w:t xml:space="preserve"> (6) </w:t>
      </w:r>
      <w:proofErr w:type="spellStart"/>
      <w:r w:rsidRPr="008444BC">
        <w:rPr>
          <w:rFonts w:ascii="Bookman Old Style" w:eastAsia="Bookman Old Style" w:hAnsi="Bookman Old Style" w:cs="Bookman Old Style"/>
          <w:sz w:val="24"/>
          <w:szCs w:val="24"/>
          <w:lang w:val="en-US"/>
        </w:rPr>
        <w:t>dinotifikasi</w:t>
      </w:r>
      <w:proofErr w:type="spellEnd"/>
      <w:r w:rsidRPr="008444BC">
        <w:rPr>
          <w:rFonts w:ascii="Bookman Old Style" w:eastAsia="Bookman Old Style" w:hAnsi="Bookman Old Style" w:cs="Bookman Old Style"/>
          <w:sz w:val="24"/>
          <w:szCs w:val="24"/>
          <w:lang w:val="en-US"/>
        </w:rPr>
        <w:t xml:space="preserve"> oleh </w:t>
      </w:r>
      <w:proofErr w:type="spellStart"/>
      <w:r w:rsidRPr="008444BC">
        <w:rPr>
          <w:rFonts w:ascii="Bookman Old Style" w:eastAsia="Bookman Old Style" w:hAnsi="Bookman Old Style" w:cs="Bookman Old Style"/>
          <w:sz w:val="24"/>
          <w:szCs w:val="24"/>
          <w:lang w:val="en-US"/>
        </w:rPr>
        <w:t>Sistem</w:t>
      </w:r>
      <w:proofErr w:type="spellEnd"/>
      <w:r w:rsidRPr="008444BC">
        <w:rPr>
          <w:rFonts w:ascii="Bookman Old Style" w:eastAsia="Bookman Old Style" w:hAnsi="Bookman Old Style" w:cs="Bookman Old Style"/>
          <w:sz w:val="24"/>
          <w:szCs w:val="24"/>
          <w:lang w:val="en-US"/>
        </w:rPr>
        <w:t xml:space="preserve"> OSS </w:t>
      </w:r>
      <w:proofErr w:type="spellStart"/>
      <w:r w:rsidRPr="008444BC">
        <w:rPr>
          <w:rFonts w:ascii="Bookman Old Style" w:eastAsia="Bookman Old Style" w:hAnsi="Bookman Old Style" w:cs="Bookman Old Style"/>
          <w:sz w:val="24"/>
          <w:szCs w:val="24"/>
          <w:lang w:val="en-US"/>
        </w:rPr>
        <w:t>kepada</w:t>
      </w:r>
      <w:proofErr w:type="spellEnd"/>
      <w:r w:rsidRPr="008444BC">
        <w:rPr>
          <w:rFonts w:ascii="Bookman Old Style" w:eastAsia="Bookman Old Style" w:hAnsi="Bookman Old Style" w:cs="Bookman Old Style"/>
          <w:sz w:val="24"/>
          <w:szCs w:val="24"/>
          <w:lang w:val="en-US"/>
        </w:rPr>
        <w:t xml:space="preserve"> </w:t>
      </w:r>
      <w:proofErr w:type="spellStart"/>
      <w:r w:rsidR="007211B5" w:rsidRPr="008444BC">
        <w:rPr>
          <w:rFonts w:ascii="Bookman Old Style" w:eastAsia="Bookman Old Style" w:hAnsi="Bookman Old Style" w:cs="Bookman Old Style"/>
          <w:sz w:val="24"/>
          <w:szCs w:val="24"/>
          <w:lang w:val="en-US"/>
        </w:rPr>
        <w:t>kementerian</w:t>
      </w:r>
      <w:proofErr w:type="spellEnd"/>
      <w:r w:rsidR="007211B5" w:rsidRPr="008444BC">
        <w:rPr>
          <w:rFonts w:ascii="Bookman Old Style" w:eastAsia="Bookman Old Style" w:hAnsi="Bookman Old Style" w:cs="Bookman Old Style"/>
          <w:sz w:val="24"/>
          <w:szCs w:val="24"/>
          <w:lang w:val="en-US"/>
        </w:rPr>
        <w:t>/</w:t>
      </w:r>
      <w:proofErr w:type="spellStart"/>
      <w:r w:rsidR="007211B5" w:rsidRPr="008444BC">
        <w:rPr>
          <w:rFonts w:ascii="Bookman Old Style" w:eastAsia="Bookman Old Style" w:hAnsi="Bookman Old Style" w:cs="Bookman Old Style"/>
          <w:sz w:val="24"/>
          <w:szCs w:val="24"/>
          <w:lang w:val="en-US"/>
        </w:rPr>
        <w:t>lembaga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Pemerintah</w:t>
      </w:r>
      <w:proofErr w:type="spellEnd"/>
      <w:r w:rsidRPr="008444BC">
        <w:rPr>
          <w:rFonts w:ascii="Bookman Old Style" w:eastAsia="Bookman Old Style" w:hAnsi="Bookman Old Style" w:cs="Bookman Old Style"/>
          <w:sz w:val="24"/>
          <w:szCs w:val="24"/>
          <w:lang w:val="en-US"/>
        </w:rPr>
        <w:t xml:space="preserve"> Daerah dan </w:t>
      </w: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 </w:t>
      </w:r>
    </w:p>
    <w:p w14:paraId="3088FA02" w14:textId="77777777" w:rsidR="00AD2BE3" w:rsidRPr="008444BC" w:rsidRDefault="00AD2BE3">
      <w:pPr>
        <w:pStyle w:val="ListParagraph"/>
        <w:numPr>
          <w:ilvl w:val="0"/>
          <w:numId w:val="236"/>
        </w:numPr>
        <w:spacing w:after="0" w:line="360" w:lineRule="auto"/>
        <w:ind w:left="2552" w:hanging="567"/>
        <w:jc w:val="both"/>
        <w:rPr>
          <w:rFonts w:ascii="Bookman Old Style" w:hAnsi="Bookman Old Style"/>
          <w:color w:val="000000"/>
          <w:sz w:val="24"/>
          <w:szCs w:val="24"/>
          <w:lang w:val="en-AU"/>
        </w:rPr>
      </w:pPr>
      <w:proofErr w:type="spellStart"/>
      <w:r w:rsidRPr="008444BC">
        <w:rPr>
          <w:rFonts w:ascii="Bookman Old Style" w:hAnsi="Bookman Old Style"/>
          <w:color w:val="000000"/>
          <w:sz w:val="24"/>
          <w:szCs w:val="24"/>
          <w:lang w:val="en-US"/>
        </w:rPr>
        <w:t>Dalam</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hal</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Pelaku</w:t>
      </w:r>
      <w:proofErr w:type="spellEnd"/>
      <w:r w:rsidRPr="008444BC">
        <w:rPr>
          <w:rFonts w:ascii="Bookman Old Style" w:hAnsi="Bookman Old Style"/>
          <w:color w:val="000000"/>
          <w:sz w:val="24"/>
          <w:szCs w:val="24"/>
          <w:lang w:val="en-US"/>
        </w:rPr>
        <w:t xml:space="preserve"> Usaha PMDN </w:t>
      </w:r>
      <w:proofErr w:type="spellStart"/>
      <w:r w:rsidRPr="008444BC">
        <w:rPr>
          <w:rFonts w:ascii="Bookman Old Style" w:hAnsi="Bookman Old Style"/>
          <w:color w:val="000000"/>
          <w:sz w:val="24"/>
          <w:szCs w:val="24"/>
          <w:lang w:val="en-US"/>
        </w:rPr>
        <w:t>mencabut</w:t>
      </w:r>
      <w:proofErr w:type="spellEnd"/>
      <w:r w:rsidRPr="008444BC">
        <w:rPr>
          <w:rFonts w:ascii="Bookman Old Style" w:hAnsi="Bookman Old Style"/>
          <w:color w:val="000000"/>
          <w:sz w:val="24"/>
          <w:szCs w:val="24"/>
          <w:lang w:val="en-US"/>
        </w:rPr>
        <w:t xml:space="preserve"> NIB yang </w:t>
      </w:r>
      <w:proofErr w:type="spellStart"/>
      <w:r w:rsidRPr="008444BC">
        <w:rPr>
          <w:rFonts w:ascii="Bookman Old Style" w:hAnsi="Bookman Old Style"/>
          <w:color w:val="000000"/>
          <w:sz w:val="24"/>
          <w:szCs w:val="24"/>
          <w:lang w:val="en-US"/>
        </w:rPr>
        <w:t>hanya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memiliki</w:t>
      </w:r>
      <w:proofErr w:type="spellEnd"/>
      <w:r w:rsidRPr="008444BC">
        <w:rPr>
          <w:rFonts w:ascii="Bookman Old Style" w:hAnsi="Bookman Old Style"/>
          <w:color w:val="000000"/>
          <w:sz w:val="24"/>
          <w:szCs w:val="24"/>
          <w:lang w:val="en-US"/>
        </w:rPr>
        <w:t xml:space="preserve"> 1 (</w:t>
      </w:r>
      <w:proofErr w:type="spellStart"/>
      <w:r w:rsidRPr="008444BC">
        <w:rPr>
          <w:rFonts w:ascii="Bookman Old Style" w:hAnsi="Bookman Old Style"/>
          <w:color w:val="000000"/>
          <w:sz w:val="24"/>
          <w:szCs w:val="24"/>
          <w:lang w:val="en-US"/>
        </w:rPr>
        <w:t>satu</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kegiatan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usaha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sesuai</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dengan</w:t>
      </w:r>
      <w:proofErr w:type="spellEnd"/>
      <w:r w:rsidRPr="008444BC">
        <w:rPr>
          <w:rFonts w:ascii="Bookman Old Style" w:hAnsi="Bookman Old Style"/>
          <w:color w:val="000000"/>
          <w:sz w:val="24"/>
          <w:szCs w:val="24"/>
          <w:lang w:val="en-US"/>
        </w:rPr>
        <w:t xml:space="preserve"> KBLI 5 (lima) digit dan </w:t>
      </w:r>
      <w:r w:rsidRPr="008444BC">
        <w:rPr>
          <w:rFonts w:ascii="Bookman Old Style" w:hAnsi="Bookman Old Style" w:cs="Arial"/>
          <w:color w:val="000000" w:themeColor="text1"/>
          <w:sz w:val="24"/>
          <w:szCs w:val="24"/>
        </w:rPr>
        <w:t>tidak melakukan permohonan Perizinan Berusaha yang baru dalam kurun waktu 6 (enam) bulan sejak tanggal pencabutan NIB</w:t>
      </w:r>
      <w:r w:rsidRPr="008444BC">
        <w:rPr>
          <w:rFonts w:ascii="Bookman Old Style" w:hAnsi="Bookman Old Style" w:cs="Arial"/>
          <w:color w:val="000000" w:themeColor="text1"/>
          <w:sz w:val="24"/>
          <w:szCs w:val="24"/>
          <w:lang w:val="en-AU"/>
        </w:rPr>
        <w:t xml:space="preserve">, </w:t>
      </w:r>
      <w:r w:rsidRPr="008444BC">
        <w:rPr>
          <w:rFonts w:ascii="Bookman Old Style" w:hAnsi="Bookman Old Style" w:cs="Arial"/>
          <w:color w:val="000000" w:themeColor="text1"/>
          <w:sz w:val="24"/>
          <w:szCs w:val="24"/>
        </w:rPr>
        <w:t xml:space="preserve">Sistem OSS melakukan </w:t>
      </w:r>
      <w:r w:rsidRPr="008444BC">
        <w:rPr>
          <w:rFonts w:ascii="Bookman Old Style" w:hAnsi="Bookman Old Style" w:cs="Arial"/>
          <w:color w:val="000000" w:themeColor="text1"/>
          <w:sz w:val="24"/>
          <w:szCs w:val="24"/>
          <w:lang w:val="en-AU"/>
        </w:rPr>
        <w:t>P</w:t>
      </w:r>
      <w:r w:rsidRPr="008444BC">
        <w:rPr>
          <w:rFonts w:ascii="Bookman Old Style" w:hAnsi="Bookman Old Style" w:cs="Arial"/>
          <w:color w:val="000000" w:themeColor="text1"/>
          <w:sz w:val="24"/>
          <w:szCs w:val="24"/>
        </w:rPr>
        <w:t>embatalan Hak Akses secara otomatis.</w:t>
      </w:r>
    </w:p>
    <w:p w14:paraId="11EBE0E4" w14:textId="0F5A5334" w:rsidR="00AD2BE3" w:rsidRPr="004E5A1F" w:rsidRDefault="00AD2BE3">
      <w:pPr>
        <w:pStyle w:val="ListParagraph"/>
        <w:numPr>
          <w:ilvl w:val="0"/>
          <w:numId w:val="236"/>
        </w:numPr>
        <w:spacing w:after="0" w:line="360" w:lineRule="auto"/>
        <w:ind w:left="2552" w:hanging="567"/>
        <w:jc w:val="both"/>
        <w:rPr>
          <w:rFonts w:ascii="Bookman Old Style" w:hAnsi="Bookman Old Style"/>
          <w:color w:val="000000"/>
          <w:sz w:val="24"/>
          <w:szCs w:val="24"/>
        </w:rPr>
      </w:pPr>
      <w:r w:rsidRPr="008444BC">
        <w:rPr>
          <w:rFonts w:ascii="Bookman Old Style" w:hAnsi="Bookman Old Style"/>
          <w:color w:val="000000" w:themeColor="text1"/>
          <w:sz w:val="24"/>
          <w:szCs w:val="24"/>
        </w:rPr>
        <w:t xml:space="preserve">Dalam hal Pelaku Usaha </w:t>
      </w:r>
      <w:r w:rsidRPr="008444BC">
        <w:rPr>
          <w:rFonts w:ascii="Bookman Old Style" w:hAnsi="Bookman Old Style"/>
          <w:color w:val="000000" w:themeColor="text1"/>
          <w:sz w:val="24"/>
          <w:szCs w:val="24"/>
          <w:lang w:val="en-US"/>
        </w:rPr>
        <w:t xml:space="preserve">PMDN </w:t>
      </w:r>
      <w:r w:rsidRPr="008444BC">
        <w:rPr>
          <w:rFonts w:ascii="Bookman Old Style" w:hAnsi="Bookman Old Style"/>
          <w:color w:val="000000" w:themeColor="text1"/>
          <w:sz w:val="24"/>
          <w:szCs w:val="24"/>
        </w:rPr>
        <w:t xml:space="preserve">hanya memiliki 1 </w:t>
      </w:r>
      <w:r w:rsidRPr="008444BC">
        <w:rPr>
          <w:rFonts w:ascii="Bookman Old Style" w:hAnsi="Bookman Old Style"/>
          <w:color w:val="000000" w:themeColor="text1"/>
          <w:sz w:val="24"/>
          <w:szCs w:val="24"/>
          <w:lang w:val="en-AU"/>
        </w:rPr>
        <w:t>(</w:t>
      </w:r>
      <w:proofErr w:type="spellStart"/>
      <w:r w:rsidRPr="008444BC">
        <w:rPr>
          <w:rFonts w:ascii="Bookman Old Style" w:hAnsi="Bookman Old Style"/>
          <w:color w:val="000000" w:themeColor="text1"/>
          <w:sz w:val="24"/>
          <w:szCs w:val="24"/>
          <w:lang w:val="en-AU"/>
        </w:rPr>
        <w:t>satu</w:t>
      </w:r>
      <w:proofErr w:type="spellEnd"/>
      <w:r w:rsidRPr="008444BC">
        <w:rPr>
          <w:rFonts w:ascii="Bookman Old Style" w:hAnsi="Bookman Old Style"/>
          <w:color w:val="000000" w:themeColor="text1"/>
          <w:sz w:val="24"/>
          <w:szCs w:val="24"/>
          <w:lang w:val="en-AU"/>
        </w:rPr>
        <w:t xml:space="preserve">) </w:t>
      </w:r>
      <w:r w:rsidRPr="008444BC">
        <w:rPr>
          <w:rFonts w:ascii="Bookman Old Style" w:hAnsi="Bookman Old Style"/>
          <w:color w:val="000000" w:themeColor="text1"/>
          <w:sz w:val="24"/>
          <w:szCs w:val="24"/>
        </w:rPr>
        <w:t>kegiatan usaha sesuai dengan KBLI 5 (lima) digit, atas Pencabutan Perizinan Berusaha Berbasis Risiko</w:t>
      </w:r>
      <w:r w:rsidRPr="008444BC">
        <w:rPr>
          <w:rFonts w:ascii="Bookman Old Style" w:hAnsi="Bookman Old Style"/>
          <w:color w:val="000000" w:themeColor="text1"/>
          <w:sz w:val="24"/>
          <w:szCs w:val="24"/>
          <w:lang w:val="en-US"/>
        </w:rPr>
        <w:t xml:space="preserve">, </w:t>
      </w:r>
      <w:r w:rsidRPr="008444BC">
        <w:rPr>
          <w:rFonts w:ascii="Bookman Old Style" w:hAnsi="Bookman Old Style"/>
          <w:color w:val="000000" w:themeColor="text1"/>
          <w:sz w:val="24"/>
          <w:szCs w:val="24"/>
        </w:rPr>
        <w:t>NIB akan dicabut apabila dalam jangka waktu 6 (enam) bulan Pelaku Usaha belum memperoleh Perizinan Berusaha Berbasis Risiko baru di bidang usaha yang sama atau bidang usaha yang lain.</w:t>
      </w:r>
    </w:p>
    <w:p w14:paraId="1736A837" w14:textId="49FCE813" w:rsidR="004E5A1F" w:rsidRDefault="004E5A1F" w:rsidP="004E5A1F">
      <w:pPr>
        <w:spacing w:after="0" w:line="360" w:lineRule="auto"/>
        <w:jc w:val="both"/>
        <w:rPr>
          <w:rFonts w:ascii="Bookman Old Style" w:hAnsi="Bookman Old Style"/>
          <w:color w:val="000000"/>
          <w:sz w:val="24"/>
          <w:szCs w:val="24"/>
        </w:rPr>
      </w:pPr>
    </w:p>
    <w:p w14:paraId="06600BAE" w14:textId="2DACBF78" w:rsidR="004E5A1F" w:rsidRDefault="004E5A1F" w:rsidP="004E5A1F">
      <w:pPr>
        <w:spacing w:after="0" w:line="360" w:lineRule="auto"/>
        <w:jc w:val="both"/>
        <w:rPr>
          <w:rFonts w:ascii="Bookman Old Style" w:hAnsi="Bookman Old Style"/>
          <w:color w:val="000000"/>
          <w:sz w:val="24"/>
          <w:szCs w:val="24"/>
        </w:rPr>
      </w:pPr>
    </w:p>
    <w:p w14:paraId="573A2D58" w14:textId="77777777" w:rsidR="004E5A1F" w:rsidRPr="004E5A1F" w:rsidRDefault="004E5A1F" w:rsidP="004E5A1F">
      <w:pPr>
        <w:spacing w:after="0" w:line="360" w:lineRule="auto"/>
        <w:jc w:val="both"/>
        <w:rPr>
          <w:rFonts w:ascii="Bookman Old Style" w:hAnsi="Bookman Old Style"/>
          <w:color w:val="000000"/>
          <w:sz w:val="24"/>
          <w:szCs w:val="24"/>
        </w:rPr>
      </w:pPr>
    </w:p>
    <w:p w14:paraId="211F4D38" w14:textId="70FB1652" w:rsidR="00AD2BE3" w:rsidRPr="008444BC" w:rsidRDefault="00AD2BE3">
      <w:pPr>
        <w:pStyle w:val="ListParagraph"/>
        <w:numPr>
          <w:ilvl w:val="0"/>
          <w:numId w:val="236"/>
        </w:numPr>
        <w:spacing w:after="0" w:line="360" w:lineRule="auto"/>
        <w:ind w:left="2552" w:hanging="567"/>
        <w:jc w:val="both"/>
        <w:rPr>
          <w:rFonts w:ascii="Bookman Old Style" w:hAnsi="Bookman Old Style"/>
          <w:color w:val="000000"/>
          <w:sz w:val="24"/>
          <w:szCs w:val="24"/>
        </w:rPr>
      </w:pPr>
      <w:r w:rsidRPr="008444BC">
        <w:rPr>
          <w:rFonts w:ascii="Bookman Old Style" w:hAnsi="Bookman Old Style"/>
          <w:color w:val="000000"/>
          <w:sz w:val="24"/>
          <w:szCs w:val="24"/>
        </w:rPr>
        <w:lastRenderedPageBreak/>
        <w:t>Atas Pencabutan NIB sebagaimana dimaksud pada   ayat (</w:t>
      </w:r>
      <w:r w:rsidRPr="008444BC">
        <w:rPr>
          <w:rFonts w:ascii="Bookman Old Style" w:hAnsi="Bookman Old Style"/>
          <w:color w:val="000000"/>
          <w:sz w:val="24"/>
          <w:szCs w:val="24"/>
          <w:lang w:val="en-US"/>
        </w:rPr>
        <w:t>10</w:t>
      </w:r>
      <w:r w:rsidRPr="008444BC">
        <w:rPr>
          <w:rFonts w:ascii="Bookman Old Style" w:hAnsi="Bookman Old Style"/>
          <w:color w:val="000000"/>
          <w:sz w:val="24"/>
          <w:szCs w:val="24"/>
        </w:rPr>
        <w:t xml:space="preserve">), </w:t>
      </w:r>
      <w:r w:rsidR="00062A26" w:rsidRPr="004E5A1F">
        <w:rPr>
          <w:rFonts w:ascii="Bookman Old Style" w:hAnsi="Bookman Old Style" w:cs="Arial"/>
          <w:color w:val="000000" w:themeColor="text1"/>
          <w:sz w:val="24"/>
          <w:szCs w:val="24"/>
        </w:rPr>
        <w:t>dalam hal Pelaku Usaha tidak melakukan permohonan Perizinan Berusaha yang baru dalam kurun waktu 6 (enam) bulan sejak tanggal pencabutan NIB</w:t>
      </w:r>
      <w:r w:rsidR="00062A26" w:rsidRPr="004E5A1F">
        <w:rPr>
          <w:rFonts w:ascii="Bookman Old Style" w:hAnsi="Bookman Old Style"/>
          <w:color w:val="000000" w:themeColor="text1"/>
          <w:sz w:val="24"/>
          <w:szCs w:val="24"/>
          <w:lang w:val="en-US"/>
        </w:rPr>
        <w:t xml:space="preserve">, </w:t>
      </w:r>
      <w:proofErr w:type="spellStart"/>
      <w:r w:rsidR="00062A26" w:rsidRPr="004E5A1F">
        <w:rPr>
          <w:rFonts w:ascii="Bookman Old Style" w:hAnsi="Bookman Old Style"/>
          <w:color w:val="000000" w:themeColor="text1"/>
          <w:sz w:val="24"/>
          <w:szCs w:val="24"/>
          <w:lang w:val="en-US"/>
        </w:rPr>
        <w:t>Sistem</w:t>
      </w:r>
      <w:proofErr w:type="spellEnd"/>
      <w:r w:rsidR="00062A26" w:rsidRPr="004E5A1F">
        <w:rPr>
          <w:rFonts w:ascii="Bookman Old Style" w:hAnsi="Bookman Old Style"/>
          <w:color w:val="000000" w:themeColor="text1"/>
          <w:sz w:val="24"/>
          <w:szCs w:val="24"/>
          <w:lang w:val="en-US"/>
        </w:rPr>
        <w:t xml:space="preserve"> OSS </w:t>
      </w:r>
      <w:proofErr w:type="spellStart"/>
      <w:r w:rsidR="00062A26" w:rsidRPr="004E5A1F">
        <w:rPr>
          <w:rFonts w:ascii="Bookman Old Style" w:hAnsi="Bookman Old Style"/>
          <w:color w:val="000000" w:themeColor="text1"/>
          <w:sz w:val="24"/>
          <w:szCs w:val="24"/>
          <w:lang w:val="en-US"/>
        </w:rPr>
        <w:t>otomatis</w:t>
      </w:r>
      <w:proofErr w:type="spellEnd"/>
      <w:r w:rsidR="00062A26" w:rsidRPr="004E5A1F">
        <w:rPr>
          <w:rFonts w:ascii="Bookman Old Style" w:hAnsi="Bookman Old Style"/>
          <w:color w:val="000000" w:themeColor="text1"/>
          <w:sz w:val="24"/>
          <w:szCs w:val="24"/>
          <w:lang w:val="en-US"/>
        </w:rPr>
        <w:t xml:space="preserve"> </w:t>
      </w:r>
      <w:proofErr w:type="spellStart"/>
      <w:r w:rsidR="00062A26" w:rsidRPr="004E5A1F">
        <w:rPr>
          <w:rFonts w:ascii="Bookman Old Style" w:hAnsi="Bookman Old Style"/>
          <w:color w:val="000000" w:themeColor="text1"/>
          <w:sz w:val="24"/>
          <w:szCs w:val="24"/>
          <w:lang w:val="en-US"/>
        </w:rPr>
        <w:t>membatalkan</w:t>
      </w:r>
      <w:proofErr w:type="spellEnd"/>
      <w:r w:rsidR="00062A26" w:rsidRPr="004E5A1F">
        <w:rPr>
          <w:rFonts w:ascii="Bookman Old Style" w:hAnsi="Bookman Old Style"/>
          <w:color w:val="000000" w:themeColor="text1"/>
          <w:sz w:val="24"/>
          <w:szCs w:val="24"/>
          <w:lang w:val="en-US"/>
        </w:rPr>
        <w:t xml:space="preserve"> </w:t>
      </w:r>
      <w:proofErr w:type="spellStart"/>
      <w:r w:rsidR="00062A26" w:rsidRPr="004E5A1F">
        <w:rPr>
          <w:rFonts w:ascii="Bookman Old Style" w:hAnsi="Bookman Old Style"/>
          <w:color w:val="000000" w:themeColor="text1"/>
          <w:sz w:val="24"/>
          <w:szCs w:val="24"/>
          <w:lang w:val="en-US"/>
        </w:rPr>
        <w:t>Hak</w:t>
      </w:r>
      <w:proofErr w:type="spellEnd"/>
      <w:r w:rsidR="00062A26" w:rsidRPr="004E5A1F">
        <w:rPr>
          <w:rFonts w:ascii="Bookman Old Style" w:hAnsi="Bookman Old Style"/>
          <w:color w:val="000000" w:themeColor="text1"/>
          <w:sz w:val="24"/>
          <w:szCs w:val="24"/>
          <w:lang w:val="en-US"/>
        </w:rPr>
        <w:t xml:space="preserve"> </w:t>
      </w:r>
      <w:proofErr w:type="spellStart"/>
      <w:r w:rsidR="00062A26" w:rsidRPr="004E5A1F">
        <w:rPr>
          <w:rFonts w:ascii="Bookman Old Style" w:hAnsi="Bookman Old Style"/>
          <w:color w:val="000000" w:themeColor="text1"/>
          <w:sz w:val="24"/>
          <w:szCs w:val="24"/>
          <w:lang w:val="en-US"/>
        </w:rPr>
        <w:t>Akses</w:t>
      </w:r>
      <w:proofErr w:type="spellEnd"/>
      <w:r w:rsidR="00062A26" w:rsidRPr="008444BC">
        <w:rPr>
          <w:rFonts w:ascii="Bookman Old Style" w:hAnsi="Bookman Old Style"/>
          <w:color w:val="000000" w:themeColor="text1"/>
          <w:sz w:val="24"/>
          <w:szCs w:val="24"/>
          <w:lang w:val="en-US"/>
        </w:rPr>
        <w:t>.</w:t>
      </w:r>
    </w:p>
    <w:p w14:paraId="48E20E46" w14:textId="77777777" w:rsidR="00AD2BE3" w:rsidRPr="008444BC" w:rsidRDefault="00AD2BE3">
      <w:pPr>
        <w:tabs>
          <w:tab w:val="left" w:pos="2520"/>
        </w:tabs>
        <w:spacing w:after="0" w:line="360" w:lineRule="auto"/>
        <w:ind w:left="2520" w:hanging="630"/>
        <w:jc w:val="both"/>
        <w:rPr>
          <w:rFonts w:ascii="Bookman Old Style" w:hAnsi="Bookman Old Style"/>
          <w:color w:val="000000"/>
          <w:sz w:val="24"/>
          <w:szCs w:val="24"/>
          <w:lang w:val="en-US"/>
        </w:rPr>
      </w:pPr>
    </w:p>
    <w:p w14:paraId="234A5E5C" w14:textId="09D04BC8" w:rsidR="00AD2BE3" w:rsidRPr="008444BC" w:rsidRDefault="00AD2BE3">
      <w:pPr>
        <w:pStyle w:val="Heading8"/>
        <w:spacing w:before="0" w:after="0" w:line="360" w:lineRule="auto"/>
        <w:ind w:left="1985"/>
        <w:rPr>
          <w:rFonts w:eastAsia="Bookman Old Style" w:cs="Bookman Old Style"/>
          <w:color w:val="000000"/>
          <w:szCs w:val="24"/>
        </w:rPr>
      </w:pPr>
      <w:r w:rsidRPr="008444BC">
        <w:rPr>
          <w:szCs w:val="24"/>
        </w:rPr>
        <w:t xml:space="preserve">Pasal </w:t>
      </w:r>
      <w:r w:rsidR="002319FF" w:rsidRPr="004E5A1F">
        <w:rPr>
          <w:szCs w:val="24"/>
          <w:lang w:val="en-US"/>
        </w:rPr>
        <w:t>2</w:t>
      </w:r>
      <w:r w:rsidR="001D6498" w:rsidRPr="008444BC">
        <w:rPr>
          <w:szCs w:val="24"/>
          <w:lang w:val="en-US"/>
        </w:rPr>
        <w:t>4</w:t>
      </w:r>
    </w:p>
    <w:p w14:paraId="7712BB79" w14:textId="31757A36" w:rsidR="00AD2BE3" w:rsidRPr="008444BC" w:rsidRDefault="00AD2BE3">
      <w:pPr>
        <w:spacing w:after="0" w:line="360" w:lineRule="auto"/>
        <w:ind w:left="1985"/>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 xml:space="preserve">Lembaga OSS </w:t>
      </w:r>
      <w:proofErr w:type="spellStart"/>
      <w:r w:rsidRPr="008444BC">
        <w:rPr>
          <w:rFonts w:ascii="Bookman Old Style" w:eastAsia="Bookman Old Style" w:hAnsi="Bookman Old Style" w:cs="Bookman Old Style"/>
          <w:sz w:val="24"/>
          <w:szCs w:val="24"/>
          <w:lang w:val="en-US"/>
        </w:rPr>
        <w:t>menerbitkan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perizinan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kantor</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perwakilan</w:t>
      </w:r>
      <w:proofErr w:type="spellEnd"/>
      <w:r w:rsidRPr="008444BC">
        <w:rPr>
          <w:rFonts w:ascii="Bookman Old Style" w:eastAsia="Bookman Old Style" w:hAnsi="Bookman Old Style" w:cs="Bookman Old Style"/>
          <w:sz w:val="24"/>
          <w:szCs w:val="24"/>
          <w:lang w:val="en-US"/>
        </w:rPr>
        <w:t xml:space="preserve"> dan badan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luar</w:t>
      </w:r>
      <w:proofErr w:type="spellEnd"/>
      <w:r w:rsidRPr="008444BC">
        <w:rPr>
          <w:rFonts w:ascii="Bookman Old Style" w:eastAsia="Bookman Old Style" w:hAnsi="Bookman Old Style" w:cs="Bookman Old Style"/>
          <w:sz w:val="24"/>
          <w:szCs w:val="24"/>
          <w:lang w:val="en-US"/>
        </w:rPr>
        <w:t xml:space="preserve"> negeri, </w:t>
      </w:r>
      <w:proofErr w:type="spellStart"/>
      <w:r w:rsidRPr="004E5A1F">
        <w:rPr>
          <w:rFonts w:ascii="Bookman Old Style" w:eastAsia="Bookman Old Style" w:hAnsi="Bookman Old Style" w:cs="Bookman Old Style"/>
          <w:sz w:val="24"/>
          <w:szCs w:val="24"/>
          <w:lang w:val="en-US"/>
        </w:rPr>
        <w:t>meliputi</w:t>
      </w:r>
      <w:proofErr w:type="spellEnd"/>
      <w:r w:rsidRPr="008444BC">
        <w:rPr>
          <w:rFonts w:ascii="Bookman Old Style" w:eastAsia="Bookman Old Style" w:hAnsi="Bookman Old Style" w:cs="Bookman Old Style"/>
          <w:sz w:val="24"/>
          <w:szCs w:val="24"/>
          <w:lang w:val="en-US"/>
        </w:rPr>
        <w:t>:</w:t>
      </w:r>
    </w:p>
    <w:p w14:paraId="59F02A80" w14:textId="292CE31E" w:rsidR="007E5FD7" w:rsidRPr="008444BC" w:rsidRDefault="007E5FD7">
      <w:pPr>
        <w:numPr>
          <w:ilvl w:val="1"/>
          <w:numId w:val="167"/>
        </w:numPr>
        <w:spacing w:after="0" w:line="360" w:lineRule="auto"/>
        <w:ind w:left="2552" w:hanging="572"/>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lang w:val="en-US"/>
        </w:rPr>
        <w:t>K</w:t>
      </w:r>
      <w:r w:rsidRPr="008444BC">
        <w:rPr>
          <w:rFonts w:ascii="Bookman Old Style" w:hAnsi="Bookman Old Style" w:cs="Arial"/>
          <w:color w:val="000000" w:themeColor="text1"/>
          <w:sz w:val="24"/>
          <w:szCs w:val="24"/>
        </w:rPr>
        <w:t xml:space="preserve">antor </w:t>
      </w:r>
      <w:r w:rsidRPr="008444BC">
        <w:rPr>
          <w:rFonts w:ascii="Bookman Old Style" w:hAnsi="Bookman Old Style" w:cs="Arial"/>
          <w:color w:val="000000" w:themeColor="text1"/>
          <w:sz w:val="24"/>
          <w:szCs w:val="24"/>
          <w:lang w:val="en-US"/>
        </w:rPr>
        <w:t>P</w:t>
      </w:r>
      <w:r w:rsidRPr="008444BC">
        <w:rPr>
          <w:rFonts w:ascii="Bookman Old Style" w:hAnsi="Bookman Old Style" w:cs="Arial"/>
          <w:color w:val="000000" w:themeColor="text1"/>
          <w:sz w:val="24"/>
          <w:szCs w:val="24"/>
        </w:rPr>
        <w:t xml:space="preserve">erwakilan </w:t>
      </w:r>
      <w:r w:rsidRPr="008444BC">
        <w:rPr>
          <w:rFonts w:ascii="Bookman Old Style" w:hAnsi="Bookman Old Style" w:cs="Arial"/>
          <w:color w:val="000000" w:themeColor="text1"/>
          <w:sz w:val="24"/>
          <w:szCs w:val="24"/>
          <w:lang w:val="en-US"/>
        </w:rPr>
        <w:t>P</w:t>
      </w:r>
      <w:r w:rsidRPr="008444BC">
        <w:rPr>
          <w:rFonts w:ascii="Bookman Old Style" w:hAnsi="Bookman Old Style" w:cs="Arial"/>
          <w:color w:val="000000" w:themeColor="text1"/>
          <w:sz w:val="24"/>
          <w:szCs w:val="24"/>
        </w:rPr>
        <w:t xml:space="preserve">erusahaan </w:t>
      </w:r>
      <w:r w:rsidRPr="008444BC">
        <w:rPr>
          <w:rFonts w:ascii="Bookman Old Style" w:hAnsi="Bookman Old Style" w:cs="Arial"/>
          <w:color w:val="000000" w:themeColor="text1"/>
          <w:sz w:val="24"/>
          <w:szCs w:val="24"/>
          <w:lang w:val="en-US"/>
        </w:rPr>
        <w:t>P</w:t>
      </w:r>
      <w:r w:rsidRPr="008444BC">
        <w:rPr>
          <w:rFonts w:ascii="Bookman Old Style" w:hAnsi="Bookman Old Style" w:cs="Arial"/>
          <w:color w:val="000000" w:themeColor="text1"/>
          <w:sz w:val="24"/>
          <w:szCs w:val="24"/>
        </w:rPr>
        <w:t xml:space="preserve">erdagangan </w:t>
      </w:r>
      <w:r w:rsidRPr="008444BC">
        <w:rPr>
          <w:rFonts w:ascii="Bookman Old Style" w:hAnsi="Bookman Old Style" w:cs="Arial"/>
          <w:color w:val="000000" w:themeColor="text1"/>
          <w:sz w:val="24"/>
          <w:szCs w:val="24"/>
          <w:lang w:val="en-US"/>
        </w:rPr>
        <w:t>A</w:t>
      </w:r>
      <w:r w:rsidRPr="008444BC">
        <w:rPr>
          <w:rFonts w:ascii="Bookman Old Style" w:hAnsi="Bookman Old Style" w:cs="Arial"/>
          <w:color w:val="000000" w:themeColor="text1"/>
          <w:sz w:val="24"/>
          <w:szCs w:val="24"/>
        </w:rPr>
        <w:t>sing</w:t>
      </w:r>
      <w:r w:rsidRPr="008444BC">
        <w:rPr>
          <w:rFonts w:ascii="Bookman Old Style" w:hAnsi="Bookman Old Style" w:cs="Arial"/>
          <w:color w:val="000000" w:themeColor="text1"/>
          <w:sz w:val="24"/>
          <w:szCs w:val="24"/>
          <w:lang w:val="en-US"/>
        </w:rPr>
        <w:t xml:space="preserve"> (</w:t>
      </w:r>
      <w:r w:rsidR="00AD2BE3" w:rsidRPr="008444BC">
        <w:rPr>
          <w:rFonts w:ascii="Bookman Old Style" w:hAnsi="Bookman Old Style" w:cs="Arial"/>
          <w:color w:val="000000" w:themeColor="text1"/>
          <w:sz w:val="24"/>
          <w:szCs w:val="24"/>
          <w:lang w:val="en-US"/>
        </w:rPr>
        <w:t>KP3A</w:t>
      </w:r>
      <w:r w:rsidRPr="008444BC">
        <w:rPr>
          <w:rFonts w:ascii="Bookman Old Style" w:hAnsi="Bookman Old Style" w:cs="Arial"/>
          <w:color w:val="000000" w:themeColor="text1"/>
          <w:sz w:val="24"/>
          <w:szCs w:val="24"/>
          <w:lang w:val="en-US"/>
        </w:rPr>
        <w:t>)</w:t>
      </w:r>
      <w:r w:rsidR="00AD2BE3" w:rsidRPr="008444BC">
        <w:rPr>
          <w:rFonts w:ascii="Bookman Old Style" w:hAnsi="Bookman Old Style" w:cs="Arial"/>
          <w:color w:val="000000" w:themeColor="text1"/>
          <w:sz w:val="24"/>
          <w:szCs w:val="24"/>
        </w:rPr>
        <w:t>;</w:t>
      </w:r>
    </w:p>
    <w:p w14:paraId="678BEDBF" w14:textId="3587D738" w:rsidR="00AD2BE3" w:rsidRPr="008444BC" w:rsidRDefault="007E5FD7">
      <w:pPr>
        <w:numPr>
          <w:ilvl w:val="1"/>
          <w:numId w:val="167"/>
        </w:numPr>
        <w:spacing w:after="0" w:line="360" w:lineRule="auto"/>
        <w:ind w:left="2552" w:hanging="572"/>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lang w:val="en-US"/>
        </w:rPr>
        <w:t>K</w:t>
      </w:r>
      <w:r w:rsidRPr="008444BC">
        <w:rPr>
          <w:rFonts w:ascii="Bookman Old Style" w:hAnsi="Bookman Old Style" w:cs="Arial"/>
          <w:color w:val="000000" w:themeColor="text1"/>
          <w:sz w:val="24"/>
          <w:szCs w:val="24"/>
        </w:rPr>
        <w:t xml:space="preserve">antor </w:t>
      </w:r>
      <w:r w:rsidRPr="008444BC">
        <w:rPr>
          <w:rFonts w:ascii="Bookman Old Style" w:hAnsi="Bookman Old Style" w:cs="Arial"/>
          <w:color w:val="000000" w:themeColor="text1"/>
          <w:sz w:val="24"/>
          <w:szCs w:val="24"/>
          <w:lang w:val="en-US"/>
        </w:rPr>
        <w:t>P</w:t>
      </w:r>
      <w:r w:rsidRPr="008444BC">
        <w:rPr>
          <w:rFonts w:ascii="Bookman Old Style" w:hAnsi="Bookman Old Style" w:cs="Arial"/>
          <w:color w:val="000000" w:themeColor="text1"/>
          <w:sz w:val="24"/>
          <w:szCs w:val="24"/>
        </w:rPr>
        <w:t xml:space="preserve">erwakilan </w:t>
      </w:r>
      <w:r w:rsidRPr="008444BC">
        <w:rPr>
          <w:rFonts w:ascii="Bookman Old Style" w:hAnsi="Bookman Old Style" w:cs="Arial"/>
          <w:color w:val="000000" w:themeColor="text1"/>
          <w:sz w:val="24"/>
          <w:szCs w:val="24"/>
          <w:lang w:val="en-US"/>
        </w:rPr>
        <w:t>P</w:t>
      </w:r>
      <w:r w:rsidRPr="008444BC">
        <w:rPr>
          <w:rFonts w:ascii="Bookman Old Style" w:hAnsi="Bookman Old Style" w:cs="Arial"/>
          <w:color w:val="000000" w:themeColor="text1"/>
          <w:sz w:val="24"/>
          <w:szCs w:val="24"/>
        </w:rPr>
        <w:t xml:space="preserve">erusahaan </w:t>
      </w:r>
      <w:r w:rsidRPr="008444BC">
        <w:rPr>
          <w:rFonts w:ascii="Bookman Old Style" w:hAnsi="Bookman Old Style" w:cs="Arial"/>
          <w:color w:val="000000" w:themeColor="text1"/>
          <w:sz w:val="24"/>
          <w:szCs w:val="24"/>
          <w:lang w:val="en-US"/>
        </w:rPr>
        <w:t>A</w:t>
      </w:r>
      <w:r w:rsidRPr="008444BC">
        <w:rPr>
          <w:rFonts w:ascii="Bookman Old Style" w:hAnsi="Bookman Old Style" w:cs="Arial"/>
          <w:color w:val="000000" w:themeColor="text1"/>
          <w:sz w:val="24"/>
          <w:szCs w:val="24"/>
        </w:rPr>
        <w:t>sing</w:t>
      </w:r>
      <w:r w:rsidRPr="008444BC">
        <w:rPr>
          <w:rFonts w:ascii="Bookman Old Style" w:hAnsi="Bookman Old Style" w:cs="Arial"/>
          <w:color w:val="000000" w:themeColor="text1"/>
          <w:sz w:val="24"/>
          <w:szCs w:val="24"/>
          <w:lang w:val="en-US"/>
        </w:rPr>
        <w:t xml:space="preserve"> (</w:t>
      </w:r>
      <w:r w:rsidR="00AD2BE3" w:rsidRPr="008444BC">
        <w:rPr>
          <w:rFonts w:ascii="Bookman Old Style" w:hAnsi="Bookman Old Style" w:cs="Arial"/>
          <w:color w:val="000000" w:themeColor="text1"/>
          <w:sz w:val="24"/>
          <w:szCs w:val="24"/>
          <w:lang w:val="en-US"/>
        </w:rPr>
        <w:t>KPPA</w:t>
      </w:r>
      <w:r w:rsidRPr="008444BC">
        <w:rPr>
          <w:rFonts w:ascii="Bookman Old Style" w:hAnsi="Bookman Old Style" w:cs="Arial"/>
          <w:color w:val="000000" w:themeColor="text1"/>
          <w:sz w:val="24"/>
          <w:szCs w:val="24"/>
          <w:lang w:val="en-US"/>
        </w:rPr>
        <w:t>)</w:t>
      </w:r>
      <w:r w:rsidR="00AD2BE3" w:rsidRPr="008444BC">
        <w:rPr>
          <w:rFonts w:ascii="Bookman Old Style" w:hAnsi="Bookman Old Style" w:cs="Arial"/>
          <w:color w:val="000000" w:themeColor="text1"/>
          <w:sz w:val="24"/>
          <w:szCs w:val="24"/>
        </w:rPr>
        <w:t>;</w:t>
      </w:r>
    </w:p>
    <w:p w14:paraId="7E2C9C56" w14:textId="78BCFBA5" w:rsidR="00AD2BE3" w:rsidRPr="008444BC" w:rsidRDefault="007E5FD7">
      <w:pPr>
        <w:numPr>
          <w:ilvl w:val="1"/>
          <w:numId w:val="167"/>
        </w:numPr>
        <w:spacing w:after="0" w:line="360" w:lineRule="auto"/>
        <w:ind w:left="2552" w:hanging="572"/>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rPr>
        <w:t xml:space="preserve">kantor perwakilan </w:t>
      </w:r>
      <w:r w:rsidRPr="008444BC">
        <w:rPr>
          <w:rFonts w:ascii="Bookman Old Style" w:hAnsi="Bookman Old Style" w:cs="Arial"/>
          <w:color w:val="000000" w:themeColor="text1"/>
          <w:sz w:val="24"/>
          <w:szCs w:val="24"/>
          <w:lang w:val="en-US"/>
        </w:rPr>
        <w:t>B</w:t>
      </w:r>
      <w:r w:rsidRPr="008444BC">
        <w:rPr>
          <w:rFonts w:ascii="Bookman Old Style" w:hAnsi="Bookman Old Style" w:cs="Arial"/>
          <w:color w:val="000000" w:themeColor="text1"/>
          <w:sz w:val="24"/>
          <w:szCs w:val="24"/>
        </w:rPr>
        <w:t xml:space="preserve">adan </w:t>
      </w:r>
      <w:r w:rsidRPr="008444BC">
        <w:rPr>
          <w:rFonts w:ascii="Bookman Old Style" w:hAnsi="Bookman Old Style" w:cs="Arial"/>
          <w:color w:val="000000" w:themeColor="text1"/>
          <w:sz w:val="24"/>
          <w:szCs w:val="24"/>
          <w:lang w:val="en-US"/>
        </w:rPr>
        <w:t>U</w:t>
      </w:r>
      <w:r w:rsidRPr="008444BC">
        <w:rPr>
          <w:rFonts w:ascii="Bookman Old Style" w:hAnsi="Bookman Old Style" w:cs="Arial"/>
          <w:color w:val="000000" w:themeColor="text1"/>
          <w:sz w:val="24"/>
          <w:szCs w:val="24"/>
        </w:rPr>
        <w:t xml:space="preserve">saha </w:t>
      </w:r>
      <w:r w:rsidRPr="008444BC">
        <w:rPr>
          <w:rFonts w:ascii="Bookman Old Style" w:hAnsi="Bookman Old Style" w:cs="Arial"/>
          <w:color w:val="000000" w:themeColor="text1"/>
          <w:sz w:val="24"/>
          <w:szCs w:val="24"/>
          <w:lang w:val="en-US"/>
        </w:rPr>
        <w:t>J</w:t>
      </w:r>
      <w:r w:rsidRPr="008444BC">
        <w:rPr>
          <w:rFonts w:ascii="Bookman Old Style" w:hAnsi="Bookman Old Style" w:cs="Arial"/>
          <w:color w:val="000000" w:themeColor="text1"/>
          <w:sz w:val="24"/>
          <w:szCs w:val="24"/>
        </w:rPr>
        <w:t xml:space="preserve">asa </w:t>
      </w:r>
      <w:r w:rsidRPr="008444BC">
        <w:rPr>
          <w:rFonts w:ascii="Bookman Old Style" w:hAnsi="Bookman Old Style" w:cs="Arial"/>
          <w:color w:val="000000" w:themeColor="text1"/>
          <w:sz w:val="24"/>
          <w:szCs w:val="24"/>
          <w:lang w:val="en-US"/>
        </w:rPr>
        <w:t>K</w:t>
      </w:r>
      <w:r w:rsidRPr="008444BC">
        <w:rPr>
          <w:rFonts w:ascii="Bookman Old Style" w:hAnsi="Bookman Old Style" w:cs="Arial"/>
          <w:color w:val="000000" w:themeColor="text1"/>
          <w:sz w:val="24"/>
          <w:szCs w:val="24"/>
        </w:rPr>
        <w:t xml:space="preserve">onstruksi </w:t>
      </w:r>
      <w:r w:rsidRPr="008444BC">
        <w:rPr>
          <w:rFonts w:ascii="Bookman Old Style" w:hAnsi="Bookman Old Style" w:cs="Arial"/>
          <w:color w:val="000000" w:themeColor="text1"/>
          <w:sz w:val="24"/>
          <w:szCs w:val="24"/>
          <w:lang w:val="en-US"/>
        </w:rPr>
        <w:t>A</w:t>
      </w:r>
      <w:r w:rsidRPr="008444BC">
        <w:rPr>
          <w:rFonts w:ascii="Bookman Old Style" w:hAnsi="Bookman Old Style" w:cs="Arial"/>
          <w:color w:val="000000" w:themeColor="text1"/>
          <w:sz w:val="24"/>
          <w:szCs w:val="24"/>
        </w:rPr>
        <w:t>sing</w:t>
      </w:r>
      <w:r w:rsidRPr="008444BC">
        <w:rPr>
          <w:rFonts w:ascii="Bookman Old Style" w:hAnsi="Bookman Old Style" w:cs="Arial"/>
          <w:color w:val="000000" w:themeColor="text1"/>
          <w:sz w:val="24"/>
          <w:szCs w:val="24"/>
          <w:lang w:val="en-US"/>
        </w:rPr>
        <w:t xml:space="preserve"> (</w:t>
      </w:r>
      <w:r w:rsidR="00AD2BE3" w:rsidRPr="008444BC">
        <w:rPr>
          <w:rFonts w:ascii="Bookman Old Style" w:hAnsi="Bookman Old Style" w:cs="Arial"/>
          <w:color w:val="000000" w:themeColor="text1"/>
          <w:sz w:val="24"/>
          <w:szCs w:val="24"/>
          <w:lang w:val="en-US"/>
        </w:rPr>
        <w:t>BUJKA</w:t>
      </w:r>
      <w:r w:rsidRPr="008444BC">
        <w:rPr>
          <w:rFonts w:ascii="Bookman Old Style" w:hAnsi="Bookman Old Style" w:cs="Arial"/>
          <w:color w:val="000000" w:themeColor="text1"/>
          <w:sz w:val="24"/>
          <w:szCs w:val="24"/>
          <w:lang w:val="en-US"/>
        </w:rPr>
        <w:t xml:space="preserve">) </w:t>
      </w:r>
      <w:r w:rsidR="00AD2BE3" w:rsidRPr="008444BC">
        <w:rPr>
          <w:rFonts w:ascii="Bookman Old Style" w:hAnsi="Bookman Old Style" w:cs="Arial"/>
          <w:color w:val="000000" w:themeColor="text1"/>
          <w:sz w:val="24"/>
          <w:szCs w:val="24"/>
          <w:lang w:val="en-US"/>
        </w:rPr>
        <w:t>;</w:t>
      </w:r>
    </w:p>
    <w:p w14:paraId="10769B49" w14:textId="34708DEA" w:rsidR="00AD2BE3" w:rsidRPr="008444BC" w:rsidRDefault="00AD2BE3">
      <w:pPr>
        <w:numPr>
          <w:ilvl w:val="1"/>
          <w:numId w:val="167"/>
        </w:numPr>
        <w:spacing w:after="0" w:line="360" w:lineRule="auto"/>
        <w:ind w:left="2552" w:hanging="572"/>
        <w:jc w:val="both"/>
        <w:rPr>
          <w:rFonts w:ascii="Bookman Old Style" w:hAnsi="Bookman Old Style" w:cs="Arial"/>
          <w:color w:val="000000" w:themeColor="text1"/>
          <w:sz w:val="24"/>
          <w:szCs w:val="24"/>
        </w:rPr>
      </w:pPr>
      <w:proofErr w:type="spellStart"/>
      <w:r w:rsidRPr="008444BC">
        <w:rPr>
          <w:rFonts w:ascii="Bookman Old Style" w:hAnsi="Bookman Old Style" w:cs="Arial"/>
          <w:color w:val="000000" w:themeColor="text1"/>
          <w:sz w:val="24"/>
          <w:szCs w:val="24"/>
          <w:lang w:val="en-US"/>
        </w:rPr>
        <w:t>kantor</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perwakilan</w:t>
      </w:r>
      <w:proofErr w:type="spellEnd"/>
      <w:r w:rsidRPr="008444BC">
        <w:rPr>
          <w:rFonts w:ascii="Bookman Old Style" w:hAnsi="Bookman Old Style" w:cs="Arial"/>
          <w:color w:val="000000" w:themeColor="text1"/>
          <w:sz w:val="24"/>
          <w:szCs w:val="24"/>
          <w:lang w:val="en-US"/>
        </w:rPr>
        <w:t xml:space="preserve"> </w:t>
      </w:r>
      <w:proofErr w:type="spellStart"/>
      <w:r w:rsidR="00374292" w:rsidRPr="008444BC">
        <w:rPr>
          <w:rFonts w:ascii="Bookman Old Style" w:hAnsi="Bookman Old Style" w:cs="Arial"/>
          <w:color w:val="000000" w:themeColor="text1"/>
          <w:sz w:val="24"/>
          <w:szCs w:val="24"/>
          <w:lang w:val="en-US"/>
        </w:rPr>
        <w:t>jasa</w:t>
      </w:r>
      <w:proofErr w:type="spellEnd"/>
      <w:r w:rsidR="00374292"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penunjang</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tenaga</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listrik</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asing</w:t>
      </w:r>
      <w:proofErr w:type="spellEnd"/>
      <w:r w:rsidRPr="008444BC">
        <w:rPr>
          <w:rFonts w:ascii="Bookman Old Style" w:hAnsi="Bookman Old Style" w:cs="Arial"/>
          <w:color w:val="000000" w:themeColor="text1"/>
          <w:sz w:val="24"/>
          <w:szCs w:val="24"/>
          <w:lang w:val="en-US"/>
        </w:rPr>
        <w:t>;</w:t>
      </w:r>
    </w:p>
    <w:p w14:paraId="313005BB" w14:textId="77777777" w:rsidR="00AD2BE3" w:rsidRPr="008444BC" w:rsidRDefault="00AD2BE3">
      <w:pPr>
        <w:numPr>
          <w:ilvl w:val="1"/>
          <w:numId w:val="167"/>
        </w:numPr>
        <w:spacing w:after="0" w:line="360" w:lineRule="auto"/>
        <w:ind w:left="2552" w:hanging="572"/>
        <w:jc w:val="both"/>
        <w:rPr>
          <w:rFonts w:ascii="Bookman Old Style" w:hAnsi="Bookman Old Style" w:cs="Arial"/>
          <w:color w:val="000000" w:themeColor="text1"/>
          <w:sz w:val="24"/>
          <w:szCs w:val="24"/>
        </w:rPr>
      </w:pPr>
      <w:proofErr w:type="spellStart"/>
      <w:r w:rsidRPr="008444BC">
        <w:rPr>
          <w:rFonts w:ascii="Bookman Old Style" w:hAnsi="Bookman Old Style" w:cs="Arial"/>
          <w:color w:val="000000" w:themeColor="text1"/>
          <w:sz w:val="24"/>
          <w:szCs w:val="24"/>
          <w:lang w:val="en-US"/>
        </w:rPr>
        <w:t>pemberi</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waralaba</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dari</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luar</w:t>
      </w:r>
      <w:proofErr w:type="spellEnd"/>
      <w:r w:rsidRPr="008444BC">
        <w:rPr>
          <w:rFonts w:ascii="Bookman Old Style" w:hAnsi="Bookman Old Style" w:cs="Arial"/>
          <w:color w:val="000000" w:themeColor="text1"/>
          <w:sz w:val="24"/>
          <w:szCs w:val="24"/>
          <w:lang w:val="en-US"/>
        </w:rPr>
        <w:t xml:space="preserve"> negeri;</w:t>
      </w:r>
    </w:p>
    <w:p w14:paraId="1A5891FB" w14:textId="77777777" w:rsidR="00AD2BE3" w:rsidRPr="008444BC" w:rsidRDefault="00AD2BE3">
      <w:pPr>
        <w:numPr>
          <w:ilvl w:val="1"/>
          <w:numId w:val="167"/>
        </w:numPr>
        <w:spacing w:after="0" w:line="360" w:lineRule="auto"/>
        <w:ind w:left="2552" w:hanging="572"/>
        <w:jc w:val="both"/>
        <w:rPr>
          <w:rFonts w:ascii="Bookman Old Style" w:hAnsi="Bookman Old Style" w:cs="Arial"/>
          <w:color w:val="000000" w:themeColor="text1"/>
          <w:sz w:val="24"/>
          <w:szCs w:val="24"/>
        </w:rPr>
      </w:pPr>
      <w:proofErr w:type="spellStart"/>
      <w:r w:rsidRPr="008444BC">
        <w:rPr>
          <w:rFonts w:ascii="Bookman Old Style" w:hAnsi="Bookman Old Style" w:cs="Arial"/>
          <w:color w:val="000000" w:themeColor="text1"/>
          <w:sz w:val="24"/>
          <w:szCs w:val="24"/>
          <w:lang w:val="en-US"/>
        </w:rPr>
        <w:t>pedagang</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berjangka</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asing</w:t>
      </w:r>
      <w:proofErr w:type="spellEnd"/>
      <w:r w:rsidRPr="008444BC">
        <w:rPr>
          <w:rFonts w:ascii="Bookman Old Style" w:hAnsi="Bookman Old Style" w:cs="Arial"/>
          <w:color w:val="000000" w:themeColor="text1"/>
          <w:sz w:val="24"/>
          <w:szCs w:val="24"/>
          <w:lang w:val="en-US"/>
        </w:rPr>
        <w:t>.</w:t>
      </w:r>
    </w:p>
    <w:p w14:paraId="52E502C1" w14:textId="77777777" w:rsidR="00AD2BE3" w:rsidRPr="008444BC" w:rsidRDefault="00AD2BE3">
      <w:pPr>
        <w:numPr>
          <w:ilvl w:val="1"/>
          <w:numId w:val="167"/>
        </w:numPr>
        <w:spacing w:after="0" w:line="360" w:lineRule="auto"/>
        <w:ind w:left="2552" w:hanging="572"/>
        <w:jc w:val="both"/>
        <w:rPr>
          <w:rFonts w:ascii="Bookman Old Style" w:hAnsi="Bookman Old Style" w:cs="Arial"/>
          <w:color w:val="000000" w:themeColor="text1"/>
          <w:sz w:val="24"/>
          <w:szCs w:val="24"/>
        </w:rPr>
      </w:pPr>
      <w:proofErr w:type="spellStart"/>
      <w:r w:rsidRPr="008444BC">
        <w:rPr>
          <w:rFonts w:ascii="Bookman Old Style" w:hAnsi="Bookman Old Style" w:cs="Arial"/>
          <w:color w:val="000000" w:themeColor="text1"/>
          <w:sz w:val="24"/>
          <w:szCs w:val="24"/>
          <w:lang w:val="en-US"/>
        </w:rPr>
        <w:t>penyelenggara</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sertifikasi</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elektronik</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asing</w:t>
      </w:r>
      <w:proofErr w:type="spellEnd"/>
      <w:r w:rsidRPr="008444BC">
        <w:rPr>
          <w:rFonts w:ascii="Bookman Old Style" w:hAnsi="Bookman Old Style" w:cs="Arial"/>
          <w:color w:val="000000" w:themeColor="text1"/>
          <w:sz w:val="24"/>
          <w:szCs w:val="24"/>
          <w:lang w:val="en-US"/>
        </w:rPr>
        <w:t>; dan</w:t>
      </w:r>
    </w:p>
    <w:p w14:paraId="36A78546" w14:textId="77777777" w:rsidR="00AD2BE3" w:rsidRPr="008444BC" w:rsidRDefault="00AD2BE3">
      <w:pPr>
        <w:numPr>
          <w:ilvl w:val="1"/>
          <w:numId w:val="167"/>
        </w:numPr>
        <w:spacing w:after="0" w:line="360" w:lineRule="auto"/>
        <w:ind w:left="2552" w:hanging="572"/>
        <w:jc w:val="both"/>
        <w:rPr>
          <w:rFonts w:ascii="Bookman Old Style" w:hAnsi="Bookman Old Style" w:cs="Arial"/>
          <w:color w:val="000000" w:themeColor="text1"/>
          <w:sz w:val="24"/>
          <w:szCs w:val="24"/>
        </w:rPr>
      </w:pPr>
      <w:proofErr w:type="spellStart"/>
      <w:r w:rsidRPr="008444BC">
        <w:rPr>
          <w:rFonts w:ascii="Bookman Old Style" w:hAnsi="Bookman Old Style" w:cs="Arial"/>
          <w:color w:val="000000" w:themeColor="text1"/>
          <w:sz w:val="24"/>
          <w:szCs w:val="24"/>
          <w:lang w:val="en-US"/>
        </w:rPr>
        <w:t>bentuk</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usaha</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tetap</w:t>
      </w:r>
      <w:proofErr w:type="spellEnd"/>
      <w:r w:rsidRPr="008444BC">
        <w:rPr>
          <w:rFonts w:ascii="Bookman Old Style" w:hAnsi="Bookman Old Style" w:cs="Arial"/>
          <w:color w:val="000000" w:themeColor="text1"/>
          <w:sz w:val="24"/>
          <w:szCs w:val="24"/>
          <w:lang w:val="en-US"/>
        </w:rPr>
        <w:t>.</w:t>
      </w:r>
    </w:p>
    <w:p w14:paraId="53B09C21" w14:textId="77777777" w:rsidR="00AD2BE3" w:rsidRPr="008444BC" w:rsidRDefault="00AD2BE3">
      <w:pPr>
        <w:spacing w:after="0" w:line="360" w:lineRule="auto"/>
        <w:ind w:left="2520"/>
        <w:jc w:val="both"/>
        <w:rPr>
          <w:rFonts w:ascii="Bookman Old Style" w:hAnsi="Bookman Old Style" w:cs="Arial"/>
          <w:color w:val="000000" w:themeColor="text1"/>
          <w:sz w:val="24"/>
          <w:szCs w:val="24"/>
        </w:rPr>
      </w:pPr>
    </w:p>
    <w:p w14:paraId="396285B1" w14:textId="1684DDB1" w:rsidR="00AD2BE3" w:rsidRPr="008444BC" w:rsidRDefault="00AD2BE3">
      <w:pPr>
        <w:pStyle w:val="Heading8"/>
        <w:spacing w:before="0" w:after="0" w:line="360" w:lineRule="auto"/>
        <w:ind w:left="1985"/>
        <w:rPr>
          <w:rFonts w:eastAsia="Bookman Old Style" w:cs="Bookman Old Style"/>
          <w:color w:val="000000"/>
          <w:szCs w:val="24"/>
          <w:lang w:val="en-US"/>
        </w:rPr>
      </w:pPr>
      <w:r w:rsidRPr="008444BC">
        <w:rPr>
          <w:szCs w:val="24"/>
        </w:rPr>
        <w:t xml:space="preserve">Pasal </w:t>
      </w:r>
      <w:r w:rsidR="001D6498" w:rsidRPr="004E5A1F">
        <w:rPr>
          <w:szCs w:val="24"/>
          <w:lang w:val="en-US"/>
        </w:rPr>
        <w:t>25</w:t>
      </w:r>
    </w:p>
    <w:p w14:paraId="13AF99C4" w14:textId="740FF5D0" w:rsidR="00AD2BE3" w:rsidRPr="008444BC" w:rsidRDefault="00AD2BE3">
      <w:pPr>
        <w:numPr>
          <w:ilvl w:val="0"/>
          <w:numId w:val="37"/>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Permohonan </w:t>
      </w: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rPr>
        <w:t xml:space="preserve"> sebagaimana dimaksud </w:t>
      </w:r>
      <w:proofErr w:type="spellStart"/>
      <w:r w:rsidRPr="008444BC">
        <w:rPr>
          <w:rFonts w:ascii="Bookman Old Style" w:eastAsia="Bookman Old Style" w:hAnsi="Bookman Old Style" w:cs="Bookman Old Style"/>
          <w:sz w:val="24"/>
          <w:szCs w:val="24"/>
          <w:lang w:val="en-US"/>
        </w:rPr>
        <w:t>dalam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Pasal</w:t>
      </w:r>
      <w:proofErr w:type="spellEnd"/>
      <w:r w:rsidRPr="008444BC">
        <w:rPr>
          <w:rFonts w:ascii="Bookman Old Style" w:eastAsia="Bookman Old Style" w:hAnsi="Bookman Old Style" w:cs="Bookman Old Style"/>
          <w:sz w:val="24"/>
          <w:szCs w:val="24"/>
          <w:lang w:val="en-US"/>
        </w:rPr>
        <w:t xml:space="preserve"> </w:t>
      </w:r>
      <w:r w:rsidR="000023AF" w:rsidRPr="008444BC">
        <w:rPr>
          <w:rFonts w:ascii="Bookman Old Style" w:eastAsia="Bookman Old Style" w:hAnsi="Bookman Old Style" w:cs="Bookman Old Style"/>
          <w:sz w:val="24"/>
          <w:szCs w:val="24"/>
          <w:lang w:val="en-US"/>
        </w:rPr>
        <w:t>2</w:t>
      </w:r>
      <w:r w:rsidR="001D6498" w:rsidRPr="008444BC">
        <w:rPr>
          <w:rFonts w:ascii="Bookman Old Style" w:eastAsia="Bookman Old Style" w:hAnsi="Bookman Old Style" w:cs="Bookman Old Style"/>
          <w:sz w:val="24"/>
          <w:szCs w:val="24"/>
          <w:lang w:val="en-US"/>
        </w:rPr>
        <w:t>4</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diajukan oleh</w:t>
      </w:r>
      <w:r w:rsidRPr="008444BC">
        <w:rPr>
          <w:rFonts w:ascii="Bookman Old Style" w:eastAsia="Bookman Old Style" w:hAnsi="Bookman Old Style" w:cs="Bookman Old Style"/>
          <w:sz w:val="24"/>
          <w:szCs w:val="24"/>
          <w:lang w:val="en-US"/>
        </w:rPr>
        <w:t>:</w:t>
      </w:r>
    </w:p>
    <w:p w14:paraId="52AAAC19" w14:textId="77777777" w:rsidR="00AD2BE3" w:rsidRPr="008444BC" w:rsidRDefault="00AD2BE3">
      <w:pPr>
        <w:numPr>
          <w:ilvl w:val="0"/>
          <w:numId w:val="85"/>
        </w:numPr>
        <w:tabs>
          <w:tab w:val="left" w:pos="3119"/>
        </w:tabs>
        <w:spacing w:after="0" w:line="360" w:lineRule="auto"/>
        <w:ind w:left="3119" w:hanging="566"/>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kepala kantor perwakilan/penanggung jawab; atau</w:t>
      </w:r>
    </w:p>
    <w:p w14:paraId="78992840" w14:textId="77777777" w:rsidR="00AD2BE3" w:rsidRPr="008444BC" w:rsidRDefault="00AD2BE3">
      <w:pPr>
        <w:numPr>
          <w:ilvl w:val="0"/>
          <w:numId w:val="85"/>
        </w:numPr>
        <w:tabs>
          <w:tab w:val="left" w:pos="3119"/>
        </w:tabs>
        <w:spacing w:after="0" w:line="360" w:lineRule="auto"/>
        <w:ind w:left="3119" w:hanging="566"/>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kepala badan usaha luar negeri lainnya</w:t>
      </w:r>
      <w:r w:rsidRPr="008444BC">
        <w:rPr>
          <w:rFonts w:ascii="Bookman Old Style" w:eastAsia="Bookman Old Style" w:hAnsi="Bookman Old Style" w:cs="Bookman Old Style"/>
          <w:sz w:val="24"/>
          <w:szCs w:val="24"/>
          <w:lang w:val="en-US"/>
        </w:rPr>
        <w:t>/</w:t>
      </w:r>
      <w:r w:rsidRPr="008444BC">
        <w:rPr>
          <w:rFonts w:ascii="Bookman Old Style" w:eastAsia="Bookman Old Style" w:hAnsi="Bookman Old Style" w:cs="Bookman Old Style"/>
          <w:sz w:val="24"/>
          <w:szCs w:val="24"/>
        </w:rPr>
        <w:t xml:space="preserve"> penanggung jawab.</w:t>
      </w:r>
    </w:p>
    <w:p w14:paraId="26AA120B" w14:textId="77777777" w:rsidR="00AD2BE3" w:rsidRPr="008444BC" w:rsidRDefault="00AD2BE3">
      <w:pPr>
        <w:numPr>
          <w:ilvl w:val="0"/>
          <w:numId w:val="37"/>
        </w:numPr>
        <w:spacing w:after="0" w:line="360" w:lineRule="auto"/>
        <w:ind w:left="2552" w:hanging="566"/>
        <w:jc w:val="both"/>
        <w:rPr>
          <w:rFonts w:ascii="Bookman Old Style" w:hAnsi="Bookman Old Style"/>
          <w:sz w:val="24"/>
          <w:szCs w:val="24"/>
        </w:rPr>
      </w:pP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rPr>
        <w:t xml:space="preserve"> sebagaimana dimaksud </w:t>
      </w:r>
      <w:r w:rsidRPr="008444BC">
        <w:rPr>
          <w:rFonts w:ascii="Bookman Old Style" w:eastAsia="Bookman Old Style" w:hAnsi="Bookman Old Style" w:cs="Bookman Old Style"/>
          <w:sz w:val="24"/>
          <w:szCs w:val="24"/>
          <w:lang w:val="en-US"/>
        </w:rPr>
        <w:t xml:space="preserve">pada </w:t>
      </w:r>
      <w:proofErr w:type="spellStart"/>
      <w:r w:rsidRPr="008444BC">
        <w:rPr>
          <w:rFonts w:ascii="Bookman Old Style" w:eastAsia="Bookman Old Style" w:hAnsi="Bookman Old Style" w:cs="Bookman Old Style"/>
          <w:sz w:val="24"/>
          <w:szCs w:val="24"/>
          <w:lang w:val="en-US"/>
        </w:rPr>
        <w:t>ayat</w:t>
      </w:r>
      <w:proofErr w:type="spellEnd"/>
      <w:r w:rsidRPr="008444BC">
        <w:rPr>
          <w:rFonts w:ascii="Bookman Old Style" w:eastAsia="Bookman Old Style" w:hAnsi="Bookman Old Style" w:cs="Bookman Old Style"/>
          <w:sz w:val="24"/>
          <w:szCs w:val="24"/>
          <w:lang w:val="en-US"/>
        </w:rPr>
        <w:t xml:space="preserve"> (1) </w:t>
      </w:r>
      <w:proofErr w:type="spellStart"/>
      <w:r w:rsidRPr="008444BC">
        <w:rPr>
          <w:rFonts w:ascii="Bookman Old Style" w:eastAsia="Bookman Old Style" w:hAnsi="Bookman Old Style" w:cs="Bookman Old Style"/>
          <w:sz w:val="24"/>
          <w:szCs w:val="24"/>
          <w:lang w:val="en-US"/>
        </w:rPr>
        <w:t>dilakukan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secara</w:t>
      </w:r>
      <w:proofErr w:type="spellEnd"/>
      <w:r w:rsidRPr="008444BC">
        <w:rPr>
          <w:rFonts w:ascii="Bookman Old Style" w:eastAsia="Bookman Old Style" w:hAnsi="Bookman Old Style" w:cs="Bookman Old Style"/>
          <w:sz w:val="24"/>
          <w:szCs w:val="24"/>
          <w:lang w:val="en-US"/>
        </w:rPr>
        <w:t xml:space="preserve"> daring </w:t>
      </w:r>
      <w:proofErr w:type="spellStart"/>
      <w:r w:rsidRPr="008444BC">
        <w:rPr>
          <w:rFonts w:ascii="Bookman Old Style" w:hAnsi="Bookman Old Style"/>
          <w:color w:val="000000" w:themeColor="text1"/>
          <w:sz w:val="24"/>
          <w:szCs w:val="24"/>
          <w:lang w:val="en-US"/>
        </w:rPr>
        <w:t>dengan</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validasi</w:t>
      </w:r>
      <w:proofErr w:type="spellEnd"/>
      <w:r w:rsidRPr="008444BC">
        <w:rPr>
          <w:rFonts w:ascii="Bookman Old Style" w:hAnsi="Bookman Old Style"/>
          <w:color w:val="000000" w:themeColor="text1"/>
          <w:sz w:val="24"/>
          <w:szCs w:val="24"/>
          <w:lang w:val="en-US"/>
        </w:rPr>
        <w:t xml:space="preserve"> data </w:t>
      </w:r>
      <w:r w:rsidRPr="008444BC">
        <w:rPr>
          <w:rFonts w:ascii="Bookman Old Style" w:hAnsi="Bookman Old Style"/>
          <w:color w:val="000000" w:themeColor="text1"/>
          <w:sz w:val="24"/>
          <w:szCs w:val="24"/>
          <w:lang w:val="en-AU"/>
        </w:rPr>
        <w:t xml:space="preserve">di </w:t>
      </w:r>
      <w:r w:rsidRPr="008444BC">
        <w:rPr>
          <w:rFonts w:ascii="Bookman Old Style" w:hAnsi="Bookman Old Style"/>
          <w:color w:val="000000" w:themeColor="text1"/>
          <w:sz w:val="24"/>
          <w:szCs w:val="24"/>
        </w:rPr>
        <w:t xml:space="preserve">Sistem OSS </w:t>
      </w:r>
      <w:r w:rsidRPr="008444BC">
        <w:rPr>
          <w:rFonts w:ascii="Bookman Old Style" w:hAnsi="Bookman Old Style"/>
          <w:color w:val="000000" w:themeColor="text1"/>
          <w:sz w:val="24"/>
          <w:szCs w:val="24"/>
          <w:lang w:val="en-AU"/>
        </w:rPr>
        <w:t xml:space="preserve">yang </w:t>
      </w:r>
      <w:proofErr w:type="spellStart"/>
      <w:r w:rsidRPr="008444BC">
        <w:rPr>
          <w:rFonts w:ascii="Bookman Old Style" w:hAnsi="Bookman Old Style"/>
          <w:color w:val="000000" w:themeColor="text1"/>
          <w:sz w:val="24"/>
          <w:szCs w:val="24"/>
          <w:lang w:val="en-US"/>
        </w:rPr>
        <w:t>meliputi</w:t>
      </w:r>
      <w:proofErr w:type="spellEnd"/>
      <w:r w:rsidRPr="008444BC">
        <w:rPr>
          <w:rFonts w:ascii="Bookman Old Style" w:eastAsia="Bookman Old Style" w:hAnsi="Bookman Old Style" w:cs="Bookman Old Style"/>
          <w:sz w:val="24"/>
          <w:szCs w:val="24"/>
        </w:rPr>
        <w:t>:</w:t>
      </w:r>
    </w:p>
    <w:p w14:paraId="117BBEB0" w14:textId="1F54F46E" w:rsidR="00FE09A0" w:rsidRPr="004E5A1F" w:rsidRDefault="00AD2BE3" w:rsidP="004E5A1F">
      <w:pPr>
        <w:numPr>
          <w:ilvl w:val="0"/>
          <w:numId w:val="168"/>
        </w:numPr>
        <w:spacing w:after="0" w:line="360" w:lineRule="auto"/>
        <w:ind w:left="3119" w:hanging="566"/>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identitas kepala kantor, kepala badan usaha luar negeri lainnya, atau penanggung jawab yang telah ditunjuk dari Sistem Administrasi Kependudukan yang dikelola oleh kementerian yang menyelenggarakan urusan di bidang pemerintahan dalam negeri untuk warga negara Indonesia</w:t>
      </w:r>
      <w:r w:rsidRPr="008444BC">
        <w:rPr>
          <w:rFonts w:ascii="Bookman Old Style" w:eastAsia="Bookman Old Style" w:hAnsi="Bookman Old Style" w:cs="Bookman Old Style"/>
          <w:sz w:val="24"/>
          <w:szCs w:val="24"/>
          <w:lang w:val="en-ID"/>
        </w:rPr>
        <w:t xml:space="preserve"> </w:t>
      </w:r>
      <w:proofErr w:type="spellStart"/>
      <w:r w:rsidRPr="008444BC">
        <w:rPr>
          <w:rFonts w:ascii="Bookman Old Style" w:eastAsia="Bookman Old Style" w:hAnsi="Bookman Old Style" w:cs="Bookman Old Style"/>
          <w:sz w:val="24"/>
          <w:szCs w:val="24"/>
          <w:lang w:val="en-ID"/>
        </w:rPr>
        <w:t>atau</w:t>
      </w:r>
      <w:proofErr w:type="spellEnd"/>
      <w:r w:rsidRPr="008444BC">
        <w:rPr>
          <w:rFonts w:ascii="Bookman Old Style" w:eastAsia="Bookman Old Style" w:hAnsi="Bookman Old Style" w:cs="Bookman Old Style"/>
          <w:sz w:val="24"/>
          <w:szCs w:val="24"/>
          <w:lang w:val="en-ID"/>
        </w:rPr>
        <w:t xml:space="preserve"> </w:t>
      </w:r>
      <w:proofErr w:type="spellStart"/>
      <w:r w:rsidRPr="008444BC">
        <w:rPr>
          <w:rFonts w:ascii="Bookman Old Style" w:eastAsia="Bookman Old Style" w:hAnsi="Bookman Old Style" w:cs="Bookman Old Style"/>
          <w:sz w:val="24"/>
          <w:szCs w:val="24"/>
          <w:lang w:val="en-ID"/>
        </w:rPr>
        <w:t>dari</w:t>
      </w:r>
      <w:proofErr w:type="spellEnd"/>
      <w:r w:rsidRPr="008444BC">
        <w:rPr>
          <w:rFonts w:ascii="Bookman Old Style" w:eastAsia="Bookman Old Style" w:hAnsi="Bookman Old Style" w:cs="Bookman Old Style"/>
          <w:sz w:val="24"/>
          <w:szCs w:val="24"/>
          <w:lang w:val="en-ID"/>
        </w:rPr>
        <w:t xml:space="preserve"> </w:t>
      </w:r>
      <w:proofErr w:type="spellStart"/>
      <w:r w:rsidRPr="008444BC">
        <w:rPr>
          <w:rFonts w:ascii="Bookman Old Style" w:eastAsia="Bookman Old Style" w:hAnsi="Bookman Old Style" w:cs="Bookman Old Style"/>
          <w:sz w:val="24"/>
          <w:szCs w:val="24"/>
          <w:lang w:val="en-ID"/>
        </w:rPr>
        <w:t>sistem</w:t>
      </w:r>
      <w:proofErr w:type="spellEnd"/>
      <w:r w:rsidRPr="008444BC">
        <w:rPr>
          <w:rFonts w:ascii="Bookman Old Style" w:eastAsia="Bookman Old Style" w:hAnsi="Bookman Old Style" w:cs="Bookman Old Style"/>
          <w:sz w:val="24"/>
          <w:szCs w:val="24"/>
          <w:lang w:val="en-ID"/>
        </w:rPr>
        <w:t xml:space="preserve"> </w:t>
      </w:r>
      <w:proofErr w:type="spellStart"/>
      <w:r w:rsidRPr="008444BC">
        <w:rPr>
          <w:rFonts w:ascii="Bookman Old Style" w:eastAsia="Bookman Old Style" w:hAnsi="Bookman Old Style" w:cs="Bookman Old Style"/>
          <w:sz w:val="24"/>
          <w:szCs w:val="24"/>
          <w:lang w:val="en-ID"/>
        </w:rPr>
        <w:t>informasi</w:t>
      </w:r>
      <w:proofErr w:type="spellEnd"/>
      <w:r w:rsidRPr="008444BC">
        <w:rPr>
          <w:rFonts w:ascii="Bookman Old Style" w:eastAsia="Bookman Old Style" w:hAnsi="Bookman Old Style" w:cs="Bookman Old Style"/>
          <w:sz w:val="24"/>
          <w:szCs w:val="24"/>
          <w:lang w:val="en-ID"/>
        </w:rPr>
        <w:t xml:space="preserve"> </w:t>
      </w:r>
      <w:proofErr w:type="spellStart"/>
      <w:r w:rsidRPr="008444BC">
        <w:rPr>
          <w:rFonts w:ascii="Bookman Old Style" w:eastAsia="Bookman Old Style" w:hAnsi="Bookman Old Style" w:cs="Bookman Old Style"/>
          <w:sz w:val="24"/>
          <w:szCs w:val="24"/>
          <w:lang w:val="en-ID"/>
        </w:rPr>
        <w:t>manajemen</w:t>
      </w:r>
      <w:proofErr w:type="spellEnd"/>
      <w:r w:rsidRPr="008444BC">
        <w:rPr>
          <w:rFonts w:ascii="Bookman Old Style" w:eastAsia="Bookman Old Style" w:hAnsi="Bookman Old Style" w:cs="Bookman Old Style"/>
          <w:sz w:val="24"/>
          <w:szCs w:val="24"/>
          <w:lang w:val="en-ID"/>
        </w:rPr>
        <w:t xml:space="preserve"> </w:t>
      </w:r>
      <w:proofErr w:type="spellStart"/>
      <w:r w:rsidRPr="008444BC">
        <w:rPr>
          <w:rFonts w:ascii="Bookman Old Style" w:eastAsia="Bookman Old Style" w:hAnsi="Bookman Old Style" w:cs="Bookman Old Style"/>
          <w:sz w:val="24"/>
          <w:szCs w:val="24"/>
          <w:lang w:val="en-ID"/>
        </w:rPr>
        <w:lastRenderedPageBreak/>
        <w:t>keimigrasian</w:t>
      </w:r>
      <w:proofErr w:type="spellEnd"/>
      <w:r w:rsidRPr="008444BC">
        <w:rPr>
          <w:rFonts w:ascii="Bookman Old Style" w:eastAsia="Bookman Old Style" w:hAnsi="Bookman Old Style" w:cs="Bookman Old Style"/>
          <w:sz w:val="24"/>
          <w:szCs w:val="24"/>
          <w:lang w:val="en-ID"/>
        </w:rPr>
        <w:t xml:space="preserve"> yang </w:t>
      </w:r>
      <w:proofErr w:type="spellStart"/>
      <w:r w:rsidRPr="008444BC">
        <w:rPr>
          <w:rFonts w:ascii="Bookman Old Style" w:eastAsia="Bookman Old Style" w:hAnsi="Bookman Old Style" w:cs="Bookman Old Style"/>
          <w:sz w:val="24"/>
          <w:szCs w:val="24"/>
          <w:lang w:val="en-ID"/>
        </w:rPr>
        <w:t>dikelola</w:t>
      </w:r>
      <w:proofErr w:type="spellEnd"/>
      <w:r w:rsidRPr="008444BC">
        <w:rPr>
          <w:rFonts w:ascii="Bookman Old Style" w:eastAsia="Bookman Old Style" w:hAnsi="Bookman Old Style" w:cs="Bookman Old Style"/>
          <w:sz w:val="24"/>
          <w:szCs w:val="24"/>
          <w:lang w:val="en-ID"/>
        </w:rPr>
        <w:t xml:space="preserve"> oleh </w:t>
      </w:r>
      <w:r w:rsidRPr="008444BC">
        <w:rPr>
          <w:rFonts w:ascii="Bookman Old Style" w:eastAsia="Bookman Old Style" w:hAnsi="Bookman Old Style" w:cs="Bookman Old Style"/>
          <w:sz w:val="24"/>
          <w:szCs w:val="24"/>
        </w:rPr>
        <w:t>kementerian yang menyelenggarakan urusan pemerintahan di bidang hukum dan hak asasi manusia</w:t>
      </w:r>
      <w:r w:rsidRPr="008444BC">
        <w:rPr>
          <w:rFonts w:ascii="Bookman Old Style" w:eastAsia="Bookman Old Style" w:hAnsi="Bookman Old Style" w:cs="Bookman Old Style"/>
          <w:sz w:val="24"/>
          <w:szCs w:val="24"/>
          <w:lang w:val="en-ID"/>
        </w:rPr>
        <w:t xml:space="preserve"> </w:t>
      </w:r>
      <w:proofErr w:type="spellStart"/>
      <w:r w:rsidRPr="008444BC">
        <w:rPr>
          <w:rFonts w:ascii="Bookman Old Style" w:eastAsia="Bookman Old Style" w:hAnsi="Bookman Old Style" w:cs="Bookman Old Style"/>
          <w:sz w:val="24"/>
          <w:szCs w:val="24"/>
          <w:lang w:val="en-ID"/>
        </w:rPr>
        <w:t>untuk</w:t>
      </w:r>
      <w:proofErr w:type="spellEnd"/>
      <w:r w:rsidRPr="008444BC">
        <w:rPr>
          <w:rFonts w:ascii="Bookman Old Style" w:eastAsia="Bookman Old Style" w:hAnsi="Bookman Old Style" w:cs="Bookman Old Style"/>
          <w:sz w:val="24"/>
          <w:szCs w:val="24"/>
          <w:lang w:val="en-ID"/>
        </w:rPr>
        <w:t xml:space="preserve"> </w:t>
      </w:r>
      <w:proofErr w:type="spellStart"/>
      <w:r w:rsidRPr="008444BC">
        <w:rPr>
          <w:rFonts w:ascii="Bookman Old Style" w:eastAsia="Bookman Old Style" w:hAnsi="Bookman Old Style" w:cs="Bookman Old Style"/>
          <w:sz w:val="24"/>
          <w:szCs w:val="24"/>
          <w:lang w:val="en-ID"/>
        </w:rPr>
        <w:t>warga</w:t>
      </w:r>
      <w:proofErr w:type="spellEnd"/>
      <w:r w:rsidRPr="008444BC">
        <w:rPr>
          <w:rFonts w:ascii="Bookman Old Style" w:eastAsia="Bookman Old Style" w:hAnsi="Bookman Old Style" w:cs="Bookman Old Style"/>
          <w:sz w:val="24"/>
          <w:szCs w:val="24"/>
          <w:lang w:val="en-ID"/>
        </w:rPr>
        <w:t xml:space="preserve"> negara </w:t>
      </w:r>
      <w:proofErr w:type="spellStart"/>
      <w:r w:rsidRPr="008444BC">
        <w:rPr>
          <w:rFonts w:ascii="Bookman Old Style" w:eastAsia="Bookman Old Style" w:hAnsi="Bookman Old Style" w:cs="Bookman Old Style"/>
          <w:sz w:val="24"/>
          <w:szCs w:val="24"/>
          <w:lang w:val="en-ID"/>
        </w:rPr>
        <w:t>asing</w:t>
      </w:r>
      <w:proofErr w:type="spellEnd"/>
      <w:r w:rsidRPr="008444BC">
        <w:rPr>
          <w:rFonts w:ascii="Bookman Old Style" w:eastAsia="Bookman Old Style" w:hAnsi="Bookman Old Style" w:cs="Bookman Old Style"/>
          <w:sz w:val="24"/>
          <w:szCs w:val="24"/>
        </w:rPr>
        <w:t>;</w:t>
      </w:r>
    </w:p>
    <w:p w14:paraId="6AEFD885" w14:textId="77777777" w:rsidR="00AD2BE3" w:rsidRPr="008444BC" w:rsidRDefault="00AD2BE3">
      <w:pPr>
        <w:numPr>
          <w:ilvl w:val="0"/>
          <w:numId w:val="168"/>
        </w:numPr>
        <w:spacing w:after="0" w:line="360" w:lineRule="auto"/>
        <w:ind w:left="3119" w:hanging="566"/>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NPWP </w:t>
      </w:r>
      <w:proofErr w:type="spellStart"/>
      <w:r w:rsidRPr="008444BC">
        <w:rPr>
          <w:rFonts w:ascii="Bookman Old Style" w:eastAsia="Bookman Old Style" w:hAnsi="Bookman Old Style" w:cs="Bookman Old Style"/>
          <w:sz w:val="24"/>
          <w:szCs w:val="24"/>
          <w:lang w:val="en-US"/>
        </w:rPr>
        <w:t>kantor</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perwakilan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atau</w:t>
      </w:r>
      <w:proofErr w:type="spellEnd"/>
      <w:r w:rsidRPr="008444BC">
        <w:rPr>
          <w:rFonts w:ascii="Bookman Old Style" w:eastAsia="Bookman Old Style" w:hAnsi="Bookman Old Style" w:cs="Bookman Old Style"/>
          <w:sz w:val="24"/>
          <w:szCs w:val="24"/>
          <w:lang w:val="en-US"/>
        </w:rPr>
        <w:t xml:space="preserve"> NPWP badan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luar</w:t>
      </w:r>
      <w:proofErr w:type="spellEnd"/>
      <w:r w:rsidRPr="008444BC">
        <w:rPr>
          <w:rFonts w:ascii="Bookman Old Style" w:eastAsia="Bookman Old Style" w:hAnsi="Bookman Old Style" w:cs="Bookman Old Style"/>
          <w:sz w:val="24"/>
          <w:szCs w:val="24"/>
          <w:lang w:val="en-US"/>
        </w:rPr>
        <w:t xml:space="preserve"> negeri </w:t>
      </w:r>
      <w:proofErr w:type="spellStart"/>
      <w:r w:rsidRPr="008444BC">
        <w:rPr>
          <w:rFonts w:ascii="Bookman Old Style" w:eastAsia="Bookman Old Style" w:hAnsi="Bookman Old Style" w:cs="Bookman Old Style"/>
          <w:sz w:val="24"/>
          <w:szCs w:val="24"/>
          <w:lang w:val="en-US"/>
        </w:rPr>
        <w:t>lainnya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dari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sistem</w:t>
      </w:r>
      <w:proofErr w:type="spellEnd"/>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dikelola</w:t>
      </w:r>
      <w:proofErr w:type="spellEnd"/>
      <w:r w:rsidRPr="008444BC">
        <w:rPr>
          <w:rFonts w:ascii="Bookman Old Style" w:eastAsia="Bookman Old Style" w:hAnsi="Bookman Old Style" w:cs="Bookman Old Style"/>
          <w:sz w:val="24"/>
          <w:szCs w:val="24"/>
          <w:lang w:val="en-US"/>
        </w:rPr>
        <w:t xml:space="preserve"> oleh </w:t>
      </w:r>
      <w:proofErr w:type="spellStart"/>
      <w:r w:rsidRPr="008444BC">
        <w:rPr>
          <w:rFonts w:ascii="Bookman Old Style" w:eastAsia="Bookman Old Style" w:hAnsi="Bookman Old Style" w:cs="Bookman Old Style"/>
          <w:sz w:val="24"/>
          <w:szCs w:val="24"/>
          <w:lang w:val="en-US"/>
        </w:rPr>
        <w:t>kementerian</w:t>
      </w:r>
      <w:proofErr w:type="spellEnd"/>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menyelenggarakan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urusan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pemerintahan</w:t>
      </w:r>
      <w:proofErr w:type="spellEnd"/>
      <w:r w:rsidRPr="008444BC">
        <w:rPr>
          <w:rFonts w:ascii="Bookman Old Style" w:eastAsia="Bookman Old Style" w:hAnsi="Bookman Old Style" w:cs="Bookman Old Style"/>
          <w:sz w:val="24"/>
          <w:szCs w:val="24"/>
          <w:lang w:val="en-US"/>
        </w:rPr>
        <w:t xml:space="preserve"> di </w:t>
      </w:r>
      <w:proofErr w:type="spellStart"/>
      <w:r w:rsidRPr="008444BC">
        <w:rPr>
          <w:rFonts w:ascii="Bookman Old Style" w:eastAsia="Bookman Old Style" w:hAnsi="Bookman Old Style" w:cs="Bookman Old Style"/>
          <w:sz w:val="24"/>
          <w:szCs w:val="24"/>
          <w:lang w:val="en-US"/>
        </w:rPr>
        <w:t>bidang</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keuangan</w:t>
      </w:r>
      <w:proofErr w:type="spellEnd"/>
      <w:r w:rsidRPr="008444BC">
        <w:rPr>
          <w:rFonts w:ascii="Bookman Old Style" w:eastAsia="Bookman Old Style" w:hAnsi="Bookman Old Style" w:cs="Bookman Old Style"/>
          <w:sz w:val="24"/>
          <w:szCs w:val="24"/>
          <w:lang w:val="en-US"/>
        </w:rPr>
        <w:t xml:space="preserve"> negara</w:t>
      </w:r>
      <w:r w:rsidRPr="008444BC">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lang w:val="en-US"/>
        </w:rPr>
        <w:t>dan</w:t>
      </w:r>
    </w:p>
    <w:p w14:paraId="0E526493" w14:textId="77777777" w:rsidR="00AD2BE3" w:rsidRPr="008444BC" w:rsidRDefault="00AD2BE3">
      <w:pPr>
        <w:numPr>
          <w:ilvl w:val="0"/>
          <w:numId w:val="168"/>
        </w:numPr>
        <w:spacing w:after="0" w:line="360" w:lineRule="auto"/>
        <w:ind w:left="3119"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laporan </w:t>
      </w:r>
      <w:r w:rsidRPr="008444BC">
        <w:rPr>
          <w:rFonts w:ascii="Bookman Old Style" w:eastAsia="Bookman Old Style" w:hAnsi="Bookman Old Style" w:cs="Bookman Old Style"/>
          <w:sz w:val="24"/>
          <w:szCs w:val="24"/>
          <w:lang w:val="en-US"/>
        </w:rPr>
        <w:t>k</w:t>
      </w:r>
      <w:r w:rsidRPr="008444BC">
        <w:rPr>
          <w:rFonts w:ascii="Bookman Old Style" w:eastAsia="Bookman Old Style" w:hAnsi="Bookman Old Style" w:cs="Bookman Old Style"/>
          <w:sz w:val="24"/>
          <w:szCs w:val="24"/>
        </w:rPr>
        <w:t xml:space="preserve">antor </w:t>
      </w:r>
      <w:r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erwakilan periode terakhir.</w:t>
      </w:r>
    </w:p>
    <w:p w14:paraId="09E9116E" w14:textId="77777777" w:rsidR="00AD2BE3" w:rsidRPr="008444BC" w:rsidRDefault="00AD2BE3">
      <w:pPr>
        <w:pStyle w:val="Style"/>
        <w:numPr>
          <w:ilvl w:val="0"/>
          <w:numId w:val="37"/>
        </w:numPr>
        <w:spacing w:after="0" w:line="360" w:lineRule="auto"/>
        <w:ind w:left="2552" w:right="23" w:hanging="572"/>
        <w:contextualSpacing/>
        <w:jc w:val="both"/>
        <w:rPr>
          <w:rFonts w:ascii="Bookman Old Style" w:hAnsi="Bookman Old Style"/>
          <w:color w:val="000000" w:themeColor="text1"/>
          <w:lang w:val="id-ID"/>
        </w:rPr>
      </w:pPr>
      <w:r w:rsidRPr="008444BC">
        <w:rPr>
          <w:rFonts w:ascii="Bookman Old Style" w:hAnsi="Bookman Old Style"/>
          <w:color w:val="000000" w:themeColor="text1"/>
          <w:lang w:val="id-ID"/>
        </w:rPr>
        <w:t xml:space="preserve">Dalam hal </w:t>
      </w:r>
      <w:r w:rsidRPr="008444BC">
        <w:rPr>
          <w:rFonts w:ascii="Bookman Old Style" w:eastAsia="Bookman Old Style" w:hAnsi="Bookman Old Style" w:cs="Bookman Old Style"/>
          <w:lang w:val="id-ID"/>
        </w:rPr>
        <w:t>identitas kepala kantor, kepala badan usaha luar negeri lainnya, atau penanggung jawab yang telah ditunjuk</w:t>
      </w:r>
      <w:r w:rsidRPr="008444BC">
        <w:rPr>
          <w:rFonts w:ascii="Bookman Old Style" w:hAnsi="Bookman Old Style"/>
          <w:color w:val="000000" w:themeColor="text1"/>
          <w:lang w:val="id-ID"/>
        </w:rPr>
        <w:t xml:space="preserve"> berkewarganegaraan asing belum dapat divalidasi oleh sistem, Pelaku Usaha mengisi pernyataan dan mengunggah identitas saat mengajukan permohonan Pencabutan.</w:t>
      </w:r>
    </w:p>
    <w:p w14:paraId="4D4E5B03" w14:textId="77777777" w:rsidR="00AD2BE3" w:rsidRPr="008444BC" w:rsidRDefault="00AD2BE3">
      <w:pPr>
        <w:pStyle w:val="Style"/>
        <w:numPr>
          <w:ilvl w:val="0"/>
          <w:numId w:val="37"/>
        </w:numPr>
        <w:spacing w:after="0" w:line="360" w:lineRule="auto"/>
        <w:ind w:left="2552" w:right="23" w:hanging="572"/>
        <w:contextualSpacing/>
        <w:jc w:val="both"/>
        <w:rPr>
          <w:rFonts w:ascii="Bookman Old Style" w:hAnsi="Bookman Old Style"/>
          <w:color w:val="000000" w:themeColor="text1"/>
          <w:lang w:val="id-ID"/>
        </w:rPr>
      </w:pPr>
      <w:proofErr w:type="spellStart"/>
      <w:r w:rsidRPr="008444BC">
        <w:rPr>
          <w:rFonts w:ascii="Bookman Old Style" w:eastAsia="Bookman Old Style" w:hAnsi="Bookman Old Style" w:cs="Bookman Old Style"/>
        </w:rPr>
        <w:t>Permohonan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Pencabutan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sebagaimana</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dimaksud</w:t>
      </w:r>
      <w:proofErr w:type="spellEnd"/>
      <w:r w:rsidRPr="008444BC">
        <w:rPr>
          <w:rFonts w:ascii="Bookman Old Style" w:eastAsia="Bookman Old Style" w:hAnsi="Bookman Old Style" w:cs="Bookman Old Style"/>
        </w:rPr>
        <w:t xml:space="preserve"> pada </w:t>
      </w:r>
      <w:proofErr w:type="spellStart"/>
      <w:r w:rsidRPr="008444BC">
        <w:rPr>
          <w:rFonts w:ascii="Bookman Old Style" w:eastAsia="Bookman Old Style" w:hAnsi="Bookman Old Style" w:cs="Bookman Old Style"/>
        </w:rPr>
        <w:t>ayat</w:t>
      </w:r>
      <w:proofErr w:type="spellEnd"/>
      <w:r w:rsidRPr="008444BC">
        <w:rPr>
          <w:rFonts w:ascii="Bookman Old Style" w:eastAsia="Bookman Old Style" w:hAnsi="Bookman Old Style" w:cs="Bookman Old Style"/>
        </w:rPr>
        <w:t xml:space="preserve"> (1), </w:t>
      </w:r>
      <w:proofErr w:type="spellStart"/>
      <w:r w:rsidRPr="008444BC">
        <w:rPr>
          <w:rFonts w:ascii="Bookman Old Style" w:eastAsia="Bookman Old Style" w:hAnsi="Bookman Old Style" w:cs="Bookman Old Style"/>
        </w:rPr>
        <w:t>Pelaku</w:t>
      </w:r>
      <w:proofErr w:type="spellEnd"/>
      <w:r w:rsidRPr="008444BC">
        <w:rPr>
          <w:rFonts w:ascii="Bookman Old Style" w:eastAsia="Bookman Old Style" w:hAnsi="Bookman Old Style" w:cs="Bookman Old Style"/>
        </w:rPr>
        <w:t xml:space="preserve"> Usaha </w:t>
      </w:r>
      <w:proofErr w:type="spellStart"/>
      <w:r w:rsidRPr="008444BC">
        <w:rPr>
          <w:rFonts w:ascii="Bookman Old Style" w:eastAsia="Bookman Old Style" w:hAnsi="Bookman Old Style" w:cs="Bookman Old Style"/>
        </w:rPr>
        <w:t>mengisi</w:t>
      </w:r>
      <w:proofErr w:type="spellEnd"/>
      <w:r w:rsidRPr="008444BC">
        <w:rPr>
          <w:rFonts w:ascii="Bookman Old Style" w:eastAsia="Bookman Old Style" w:hAnsi="Bookman Old Style" w:cs="Bookman Old Style"/>
        </w:rPr>
        <w:t xml:space="preserve"> dan </w:t>
      </w:r>
      <w:proofErr w:type="spellStart"/>
      <w:r w:rsidRPr="008444BC">
        <w:rPr>
          <w:rFonts w:ascii="Bookman Old Style" w:eastAsia="Bookman Old Style" w:hAnsi="Bookman Old Style" w:cs="Bookman Old Style"/>
        </w:rPr>
        <w:t>mengunggah</w:t>
      </w:r>
      <w:proofErr w:type="spellEnd"/>
      <w:r w:rsidRPr="008444BC">
        <w:rPr>
          <w:rFonts w:ascii="Bookman Old Style" w:eastAsia="Bookman Old Style" w:hAnsi="Bookman Old Style" w:cs="Bookman Old Style"/>
        </w:rPr>
        <w:t xml:space="preserve">: </w:t>
      </w:r>
    </w:p>
    <w:p w14:paraId="520668D1" w14:textId="77777777" w:rsidR="00AD2BE3" w:rsidRPr="008444BC" w:rsidRDefault="00AD2BE3">
      <w:pPr>
        <w:numPr>
          <w:ilvl w:val="0"/>
          <w:numId w:val="238"/>
        </w:numPr>
        <w:spacing w:after="0" w:line="360" w:lineRule="auto"/>
        <w:ind w:left="3119" w:hanging="599"/>
        <w:jc w:val="both"/>
        <w:rPr>
          <w:rFonts w:ascii="Bookman Old Style" w:hAnsi="Bookman Old Style"/>
          <w:sz w:val="24"/>
          <w:szCs w:val="24"/>
        </w:rPr>
      </w:pPr>
      <w:r w:rsidRPr="008444BC">
        <w:rPr>
          <w:rFonts w:ascii="Bookman Old Style" w:eastAsia="Bookman Old Style" w:hAnsi="Bookman Old Style" w:cs="Bookman Old Style"/>
          <w:sz w:val="24"/>
          <w:szCs w:val="24"/>
        </w:rPr>
        <w:t>pernyataan dari kepala kantor perwakilan atau direksi perusahaan di negara asal yang menyatakan tidak mempunyai hutang piutang dengan pihak lain di Indonesia;</w:t>
      </w:r>
      <w:r w:rsidRPr="008444BC">
        <w:rPr>
          <w:rFonts w:ascii="Bookman Old Style" w:eastAsia="Bookman Old Style" w:hAnsi="Bookman Old Style" w:cs="Bookman Old Style"/>
          <w:sz w:val="24"/>
          <w:szCs w:val="24"/>
          <w:lang w:val="en-ID"/>
        </w:rPr>
        <w:t xml:space="preserve"> dan</w:t>
      </w:r>
    </w:p>
    <w:p w14:paraId="5AEFF4E3" w14:textId="77777777" w:rsidR="00AD2BE3" w:rsidRPr="004E5A1F" w:rsidRDefault="00AD2BE3">
      <w:pPr>
        <w:numPr>
          <w:ilvl w:val="0"/>
          <w:numId w:val="238"/>
        </w:numPr>
        <w:spacing w:after="0" w:line="360" w:lineRule="auto"/>
        <w:ind w:left="3119" w:hanging="599"/>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surat perintah atau pernyataan dari </w:t>
      </w:r>
      <w:r w:rsidRPr="008444BC">
        <w:rPr>
          <w:rFonts w:ascii="Bookman Old Style" w:eastAsia="Bookman Old Style" w:hAnsi="Bookman Old Style" w:cs="Bookman Old Style"/>
          <w:sz w:val="24"/>
          <w:szCs w:val="24"/>
          <w:lang w:val="en-US"/>
        </w:rPr>
        <w:t>d</w:t>
      </w:r>
      <w:r w:rsidRPr="008444BC">
        <w:rPr>
          <w:rFonts w:ascii="Bookman Old Style" w:eastAsia="Bookman Old Style" w:hAnsi="Bookman Old Style" w:cs="Bookman Old Style"/>
          <w:sz w:val="24"/>
          <w:szCs w:val="24"/>
        </w:rPr>
        <w:t xml:space="preserve">ireksi </w:t>
      </w:r>
      <w:r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 xml:space="preserve">erusahaan di negara asal tentang penutupan </w:t>
      </w:r>
      <w:r w:rsidRPr="008444BC">
        <w:rPr>
          <w:rFonts w:ascii="Bookman Old Style" w:eastAsia="Bookman Old Style" w:hAnsi="Bookman Old Style" w:cs="Bookman Old Style"/>
          <w:sz w:val="24"/>
          <w:szCs w:val="24"/>
          <w:lang w:val="en-US"/>
        </w:rPr>
        <w:t>k</w:t>
      </w:r>
      <w:r w:rsidRPr="008444BC">
        <w:rPr>
          <w:rFonts w:ascii="Bookman Old Style" w:eastAsia="Bookman Old Style" w:hAnsi="Bookman Old Style" w:cs="Bookman Old Style"/>
          <w:sz w:val="24"/>
          <w:szCs w:val="24"/>
        </w:rPr>
        <w:t xml:space="preserve">antor </w:t>
      </w:r>
      <w:r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erwakilan</w:t>
      </w:r>
      <w:r w:rsidRPr="008444BC">
        <w:rPr>
          <w:rFonts w:ascii="Bookman Old Style" w:eastAsia="Bookman Old Style" w:hAnsi="Bookman Old Style" w:cs="Bookman Old Style"/>
          <w:sz w:val="24"/>
          <w:szCs w:val="24"/>
          <w:lang w:val="en-ID"/>
        </w:rPr>
        <w:t>.</w:t>
      </w:r>
    </w:p>
    <w:p w14:paraId="429295EF" w14:textId="77777777" w:rsidR="00AD2BE3" w:rsidRPr="008444BC" w:rsidRDefault="00AD2BE3">
      <w:pPr>
        <w:pStyle w:val="Style"/>
        <w:numPr>
          <w:ilvl w:val="0"/>
          <w:numId w:val="37"/>
        </w:numPr>
        <w:spacing w:after="0" w:line="360" w:lineRule="auto"/>
        <w:ind w:left="2552" w:right="23" w:hanging="572"/>
        <w:contextualSpacing/>
        <w:jc w:val="both"/>
        <w:rPr>
          <w:rFonts w:ascii="Bookman Old Style" w:eastAsia="Bookman Old Style" w:hAnsi="Bookman Old Style" w:cs="Bookman Old Style"/>
        </w:rPr>
      </w:pPr>
      <w:proofErr w:type="spellStart"/>
      <w:r w:rsidRPr="008444BC">
        <w:rPr>
          <w:rFonts w:ascii="Bookman Old Style" w:eastAsia="Bookman Old Style" w:hAnsi="Bookman Old Style" w:cs="Bookman Old Style"/>
        </w:rPr>
        <w:t>Atas</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unggahan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sebagaimana</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dimaksud</w:t>
      </w:r>
      <w:proofErr w:type="spellEnd"/>
      <w:r w:rsidRPr="008444BC">
        <w:rPr>
          <w:rFonts w:ascii="Bookman Old Style" w:eastAsia="Bookman Old Style" w:hAnsi="Bookman Old Style" w:cs="Bookman Old Style"/>
        </w:rPr>
        <w:t xml:space="preserve"> pada </w:t>
      </w:r>
      <w:proofErr w:type="spellStart"/>
      <w:r w:rsidRPr="008444BC">
        <w:rPr>
          <w:rFonts w:ascii="Bookman Old Style" w:eastAsia="Bookman Old Style" w:hAnsi="Bookman Old Style" w:cs="Bookman Old Style"/>
        </w:rPr>
        <w:t>ayat</w:t>
      </w:r>
      <w:proofErr w:type="spellEnd"/>
      <w:r w:rsidRPr="008444BC">
        <w:rPr>
          <w:rFonts w:ascii="Bookman Old Style" w:eastAsia="Bookman Old Style" w:hAnsi="Bookman Old Style" w:cs="Bookman Old Style"/>
        </w:rPr>
        <w:t xml:space="preserve"> (3) dan </w:t>
      </w:r>
      <w:proofErr w:type="spellStart"/>
      <w:r w:rsidRPr="008444BC">
        <w:rPr>
          <w:rFonts w:ascii="Bookman Old Style" w:eastAsia="Bookman Old Style" w:hAnsi="Bookman Old Style" w:cs="Bookman Old Style"/>
        </w:rPr>
        <w:t>ayat</w:t>
      </w:r>
      <w:proofErr w:type="spellEnd"/>
      <w:r w:rsidRPr="008444BC">
        <w:rPr>
          <w:rFonts w:ascii="Bookman Old Style" w:eastAsia="Bookman Old Style" w:hAnsi="Bookman Old Style" w:cs="Bookman Old Style"/>
        </w:rPr>
        <w:t xml:space="preserve"> (4), BKPM </w:t>
      </w:r>
      <w:proofErr w:type="spellStart"/>
      <w:r w:rsidRPr="008444BC">
        <w:rPr>
          <w:rFonts w:ascii="Bookman Old Style" w:eastAsia="Bookman Old Style" w:hAnsi="Bookman Old Style" w:cs="Bookman Old Style"/>
        </w:rPr>
        <w:t>melakukan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verifikasi</w:t>
      </w:r>
      <w:proofErr w:type="spellEnd"/>
      <w:r w:rsidRPr="008444BC">
        <w:rPr>
          <w:rFonts w:ascii="Bookman Old Style" w:eastAsia="Bookman Old Style" w:hAnsi="Bookman Old Style" w:cs="Bookman Old Style"/>
        </w:rPr>
        <w:t xml:space="preserve"> paling lama     3 (</w:t>
      </w:r>
      <w:proofErr w:type="spellStart"/>
      <w:r w:rsidRPr="008444BC">
        <w:rPr>
          <w:rFonts w:ascii="Bookman Old Style" w:eastAsia="Bookman Old Style" w:hAnsi="Bookman Old Style" w:cs="Bookman Old Style"/>
        </w:rPr>
        <w:t>tiga</w:t>
      </w:r>
      <w:proofErr w:type="spellEnd"/>
      <w:r w:rsidRPr="008444BC">
        <w:rPr>
          <w:rFonts w:ascii="Bookman Old Style" w:eastAsia="Bookman Old Style" w:hAnsi="Bookman Old Style" w:cs="Bookman Old Style"/>
        </w:rPr>
        <w:t xml:space="preserve">) Hari </w:t>
      </w:r>
      <w:proofErr w:type="spellStart"/>
      <w:r w:rsidRPr="008444BC">
        <w:rPr>
          <w:rFonts w:ascii="Bookman Old Style" w:eastAsia="Bookman Old Style" w:hAnsi="Bookman Old Style" w:cs="Bookman Old Style"/>
        </w:rPr>
        <w:t>sejak</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permohonan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diajukan</w:t>
      </w:r>
      <w:proofErr w:type="spellEnd"/>
      <w:r w:rsidRPr="008444BC">
        <w:rPr>
          <w:rFonts w:ascii="Bookman Old Style" w:eastAsia="Bookman Old Style" w:hAnsi="Bookman Old Style" w:cs="Bookman Old Style"/>
        </w:rPr>
        <w:t>.</w:t>
      </w:r>
    </w:p>
    <w:p w14:paraId="0C8EDA21" w14:textId="77777777" w:rsidR="00AD2BE3" w:rsidRPr="008444BC" w:rsidRDefault="00AD2BE3">
      <w:pPr>
        <w:pStyle w:val="Style"/>
        <w:numPr>
          <w:ilvl w:val="0"/>
          <w:numId w:val="37"/>
        </w:numPr>
        <w:spacing w:after="0" w:line="360" w:lineRule="auto"/>
        <w:ind w:left="2552" w:right="23" w:hanging="572"/>
        <w:contextualSpacing/>
        <w:jc w:val="both"/>
        <w:rPr>
          <w:rFonts w:ascii="Bookman Old Style" w:eastAsia="Bookman Old Style" w:hAnsi="Bookman Old Style" w:cs="Bookman Old Style"/>
        </w:rPr>
      </w:pPr>
      <w:proofErr w:type="spellStart"/>
      <w:r w:rsidRPr="008444BC">
        <w:rPr>
          <w:rFonts w:ascii="Bookman Old Style" w:eastAsia="Bookman Old Style" w:hAnsi="Bookman Old Style" w:cs="Bookman Old Style"/>
        </w:rPr>
        <w:t>Atas</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verifikasi</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sebagaimana</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dimaksud</w:t>
      </w:r>
      <w:proofErr w:type="spellEnd"/>
      <w:r w:rsidRPr="008444BC">
        <w:rPr>
          <w:rFonts w:ascii="Bookman Old Style" w:eastAsia="Bookman Old Style" w:hAnsi="Bookman Old Style" w:cs="Bookman Old Style"/>
        </w:rPr>
        <w:t xml:space="preserve"> pada </w:t>
      </w:r>
      <w:proofErr w:type="spellStart"/>
      <w:r w:rsidRPr="008444BC">
        <w:rPr>
          <w:rFonts w:ascii="Bookman Old Style" w:eastAsia="Bookman Old Style" w:hAnsi="Bookman Old Style" w:cs="Bookman Old Style"/>
        </w:rPr>
        <w:t>ayat</w:t>
      </w:r>
      <w:proofErr w:type="spellEnd"/>
      <w:r w:rsidRPr="008444BC">
        <w:rPr>
          <w:rFonts w:ascii="Bookman Old Style" w:eastAsia="Bookman Old Style" w:hAnsi="Bookman Old Style" w:cs="Bookman Old Style"/>
        </w:rPr>
        <w:t xml:space="preserve"> (5):</w:t>
      </w:r>
    </w:p>
    <w:p w14:paraId="5F52D178" w14:textId="77777777" w:rsidR="00AD2BE3" w:rsidRPr="008444BC" w:rsidRDefault="00AD2BE3">
      <w:pPr>
        <w:numPr>
          <w:ilvl w:val="0"/>
          <w:numId w:val="241"/>
        </w:numPr>
        <w:spacing w:after="0" w:line="360" w:lineRule="auto"/>
        <w:ind w:left="3119" w:hanging="599"/>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telah</w:t>
      </w:r>
      <w:r w:rsidRPr="008444BC">
        <w:rPr>
          <w:rFonts w:ascii="Bookman Old Style" w:hAnsi="Bookman Old Style"/>
          <w:color w:val="000000" w:themeColor="text1"/>
          <w:sz w:val="24"/>
          <w:szCs w:val="24"/>
        </w:rPr>
        <w:t xml:space="preserve"> sesuai, </w:t>
      </w:r>
      <w:r w:rsidRPr="008444BC">
        <w:rPr>
          <w:rFonts w:ascii="Bookman Old Style" w:hAnsi="Bookman Old Style"/>
          <w:color w:val="000000" w:themeColor="text1"/>
          <w:sz w:val="24"/>
          <w:szCs w:val="24"/>
          <w:lang w:val="en-AU"/>
        </w:rPr>
        <w:t>BKPM</w:t>
      </w:r>
      <w:r w:rsidRPr="008444BC">
        <w:rPr>
          <w:rFonts w:ascii="Bookman Old Style" w:eastAsia="Bookman Old Style" w:hAnsi="Bookman Old Style" w:cs="Bookman Old Style"/>
          <w:sz w:val="24"/>
          <w:szCs w:val="24"/>
        </w:rPr>
        <w:t xml:space="preserve"> </w:t>
      </w:r>
      <w:r w:rsidRPr="008444BC">
        <w:rPr>
          <w:rFonts w:ascii="Bookman Old Style" w:hAnsi="Bookman Old Style"/>
          <w:color w:val="000000" w:themeColor="text1"/>
          <w:sz w:val="24"/>
          <w:szCs w:val="24"/>
        </w:rPr>
        <w:t xml:space="preserve">memberikan </w:t>
      </w:r>
      <w:r w:rsidRPr="008444BC">
        <w:rPr>
          <w:rFonts w:ascii="Bookman Old Style" w:eastAsia="Bookman Old Style" w:hAnsi="Bookman Old Style" w:cs="Bookman Old Style"/>
          <w:sz w:val="24"/>
          <w:szCs w:val="24"/>
        </w:rPr>
        <w:t xml:space="preserve">notifikasi kepada </w:t>
      </w:r>
      <w:r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istem OSS untuk menerbitkan Pencabutan; atau</w:t>
      </w:r>
    </w:p>
    <w:p w14:paraId="073ACC41" w14:textId="1931EE6A" w:rsidR="00AD2BE3" w:rsidRPr="004E5A1F" w:rsidRDefault="00AD2BE3">
      <w:pPr>
        <w:numPr>
          <w:ilvl w:val="0"/>
          <w:numId w:val="241"/>
        </w:numPr>
        <w:spacing w:after="0" w:line="360" w:lineRule="auto"/>
        <w:ind w:left="3119" w:hanging="599"/>
        <w:jc w:val="both"/>
        <w:rPr>
          <w:rFonts w:ascii="Bookman Old Style" w:eastAsia="Bookman Old Style" w:hAnsi="Bookman Old Style" w:cs="Bookman Old Style"/>
          <w:sz w:val="24"/>
          <w:szCs w:val="24"/>
        </w:rPr>
      </w:pPr>
      <w:r w:rsidRPr="008444BC">
        <w:rPr>
          <w:rFonts w:ascii="Bookman Old Style" w:hAnsi="Bookman Old Style"/>
          <w:color w:val="000000" w:themeColor="text1"/>
          <w:sz w:val="24"/>
          <w:szCs w:val="24"/>
        </w:rPr>
        <w:t xml:space="preserve">tidak sesuai, </w:t>
      </w:r>
      <w:r w:rsidRPr="008444BC">
        <w:rPr>
          <w:rFonts w:ascii="Bookman Old Style" w:hAnsi="Bookman Old Style"/>
          <w:color w:val="000000" w:themeColor="text1"/>
          <w:sz w:val="24"/>
          <w:szCs w:val="24"/>
          <w:lang w:val="en-AU"/>
        </w:rPr>
        <w:t>BKPM</w:t>
      </w:r>
      <w:r w:rsidRPr="008444BC">
        <w:rPr>
          <w:rFonts w:ascii="Bookman Old Style" w:eastAsia="Bookman Old Style" w:hAnsi="Bookman Old Style" w:cs="Bookman Old Style"/>
          <w:sz w:val="24"/>
          <w:szCs w:val="24"/>
        </w:rPr>
        <w:t xml:space="preserve"> melalui </w:t>
      </w:r>
      <w:r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 xml:space="preserve">istem OSS </w:t>
      </w:r>
      <w:r w:rsidRPr="008444BC">
        <w:rPr>
          <w:rFonts w:ascii="Bookman Old Style" w:hAnsi="Bookman Old Style"/>
          <w:color w:val="000000" w:themeColor="text1"/>
          <w:sz w:val="24"/>
          <w:szCs w:val="24"/>
        </w:rPr>
        <w:t xml:space="preserve">memberikan notifikasi penolakan kepada </w:t>
      </w:r>
      <w:r w:rsidRPr="008444BC">
        <w:rPr>
          <w:rFonts w:ascii="Bookman Old Style" w:eastAsia="Bookman Old Style" w:hAnsi="Bookman Old Style" w:cs="Bookman Old Style"/>
          <w:sz w:val="24"/>
          <w:szCs w:val="24"/>
        </w:rPr>
        <w:t>kepala kantor, kepala badan usaha luar negeri lainnya, atau penanggung jawab</w:t>
      </w:r>
      <w:r w:rsidRPr="008444BC">
        <w:rPr>
          <w:rFonts w:ascii="Bookman Old Style" w:hAnsi="Bookman Old Style"/>
          <w:color w:val="000000" w:themeColor="text1"/>
          <w:sz w:val="24"/>
          <w:szCs w:val="24"/>
        </w:rPr>
        <w:t xml:space="preserve"> untuk memperbaiki permohonan.</w:t>
      </w:r>
    </w:p>
    <w:p w14:paraId="2B9412CE" w14:textId="6AA22873" w:rsidR="004E5A1F" w:rsidRDefault="004E5A1F" w:rsidP="004E5A1F">
      <w:pPr>
        <w:spacing w:after="0" w:line="360" w:lineRule="auto"/>
        <w:jc w:val="both"/>
        <w:rPr>
          <w:rFonts w:ascii="Bookman Old Style" w:hAnsi="Bookman Old Style"/>
          <w:color w:val="000000" w:themeColor="text1"/>
          <w:sz w:val="24"/>
          <w:szCs w:val="24"/>
        </w:rPr>
      </w:pPr>
    </w:p>
    <w:p w14:paraId="69F6A5C8" w14:textId="77777777" w:rsidR="004E5A1F" w:rsidRPr="004E5A1F" w:rsidRDefault="004E5A1F" w:rsidP="004E5A1F">
      <w:pPr>
        <w:spacing w:after="0" w:line="360" w:lineRule="auto"/>
        <w:jc w:val="both"/>
        <w:rPr>
          <w:rFonts w:ascii="Bookman Old Style" w:eastAsia="Bookman Old Style" w:hAnsi="Bookman Old Style" w:cs="Bookman Old Style"/>
          <w:sz w:val="24"/>
          <w:szCs w:val="24"/>
        </w:rPr>
      </w:pPr>
    </w:p>
    <w:p w14:paraId="02867748" w14:textId="765648E6" w:rsidR="00FE09A0" w:rsidRPr="004E5A1F" w:rsidRDefault="00AD2BE3" w:rsidP="004E5A1F">
      <w:pPr>
        <w:pStyle w:val="Style"/>
        <w:numPr>
          <w:ilvl w:val="0"/>
          <w:numId w:val="37"/>
        </w:numPr>
        <w:spacing w:after="0" w:line="360" w:lineRule="auto"/>
        <w:ind w:left="2552" w:right="23" w:hanging="572"/>
        <w:contextualSpacing/>
        <w:jc w:val="both"/>
        <w:rPr>
          <w:rFonts w:ascii="Bookman Old Style" w:eastAsia="Bookman Old Style" w:hAnsi="Bookman Old Style" w:cs="Bookman Old Style"/>
        </w:rPr>
      </w:pPr>
      <w:proofErr w:type="spellStart"/>
      <w:r w:rsidRPr="008444BC">
        <w:rPr>
          <w:rFonts w:ascii="Bookman Old Style" w:eastAsia="Bookman Old Style" w:hAnsi="Bookman Old Style" w:cs="Bookman Old Style"/>
        </w:rPr>
        <w:lastRenderedPageBreak/>
        <w:t>Dalam</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hal</w:t>
      </w:r>
      <w:proofErr w:type="spellEnd"/>
      <w:r w:rsidRPr="008444BC">
        <w:rPr>
          <w:rFonts w:ascii="Bookman Old Style" w:eastAsia="Bookman Old Style" w:hAnsi="Bookman Old Style" w:cs="Bookman Old Style"/>
        </w:rPr>
        <w:t xml:space="preserve"> BKPM </w:t>
      </w:r>
      <w:proofErr w:type="spellStart"/>
      <w:r w:rsidRPr="008444BC">
        <w:rPr>
          <w:rFonts w:ascii="Bookman Old Style" w:eastAsia="Bookman Old Style" w:hAnsi="Bookman Old Style" w:cs="Bookman Old Style"/>
        </w:rPr>
        <w:t>tidak</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memberikan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notifikasi</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persetujuan</w:t>
      </w:r>
      <w:proofErr w:type="spellEnd"/>
      <w:r w:rsidRPr="008444BC">
        <w:rPr>
          <w:rFonts w:ascii="Bookman Old Style" w:eastAsia="Bookman Old Style" w:hAnsi="Bookman Old Style" w:cs="Bookman Old Style"/>
        </w:rPr>
        <w:t>/</w:t>
      </w:r>
      <w:proofErr w:type="spellStart"/>
      <w:r w:rsidRPr="008444BC">
        <w:rPr>
          <w:rFonts w:ascii="Bookman Old Style" w:eastAsia="Bookman Old Style" w:hAnsi="Bookman Old Style" w:cs="Bookman Old Style"/>
        </w:rPr>
        <w:t>penolakan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permohonan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Pencabutan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ke</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Sistem</w:t>
      </w:r>
      <w:proofErr w:type="spellEnd"/>
      <w:r w:rsidRPr="008444BC">
        <w:rPr>
          <w:rFonts w:ascii="Bookman Old Style" w:eastAsia="Bookman Old Style" w:hAnsi="Bookman Old Style" w:cs="Bookman Old Style"/>
        </w:rPr>
        <w:t xml:space="preserve"> OSS </w:t>
      </w:r>
      <w:proofErr w:type="spellStart"/>
      <w:r w:rsidRPr="008444BC">
        <w:rPr>
          <w:rFonts w:ascii="Bookman Old Style" w:eastAsia="Bookman Old Style" w:hAnsi="Bookman Old Style" w:cs="Bookman Old Style"/>
        </w:rPr>
        <w:t>atas</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verifikasi</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sebagaimana</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dimaksud</w:t>
      </w:r>
      <w:proofErr w:type="spellEnd"/>
      <w:r w:rsidRPr="008444BC">
        <w:rPr>
          <w:rFonts w:ascii="Bookman Old Style" w:eastAsia="Bookman Old Style" w:hAnsi="Bookman Old Style" w:cs="Bookman Old Style"/>
        </w:rPr>
        <w:t xml:space="preserve"> pada </w:t>
      </w:r>
      <w:proofErr w:type="spellStart"/>
      <w:r w:rsidRPr="008444BC">
        <w:rPr>
          <w:rFonts w:ascii="Bookman Old Style" w:eastAsia="Bookman Old Style" w:hAnsi="Bookman Old Style" w:cs="Bookman Old Style"/>
        </w:rPr>
        <w:t>ayat</w:t>
      </w:r>
      <w:proofErr w:type="spellEnd"/>
      <w:r w:rsidRPr="008444BC">
        <w:rPr>
          <w:rFonts w:ascii="Bookman Old Style" w:eastAsia="Bookman Old Style" w:hAnsi="Bookman Old Style" w:cs="Bookman Old Style"/>
        </w:rPr>
        <w:t xml:space="preserve"> (5), </w:t>
      </w:r>
      <w:proofErr w:type="spellStart"/>
      <w:r w:rsidRPr="008444BC">
        <w:rPr>
          <w:rFonts w:ascii="Bookman Old Style" w:eastAsia="Bookman Old Style" w:hAnsi="Bookman Old Style" w:cs="Bookman Old Style"/>
        </w:rPr>
        <w:t>Sistem</w:t>
      </w:r>
      <w:proofErr w:type="spellEnd"/>
      <w:r w:rsidRPr="008444BC">
        <w:rPr>
          <w:rFonts w:ascii="Bookman Old Style" w:eastAsia="Bookman Old Style" w:hAnsi="Bookman Old Style" w:cs="Bookman Old Style"/>
        </w:rPr>
        <w:t xml:space="preserve"> OSS </w:t>
      </w:r>
      <w:proofErr w:type="spellStart"/>
      <w:r w:rsidRPr="008444BC">
        <w:rPr>
          <w:rFonts w:ascii="Bookman Old Style" w:eastAsia="Bookman Old Style" w:hAnsi="Bookman Old Style" w:cs="Bookman Old Style"/>
        </w:rPr>
        <w:t>menerbitkan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Pencabutan</w:t>
      </w:r>
      <w:proofErr w:type="spellEnd"/>
      <w:r w:rsidRPr="008444BC">
        <w:rPr>
          <w:rFonts w:ascii="Bookman Old Style" w:eastAsia="Bookman Old Style" w:hAnsi="Bookman Old Style" w:cs="Bookman Old Style"/>
        </w:rPr>
        <w:t xml:space="preserve">. </w:t>
      </w:r>
    </w:p>
    <w:p w14:paraId="0E5C58B5" w14:textId="784D0185" w:rsidR="00AD2BE3" w:rsidRPr="008444BC" w:rsidRDefault="00AD2BE3">
      <w:pPr>
        <w:pStyle w:val="Style"/>
        <w:numPr>
          <w:ilvl w:val="0"/>
          <w:numId w:val="37"/>
        </w:numPr>
        <w:spacing w:after="0" w:line="360" w:lineRule="auto"/>
        <w:ind w:left="2552" w:right="23" w:hanging="572"/>
        <w:contextualSpacing/>
        <w:jc w:val="both"/>
        <w:rPr>
          <w:rFonts w:ascii="Bookman Old Style" w:eastAsia="Bookman Old Style" w:hAnsi="Bookman Old Style" w:cs="Bookman Old Style"/>
        </w:rPr>
      </w:pPr>
      <w:r w:rsidRPr="008444BC">
        <w:rPr>
          <w:rFonts w:ascii="Bookman Old Style" w:eastAsia="Bookman Old Style" w:hAnsi="Bookman Old Style" w:cs="Bookman Old Style"/>
        </w:rPr>
        <w:t xml:space="preserve">Format </w:t>
      </w:r>
      <w:proofErr w:type="spellStart"/>
      <w:r w:rsidRPr="008444BC">
        <w:rPr>
          <w:rFonts w:ascii="Bookman Old Style" w:eastAsia="Bookman Old Style" w:hAnsi="Bookman Old Style" w:cs="Bookman Old Style"/>
        </w:rPr>
        <w:t>Pencabutan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sebagaimana</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dimaksud</w:t>
      </w:r>
      <w:proofErr w:type="spellEnd"/>
      <w:r w:rsidRPr="008444BC">
        <w:rPr>
          <w:rFonts w:ascii="Bookman Old Style" w:eastAsia="Bookman Old Style" w:hAnsi="Bookman Old Style" w:cs="Bookman Old Style"/>
        </w:rPr>
        <w:t xml:space="preserve"> pada     </w:t>
      </w:r>
      <w:proofErr w:type="spellStart"/>
      <w:r w:rsidRPr="008444BC">
        <w:rPr>
          <w:rFonts w:ascii="Bookman Old Style" w:eastAsia="Bookman Old Style" w:hAnsi="Bookman Old Style" w:cs="Bookman Old Style"/>
        </w:rPr>
        <w:t>ayat</w:t>
      </w:r>
      <w:proofErr w:type="spellEnd"/>
      <w:r w:rsidRPr="008444BC">
        <w:rPr>
          <w:rFonts w:ascii="Bookman Old Style" w:eastAsia="Bookman Old Style" w:hAnsi="Bookman Old Style" w:cs="Bookman Old Style"/>
        </w:rPr>
        <w:t xml:space="preserve"> (7) </w:t>
      </w:r>
      <w:proofErr w:type="spellStart"/>
      <w:r w:rsidRPr="008444BC">
        <w:rPr>
          <w:rFonts w:ascii="Bookman Old Style" w:eastAsia="Bookman Old Style" w:hAnsi="Bookman Old Style" w:cs="Bookman Old Style"/>
        </w:rPr>
        <w:t>tercantum</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dalam</w:t>
      </w:r>
      <w:proofErr w:type="spellEnd"/>
      <w:r w:rsidRPr="008444BC">
        <w:rPr>
          <w:rFonts w:ascii="Bookman Old Style" w:eastAsia="Bookman Old Style" w:hAnsi="Bookman Old Style" w:cs="Bookman Old Style"/>
        </w:rPr>
        <w:t xml:space="preserve"> Lampiran</w:t>
      </w:r>
      <w:r w:rsidR="002220FE" w:rsidRPr="004E5A1F">
        <w:rPr>
          <w:rFonts w:ascii="Bookman Old Style" w:eastAsia="Bookman Old Style" w:hAnsi="Bookman Old Style" w:cs="Bookman Old Style"/>
        </w:rPr>
        <w:t xml:space="preserve"> X</w:t>
      </w:r>
      <w:r w:rsidRPr="008444BC">
        <w:rPr>
          <w:rFonts w:ascii="Bookman Old Style" w:eastAsia="Bookman Old Style" w:hAnsi="Bookman Old Style" w:cs="Bookman Old Style"/>
        </w:rPr>
        <w:t xml:space="preserve"> yang </w:t>
      </w:r>
      <w:proofErr w:type="spellStart"/>
      <w:r w:rsidRPr="008444BC">
        <w:rPr>
          <w:rFonts w:ascii="Bookman Old Style" w:eastAsia="Bookman Old Style" w:hAnsi="Bookman Old Style" w:cs="Bookman Old Style"/>
        </w:rPr>
        <w:t>merupakan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bagian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tidak</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terpisahkan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dari</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Peraturan</w:t>
      </w:r>
      <w:proofErr w:type="spellEnd"/>
      <w:r w:rsidRPr="008444BC">
        <w:rPr>
          <w:rFonts w:ascii="Bookman Old Style" w:eastAsia="Bookman Old Style" w:hAnsi="Bookman Old Style" w:cs="Bookman Old Style"/>
        </w:rPr>
        <w:t xml:space="preserve"> Badan </w:t>
      </w:r>
      <w:proofErr w:type="spellStart"/>
      <w:r w:rsidRPr="008444BC">
        <w:rPr>
          <w:rFonts w:ascii="Bookman Old Style" w:eastAsia="Bookman Old Style" w:hAnsi="Bookman Old Style" w:cs="Bookman Old Style"/>
        </w:rPr>
        <w:t>ini</w:t>
      </w:r>
      <w:proofErr w:type="spellEnd"/>
      <w:r w:rsidRPr="008444BC">
        <w:rPr>
          <w:rFonts w:ascii="Bookman Old Style" w:eastAsia="Bookman Old Style" w:hAnsi="Bookman Old Style" w:cs="Bookman Old Style"/>
        </w:rPr>
        <w:t>.</w:t>
      </w:r>
    </w:p>
    <w:p w14:paraId="07C3CA56" w14:textId="248C68A4" w:rsidR="00AD2BE3" w:rsidRPr="008444BC" w:rsidRDefault="00AD2BE3">
      <w:pPr>
        <w:pStyle w:val="Style"/>
        <w:numPr>
          <w:ilvl w:val="0"/>
          <w:numId w:val="37"/>
        </w:numPr>
        <w:spacing w:after="0" w:line="360" w:lineRule="auto"/>
        <w:ind w:left="2552" w:right="23" w:hanging="572"/>
        <w:contextualSpacing/>
        <w:jc w:val="both"/>
        <w:rPr>
          <w:rFonts w:ascii="Bookman Old Style" w:eastAsia="Bookman Old Style" w:hAnsi="Bookman Old Style" w:cs="Bookman Old Style"/>
        </w:rPr>
      </w:pPr>
      <w:proofErr w:type="spellStart"/>
      <w:r w:rsidRPr="008444BC">
        <w:rPr>
          <w:rFonts w:ascii="Bookman Old Style" w:eastAsia="Bookman Old Style" w:hAnsi="Bookman Old Style" w:cs="Bookman Old Style"/>
        </w:rPr>
        <w:t>Pencabutan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sebagaimana</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dimaksud</w:t>
      </w:r>
      <w:proofErr w:type="spellEnd"/>
      <w:r w:rsidRPr="008444BC">
        <w:rPr>
          <w:rFonts w:ascii="Bookman Old Style" w:eastAsia="Bookman Old Style" w:hAnsi="Bookman Old Style" w:cs="Bookman Old Style"/>
        </w:rPr>
        <w:t xml:space="preserve"> pada </w:t>
      </w:r>
      <w:proofErr w:type="spellStart"/>
      <w:r w:rsidRPr="008444BC">
        <w:rPr>
          <w:rFonts w:ascii="Bookman Old Style" w:eastAsia="Bookman Old Style" w:hAnsi="Bookman Old Style" w:cs="Bookman Old Style"/>
        </w:rPr>
        <w:t>ayat</w:t>
      </w:r>
      <w:proofErr w:type="spellEnd"/>
      <w:r w:rsidRPr="008444BC">
        <w:rPr>
          <w:rFonts w:ascii="Bookman Old Style" w:eastAsia="Bookman Old Style" w:hAnsi="Bookman Old Style" w:cs="Bookman Old Style"/>
        </w:rPr>
        <w:t xml:space="preserve"> (7) </w:t>
      </w:r>
      <w:proofErr w:type="spellStart"/>
      <w:r w:rsidRPr="008444BC">
        <w:rPr>
          <w:rFonts w:ascii="Bookman Old Style" w:eastAsia="Bookman Old Style" w:hAnsi="Bookman Old Style" w:cs="Bookman Old Style"/>
        </w:rPr>
        <w:t>dinotifikasi</w:t>
      </w:r>
      <w:proofErr w:type="spellEnd"/>
      <w:r w:rsidRPr="008444BC">
        <w:rPr>
          <w:rFonts w:ascii="Bookman Old Style" w:eastAsia="Bookman Old Style" w:hAnsi="Bookman Old Style" w:cs="Bookman Old Style"/>
        </w:rPr>
        <w:t xml:space="preserve"> oleh </w:t>
      </w:r>
      <w:proofErr w:type="spellStart"/>
      <w:r w:rsidRPr="008444BC">
        <w:rPr>
          <w:rFonts w:ascii="Bookman Old Style" w:eastAsia="Bookman Old Style" w:hAnsi="Bookman Old Style" w:cs="Bookman Old Style"/>
        </w:rPr>
        <w:t>Sistem</w:t>
      </w:r>
      <w:proofErr w:type="spellEnd"/>
      <w:r w:rsidRPr="008444BC">
        <w:rPr>
          <w:rFonts w:ascii="Bookman Old Style" w:eastAsia="Bookman Old Style" w:hAnsi="Bookman Old Style" w:cs="Bookman Old Style"/>
        </w:rPr>
        <w:t xml:space="preserve"> OSS </w:t>
      </w:r>
      <w:proofErr w:type="spellStart"/>
      <w:r w:rsidRPr="008444BC">
        <w:rPr>
          <w:rFonts w:ascii="Bookman Old Style" w:eastAsia="Bookman Old Style" w:hAnsi="Bookman Old Style" w:cs="Bookman Old Style"/>
        </w:rPr>
        <w:t>kepada</w:t>
      </w:r>
      <w:proofErr w:type="spellEnd"/>
      <w:r w:rsidRPr="008444BC">
        <w:rPr>
          <w:rFonts w:ascii="Bookman Old Style" w:eastAsia="Bookman Old Style" w:hAnsi="Bookman Old Style" w:cs="Bookman Old Style"/>
        </w:rPr>
        <w:t xml:space="preserve"> </w:t>
      </w:r>
      <w:proofErr w:type="spellStart"/>
      <w:r w:rsidR="007211B5" w:rsidRPr="008444BC">
        <w:rPr>
          <w:rFonts w:ascii="Bookman Old Style" w:eastAsia="Bookman Old Style" w:hAnsi="Bookman Old Style" w:cs="Bookman Old Style"/>
        </w:rPr>
        <w:t>kementerian</w:t>
      </w:r>
      <w:proofErr w:type="spellEnd"/>
      <w:r w:rsidR="007211B5" w:rsidRPr="008444BC">
        <w:rPr>
          <w:rFonts w:ascii="Bookman Old Style" w:eastAsia="Bookman Old Style" w:hAnsi="Bookman Old Style" w:cs="Bookman Old Style"/>
        </w:rPr>
        <w:t>/</w:t>
      </w:r>
      <w:proofErr w:type="spellStart"/>
      <w:r w:rsidR="007211B5" w:rsidRPr="008444BC">
        <w:rPr>
          <w:rFonts w:ascii="Bookman Old Style" w:eastAsia="Bookman Old Style" w:hAnsi="Bookman Old Style" w:cs="Bookman Old Style"/>
        </w:rPr>
        <w:t>lembaga</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Pemerintah</w:t>
      </w:r>
      <w:proofErr w:type="spellEnd"/>
      <w:r w:rsidRPr="008444BC">
        <w:rPr>
          <w:rFonts w:ascii="Bookman Old Style" w:eastAsia="Bookman Old Style" w:hAnsi="Bookman Old Style" w:cs="Bookman Old Style"/>
        </w:rPr>
        <w:t xml:space="preserve"> Daerah dan </w:t>
      </w:r>
      <w:proofErr w:type="spellStart"/>
      <w:r w:rsidRPr="008444BC">
        <w:rPr>
          <w:rFonts w:ascii="Bookman Old Style" w:eastAsia="Bookman Old Style" w:hAnsi="Bookman Old Style" w:cs="Bookman Old Style"/>
        </w:rPr>
        <w:t>Pelaku</w:t>
      </w:r>
      <w:proofErr w:type="spellEnd"/>
      <w:r w:rsidRPr="008444BC">
        <w:rPr>
          <w:rFonts w:ascii="Bookman Old Style" w:eastAsia="Bookman Old Style" w:hAnsi="Bookman Old Style" w:cs="Bookman Old Style"/>
        </w:rPr>
        <w:t xml:space="preserve"> Usaha.</w:t>
      </w:r>
    </w:p>
    <w:p w14:paraId="7D35E9A7" w14:textId="508E9FC1" w:rsidR="00AD2BE3" w:rsidRPr="008444BC" w:rsidRDefault="00AD2BE3">
      <w:pPr>
        <w:spacing w:after="0" w:line="360" w:lineRule="auto"/>
        <w:jc w:val="both"/>
        <w:rPr>
          <w:rFonts w:ascii="Bookman Old Style" w:hAnsi="Bookman Old Style"/>
          <w:color w:val="000000"/>
          <w:sz w:val="24"/>
          <w:szCs w:val="24"/>
          <w:lang w:val="en-US"/>
        </w:rPr>
      </w:pPr>
    </w:p>
    <w:p w14:paraId="6609CB86" w14:textId="0E29EA47" w:rsidR="001D6498" w:rsidRPr="002943E6" w:rsidRDefault="001D6498">
      <w:pPr>
        <w:pStyle w:val="Heading8"/>
        <w:spacing w:before="0" w:after="0" w:line="360" w:lineRule="auto"/>
        <w:ind w:left="1985"/>
        <w:rPr>
          <w:szCs w:val="24"/>
          <w:lang w:val="en-US"/>
        </w:rPr>
      </w:pPr>
      <w:proofErr w:type="spellStart"/>
      <w:r w:rsidRPr="004E5A1F">
        <w:rPr>
          <w:szCs w:val="24"/>
          <w:lang w:val="en-US"/>
        </w:rPr>
        <w:t>Paragraf</w:t>
      </w:r>
      <w:proofErr w:type="spellEnd"/>
      <w:r w:rsidRPr="004E5A1F">
        <w:rPr>
          <w:szCs w:val="24"/>
          <w:lang w:val="en-US"/>
        </w:rPr>
        <w:t xml:space="preserve"> 2</w:t>
      </w:r>
    </w:p>
    <w:p w14:paraId="20D1C0A1" w14:textId="77777777" w:rsidR="001D6498" w:rsidRPr="008444BC" w:rsidRDefault="001D6498">
      <w:pPr>
        <w:pStyle w:val="Heading8"/>
        <w:spacing w:before="0" w:after="0" w:line="360" w:lineRule="auto"/>
        <w:ind w:left="1985"/>
        <w:rPr>
          <w:color w:val="000000"/>
          <w:szCs w:val="24"/>
          <w:lang w:val="en-US"/>
        </w:rPr>
      </w:pPr>
      <w:proofErr w:type="spellStart"/>
      <w:r w:rsidRPr="008444BC">
        <w:rPr>
          <w:color w:val="000000"/>
          <w:szCs w:val="24"/>
          <w:lang w:val="en-US"/>
        </w:rPr>
        <w:t>Tindakan</w:t>
      </w:r>
      <w:proofErr w:type="spellEnd"/>
      <w:r w:rsidRPr="008444BC">
        <w:rPr>
          <w:color w:val="000000"/>
          <w:szCs w:val="24"/>
          <w:lang w:val="en-US"/>
        </w:rPr>
        <w:t xml:space="preserve"> </w:t>
      </w:r>
      <w:proofErr w:type="spellStart"/>
      <w:r w:rsidRPr="008444BC">
        <w:rPr>
          <w:color w:val="000000"/>
          <w:szCs w:val="24"/>
          <w:lang w:val="en-US"/>
        </w:rPr>
        <w:t>Administratif</w:t>
      </w:r>
      <w:proofErr w:type="spellEnd"/>
      <w:r w:rsidRPr="008444BC">
        <w:rPr>
          <w:color w:val="000000"/>
          <w:szCs w:val="24"/>
          <w:lang w:val="en-US"/>
        </w:rPr>
        <w:t xml:space="preserve"> </w:t>
      </w:r>
      <w:proofErr w:type="spellStart"/>
      <w:r w:rsidRPr="008444BC">
        <w:rPr>
          <w:color w:val="000000"/>
          <w:szCs w:val="24"/>
          <w:lang w:val="en-US"/>
        </w:rPr>
        <w:t>berdasarkan</w:t>
      </w:r>
      <w:proofErr w:type="spellEnd"/>
    </w:p>
    <w:p w14:paraId="29D79803" w14:textId="003BBB4B" w:rsidR="001D6498" w:rsidRPr="002943E6" w:rsidRDefault="001D6498">
      <w:pPr>
        <w:pStyle w:val="Heading8"/>
        <w:spacing w:before="0" w:after="0" w:line="360" w:lineRule="auto"/>
        <w:ind w:left="1985"/>
        <w:rPr>
          <w:szCs w:val="24"/>
          <w:lang w:val="en-US"/>
        </w:rPr>
      </w:pPr>
      <w:proofErr w:type="spellStart"/>
      <w:r w:rsidRPr="008444BC">
        <w:rPr>
          <w:color w:val="000000"/>
          <w:szCs w:val="24"/>
          <w:lang w:val="en-US"/>
        </w:rPr>
        <w:t>Putusan</w:t>
      </w:r>
      <w:proofErr w:type="spellEnd"/>
      <w:r w:rsidRPr="008444BC">
        <w:rPr>
          <w:color w:val="000000"/>
          <w:szCs w:val="24"/>
          <w:lang w:val="en-US"/>
        </w:rPr>
        <w:t xml:space="preserve"> </w:t>
      </w:r>
      <w:proofErr w:type="spellStart"/>
      <w:r w:rsidRPr="008444BC">
        <w:rPr>
          <w:color w:val="000000"/>
          <w:szCs w:val="24"/>
          <w:lang w:val="en-US"/>
        </w:rPr>
        <w:t>Pengadilan</w:t>
      </w:r>
      <w:proofErr w:type="spellEnd"/>
      <w:r w:rsidRPr="008444BC">
        <w:rPr>
          <w:color w:val="000000"/>
          <w:szCs w:val="24"/>
          <w:lang w:val="en-US"/>
        </w:rPr>
        <w:t xml:space="preserve"> yang </w:t>
      </w:r>
      <w:proofErr w:type="spellStart"/>
      <w:r w:rsidRPr="008444BC">
        <w:rPr>
          <w:color w:val="000000"/>
          <w:szCs w:val="24"/>
          <w:lang w:val="en-US"/>
        </w:rPr>
        <w:t>Berkekuatan</w:t>
      </w:r>
      <w:proofErr w:type="spellEnd"/>
      <w:r w:rsidRPr="008444BC">
        <w:rPr>
          <w:color w:val="000000"/>
          <w:szCs w:val="24"/>
          <w:lang w:val="en-US"/>
        </w:rPr>
        <w:t xml:space="preserve"> </w:t>
      </w:r>
      <w:proofErr w:type="spellStart"/>
      <w:r w:rsidRPr="008444BC">
        <w:rPr>
          <w:color w:val="000000"/>
          <w:szCs w:val="24"/>
          <w:lang w:val="en-US"/>
        </w:rPr>
        <w:t>Hukum</w:t>
      </w:r>
      <w:proofErr w:type="spellEnd"/>
      <w:r w:rsidRPr="008444BC">
        <w:rPr>
          <w:color w:val="000000"/>
          <w:szCs w:val="24"/>
          <w:lang w:val="en-US"/>
        </w:rPr>
        <w:t xml:space="preserve"> </w:t>
      </w:r>
      <w:proofErr w:type="spellStart"/>
      <w:r w:rsidRPr="008444BC">
        <w:rPr>
          <w:color w:val="000000"/>
          <w:szCs w:val="24"/>
          <w:lang w:val="en-US"/>
        </w:rPr>
        <w:t>Tetap</w:t>
      </w:r>
      <w:proofErr w:type="spellEnd"/>
    </w:p>
    <w:p w14:paraId="4EEF756B" w14:textId="77777777" w:rsidR="001D6498" w:rsidRPr="008444BC" w:rsidRDefault="001D6498">
      <w:pPr>
        <w:spacing w:after="0" w:line="360" w:lineRule="auto"/>
        <w:jc w:val="both"/>
        <w:rPr>
          <w:rFonts w:ascii="Bookman Old Style" w:hAnsi="Bookman Old Style"/>
          <w:color w:val="000000"/>
          <w:sz w:val="24"/>
          <w:szCs w:val="24"/>
          <w:lang w:val="en-US"/>
        </w:rPr>
      </w:pPr>
    </w:p>
    <w:p w14:paraId="53786AE7" w14:textId="13CCB3B6" w:rsidR="001D6498" w:rsidRPr="008444BC" w:rsidRDefault="001D6498">
      <w:pPr>
        <w:pStyle w:val="Heading8"/>
        <w:spacing w:before="0" w:after="0" w:line="360" w:lineRule="auto"/>
        <w:ind w:left="1985"/>
        <w:rPr>
          <w:color w:val="000000"/>
          <w:szCs w:val="24"/>
        </w:rPr>
      </w:pPr>
      <w:r w:rsidRPr="004E5A1F">
        <w:rPr>
          <w:szCs w:val="24"/>
        </w:rPr>
        <w:t xml:space="preserve">Pasal </w:t>
      </w:r>
      <w:r w:rsidRPr="004E5A1F">
        <w:rPr>
          <w:szCs w:val="24"/>
          <w:lang w:val="en-US"/>
        </w:rPr>
        <w:t>2</w:t>
      </w:r>
      <w:r w:rsidRPr="008444BC">
        <w:rPr>
          <w:szCs w:val="24"/>
          <w:lang w:val="en-US"/>
        </w:rPr>
        <w:t>6</w:t>
      </w:r>
    </w:p>
    <w:p w14:paraId="7D73B5A3" w14:textId="592D72DC" w:rsidR="00AD2BE3" w:rsidRPr="008444BC" w:rsidRDefault="00AD2BE3">
      <w:pPr>
        <w:pStyle w:val="Style"/>
        <w:numPr>
          <w:ilvl w:val="0"/>
          <w:numId w:val="272"/>
        </w:numPr>
        <w:tabs>
          <w:tab w:val="left" w:pos="2552"/>
        </w:tabs>
        <w:spacing w:after="0" w:line="360" w:lineRule="auto"/>
        <w:ind w:left="2552" w:right="23" w:hanging="567"/>
        <w:contextualSpacing/>
        <w:jc w:val="both"/>
        <w:rPr>
          <w:rFonts w:ascii="Bookman Old Style" w:hAnsi="Bookman Old Style"/>
          <w:color w:val="000000"/>
        </w:rPr>
      </w:pPr>
      <w:proofErr w:type="spellStart"/>
      <w:r w:rsidRPr="008444BC">
        <w:rPr>
          <w:rFonts w:ascii="Bookman Old Style" w:eastAsia="Bookman Old Style" w:hAnsi="Bookman Old Style" w:cs="Bookman Old Style"/>
        </w:rPr>
        <w:t>Tindakan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administratif</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sebagaimana</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dimaksud</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dalam</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Pasal</w:t>
      </w:r>
      <w:proofErr w:type="spellEnd"/>
      <w:r w:rsidR="00E466FA" w:rsidRPr="008444BC">
        <w:rPr>
          <w:rFonts w:ascii="Bookman Old Style" w:eastAsia="Bookman Old Style" w:hAnsi="Bookman Old Style" w:cs="Bookman Old Style"/>
        </w:rPr>
        <w:t xml:space="preserve"> </w:t>
      </w:r>
      <w:r w:rsidR="001D6498" w:rsidRPr="004E5A1F">
        <w:rPr>
          <w:rFonts w:ascii="Bookman Old Style" w:eastAsia="Bookman Old Style" w:hAnsi="Bookman Old Style" w:cs="Bookman Old Style"/>
        </w:rPr>
        <w:t>19</w:t>
      </w:r>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ayat</w:t>
      </w:r>
      <w:proofErr w:type="spellEnd"/>
      <w:r w:rsidRPr="008444BC">
        <w:rPr>
          <w:rFonts w:ascii="Bookman Old Style" w:eastAsia="Bookman Old Style" w:hAnsi="Bookman Old Style" w:cs="Bookman Old Style"/>
        </w:rPr>
        <w:t xml:space="preserve"> (1) </w:t>
      </w:r>
      <w:proofErr w:type="spellStart"/>
      <w:r w:rsidRPr="008444BC">
        <w:rPr>
          <w:rFonts w:ascii="Bookman Old Style" w:eastAsia="Bookman Old Style" w:hAnsi="Bookman Old Style" w:cs="Bookman Old Style"/>
        </w:rPr>
        <w:t>huruf</w:t>
      </w:r>
      <w:proofErr w:type="spellEnd"/>
      <w:r w:rsidRPr="008444BC">
        <w:rPr>
          <w:rFonts w:ascii="Bookman Old Style" w:eastAsia="Bookman Old Style" w:hAnsi="Bookman Old Style" w:cs="Bookman Old Style"/>
        </w:rPr>
        <w:t xml:space="preserve"> b, </w:t>
      </w:r>
      <w:proofErr w:type="spellStart"/>
      <w:r w:rsidRPr="008444BC">
        <w:rPr>
          <w:rFonts w:ascii="Bookman Old Style" w:eastAsia="Bookman Old Style" w:hAnsi="Bookman Old Style" w:cs="Bookman Old Style"/>
        </w:rPr>
        <w:t>dilakukan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atas</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tindak</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lanjut</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putusan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pengadilan</w:t>
      </w:r>
      <w:proofErr w:type="spellEnd"/>
      <w:r w:rsidRPr="008444BC">
        <w:rPr>
          <w:rFonts w:ascii="Bookman Old Style" w:eastAsia="Bookman Old Style" w:hAnsi="Bookman Old Style" w:cs="Bookman Old Style"/>
        </w:rPr>
        <w:t xml:space="preserve"> yang </w:t>
      </w:r>
      <w:proofErr w:type="spellStart"/>
      <w:r w:rsidRPr="008444BC">
        <w:rPr>
          <w:rFonts w:ascii="Bookman Old Style" w:eastAsia="Bookman Old Style" w:hAnsi="Bookman Old Style" w:cs="Bookman Old Style"/>
        </w:rPr>
        <w:t>telah</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berkekuatan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hukum</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tetap</w:t>
      </w:r>
      <w:proofErr w:type="spellEnd"/>
      <w:r w:rsidRPr="008444BC">
        <w:rPr>
          <w:rFonts w:ascii="Bookman Old Style" w:eastAsia="Bookman Old Style" w:hAnsi="Bookman Old Style" w:cs="Bookman Old Style"/>
        </w:rPr>
        <w:t>.</w:t>
      </w:r>
    </w:p>
    <w:p w14:paraId="5B0C1F6E" w14:textId="77777777" w:rsidR="00AD2BE3" w:rsidRPr="008444BC" w:rsidRDefault="00AD2BE3">
      <w:pPr>
        <w:pStyle w:val="Style"/>
        <w:numPr>
          <w:ilvl w:val="0"/>
          <w:numId w:val="272"/>
        </w:numPr>
        <w:spacing w:after="0" w:line="360" w:lineRule="auto"/>
        <w:ind w:left="2552" w:right="23" w:hanging="572"/>
        <w:contextualSpacing/>
        <w:jc w:val="both"/>
        <w:rPr>
          <w:rFonts w:ascii="Bookman Old Style" w:hAnsi="Bookman Old Style"/>
          <w:color w:val="000000"/>
        </w:rPr>
      </w:pPr>
      <w:proofErr w:type="spellStart"/>
      <w:r w:rsidRPr="008444BC">
        <w:rPr>
          <w:rFonts w:ascii="Bookman Old Style" w:hAnsi="Bookman Old Style"/>
          <w:color w:val="000000"/>
        </w:rPr>
        <w:t>Dalam</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hal</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pengadilan</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memutuskan</w:t>
      </w:r>
      <w:proofErr w:type="spellEnd"/>
      <w:r w:rsidRPr="008444BC">
        <w:rPr>
          <w:rFonts w:ascii="Bookman Old Style" w:hAnsi="Bookman Old Style"/>
          <w:color w:val="000000"/>
        </w:rPr>
        <w:t>:</w:t>
      </w:r>
    </w:p>
    <w:p w14:paraId="7B1EAA7B" w14:textId="77777777" w:rsidR="00AD2BE3" w:rsidRPr="008444BC" w:rsidRDefault="00AD2BE3">
      <w:pPr>
        <w:numPr>
          <w:ilvl w:val="0"/>
          <w:numId w:val="240"/>
        </w:numPr>
        <w:spacing w:after="0" w:line="360" w:lineRule="auto"/>
        <w:ind w:left="3119" w:hanging="567"/>
        <w:jc w:val="both"/>
        <w:rPr>
          <w:rFonts w:ascii="Bookman Old Style" w:hAnsi="Bookman Old Style"/>
          <w:color w:val="000000"/>
          <w:sz w:val="24"/>
          <w:szCs w:val="24"/>
          <w:lang w:val="en-US"/>
        </w:rPr>
      </w:pPr>
      <w:proofErr w:type="spellStart"/>
      <w:r w:rsidRPr="008444BC">
        <w:rPr>
          <w:rFonts w:ascii="Bookman Old Style" w:hAnsi="Bookman Old Style"/>
          <w:color w:val="000000"/>
          <w:sz w:val="24"/>
          <w:szCs w:val="24"/>
          <w:lang w:val="en-US"/>
        </w:rPr>
        <w:t>pembubaran</w:t>
      </w:r>
      <w:proofErr w:type="spellEnd"/>
      <w:r w:rsidRPr="008444BC">
        <w:rPr>
          <w:rFonts w:ascii="Bookman Old Style" w:hAnsi="Bookman Old Style"/>
          <w:color w:val="000000"/>
          <w:sz w:val="24"/>
          <w:szCs w:val="24"/>
          <w:lang w:val="en-US"/>
        </w:rPr>
        <w:t xml:space="preserve"> badan </w:t>
      </w:r>
      <w:proofErr w:type="spellStart"/>
      <w:r w:rsidRPr="008444BC">
        <w:rPr>
          <w:rFonts w:ascii="Bookman Old Style" w:hAnsi="Bookman Old Style"/>
          <w:color w:val="000000"/>
          <w:sz w:val="24"/>
          <w:szCs w:val="24"/>
          <w:lang w:val="en-US"/>
        </w:rPr>
        <w:t>usaha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maka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likuidator</w:t>
      </w:r>
      <w:proofErr w:type="spellEnd"/>
      <w:r w:rsidRPr="008444BC">
        <w:rPr>
          <w:rFonts w:ascii="Bookman Old Style" w:hAnsi="Bookman Old Style"/>
          <w:color w:val="000000"/>
          <w:sz w:val="24"/>
          <w:szCs w:val="24"/>
          <w:lang w:val="en-US"/>
        </w:rPr>
        <w:t>/</w:t>
      </w:r>
      <w:proofErr w:type="spellStart"/>
      <w:r w:rsidRPr="008444BC">
        <w:rPr>
          <w:rFonts w:ascii="Bookman Old Style" w:hAnsi="Bookman Old Style"/>
          <w:color w:val="000000"/>
          <w:sz w:val="24"/>
          <w:szCs w:val="24"/>
          <w:lang w:val="en-US"/>
        </w:rPr>
        <w:t>kurator</w:t>
      </w:r>
      <w:proofErr w:type="spellEnd"/>
      <w:r w:rsidRPr="008444BC">
        <w:rPr>
          <w:rFonts w:ascii="Bookman Old Style" w:hAnsi="Bookman Old Style"/>
          <w:color w:val="000000"/>
          <w:sz w:val="24"/>
          <w:szCs w:val="24"/>
          <w:lang w:val="en-US"/>
        </w:rPr>
        <w:t>/</w:t>
      </w:r>
      <w:r w:rsidRPr="008444BC">
        <w:rPr>
          <w:rFonts w:ascii="Bookman Old Style" w:hAnsi="Bookman Old Style"/>
          <w:color w:val="000000" w:themeColor="text1"/>
          <w:sz w:val="24"/>
          <w:szCs w:val="24"/>
        </w:rPr>
        <w:t xml:space="preserve">tim penyelesai </w:t>
      </w:r>
      <w:r w:rsidRPr="008444BC">
        <w:rPr>
          <w:rFonts w:ascii="Bookman Old Style" w:hAnsi="Bookman Old Style"/>
          <w:color w:val="000000"/>
          <w:sz w:val="24"/>
          <w:szCs w:val="24"/>
          <w:lang w:val="en-US"/>
        </w:rPr>
        <w:t xml:space="preserve">yang </w:t>
      </w:r>
      <w:proofErr w:type="spellStart"/>
      <w:r w:rsidRPr="008444BC">
        <w:rPr>
          <w:rFonts w:ascii="Bookman Old Style" w:hAnsi="Bookman Old Style"/>
          <w:color w:val="000000"/>
          <w:sz w:val="24"/>
          <w:szCs w:val="24"/>
          <w:lang w:val="en-US"/>
        </w:rPr>
        <w:t>ditunjuk</w:t>
      </w:r>
      <w:proofErr w:type="spellEnd"/>
      <w:r w:rsidRPr="008444BC">
        <w:rPr>
          <w:rFonts w:ascii="Bookman Old Style" w:hAnsi="Bookman Old Style"/>
          <w:color w:val="000000"/>
          <w:sz w:val="24"/>
          <w:szCs w:val="24"/>
          <w:lang w:val="en-US"/>
        </w:rPr>
        <w:t xml:space="preserve"> oleh </w:t>
      </w:r>
      <w:proofErr w:type="spellStart"/>
      <w:r w:rsidRPr="008444BC">
        <w:rPr>
          <w:rFonts w:ascii="Bookman Old Style" w:hAnsi="Bookman Old Style"/>
          <w:color w:val="000000"/>
          <w:sz w:val="24"/>
          <w:szCs w:val="24"/>
          <w:lang w:val="en-US"/>
        </w:rPr>
        <w:t>pengadilan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menyampaikan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permohonan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Pencabutan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Perizinan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Berusaha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melalui</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Sistem</w:t>
      </w:r>
      <w:proofErr w:type="spellEnd"/>
      <w:r w:rsidRPr="008444BC">
        <w:rPr>
          <w:rFonts w:ascii="Bookman Old Style" w:hAnsi="Bookman Old Style"/>
          <w:color w:val="000000"/>
          <w:sz w:val="24"/>
          <w:szCs w:val="24"/>
          <w:lang w:val="en-US"/>
        </w:rPr>
        <w:t xml:space="preserve"> OSS; </w:t>
      </w:r>
    </w:p>
    <w:p w14:paraId="627F239F" w14:textId="6737A8D2" w:rsidR="00AD2BE3" w:rsidRDefault="00AD2BE3">
      <w:pPr>
        <w:numPr>
          <w:ilvl w:val="0"/>
          <w:numId w:val="240"/>
        </w:numPr>
        <w:spacing w:after="0" w:line="360" w:lineRule="auto"/>
        <w:ind w:left="3119" w:hanging="567"/>
        <w:jc w:val="both"/>
        <w:rPr>
          <w:rFonts w:ascii="Bookman Old Style" w:hAnsi="Bookman Old Style"/>
          <w:color w:val="000000"/>
          <w:sz w:val="24"/>
          <w:szCs w:val="24"/>
          <w:lang w:val="en-US"/>
        </w:rPr>
      </w:pPr>
      <w:proofErr w:type="spellStart"/>
      <w:r w:rsidRPr="008444BC">
        <w:rPr>
          <w:rFonts w:ascii="Bookman Old Style" w:hAnsi="Bookman Old Style"/>
          <w:color w:val="000000"/>
          <w:sz w:val="24"/>
          <w:szCs w:val="24"/>
          <w:lang w:val="en-US"/>
        </w:rPr>
        <w:t>Pencabutan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Perizinan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Berusaha</w:t>
      </w:r>
      <w:proofErr w:type="spellEnd"/>
      <w:r w:rsidRPr="008444BC">
        <w:rPr>
          <w:rFonts w:ascii="Bookman Old Style" w:hAnsi="Bookman Old Style"/>
          <w:color w:val="000000"/>
          <w:sz w:val="24"/>
          <w:szCs w:val="24"/>
          <w:lang w:val="en-US"/>
        </w:rPr>
        <w:t xml:space="preserve"> dan/</w:t>
      </w:r>
      <w:proofErr w:type="spellStart"/>
      <w:r w:rsidRPr="008444BC">
        <w:rPr>
          <w:rFonts w:ascii="Bookman Old Style" w:hAnsi="Bookman Old Style"/>
          <w:color w:val="000000"/>
          <w:sz w:val="24"/>
          <w:szCs w:val="24"/>
          <w:lang w:val="en-US"/>
        </w:rPr>
        <w:t>atau</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kegiatan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usaha</w:t>
      </w:r>
      <w:proofErr w:type="spellEnd"/>
      <w:r w:rsidRPr="008444BC">
        <w:rPr>
          <w:rFonts w:ascii="Bookman Old Style" w:hAnsi="Bookman Old Style"/>
          <w:color w:val="000000"/>
          <w:sz w:val="24"/>
          <w:szCs w:val="24"/>
          <w:lang w:val="en-US"/>
        </w:rPr>
        <w:t xml:space="preserve"> yang </w:t>
      </w:r>
      <w:proofErr w:type="spellStart"/>
      <w:r w:rsidRPr="008444BC">
        <w:rPr>
          <w:rFonts w:ascii="Bookman Old Style" w:hAnsi="Bookman Old Style"/>
          <w:color w:val="000000"/>
          <w:sz w:val="24"/>
          <w:szCs w:val="24"/>
          <w:lang w:val="en-US"/>
        </w:rPr>
        <w:t>tidak</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membubarkan</w:t>
      </w:r>
      <w:proofErr w:type="spellEnd"/>
      <w:r w:rsidRPr="008444BC">
        <w:rPr>
          <w:rFonts w:ascii="Bookman Old Style" w:hAnsi="Bookman Old Style"/>
          <w:color w:val="000000"/>
          <w:sz w:val="24"/>
          <w:szCs w:val="24"/>
          <w:lang w:val="en-US"/>
        </w:rPr>
        <w:t xml:space="preserve"> badan </w:t>
      </w:r>
      <w:proofErr w:type="spellStart"/>
      <w:r w:rsidRPr="008444BC">
        <w:rPr>
          <w:rFonts w:ascii="Bookman Old Style" w:hAnsi="Bookman Old Style"/>
          <w:color w:val="000000"/>
          <w:sz w:val="24"/>
          <w:szCs w:val="24"/>
          <w:lang w:val="en-US"/>
        </w:rPr>
        <w:t>usaha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maka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Pelaku</w:t>
      </w:r>
      <w:proofErr w:type="spellEnd"/>
      <w:r w:rsidRPr="008444BC">
        <w:rPr>
          <w:rFonts w:ascii="Bookman Old Style" w:hAnsi="Bookman Old Style"/>
          <w:color w:val="000000"/>
          <w:sz w:val="24"/>
          <w:szCs w:val="24"/>
          <w:lang w:val="en-US"/>
        </w:rPr>
        <w:t xml:space="preserve"> Usaha </w:t>
      </w:r>
      <w:proofErr w:type="spellStart"/>
      <w:r w:rsidRPr="008444BC">
        <w:rPr>
          <w:rFonts w:ascii="Bookman Old Style" w:hAnsi="Bookman Old Style"/>
          <w:color w:val="000000"/>
          <w:sz w:val="24"/>
          <w:szCs w:val="24"/>
          <w:lang w:val="en-US"/>
        </w:rPr>
        <w:t>menyampaikan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permohonan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Pencabutan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Perizinan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Berusaha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melalui</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Sistem</w:t>
      </w:r>
      <w:proofErr w:type="spellEnd"/>
      <w:r w:rsidRPr="008444BC">
        <w:rPr>
          <w:rFonts w:ascii="Bookman Old Style" w:hAnsi="Bookman Old Style"/>
          <w:color w:val="000000"/>
          <w:sz w:val="24"/>
          <w:szCs w:val="24"/>
          <w:lang w:val="en-US"/>
        </w:rPr>
        <w:t xml:space="preserve"> OSS; </w:t>
      </w:r>
      <w:proofErr w:type="spellStart"/>
      <w:r w:rsidRPr="008444BC">
        <w:rPr>
          <w:rFonts w:ascii="Bookman Old Style" w:hAnsi="Bookman Old Style"/>
          <w:color w:val="000000"/>
          <w:sz w:val="24"/>
          <w:szCs w:val="24"/>
          <w:lang w:val="en-US"/>
        </w:rPr>
        <w:t>atau</w:t>
      </w:r>
      <w:proofErr w:type="spellEnd"/>
    </w:p>
    <w:p w14:paraId="5D547780" w14:textId="0C7942F8" w:rsidR="004E5A1F" w:rsidRDefault="004E5A1F" w:rsidP="004E5A1F">
      <w:pPr>
        <w:spacing w:after="0" w:line="360" w:lineRule="auto"/>
        <w:jc w:val="both"/>
        <w:rPr>
          <w:rFonts w:ascii="Bookman Old Style" w:hAnsi="Bookman Old Style"/>
          <w:color w:val="000000"/>
          <w:sz w:val="24"/>
          <w:szCs w:val="24"/>
          <w:lang w:val="en-US"/>
        </w:rPr>
      </w:pPr>
    </w:p>
    <w:p w14:paraId="230AD2ED" w14:textId="714A95BA" w:rsidR="004E5A1F" w:rsidRDefault="004E5A1F" w:rsidP="004E5A1F">
      <w:pPr>
        <w:spacing w:after="0" w:line="360" w:lineRule="auto"/>
        <w:jc w:val="both"/>
        <w:rPr>
          <w:rFonts w:ascii="Bookman Old Style" w:hAnsi="Bookman Old Style"/>
          <w:color w:val="000000"/>
          <w:sz w:val="24"/>
          <w:szCs w:val="24"/>
          <w:lang w:val="en-US"/>
        </w:rPr>
      </w:pPr>
    </w:p>
    <w:p w14:paraId="555EF349" w14:textId="36A814F5" w:rsidR="004E5A1F" w:rsidRDefault="004E5A1F" w:rsidP="004E5A1F">
      <w:pPr>
        <w:spacing w:after="0" w:line="360" w:lineRule="auto"/>
        <w:jc w:val="both"/>
        <w:rPr>
          <w:rFonts w:ascii="Bookman Old Style" w:hAnsi="Bookman Old Style"/>
          <w:color w:val="000000"/>
          <w:sz w:val="24"/>
          <w:szCs w:val="24"/>
          <w:lang w:val="en-US"/>
        </w:rPr>
      </w:pPr>
    </w:p>
    <w:p w14:paraId="6938C1E2" w14:textId="77777777" w:rsidR="004E5A1F" w:rsidRPr="008444BC" w:rsidRDefault="004E5A1F" w:rsidP="004E5A1F">
      <w:pPr>
        <w:spacing w:after="0" w:line="360" w:lineRule="auto"/>
        <w:jc w:val="both"/>
        <w:rPr>
          <w:rFonts w:ascii="Bookman Old Style" w:hAnsi="Bookman Old Style"/>
          <w:color w:val="000000"/>
          <w:sz w:val="24"/>
          <w:szCs w:val="24"/>
          <w:lang w:val="en-US"/>
        </w:rPr>
      </w:pPr>
    </w:p>
    <w:p w14:paraId="4ADD4E5E" w14:textId="1E4BD428" w:rsidR="00FE09A0" w:rsidRPr="004E5A1F" w:rsidRDefault="00AD2BE3" w:rsidP="004E5A1F">
      <w:pPr>
        <w:numPr>
          <w:ilvl w:val="0"/>
          <w:numId w:val="240"/>
        </w:numPr>
        <w:spacing w:after="0" w:line="360" w:lineRule="auto"/>
        <w:ind w:left="3119" w:hanging="567"/>
        <w:jc w:val="both"/>
        <w:rPr>
          <w:rFonts w:ascii="Bookman Old Style" w:hAnsi="Bookman Old Style"/>
          <w:color w:val="000000"/>
          <w:sz w:val="24"/>
          <w:szCs w:val="24"/>
          <w:lang w:val="en-US"/>
        </w:rPr>
      </w:pPr>
      <w:proofErr w:type="spellStart"/>
      <w:r w:rsidRPr="008444BC">
        <w:rPr>
          <w:rFonts w:ascii="Bookman Old Style" w:hAnsi="Bookman Old Style"/>
          <w:color w:val="000000"/>
          <w:sz w:val="24"/>
          <w:szCs w:val="24"/>
          <w:lang w:val="en-US"/>
        </w:rPr>
        <w:lastRenderedPageBreak/>
        <w:t>Pencabutan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Perizinan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Berusaha</w:t>
      </w:r>
      <w:proofErr w:type="spellEnd"/>
      <w:r w:rsidRPr="008444BC">
        <w:rPr>
          <w:rFonts w:ascii="Bookman Old Style" w:hAnsi="Bookman Old Style"/>
          <w:color w:val="000000"/>
          <w:sz w:val="24"/>
          <w:szCs w:val="24"/>
          <w:lang w:val="en-US"/>
        </w:rPr>
        <w:t xml:space="preserve"> dan/</w:t>
      </w:r>
      <w:proofErr w:type="spellStart"/>
      <w:r w:rsidRPr="008444BC">
        <w:rPr>
          <w:rFonts w:ascii="Bookman Old Style" w:hAnsi="Bookman Old Style"/>
          <w:color w:val="000000"/>
          <w:sz w:val="24"/>
          <w:szCs w:val="24"/>
          <w:lang w:val="en-US"/>
        </w:rPr>
        <w:t>atau</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kegiatan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usaha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maka</w:t>
      </w:r>
      <w:proofErr w:type="spellEnd"/>
      <w:r w:rsidRPr="008444BC">
        <w:rPr>
          <w:rFonts w:ascii="Bookman Old Style" w:hAnsi="Bookman Old Style"/>
          <w:color w:val="000000"/>
          <w:sz w:val="24"/>
          <w:szCs w:val="24"/>
          <w:lang w:val="en-US"/>
        </w:rPr>
        <w:t xml:space="preserve"> </w:t>
      </w:r>
      <w:proofErr w:type="spellStart"/>
      <w:r w:rsidR="00766516" w:rsidRPr="008444BC">
        <w:rPr>
          <w:rFonts w:ascii="Bookman Old Style" w:hAnsi="Bookman Old Style"/>
          <w:color w:val="000000"/>
          <w:sz w:val="24"/>
          <w:szCs w:val="24"/>
          <w:lang w:val="en-US"/>
        </w:rPr>
        <w:t>kementerian</w:t>
      </w:r>
      <w:proofErr w:type="spellEnd"/>
      <w:r w:rsidR="00766516" w:rsidRPr="008444BC">
        <w:rPr>
          <w:rFonts w:ascii="Bookman Old Style" w:hAnsi="Bookman Old Style"/>
          <w:color w:val="000000"/>
          <w:sz w:val="24"/>
          <w:szCs w:val="24"/>
          <w:lang w:val="en-US"/>
        </w:rPr>
        <w:t>/</w:t>
      </w:r>
      <w:proofErr w:type="spellStart"/>
      <w:r w:rsidR="00766516" w:rsidRPr="008444BC">
        <w:rPr>
          <w:rFonts w:ascii="Bookman Old Style" w:hAnsi="Bookman Old Style"/>
          <w:color w:val="000000"/>
          <w:sz w:val="24"/>
          <w:szCs w:val="24"/>
          <w:lang w:val="en-US"/>
        </w:rPr>
        <w:t>lembaga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Pemerintah</w:t>
      </w:r>
      <w:proofErr w:type="spellEnd"/>
      <w:r w:rsidRPr="008444BC">
        <w:rPr>
          <w:rFonts w:ascii="Bookman Old Style" w:hAnsi="Bookman Old Style"/>
          <w:color w:val="000000"/>
          <w:sz w:val="24"/>
          <w:szCs w:val="24"/>
          <w:lang w:val="en-US"/>
        </w:rPr>
        <w:t xml:space="preserve"> Daerah </w:t>
      </w:r>
      <w:proofErr w:type="spellStart"/>
      <w:r w:rsidRPr="008444BC">
        <w:rPr>
          <w:rFonts w:ascii="Bookman Old Style" w:hAnsi="Bookman Old Style"/>
          <w:color w:val="000000"/>
          <w:sz w:val="24"/>
          <w:szCs w:val="24"/>
          <w:lang w:val="en-US"/>
        </w:rPr>
        <w:t>provinsi</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Pemerintah</w:t>
      </w:r>
      <w:proofErr w:type="spellEnd"/>
      <w:r w:rsidRPr="008444BC">
        <w:rPr>
          <w:rFonts w:ascii="Bookman Old Style" w:hAnsi="Bookman Old Style"/>
          <w:color w:val="000000"/>
          <w:sz w:val="24"/>
          <w:szCs w:val="24"/>
          <w:lang w:val="en-US"/>
        </w:rPr>
        <w:t xml:space="preserve"> Daerah </w:t>
      </w:r>
      <w:proofErr w:type="spellStart"/>
      <w:r w:rsidRPr="008444BC">
        <w:rPr>
          <w:rFonts w:ascii="Bookman Old Style" w:hAnsi="Bookman Old Style"/>
          <w:color w:val="000000"/>
          <w:sz w:val="24"/>
          <w:szCs w:val="24"/>
          <w:lang w:val="en-US"/>
        </w:rPr>
        <w:t>kabupaten</w:t>
      </w:r>
      <w:proofErr w:type="spellEnd"/>
      <w:r w:rsidRPr="008444BC">
        <w:rPr>
          <w:rFonts w:ascii="Bookman Old Style" w:hAnsi="Bookman Old Style"/>
          <w:color w:val="000000"/>
          <w:sz w:val="24"/>
          <w:szCs w:val="24"/>
          <w:lang w:val="en-US"/>
        </w:rPr>
        <w:t>/</w:t>
      </w:r>
      <w:proofErr w:type="spellStart"/>
      <w:r w:rsidRPr="008444BC">
        <w:rPr>
          <w:rFonts w:ascii="Bookman Old Style" w:hAnsi="Bookman Old Style"/>
          <w:color w:val="000000"/>
          <w:sz w:val="24"/>
          <w:szCs w:val="24"/>
          <w:lang w:val="en-US"/>
        </w:rPr>
        <w:t>kota</w:t>
      </w:r>
      <w:proofErr w:type="spellEnd"/>
      <w:r w:rsidRPr="008444BC">
        <w:rPr>
          <w:rFonts w:ascii="Bookman Old Style" w:hAnsi="Bookman Old Style"/>
          <w:color w:val="000000"/>
          <w:sz w:val="24"/>
          <w:szCs w:val="24"/>
          <w:lang w:val="en-US"/>
        </w:rPr>
        <w:t xml:space="preserve">, administrator KEK, </w:t>
      </w:r>
      <w:proofErr w:type="spellStart"/>
      <w:r w:rsidRPr="008444BC">
        <w:rPr>
          <w:rFonts w:ascii="Bookman Old Style" w:hAnsi="Bookman Old Style"/>
          <w:color w:val="000000"/>
          <w:sz w:val="24"/>
          <w:szCs w:val="24"/>
          <w:lang w:val="en-US"/>
        </w:rPr>
        <w:t>atau</w:t>
      </w:r>
      <w:proofErr w:type="spellEnd"/>
      <w:r w:rsidRPr="008444BC">
        <w:rPr>
          <w:rFonts w:ascii="Bookman Old Style" w:hAnsi="Bookman Old Style"/>
          <w:color w:val="000000"/>
          <w:sz w:val="24"/>
          <w:szCs w:val="24"/>
          <w:lang w:val="en-US"/>
        </w:rPr>
        <w:t xml:space="preserve"> badan </w:t>
      </w:r>
      <w:proofErr w:type="spellStart"/>
      <w:r w:rsidRPr="008444BC">
        <w:rPr>
          <w:rFonts w:ascii="Bookman Old Style" w:hAnsi="Bookman Old Style"/>
          <w:color w:val="000000"/>
          <w:sz w:val="24"/>
          <w:szCs w:val="24"/>
          <w:lang w:val="en-US"/>
        </w:rPr>
        <w:t>pengusahaan</w:t>
      </w:r>
      <w:proofErr w:type="spellEnd"/>
      <w:r w:rsidRPr="008444BC">
        <w:rPr>
          <w:rFonts w:ascii="Bookman Old Style" w:hAnsi="Bookman Old Style"/>
          <w:color w:val="000000"/>
          <w:sz w:val="24"/>
          <w:szCs w:val="24"/>
          <w:lang w:val="en-US"/>
        </w:rPr>
        <w:t xml:space="preserve"> KPBPB </w:t>
      </w:r>
      <w:proofErr w:type="spellStart"/>
      <w:r w:rsidRPr="008444BC">
        <w:rPr>
          <w:rFonts w:ascii="Bookman Old Style" w:hAnsi="Bookman Old Style"/>
          <w:color w:val="000000"/>
          <w:sz w:val="24"/>
          <w:szCs w:val="24"/>
          <w:lang w:val="en-US"/>
        </w:rPr>
        <w:t>sesuai</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kewenangannya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menindaklanjuti</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putusan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pengadilan</w:t>
      </w:r>
      <w:proofErr w:type="spellEnd"/>
      <w:r w:rsidRPr="008444BC">
        <w:rPr>
          <w:rFonts w:ascii="Bookman Old Style" w:hAnsi="Bookman Old Style"/>
          <w:color w:val="000000"/>
          <w:sz w:val="24"/>
          <w:szCs w:val="24"/>
          <w:lang w:val="en-US"/>
        </w:rPr>
        <w:t>.</w:t>
      </w:r>
    </w:p>
    <w:p w14:paraId="3C7D0F33" w14:textId="77777777" w:rsidR="00AD2BE3" w:rsidRPr="008444BC" w:rsidRDefault="00AD2BE3">
      <w:pPr>
        <w:pStyle w:val="Style"/>
        <w:numPr>
          <w:ilvl w:val="0"/>
          <w:numId w:val="272"/>
        </w:numPr>
        <w:spacing w:after="0" w:line="360" w:lineRule="auto"/>
        <w:ind w:left="2552" w:right="23" w:hanging="572"/>
        <w:contextualSpacing/>
        <w:jc w:val="both"/>
        <w:rPr>
          <w:rFonts w:ascii="Bookman Old Style" w:hAnsi="Bookman Old Style"/>
          <w:color w:val="000000" w:themeColor="text1"/>
        </w:rPr>
      </w:pPr>
      <w:proofErr w:type="spellStart"/>
      <w:r w:rsidRPr="008444BC">
        <w:rPr>
          <w:rFonts w:ascii="Bookman Old Style" w:hAnsi="Bookman Old Style"/>
          <w:color w:val="000000"/>
        </w:rPr>
        <w:t>Permohonan</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Pencabutan</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sebagaimana</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dimaksud</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ayat</w:t>
      </w:r>
      <w:proofErr w:type="spellEnd"/>
      <w:r w:rsidRPr="008444BC">
        <w:rPr>
          <w:rFonts w:ascii="Bookman Old Style" w:hAnsi="Bookman Old Style"/>
          <w:color w:val="000000"/>
        </w:rPr>
        <w:t xml:space="preserve"> (2) </w:t>
      </w:r>
      <w:proofErr w:type="spellStart"/>
      <w:r w:rsidRPr="008444BC">
        <w:rPr>
          <w:rFonts w:ascii="Bookman Old Style" w:hAnsi="Bookman Old Style"/>
          <w:color w:val="000000"/>
        </w:rPr>
        <w:t>huruf</w:t>
      </w:r>
      <w:proofErr w:type="spellEnd"/>
      <w:r w:rsidRPr="008444BC">
        <w:rPr>
          <w:rFonts w:ascii="Bookman Old Style" w:hAnsi="Bookman Old Style"/>
          <w:color w:val="000000"/>
        </w:rPr>
        <w:t xml:space="preserve"> a, </w:t>
      </w:r>
      <w:proofErr w:type="spellStart"/>
      <w:r w:rsidRPr="008444BC">
        <w:rPr>
          <w:rFonts w:ascii="Bookman Old Style" w:hAnsi="Bookman Old Style"/>
          <w:color w:val="000000"/>
        </w:rPr>
        <w:t>likuidator</w:t>
      </w:r>
      <w:proofErr w:type="spellEnd"/>
      <w:r w:rsidRPr="008444BC">
        <w:rPr>
          <w:rFonts w:ascii="Bookman Old Style" w:hAnsi="Bookman Old Style"/>
          <w:color w:val="000000"/>
        </w:rPr>
        <w:t>/</w:t>
      </w:r>
      <w:proofErr w:type="spellStart"/>
      <w:r w:rsidRPr="008444BC">
        <w:rPr>
          <w:rFonts w:ascii="Bookman Old Style" w:hAnsi="Bookman Old Style"/>
          <w:color w:val="000000" w:themeColor="text1"/>
        </w:rPr>
        <w:t>kurator</w:t>
      </w:r>
      <w:proofErr w:type="spellEnd"/>
      <w:r w:rsidRPr="008444BC">
        <w:rPr>
          <w:rFonts w:ascii="Bookman Old Style" w:hAnsi="Bookman Old Style"/>
          <w:color w:val="000000"/>
        </w:rPr>
        <w:t>/</w:t>
      </w:r>
      <w:proofErr w:type="spellStart"/>
      <w:r w:rsidRPr="008444BC">
        <w:rPr>
          <w:rFonts w:ascii="Bookman Old Style" w:hAnsi="Bookman Old Style"/>
          <w:color w:val="000000" w:themeColor="text1"/>
        </w:rPr>
        <w:t>tim</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penyelesai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mengajukan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permohonan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Pencabutan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Perizinan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Berusaha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dengan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validasi</w:t>
      </w:r>
      <w:proofErr w:type="spellEnd"/>
      <w:r w:rsidRPr="008444BC">
        <w:rPr>
          <w:rFonts w:ascii="Bookman Old Style" w:hAnsi="Bookman Old Style"/>
          <w:color w:val="000000" w:themeColor="text1"/>
        </w:rPr>
        <w:t xml:space="preserve"> data </w:t>
      </w:r>
      <w:r w:rsidRPr="008444BC">
        <w:rPr>
          <w:rFonts w:ascii="Bookman Old Style" w:hAnsi="Bookman Old Style"/>
          <w:color w:val="000000" w:themeColor="text1"/>
          <w:lang w:val="en-AU"/>
        </w:rPr>
        <w:t>di S</w:t>
      </w:r>
      <w:proofErr w:type="spellStart"/>
      <w:r w:rsidRPr="008444BC">
        <w:rPr>
          <w:rFonts w:ascii="Bookman Old Style" w:hAnsi="Bookman Old Style"/>
          <w:color w:val="000000" w:themeColor="text1"/>
        </w:rPr>
        <w:t>istem</w:t>
      </w:r>
      <w:proofErr w:type="spellEnd"/>
      <w:r w:rsidRPr="008444BC">
        <w:rPr>
          <w:rFonts w:ascii="Bookman Old Style" w:hAnsi="Bookman Old Style"/>
          <w:color w:val="000000" w:themeColor="text1"/>
        </w:rPr>
        <w:t xml:space="preserve"> OSS </w:t>
      </w:r>
      <w:r w:rsidRPr="008444BC">
        <w:rPr>
          <w:rFonts w:ascii="Bookman Old Style" w:hAnsi="Bookman Old Style"/>
          <w:color w:val="000000" w:themeColor="text1"/>
          <w:lang w:val="en-AU"/>
        </w:rPr>
        <w:t xml:space="preserve">yang </w:t>
      </w:r>
      <w:proofErr w:type="spellStart"/>
      <w:r w:rsidRPr="008444BC">
        <w:rPr>
          <w:rFonts w:ascii="Bookman Old Style" w:hAnsi="Bookman Old Style"/>
          <w:color w:val="000000" w:themeColor="text1"/>
        </w:rPr>
        <w:t>meliputi</w:t>
      </w:r>
      <w:proofErr w:type="spellEnd"/>
      <w:r w:rsidRPr="008444BC">
        <w:rPr>
          <w:rFonts w:ascii="Bookman Old Style" w:hAnsi="Bookman Old Style"/>
          <w:color w:val="000000" w:themeColor="text1"/>
        </w:rPr>
        <w:t>:</w:t>
      </w:r>
    </w:p>
    <w:p w14:paraId="24BCE7ED" w14:textId="77777777" w:rsidR="00AD2BE3" w:rsidRPr="008444BC" w:rsidRDefault="00AD2BE3">
      <w:pPr>
        <w:pStyle w:val="Style"/>
        <w:numPr>
          <w:ilvl w:val="0"/>
          <w:numId w:val="165"/>
        </w:numPr>
        <w:spacing w:after="0" w:line="360" w:lineRule="auto"/>
        <w:ind w:left="3119" w:right="23" w:hanging="567"/>
        <w:contextualSpacing/>
        <w:jc w:val="both"/>
        <w:rPr>
          <w:rFonts w:ascii="Bookman Old Style" w:hAnsi="Bookman Old Style"/>
          <w:color w:val="000000" w:themeColor="text1"/>
          <w:lang w:val="id-ID"/>
        </w:rPr>
      </w:pPr>
      <w:r w:rsidRPr="008444BC">
        <w:rPr>
          <w:rFonts w:ascii="Bookman Old Style" w:hAnsi="Bookman Old Style"/>
          <w:color w:val="000000" w:themeColor="text1"/>
          <w:lang w:val="id-ID"/>
        </w:rPr>
        <w:t xml:space="preserve">identitas </w:t>
      </w:r>
      <w:proofErr w:type="spellStart"/>
      <w:r w:rsidRPr="008444BC">
        <w:rPr>
          <w:rFonts w:ascii="Bookman Old Style" w:hAnsi="Bookman Old Style"/>
          <w:color w:val="000000"/>
        </w:rPr>
        <w:t>likuidator</w:t>
      </w:r>
      <w:proofErr w:type="spellEnd"/>
      <w:r w:rsidRPr="008444BC">
        <w:rPr>
          <w:rFonts w:ascii="Bookman Old Style" w:hAnsi="Bookman Old Style"/>
          <w:color w:val="000000"/>
        </w:rPr>
        <w:t>/</w:t>
      </w:r>
      <w:proofErr w:type="spellStart"/>
      <w:r w:rsidRPr="008444BC">
        <w:rPr>
          <w:rFonts w:ascii="Bookman Old Style" w:hAnsi="Bookman Old Style"/>
          <w:color w:val="000000" w:themeColor="text1"/>
        </w:rPr>
        <w:t>kurator</w:t>
      </w:r>
      <w:proofErr w:type="spellEnd"/>
      <w:r w:rsidRPr="008444BC">
        <w:rPr>
          <w:rFonts w:ascii="Bookman Old Style" w:hAnsi="Bookman Old Style"/>
          <w:color w:val="000000"/>
        </w:rPr>
        <w:t>/</w:t>
      </w:r>
      <w:proofErr w:type="spellStart"/>
      <w:r w:rsidRPr="008444BC">
        <w:rPr>
          <w:rFonts w:ascii="Bookman Old Style" w:hAnsi="Bookman Old Style"/>
          <w:color w:val="000000" w:themeColor="text1"/>
        </w:rPr>
        <w:t>tim</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penyelesai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dari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Sistem</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Administrasi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Kependudukan</w:t>
      </w:r>
      <w:proofErr w:type="spellEnd"/>
      <w:r w:rsidRPr="008444BC">
        <w:rPr>
          <w:rFonts w:ascii="Bookman Old Style" w:hAnsi="Bookman Old Style"/>
          <w:color w:val="000000" w:themeColor="text1"/>
        </w:rPr>
        <w:t xml:space="preserve"> yang </w:t>
      </w:r>
      <w:proofErr w:type="spellStart"/>
      <w:r w:rsidRPr="008444BC">
        <w:rPr>
          <w:rFonts w:ascii="Bookman Old Style" w:hAnsi="Bookman Old Style"/>
          <w:color w:val="000000" w:themeColor="text1"/>
        </w:rPr>
        <w:t>dikelola</w:t>
      </w:r>
      <w:proofErr w:type="spellEnd"/>
      <w:r w:rsidRPr="008444BC">
        <w:rPr>
          <w:rFonts w:ascii="Bookman Old Style" w:hAnsi="Bookman Old Style"/>
          <w:color w:val="000000" w:themeColor="text1"/>
        </w:rPr>
        <w:t xml:space="preserve"> oleh </w:t>
      </w:r>
      <w:proofErr w:type="spellStart"/>
      <w:r w:rsidRPr="008444BC">
        <w:rPr>
          <w:rFonts w:ascii="Bookman Old Style" w:hAnsi="Bookman Old Style"/>
          <w:color w:val="000000" w:themeColor="text1"/>
        </w:rPr>
        <w:t>kementerian</w:t>
      </w:r>
      <w:proofErr w:type="spellEnd"/>
      <w:r w:rsidRPr="008444BC">
        <w:rPr>
          <w:rFonts w:ascii="Bookman Old Style" w:hAnsi="Bookman Old Style"/>
          <w:color w:val="000000" w:themeColor="text1"/>
        </w:rPr>
        <w:t xml:space="preserve"> </w:t>
      </w:r>
      <w:r w:rsidRPr="008444BC">
        <w:rPr>
          <w:rFonts w:ascii="Bookman Old Style" w:hAnsi="Bookman Old Style"/>
          <w:color w:val="000000" w:themeColor="text1"/>
          <w:lang w:val="id-ID"/>
        </w:rPr>
        <w:t xml:space="preserve">yang </w:t>
      </w:r>
      <w:proofErr w:type="spellStart"/>
      <w:r w:rsidRPr="008444BC">
        <w:rPr>
          <w:rFonts w:ascii="Bookman Old Style" w:hAnsi="Bookman Old Style"/>
          <w:color w:val="000000" w:themeColor="text1"/>
        </w:rPr>
        <w:t>menyelenggarakan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urusan</w:t>
      </w:r>
      <w:proofErr w:type="spellEnd"/>
      <w:r w:rsidRPr="008444BC">
        <w:rPr>
          <w:rFonts w:ascii="Bookman Old Style" w:hAnsi="Bookman Old Style"/>
          <w:color w:val="000000" w:themeColor="text1"/>
        </w:rPr>
        <w:t xml:space="preserve"> di </w:t>
      </w:r>
      <w:proofErr w:type="spellStart"/>
      <w:r w:rsidRPr="008444BC">
        <w:rPr>
          <w:rFonts w:ascii="Bookman Old Style" w:hAnsi="Bookman Old Style"/>
          <w:color w:val="000000" w:themeColor="text1"/>
        </w:rPr>
        <w:t>bidang</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pemerintahan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lang w:val="en-AU"/>
        </w:rPr>
        <w:t>dalam</w:t>
      </w:r>
      <w:proofErr w:type="spellEnd"/>
      <w:r w:rsidRPr="008444BC">
        <w:rPr>
          <w:rFonts w:ascii="Bookman Old Style" w:hAnsi="Bookman Old Style"/>
          <w:color w:val="000000" w:themeColor="text1"/>
          <w:lang w:val="en-AU"/>
        </w:rPr>
        <w:t xml:space="preserve"> negeri</w:t>
      </w:r>
      <w:r w:rsidRPr="008444BC">
        <w:rPr>
          <w:rFonts w:ascii="Bookman Old Style" w:hAnsi="Bookman Old Style"/>
          <w:color w:val="000000" w:themeColor="text1"/>
          <w:lang w:val="id-ID"/>
        </w:rPr>
        <w:t xml:space="preserve">; </w:t>
      </w:r>
    </w:p>
    <w:p w14:paraId="7E1A451D" w14:textId="77777777" w:rsidR="00AD2BE3" w:rsidRPr="008444BC" w:rsidRDefault="00AD2BE3">
      <w:pPr>
        <w:pStyle w:val="Style"/>
        <w:numPr>
          <w:ilvl w:val="0"/>
          <w:numId w:val="165"/>
        </w:numPr>
        <w:spacing w:after="0" w:line="360" w:lineRule="auto"/>
        <w:ind w:left="3119" w:right="23" w:hanging="567"/>
        <w:contextualSpacing/>
        <w:jc w:val="both"/>
        <w:rPr>
          <w:rFonts w:ascii="Bookman Old Style" w:hAnsi="Bookman Old Style"/>
          <w:color w:val="000000" w:themeColor="text1"/>
          <w:lang w:val="id-ID"/>
        </w:rPr>
      </w:pPr>
      <w:proofErr w:type="spellStart"/>
      <w:r w:rsidRPr="008444BC">
        <w:rPr>
          <w:rFonts w:ascii="Bookman Old Style" w:hAnsi="Bookman Old Style"/>
          <w:color w:val="000000" w:themeColor="text1"/>
        </w:rPr>
        <w:t>putusan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pengadilan</w:t>
      </w:r>
      <w:proofErr w:type="spellEnd"/>
      <w:r w:rsidRPr="008444BC">
        <w:rPr>
          <w:rFonts w:ascii="Bookman Old Style" w:hAnsi="Bookman Old Style"/>
          <w:color w:val="000000" w:themeColor="text1"/>
        </w:rPr>
        <w:t xml:space="preserve"> yang </w:t>
      </w:r>
      <w:proofErr w:type="spellStart"/>
      <w:r w:rsidRPr="008444BC">
        <w:rPr>
          <w:rFonts w:ascii="Bookman Old Style" w:hAnsi="Bookman Old Style"/>
          <w:color w:val="000000" w:themeColor="text1"/>
        </w:rPr>
        <w:t>telah</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berkekuatan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hukum</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tetap</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dari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sistem</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informasi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penelusuran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perkara</w:t>
      </w:r>
      <w:proofErr w:type="spellEnd"/>
      <w:r w:rsidRPr="008444BC">
        <w:rPr>
          <w:rFonts w:ascii="Bookman Old Style" w:hAnsi="Bookman Old Style"/>
          <w:color w:val="000000" w:themeColor="text1"/>
        </w:rPr>
        <w:t xml:space="preserve"> yang </w:t>
      </w:r>
      <w:proofErr w:type="spellStart"/>
      <w:r w:rsidRPr="008444BC">
        <w:rPr>
          <w:rFonts w:ascii="Bookman Old Style" w:hAnsi="Bookman Old Style"/>
          <w:color w:val="000000" w:themeColor="text1"/>
        </w:rPr>
        <w:t>dikelola</w:t>
      </w:r>
      <w:proofErr w:type="spellEnd"/>
      <w:r w:rsidRPr="008444BC">
        <w:rPr>
          <w:rFonts w:ascii="Bookman Old Style" w:hAnsi="Bookman Old Style"/>
          <w:color w:val="000000" w:themeColor="text1"/>
        </w:rPr>
        <w:t xml:space="preserve"> oleh </w:t>
      </w:r>
      <w:proofErr w:type="spellStart"/>
      <w:r w:rsidRPr="008444BC">
        <w:rPr>
          <w:rFonts w:ascii="Bookman Old Style" w:hAnsi="Bookman Old Style"/>
          <w:color w:val="000000" w:themeColor="text1"/>
        </w:rPr>
        <w:t>lembaga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yudikatif</w:t>
      </w:r>
      <w:proofErr w:type="spellEnd"/>
      <w:r w:rsidRPr="008444BC">
        <w:rPr>
          <w:rFonts w:ascii="Bookman Old Style" w:hAnsi="Bookman Old Style"/>
          <w:color w:val="000000" w:themeColor="text1"/>
        </w:rPr>
        <w:t>; dan</w:t>
      </w:r>
    </w:p>
    <w:p w14:paraId="50DA5774" w14:textId="77777777" w:rsidR="00AD2BE3" w:rsidRPr="008444BC" w:rsidRDefault="00AD2BE3">
      <w:pPr>
        <w:pStyle w:val="Style"/>
        <w:numPr>
          <w:ilvl w:val="0"/>
          <w:numId w:val="165"/>
        </w:numPr>
        <w:spacing w:after="0" w:line="360" w:lineRule="auto"/>
        <w:ind w:left="3119" w:right="23" w:hanging="567"/>
        <w:contextualSpacing/>
        <w:jc w:val="both"/>
        <w:rPr>
          <w:rFonts w:ascii="Bookman Old Style" w:hAnsi="Bookman Old Style"/>
          <w:color w:val="000000"/>
        </w:rPr>
      </w:pPr>
      <w:r w:rsidRPr="008444BC">
        <w:rPr>
          <w:rFonts w:ascii="Bookman Old Style" w:hAnsi="Bookman Old Style"/>
          <w:color w:val="000000" w:themeColor="text1"/>
          <w:lang w:val="id-ID"/>
        </w:rPr>
        <w:t xml:space="preserve">NPWP </w:t>
      </w:r>
      <w:proofErr w:type="spellStart"/>
      <w:r w:rsidRPr="008444BC">
        <w:rPr>
          <w:rFonts w:ascii="Bookman Old Style" w:hAnsi="Bookman Old Style"/>
          <w:color w:val="000000" w:themeColor="text1"/>
        </w:rPr>
        <w:t>terkait</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konfirmasi</w:t>
      </w:r>
      <w:proofErr w:type="spellEnd"/>
      <w:r w:rsidRPr="008444BC">
        <w:rPr>
          <w:rFonts w:ascii="Bookman Old Style" w:hAnsi="Bookman Old Style"/>
          <w:color w:val="000000" w:themeColor="text1"/>
        </w:rPr>
        <w:t xml:space="preserve"> status </w:t>
      </w:r>
      <w:proofErr w:type="spellStart"/>
      <w:r w:rsidRPr="008444BC">
        <w:rPr>
          <w:rFonts w:ascii="Bookman Old Style" w:hAnsi="Bookman Old Style"/>
          <w:color w:val="000000" w:themeColor="text1"/>
        </w:rPr>
        <w:t>wajib</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pajak</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Pelaku</w:t>
      </w:r>
      <w:proofErr w:type="spellEnd"/>
      <w:r w:rsidRPr="008444BC">
        <w:rPr>
          <w:rFonts w:ascii="Bookman Old Style" w:hAnsi="Bookman Old Style"/>
          <w:color w:val="000000" w:themeColor="text1"/>
        </w:rPr>
        <w:t xml:space="preserve"> Usaha </w:t>
      </w:r>
      <w:proofErr w:type="spellStart"/>
      <w:r w:rsidRPr="008444BC">
        <w:rPr>
          <w:rFonts w:ascii="Bookman Old Style" w:hAnsi="Bookman Old Style"/>
          <w:color w:val="000000" w:themeColor="text1"/>
        </w:rPr>
        <w:t>sistem</w:t>
      </w:r>
      <w:proofErr w:type="spellEnd"/>
      <w:r w:rsidRPr="008444BC">
        <w:rPr>
          <w:rFonts w:ascii="Bookman Old Style" w:hAnsi="Bookman Old Style"/>
          <w:color w:val="000000" w:themeColor="text1"/>
        </w:rPr>
        <w:t xml:space="preserve"> yang </w:t>
      </w:r>
      <w:proofErr w:type="spellStart"/>
      <w:r w:rsidRPr="008444BC">
        <w:rPr>
          <w:rFonts w:ascii="Bookman Old Style" w:hAnsi="Bookman Old Style"/>
          <w:color w:val="000000" w:themeColor="text1"/>
        </w:rPr>
        <w:t>dikelola</w:t>
      </w:r>
      <w:proofErr w:type="spellEnd"/>
      <w:r w:rsidRPr="008444BC">
        <w:rPr>
          <w:rFonts w:ascii="Bookman Old Style" w:hAnsi="Bookman Old Style"/>
          <w:color w:val="000000" w:themeColor="text1"/>
        </w:rPr>
        <w:t xml:space="preserve"> oleh </w:t>
      </w:r>
      <w:proofErr w:type="spellStart"/>
      <w:r w:rsidRPr="008444BC">
        <w:rPr>
          <w:rFonts w:ascii="Bookman Old Style" w:hAnsi="Bookman Old Style"/>
          <w:color w:val="000000" w:themeColor="text1"/>
        </w:rPr>
        <w:t>kementerian</w:t>
      </w:r>
      <w:proofErr w:type="spellEnd"/>
      <w:r w:rsidRPr="008444BC">
        <w:rPr>
          <w:rFonts w:ascii="Bookman Old Style" w:hAnsi="Bookman Old Style"/>
          <w:color w:val="000000" w:themeColor="text1"/>
        </w:rPr>
        <w:t xml:space="preserve"> yang </w:t>
      </w:r>
      <w:proofErr w:type="spellStart"/>
      <w:r w:rsidRPr="008444BC">
        <w:rPr>
          <w:rFonts w:ascii="Bookman Old Style" w:hAnsi="Bookman Old Style"/>
          <w:color w:val="000000" w:themeColor="text1"/>
        </w:rPr>
        <w:t>menyelenggarakan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urusan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pemerintahan</w:t>
      </w:r>
      <w:proofErr w:type="spellEnd"/>
      <w:r w:rsidRPr="008444BC">
        <w:rPr>
          <w:rFonts w:ascii="Bookman Old Style" w:hAnsi="Bookman Old Style"/>
          <w:color w:val="000000" w:themeColor="text1"/>
        </w:rPr>
        <w:t xml:space="preserve"> di </w:t>
      </w:r>
      <w:proofErr w:type="spellStart"/>
      <w:r w:rsidRPr="008444BC">
        <w:rPr>
          <w:rFonts w:ascii="Bookman Old Style" w:hAnsi="Bookman Old Style"/>
          <w:color w:val="000000" w:themeColor="text1"/>
        </w:rPr>
        <w:t>bidang</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keuangan</w:t>
      </w:r>
      <w:proofErr w:type="spellEnd"/>
      <w:r w:rsidRPr="008444BC">
        <w:rPr>
          <w:rFonts w:ascii="Bookman Old Style" w:hAnsi="Bookman Old Style"/>
          <w:color w:val="000000" w:themeColor="text1"/>
        </w:rPr>
        <w:t xml:space="preserve"> negara</w:t>
      </w:r>
      <w:r w:rsidRPr="008444BC">
        <w:rPr>
          <w:rFonts w:ascii="Bookman Old Style" w:hAnsi="Bookman Old Style"/>
          <w:color w:val="000000" w:themeColor="text1"/>
          <w:lang w:val="id-ID"/>
        </w:rPr>
        <w:t>.</w:t>
      </w:r>
    </w:p>
    <w:p w14:paraId="6359E8F6" w14:textId="77777777" w:rsidR="00AD2BE3" w:rsidRPr="008444BC" w:rsidRDefault="00AD2BE3">
      <w:pPr>
        <w:pStyle w:val="Style"/>
        <w:numPr>
          <w:ilvl w:val="0"/>
          <w:numId w:val="272"/>
        </w:numPr>
        <w:spacing w:after="0" w:line="360" w:lineRule="auto"/>
        <w:ind w:left="2552" w:right="23" w:hanging="572"/>
        <w:contextualSpacing/>
        <w:jc w:val="both"/>
        <w:rPr>
          <w:rFonts w:ascii="Bookman Old Style" w:hAnsi="Bookman Old Style"/>
          <w:color w:val="000000" w:themeColor="text1"/>
        </w:rPr>
      </w:pPr>
      <w:proofErr w:type="spellStart"/>
      <w:r w:rsidRPr="008444BC">
        <w:rPr>
          <w:rFonts w:ascii="Bookman Old Style" w:hAnsi="Bookman Old Style"/>
          <w:color w:val="000000"/>
        </w:rPr>
        <w:t>Permohonan</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Pencabutan</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sebagaimana</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dimaksud</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ayat</w:t>
      </w:r>
      <w:proofErr w:type="spellEnd"/>
      <w:r w:rsidRPr="008444BC">
        <w:rPr>
          <w:rFonts w:ascii="Bookman Old Style" w:hAnsi="Bookman Old Style"/>
          <w:color w:val="000000"/>
        </w:rPr>
        <w:t xml:space="preserve"> (2) </w:t>
      </w:r>
      <w:proofErr w:type="spellStart"/>
      <w:r w:rsidRPr="008444BC">
        <w:rPr>
          <w:rFonts w:ascii="Bookman Old Style" w:hAnsi="Bookman Old Style"/>
          <w:color w:val="000000"/>
        </w:rPr>
        <w:t>huruf</w:t>
      </w:r>
      <w:proofErr w:type="spellEnd"/>
      <w:r w:rsidRPr="008444BC">
        <w:rPr>
          <w:rFonts w:ascii="Bookman Old Style" w:hAnsi="Bookman Old Style"/>
          <w:color w:val="000000"/>
        </w:rPr>
        <w:t xml:space="preserve"> b, </w:t>
      </w:r>
      <w:proofErr w:type="spellStart"/>
      <w:r w:rsidRPr="008444BC">
        <w:rPr>
          <w:rFonts w:ascii="Bookman Old Style" w:hAnsi="Bookman Old Style"/>
          <w:color w:val="000000"/>
        </w:rPr>
        <w:t>Pelaku</w:t>
      </w:r>
      <w:proofErr w:type="spellEnd"/>
      <w:r w:rsidRPr="008444BC">
        <w:rPr>
          <w:rFonts w:ascii="Bookman Old Style" w:hAnsi="Bookman Old Style"/>
          <w:color w:val="000000"/>
        </w:rPr>
        <w:t xml:space="preserve"> Usaha</w:t>
      </w:r>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mengajukan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permohonan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Pencabutan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Perizinan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Berusaha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dengan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validasi</w:t>
      </w:r>
      <w:proofErr w:type="spellEnd"/>
      <w:r w:rsidRPr="008444BC">
        <w:rPr>
          <w:rFonts w:ascii="Bookman Old Style" w:hAnsi="Bookman Old Style"/>
          <w:color w:val="000000" w:themeColor="text1"/>
        </w:rPr>
        <w:t xml:space="preserve"> data </w:t>
      </w:r>
      <w:r w:rsidRPr="008444BC">
        <w:rPr>
          <w:rFonts w:ascii="Bookman Old Style" w:hAnsi="Bookman Old Style"/>
          <w:color w:val="000000" w:themeColor="text1"/>
          <w:lang w:val="en-AU"/>
        </w:rPr>
        <w:t>di S</w:t>
      </w:r>
      <w:proofErr w:type="spellStart"/>
      <w:r w:rsidRPr="008444BC">
        <w:rPr>
          <w:rFonts w:ascii="Bookman Old Style" w:hAnsi="Bookman Old Style"/>
          <w:color w:val="000000" w:themeColor="text1"/>
        </w:rPr>
        <w:t>istem</w:t>
      </w:r>
      <w:proofErr w:type="spellEnd"/>
      <w:r w:rsidRPr="008444BC">
        <w:rPr>
          <w:rFonts w:ascii="Bookman Old Style" w:hAnsi="Bookman Old Style"/>
          <w:color w:val="000000" w:themeColor="text1"/>
        </w:rPr>
        <w:t xml:space="preserve"> OSS </w:t>
      </w:r>
      <w:r w:rsidRPr="008444BC">
        <w:rPr>
          <w:rFonts w:ascii="Bookman Old Style" w:hAnsi="Bookman Old Style"/>
          <w:color w:val="000000" w:themeColor="text1"/>
          <w:lang w:val="en-AU"/>
        </w:rPr>
        <w:t xml:space="preserve">yang </w:t>
      </w:r>
      <w:proofErr w:type="spellStart"/>
      <w:r w:rsidRPr="008444BC">
        <w:rPr>
          <w:rFonts w:ascii="Bookman Old Style" w:hAnsi="Bookman Old Style"/>
          <w:color w:val="000000" w:themeColor="text1"/>
        </w:rPr>
        <w:t>meliputi</w:t>
      </w:r>
      <w:proofErr w:type="spellEnd"/>
      <w:r w:rsidRPr="008444BC">
        <w:rPr>
          <w:rFonts w:ascii="Bookman Old Style" w:hAnsi="Bookman Old Style"/>
          <w:color w:val="000000" w:themeColor="text1"/>
        </w:rPr>
        <w:t>:</w:t>
      </w:r>
    </w:p>
    <w:p w14:paraId="0B4B0DD2" w14:textId="77777777" w:rsidR="00AD2BE3" w:rsidRPr="008444BC" w:rsidRDefault="00AD2BE3">
      <w:pPr>
        <w:numPr>
          <w:ilvl w:val="0"/>
          <w:numId w:val="275"/>
        </w:numPr>
        <w:spacing w:after="0" w:line="360" w:lineRule="auto"/>
        <w:ind w:left="3150" w:hanging="630"/>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identitas direksi atau </w:t>
      </w:r>
      <w:proofErr w:type="spellStart"/>
      <w:r w:rsidRPr="008444BC">
        <w:rPr>
          <w:rFonts w:ascii="Bookman Old Style" w:eastAsia="Bookman Old Style" w:hAnsi="Bookman Old Style" w:cs="Bookman Old Style"/>
          <w:sz w:val="24"/>
          <w:szCs w:val="24"/>
          <w:lang w:val="en-US"/>
        </w:rPr>
        <w:t>kuasa</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direksi dari Sistem Administrasi Kependudukan yang dikelola oleh kementerian yang menyelenggarakan urusan di bidang pemerintahan dalam negeri;</w:t>
      </w:r>
    </w:p>
    <w:p w14:paraId="595DECB5" w14:textId="77777777" w:rsidR="00AD2BE3" w:rsidRPr="008444BC" w:rsidRDefault="00AD2BE3">
      <w:pPr>
        <w:numPr>
          <w:ilvl w:val="0"/>
          <w:numId w:val="275"/>
        </w:numPr>
        <w:spacing w:after="0" w:line="360" w:lineRule="auto"/>
        <w:ind w:left="3150" w:hanging="630"/>
        <w:jc w:val="both"/>
        <w:rPr>
          <w:rFonts w:ascii="Bookman Old Style" w:eastAsia="Bookman Old Style" w:hAnsi="Bookman Old Style" w:cs="Bookman Old Style"/>
          <w:sz w:val="24"/>
          <w:szCs w:val="24"/>
        </w:rPr>
      </w:pPr>
      <w:r w:rsidRPr="008444BC">
        <w:rPr>
          <w:rFonts w:ascii="Bookman Old Style" w:hAnsi="Bookman Old Style"/>
          <w:color w:val="000000" w:themeColor="text1"/>
          <w:sz w:val="24"/>
          <w:szCs w:val="24"/>
        </w:rPr>
        <w:t xml:space="preserve">putusan pengadilan yang telah berkekuatan hukum tetap dari sistem informasi penelusuran perkara yang dikelola oleh lembaga yudikatif; </w:t>
      </w:r>
    </w:p>
    <w:p w14:paraId="034EB72C" w14:textId="5E16B5DB" w:rsidR="00AD2BE3" w:rsidRDefault="00AD2BE3">
      <w:pPr>
        <w:pStyle w:val="ListParagraph"/>
        <w:numPr>
          <w:ilvl w:val="0"/>
          <w:numId w:val="275"/>
        </w:numPr>
        <w:spacing w:after="0" w:line="360" w:lineRule="auto"/>
        <w:ind w:left="3150" w:hanging="630"/>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 xml:space="preserve">LKPM </w:t>
      </w:r>
      <w:proofErr w:type="spellStart"/>
      <w:r w:rsidRPr="008444BC">
        <w:rPr>
          <w:rFonts w:ascii="Bookman Old Style" w:eastAsia="Bookman Old Style" w:hAnsi="Bookman Old Style" w:cs="Bookman Old Style"/>
          <w:sz w:val="24"/>
          <w:szCs w:val="24"/>
          <w:lang w:val="en-US"/>
        </w:rPr>
        <w:t>periode</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terakhir</w:t>
      </w:r>
      <w:proofErr w:type="spellEnd"/>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telah</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disetujui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atas</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seluruh</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proyek</w:t>
      </w:r>
      <w:proofErr w:type="spellEnd"/>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dimiliki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 dan</w:t>
      </w:r>
    </w:p>
    <w:p w14:paraId="284B7CA9" w14:textId="77777777" w:rsidR="004E5A1F" w:rsidRPr="008444BC" w:rsidRDefault="004E5A1F" w:rsidP="004E5A1F">
      <w:pPr>
        <w:pStyle w:val="ListParagraph"/>
        <w:spacing w:after="0" w:line="360" w:lineRule="auto"/>
        <w:ind w:left="3150"/>
        <w:jc w:val="both"/>
        <w:rPr>
          <w:rFonts w:ascii="Bookman Old Style" w:eastAsia="Bookman Old Style" w:hAnsi="Bookman Old Style" w:cs="Bookman Old Style"/>
          <w:sz w:val="24"/>
          <w:szCs w:val="24"/>
          <w:lang w:val="en-US"/>
        </w:rPr>
      </w:pPr>
    </w:p>
    <w:p w14:paraId="6C3AAEC5" w14:textId="33DE7816" w:rsidR="00FE09A0" w:rsidRPr="004E5A1F" w:rsidRDefault="00AD2BE3" w:rsidP="004E5A1F">
      <w:pPr>
        <w:numPr>
          <w:ilvl w:val="0"/>
          <w:numId w:val="275"/>
        </w:numPr>
        <w:spacing w:after="0" w:line="360" w:lineRule="auto"/>
        <w:ind w:left="3150" w:hanging="630"/>
        <w:jc w:val="both"/>
        <w:rPr>
          <w:rFonts w:ascii="Bookman Old Style" w:eastAsia="Bookman Old Style" w:hAnsi="Bookman Old Style" w:cs="Bookman Old Style"/>
          <w:sz w:val="24"/>
          <w:szCs w:val="24"/>
        </w:rPr>
      </w:pPr>
      <w:r w:rsidRPr="008444BC">
        <w:rPr>
          <w:rFonts w:ascii="Bookman Old Style" w:hAnsi="Bookman Old Style"/>
          <w:color w:val="000000" w:themeColor="text1"/>
          <w:sz w:val="24"/>
          <w:szCs w:val="24"/>
        </w:rPr>
        <w:lastRenderedPageBreak/>
        <w:t>NPWP terkait konfirmasi status wajib pajak Pelaku Usaha sistem yang dikelola oleh kementerian yang menyelenggarakan urusan pemerintahan di bidang</w:t>
      </w:r>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keuangan</w:t>
      </w:r>
      <w:proofErr w:type="spellEnd"/>
      <w:r w:rsidRPr="008444BC">
        <w:rPr>
          <w:rFonts w:ascii="Bookman Old Style" w:hAnsi="Bookman Old Style"/>
          <w:color w:val="000000" w:themeColor="text1"/>
          <w:sz w:val="24"/>
          <w:szCs w:val="24"/>
          <w:lang w:val="en-US"/>
        </w:rPr>
        <w:t xml:space="preserve"> negara</w:t>
      </w:r>
      <w:r w:rsidRPr="008444BC">
        <w:rPr>
          <w:rFonts w:ascii="Bookman Old Style" w:hAnsi="Bookman Old Style"/>
          <w:color w:val="000000" w:themeColor="text1"/>
          <w:sz w:val="24"/>
          <w:szCs w:val="24"/>
        </w:rPr>
        <w:t>.</w:t>
      </w:r>
    </w:p>
    <w:p w14:paraId="0AE108ED" w14:textId="77777777" w:rsidR="00AD2BE3" w:rsidRPr="008444BC" w:rsidRDefault="00AD2BE3">
      <w:pPr>
        <w:pStyle w:val="Style"/>
        <w:numPr>
          <w:ilvl w:val="0"/>
          <w:numId w:val="272"/>
        </w:numPr>
        <w:spacing w:after="0" w:line="360" w:lineRule="auto"/>
        <w:ind w:left="2552" w:right="23" w:hanging="572"/>
        <w:contextualSpacing/>
        <w:jc w:val="both"/>
        <w:rPr>
          <w:rFonts w:ascii="Bookman Old Style" w:hAnsi="Bookman Old Style"/>
          <w:color w:val="000000" w:themeColor="text1"/>
        </w:rPr>
      </w:pPr>
      <w:r w:rsidRPr="008444BC">
        <w:rPr>
          <w:rFonts w:ascii="Bookman Old Style" w:hAnsi="Bookman Old Style"/>
          <w:color w:val="000000" w:themeColor="text1"/>
          <w:lang w:val="id-ID"/>
        </w:rPr>
        <w:t xml:space="preserve">Dalam hal </w:t>
      </w:r>
      <w:proofErr w:type="spellStart"/>
      <w:r w:rsidRPr="008444BC">
        <w:rPr>
          <w:rFonts w:ascii="Bookman Old Style" w:hAnsi="Bookman Old Style"/>
          <w:color w:val="000000" w:themeColor="text1"/>
        </w:rPr>
        <w:t>putusan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pengadilan</w:t>
      </w:r>
      <w:proofErr w:type="spellEnd"/>
      <w:r w:rsidRPr="008444BC">
        <w:rPr>
          <w:rFonts w:ascii="Bookman Old Style" w:hAnsi="Bookman Old Style"/>
          <w:color w:val="000000" w:themeColor="text1"/>
        </w:rPr>
        <w:t xml:space="preserve"> yang </w:t>
      </w:r>
      <w:proofErr w:type="spellStart"/>
      <w:r w:rsidRPr="008444BC">
        <w:rPr>
          <w:rFonts w:ascii="Bookman Old Style" w:hAnsi="Bookman Old Style"/>
          <w:color w:val="000000" w:themeColor="text1"/>
        </w:rPr>
        <w:t>telah</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berkekuatan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hukum</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tetap</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sebagaimana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dimaksud</w:t>
      </w:r>
      <w:proofErr w:type="spellEnd"/>
      <w:r w:rsidRPr="008444BC">
        <w:rPr>
          <w:rFonts w:ascii="Bookman Old Style" w:hAnsi="Bookman Old Style"/>
          <w:color w:val="000000" w:themeColor="text1"/>
        </w:rPr>
        <w:t xml:space="preserve"> pada </w:t>
      </w:r>
      <w:proofErr w:type="spellStart"/>
      <w:r w:rsidRPr="008444BC">
        <w:rPr>
          <w:rFonts w:ascii="Bookman Old Style" w:hAnsi="Bookman Old Style"/>
          <w:color w:val="000000" w:themeColor="text1"/>
        </w:rPr>
        <w:t>ayat</w:t>
      </w:r>
      <w:proofErr w:type="spellEnd"/>
      <w:r w:rsidRPr="008444BC">
        <w:rPr>
          <w:rFonts w:ascii="Bookman Old Style" w:hAnsi="Bookman Old Style"/>
          <w:color w:val="000000" w:themeColor="text1"/>
        </w:rPr>
        <w:t xml:space="preserve"> (3) </w:t>
      </w:r>
      <w:proofErr w:type="spellStart"/>
      <w:r w:rsidRPr="008444BC">
        <w:rPr>
          <w:rFonts w:ascii="Bookman Old Style" w:hAnsi="Bookman Old Style"/>
          <w:color w:val="000000" w:themeColor="text1"/>
        </w:rPr>
        <w:t>huruf</w:t>
      </w:r>
      <w:proofErr w:type="spellEnd"/>
      <w:r w:rsidRPr="008444BC">
        <w:rPr>
          <w:rFonts w:ascii="Bookman Old Style" w:hAnsi="Bookman Old Style"/>
          <w:color w:val="000000" w:themeColor="text1"/>
        </w:rPr>
        <w:t xml:space="preserve"> b dan </w:t>
      </w:r>
      <w:proofErr w:type="spellStart"/>
      <w:r w:rsidRPr="008444BC">
        <w:rPr>
          <w:rFonts w:ascii="Bookman Old Style" w:hAnsi="Bookman Old Style"/>
          <w:color w:val="000000" w:themeColor="text1"/>
        </w:rPr>
        <w:t>ayat</w:t>
      </w:r>
      <w:proofErr w:type="spellEnd"/>
      <w:r w:rsidRPr="008444BC">
        <w:rPr>
          <w:rFonts w:ascii="Bookman Old Style" w:hAnsi="Bookman Old Style"/>
          <w:color w:val="000000" w:themeColor="text1"/>
        </w:rPr>
        <w:t xml:space="preserve"> (4) </w:t>
      </w:r>
      <w:proofErr w:type="spellStart"/>
      <w:r w:rsidRPr="008444BC">
        <w:rPr>
          <w:rFonts w:ascii="Bookman Old Style" w:hAnsi="Bookman Old Style"/>
          <w:color w:val="000000" w:themeColor="text1"/>
        </w:rPr>
        <w:t>huruf</w:t>
      </w:r>
      <w:proofErr w:type="spellEnd"/>
      <w:r w:rsidRPr="008444BC">
        <w:rPr>
          <w:rFonts w:ascii="Bookman Old Style" w:hAnsi="Bookman Old Style"/>
          <w:color w:val="000000" w:themeColor="text1"/>
        </w:rPr>
        <w:t xml:space="preserve"> b </w:t>
      </w:r>
      <w:proofErr w:type="spellStart"/>
      <w:r w:rsidRPr="008444BC">
        <w:rPr>
          <w:rFonts w:ascii="Bookman Old Style" w:hAnsi="Bookman Old Style"/>
          <w:color w:val="000000" w:themeColor="text1"/>
        </w:rPr>
        <w:t>belum</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dapat</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divalidasi</w:t>
      </w:r>
      <w:proofErr w:type="spellEnd"/>
      <w:r w:rsidRPr="008444BC">
        <w:rPr>
          <w:rFonts w:ascii="Bookman Old Style" w:hAnsi="Bookman Old Style"/>
          <w:color w:val="000000" w:themeColor="text1"/>
        </w:rPr>
        <w:t xml:space="preserve"> oleh </w:t>
      </w:r>
      <w:proofErr w:type="spellStart"/>
      <w:r w:rsidRPr="008444BC">
        <w:rPr>
          <w:rFonts w:ascii="Bookman Old Style" w:hAnsi="Bookman Old Style"/>
          <w:color w:val="000000" w:themeColor="text1"/>
        </w:rPr>
        <w:t>sistem</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putusan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pengadilan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diunggah</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ke</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dalam</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Sistem</w:t>
      </w:r>
      <w:proofErr w:type="spellEnd"/>
      <w:r w:rsidRPr="008444BC">
        <w:rPr>
          <w:rFonts w:ascii="Bookman Old Style" w:hAnsi="Bookman Old Style"/>
          <w:color w:val="000000" w:themeColor="text1"/>
        </w:rPr>
        <w:t xml:space="preserve"> OSS </w:t>
      </w:r>
      <w:proofErr w:type="spellStart"/>
      <w:r w:rsidRPr="008444BC">
        <w:rPr>
          <w:rFonts w:ascii="Bookman Old Style" w:hAnsi="Bookman Old Style"/>
          <w:color w:val="000000" w:themeColor="text1"/>
        </w:rPr>
        <w:t>saat</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mengajukan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permohonan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Pencabutan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Perizinan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Berusaha</w:t>
      </w:r>
      <w:proofErr w:type="spellEnd"/>
      <w:r w:rsidRPr="008444BC">
        <w:rPr>
          <w:rFonts w:ascii="Bookman Old Style" w:hAnsi="Bookman Old Style"/>
          <w:color w:val="000000" w:themeColor="text1"/>
        </w:rPr>
        <w:t>.</w:t>
      </w:r>
    </w:p>
    <w:p w14:paraId="762032E7" w14:textId="77777777" w:rsidR="00AD2BE3" w:rsidRPr="008444BC" w:rsidRDefault="00AD2BE3">
      <w:pPr>
        <w:pStyle w:val="Style"/>
        <w:numPr>
          <w:ilvl w:val="0"/>
          <w:numId w:val="272"/>
        </w:numPr>
        <w:spacing w:after="0" w:line="360" w:lineRule="auto"/>
        <w:ind w:left="2552" w:right="23" w:hanging="572"/>
        <w:contextualSpacing/>
        <w:jc w:val="both"/>
        <w:rPr>
          <w:rFonts w:ascii="Bookman Old Style" w:hAnsi="Bookman Old Style"/>
          <w:color w:val="000000" w:themeColor="text1"/>
          <w:lang w:val="id-ID"/>
        </w:rPr>
      </w:pPr>
      <w:r w:rsidRPr="008444BC">
        <w:rPr>
          <w:rFonts w:ascii="Bookman Old Style" w:hAnsi="Bookman Old Style"/>
          <w:color w:val="000000" w:themeColor="text1"/>
          <w:lang w:val="id-ID"/>
        </w:rPr>
        <w:t>Atas putusan pengadilan yang telah berkekuatan hukum tetap yang diunggah sebagaimana dimaksud pada ayat (5), BKPM, DPMPTSP provinsi, DPMPTSP kabupaten/kota, badan pengusahaan KPBPB, atau administrator KEK sesuai kewenangannya melakukan verifikasi isi putusan pengadilan paling lama 5 (lima) Hari sejak permohonan diajukan.</w:t>
      </w:r>
    </w:p>
    <w:p w14:paraId="4C4DBAB5" w14:textId="77777777" w:rsidR="00AD2BE3" w:rsidRPr="008444BC" w:rsidRDefault="00AD2BE3">
      <w:pPr>
        <w:pStyle w:val="Style"/>
        <w:numPr>
          <w:ilvl w:val="0"/>
          <w:numId w:val="272"/>
        </w:numPr>
        <w:spacing w:after="0" w:line="360" w:lineRule="auto"/>
        <w:ind w:left="2552" w:right="23" w:hanging="572"/>
        <w:contextualSpacing/>
        <w:jc w:val="both"/>
        <w:rPr>
          <w:rFonts w:ascii="Bookman Old Style" w:eastAsia="Bookman Old Style" w:hAnsi="Bookman Old Style" w:cs="Bookman Old Style"/>
        </w:rPr>
      </w:pPr>
      <w:r w:rsidRPr="008444BC">
        <w:rPr>
          <w:rFonts w:ascii="Bookman Old Style" w:hAnsi="Bookman Old Style"/>
          <w:color w:val="000000" w:themeColor="text1"/>
          <w:lang w:val="id-ID"/>
        </w:rPr>
        <w:t>Atas</w:t>
      </w:r>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verifikasi</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sebagaimana</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dimaksud</w:t>
      </w:r>
      <w:proofErr w:type="spellEnd"/>
      <w:r w:rsidRPr="008444BC">
        <w:rPr>
          <w:rFonts w:ascii="Bookman Old Style" w:eastAsia="Bookman Old Style" w:hAnsi="Bookman Old Style" w:cs="Bookman Old Style"/>
        </w:rPr>
        <w:t xml:space="preserve"> pada </w:t>
      </w:r>
      <w:proofErr w:type="spellStart"/>
      <w:r w:rsidRPr="008444BC">
        <w:rPr>
          <w:rFonts w:ascii="Bookman Old Style" w:eastAsia="Bookman Old Style" w:hAnsi="Bookman Old Style" w:cs="Bookman Old Style"/>
        </w:rPr>
        <w:t>ayat</w:t>
      </w:r>
      <w:proofErr w:type="spellEnd"/>
      <w:r w:rsidRPr="008444BC">
        <w:rPr>
          <w:rFonts w:ascii="Bookman Old Style" w:eastAsia="Bookman Old Style" w:hAnsi="Bookman Old Style" w:cs="Bookman Old Style"/>
        </w:rPr>
        <w:t xml:space="preserve"> (6):</w:t>
      </w:r>
    </w:p>
    <w:p w14:paraId="5D009615" w14:textId="77777777" w:rsidR="00AD2BE3" w:rsidRPr="008444BC" w:rsidRDefault="00AD2BE3">
      <w:pPr>
        <w:pStyle w:val="Style"/>
        <w:numPr>
          <w:ilvl w:val="1"/>
          <w:numId w:val="272"/>
        </w:numPr>
        <w:spacing w:after="0" w:line="360" w:lineRule="auto"/>
        <w:ind w:left="3119" w:right="23" w:hanging="567"/>
        <w:contextualSpacing/>
        <w:jc w:val="both"/>
        <w:rPr>
          <w:rFonts w:ascii="Bookman Old Style" w:eastAsia="Bookman Old Style" w:hAnsi="Bookman Old Style" w:cs="Bookman Old Style"/>
        </w:rPr>
      </w:pPr>
      <w:proofErr w:type="spellStart"/>
      <w:r w:rsidRPr="008444BC">
        <w:rPr>
          <w:rFonts w:ascii="Bookman Old Style" w:hAnsi="Bookman Old Style"/>
          <w:color w:val="000000" w:themeColor="text1"/>
        </w:rPr>
        <w:t>telah</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sesuai</w:t>
      </w:r>
      <w:proofErr w:type="spellEnd"/>
      <w:r w:rsidRPr="008444BC">
        <w:rPr>
          <w:rFonts w:ascii="Bookman Old Style" w:hAnsi="Bookman Old Style"/>
          <w:color w:val="000000" w:themeColor="text1"/>
        </w:rPr>
        <w:t xml:space="preserve">, </w:t>
      </w:r>
      <w:r w:rsidRPr="008444BC">
        <w:rPr>
          <w:rFonts w:ascii="Bookman Old Style" w:hAnsi="Bookman Old Style"/>
          <w:color w:val="000000" w:themeColor="text1"/>
          <w:lang w:val="en-AU"/>
        </w:rPr>
        <w:t xml:space="preserve">BKPM, </w:t>
      </w:r>
      <w:r w:rsidRPr="008444BC">
        <w:rPr>
          <w:rFonts w:ascii="Bookman Old Style" w:eastAsia="Bookman Old Style" w:hAnsi="Bookman Old Style" w:cs="Bookman Old Style"/>
        </w:rPr>
        <w:t xml:space="preserve">DPMPTSP </w:t>
      </w:r>
      <w:proofErr w:type="spellStart"/>
      <w:r w:rsidRPr="008444BC">
        <w:rPr>
          <w:rFonts w:ascii="Bookman Old Style" w:eastAsia="Bookman Old Style" w:hAnsi="Bookman Old Style" w:cs="Bookman Old Style"/>
        </w:rPr>
        <w:t>provinsi</w:t>
      </w:r>
      <w:proofErr w:type="spellEnd"/>
      <w:r w:rsidRPr="008444BC">
        <w:rPr>
          <w:rFonts w:ascii="Bookman Old Style" w:eastAsia="Bookman Old Style" w:hAnsi="Bookman Old Style" w:cs="Bookman Old Style"/>
        </w:rPr>
        <w:t xml:space="preserve">, DPMPTSP </w:t>
      </w:r>
      <w:proofErr w:type="spellStart"/>
      <w:r w:rsidRPr="008444BC">
        <w:rPr>
          <w:rFonts w:ascii="Bookman Old Style" w:eastAsia="Bookman Old Style" w:hAnsi="Bookman Old Style" w:cs="Bookman Old Style"/>
        </w:rPr>
        <w:t>kabupaten</w:t>
      </w:r>
      <w:proofErr w:type="spellEnd"/>
      <w:r w:rsidRPr="008444BC">
        <w:rPr>
          <w:rFonts w:ascii="Bookman Old Style" w:eastAsia="Bookman Old Style" w:hAnsi="Bookman Old Style" w:cs="Bookman Old Style"/>
        </w:rPr>
        <w:t>/</w:t>
      </w:r>
      <w:proofErr w:type="spellStart"/>
      <w:r w:rsidRPr="008444BC">
        <w:rPr>
          <w:rFonts w:ascii="Bookman Old Style" w:eastAsia="Bookman Old Style" w:hAnsi="Bookman Old Style" w:cs="Bookman Old Style"/>
        </w:rPr>
        <w:t>kota</w:t>
      </w:r>
      <w:proofErr w:type="spellEnd"/>
      <w:r w:rsidRPr="008444BC">
        <w:rPr>
          <w:rFonts w:ascii="Bookman Old Style" w:eastAsia="Bookman Old Style" w:hAnsi="Bookman Old Style" w:cs="Bookman Old Style"/>
        </w:rPr>
        <w:t xml:space="preserve">, administrator KEK, </w:t>
      </w:r>
      <w:proofErr w:type="spellStart"/>
      <w:r w:rsidRPr="008444BC">
        <w:rPr>
          <w:rFonts w:ascii="Bookman Old Style" w:eastAsia="Bookman Old Style" w:hAnsi="Bookman Old Style" w:cs="Bookman Old Style"/>
        </w:rPr>
        <w:t>atau</w:t>
      </w:r>
      <w:proofErr w:type="spellEnd"/>
      <w:r w:rsidRPr="008444BC">
        <w:rPr>
          <w:rFonts w:ascii="Bookman Old Style" w:eastAsia="Bookman Old Style" w:hAnsi="Bookman Old Style" w:cs="Bookman Old Style"/>
        </w:rPr>
        <w:t xml:space="preserve"> badan </w:t>
      </w:r>
      <w:proofErr w:type="spellStart"/>
      <w:r w:rsidRPr="008444BC">
        <w:rPr>
          <w:rFonts w:ascii="Bookman Old Style" w:eastAsia="Bookman Old Style" w:hAnsi="Bookman Old Style" w:cs="Bookman Old Style"/>
        </w:rPr>
        <w:t>pengusahaan</w:t>
      </w:r>
      <w:proofErr w:type="spellEnd"/>
      <w:r w:rsidRPr="008444BC">
        <w:rPr>
          <w:rFonts w:ascii="Bookman Old Style" w:eastAsia="Bookman Old Style" w:hAnsi="Bookman Old Style" w:cs="Bookman Old Style"/>
        </w:rPr>
        <w:t xml:space="preserve"> KPBPB, </w:t>
      </w:r>
      <w:proofErr w:type="spellStart"/>
      <w:r w:rsidRPr="008444BC">
        <w:rPr>
          <w:rFonts w:ascii="Bookman Old Style" w:hAnsi="Bookman Old Style"/>
          <w:color w:val="000000" w:themeColor="text1"/>
        </w:rPr>
        <w:t>memberikan</w:t>
      </w:r>
      <w:proofErr w:type="spellEnd"/>
      <w:r w:rsidRPr="008444BC">
        <w:rPr>
          <w:rFonts w:ascii="Bookman Old Style" w:hAnsi="Bookman Old Style"/>
          <w:color w:val="000000" w:themeColor="text1"/>
        </w:rPr>
        <w:t xml:space="preserve"> </w:t>
      </w:r>
      <w:proofErr w:type="spellStart"/>
      <w:r w:rsidRPr="008444BC">
        <w:rPr>
          <w:rFonts w:ascii="Bookman Old Style" w:eastAsia="Bookman Old Style" w:hAnsi="Bookman Old Style" w:cs="Bookman Old Style"/>
        </w:rPr>
        <w:t>notifikasi</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kepada</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Sistem</w:t>
      </w:r>
      <w:proofErr w:type="spellEnd"/>
      <w:r w:rsidRPr="008444BC">
        <w:rPr>
          <w:rFonts w:ascii="Bookman Old Style" w:eastAsia="Bookman Old Style" w:hAnsi="Bookman Old Style" w:cs="Bookman Old Style"/>
        </w:rPr>
        <w:t xml:space="preserve"> OSS </w:t>
      </w:r>
      <w:proofErr w:type="spellStart"/>
      <w:r w:rsidRPr="008444BC">
        <w:rPr>
          <w:rFonts w:ascii="Bookman Old Style" w:eastAsia="Bookman Old Style" w:hAnsi="Bookman Old Style" w:cs="Bookman Old Style"/>
        </w:rPr>
        <w:t>untuk</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menerbitkan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Pencabutan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atau</w:t>
      </w:r>
      <w:proofErr w:type="spellEnd"/>
    </w:p>
    <w:p w14:paraId="7A8A85C8" w14:textId="77777777" w:rsidR="00AD2BE3" w:rsidRPr="008444BC" w:rsidRDefault="00AD2BE3">
      <w:pPr>
        <w:pStyle w:val="Style"/>
        <w:numPr>
          <w:ilvl w:val="1"/>
          <w:numId w:val="272"/>
        </w:numPr>
        <w:spacing w:after="0" w:line="360" w:lineRule="auto"/>
        <w:ind w:left="3119" w:right="23" w:hanging="567"/>
        <w:contextualSpacing/>
        <w:jc w:val="both"/>
        <w:rPr>
          <w:rFonts w:ascii="Bookman Old Style" w:eastAsia="Bookman Old Style" w:hAnsi="Bookman Old Style" w:cs="Bookman Old Style"/>
        </w:rPr>
      </w:pPr>
      <w:proofErr w:type="spellStart"/>
      <w:r w:rsidRPr="008444BC">
        <w:rPr>
          <w:rFonts w:ascii="Bookman Old Style" w:hAnsi="Bookman Old Style"/>
          <w:color w:val="000000" w:themeColor="text1"/>
        </w:rPr>
        <w:t>tidak</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sesuai</w:t>
      </w:r>
      <w:proofErr w:type="spellEnd"/>
      <w:r w:rsidRPr="008444BC">
        <w:rPr>
          <w:rFonts w:ascii="Bookman Old Style" w:hAnsi="Bookman Old Style"/>
          <w:color w:val="000000" w:themeColor="text1"/>
        </w:rPr>
        <w:t xml:space="preserve">, </w:t>
      </w:r>
      <w:r w:rsidRPr="008444BC">
        <w:rPr>
          <w:rFonts w:ascii="Bookman Old Style" w:hAnsi="Bookman Old Style"/>
          <w:color w:val="000000" w:themeColor="text1"/>
          <w:lang w:val="en-AU"/>
        </w:rPr>
        <w:t xml:space="preserve">BKPM, </w:t>
      </w:r>
      <w:r w:rsidRPr="008444BC">
        <w:rPr>
          <w:rFonts w:ascii="Bookman Old Style" w:eastAsia="Bookman Old Style" w:hAnsi="Bookman Old Style" w:cs="Bookman Old Style"/>
        </w:rPr>
        <w:t xml:space="preserve">DPMPTSP </w:t>
      </w:r>
      <w:proofErr w:type="spellStart"/>
      <w:r w:rsidRPr="008444BC">
        <w:rPr>
          <w:rFonts w:ascii="Bookman Old Style" w:eastAsia="Bookman Old Style" w:hAnsi="Bookman Old Style" w:cs="Bookman Old Style"/>
        </w:rPr>
        <w:t>provinsi</w:t>
      </w:r>
      <w:proofErr w:type="spellEnd"/>
      <w:r w:rsidRPr="008444BC">
        <w:rPr>
          <w:rFonts w:ascii="Bookman Old Style" w:eastAsia="Bookman Old Style" w:hAnsi="Bookman Old Style" w:cs="Bookman Old Style"/>
        </w:rPr>
        <w:t xml:space="preserve">, DPMPTSP </w:t>
      </w:r>
      <w:proofErr w:type="spellStart"/>
      <w:r w:rsidRPr="008444BC">
        <w:rPr>
          <w:rFonts w:ascii="Bookman Old Style" w:eastAsia="Bookman Old Style" w:hAnsi="Bookman Old Style" w:cs="Bookman Old Style"/>
        </w:rPr>
        <w:t>kabupaten</w:t>
      </w:r>
      <w:proofErr w:type="spellEnd"/>
      <w:r w:rsidRPr="008444BC">
        <w:rPr>
          <w:rFonts w:ascii="Bookman Old Style" w:eastAsia="Bookman Old Style" w:hAnsi="Bookman Old Style" w:cs="Bookman Old Style"/>
        </w:rPr>
        <w:t>/</w:t>
      </w:r>
      <w:proofErr w:type="spellStart"/>
      <w:r w:rsidRPr="008444BC">
        <w:rPr>
          <w:rFonts w:ascii="Bookman Old Style" w:eastAsia="Bookman Old Style" w:hAnsi="Bookman Old Style" w:cs="Bookman Old Style"/>
        </w:rPr>
        <w:t>kota</w:t>
      </w:r>
      <w:proofErr w:type="spellEnd"/>
      <w:r w:rsidRPr="008444BC">
        <w:rPr>
          <w:rFonts w:ascii="Bookman Old Style" w:eastAsia="Bookman Old Style" w:hAnsi="Bookman Old Style" w:cs="Bookman Old Style"/>
        </w:rPr>
        <w:t xml:space="preserve">, administrator KEK, </w:t>
      </w:r>
      <w:proofErr w:type="spellStart"/>
      <w:r w:rsidRPr="008444BC">
        <w:rPr>
          <w:rFonts w:ascii="Bookman Old Style" w:eastAsia="Bookman Old Style" w:hAnsi="Bookman Old Style" w:cs="Bookman Old Style"/>
        </w:rPr>
        <w:t>atau</w:t>
      </w:r>
      <w:proofErr w:type="spellEnd"/>
      <w:r w:rsidRPr="008444BC">
        <w:rPr>
          <w:rFonts w:ascii="Bookman Old Style" w:eastAsia="Bookman Old Style" w:hAnsi="Bookman Old Style" w:cs="Bookman Old Style"/>
        </w:rPr>
        <w:t xml:space="preserve"> badan </w:t>
      </w:r>
      <w:proofErr w:type="spellStart"/>
      <w:r w:rsidRPr="008444BC">
        <w:rPr>
          <w:rFonts w:ascii="Bookman Old Style" w:eastAsia="Bookman Old Style" w:hAnsi="Bookman Old Style" w:cs="Bookman Old Style"/>
        </w:rPr>
        <w:t>pengusahaan</w:t>
      </w:r>
      <w:proofErr w:type="spellEnd"/>
      <w:r w:rsidRPr="008444BC">
        <w:rPr>
          <w:rFonts w:ascii="Bookman Old Style" w:eastAsia="Bookman Old Style" w:hAnsi="Bookman Old Style" w:cs="Bookman Old Style"/>
        </w:rPr>
        <w:t xml:space="preserve"> KPBPB, </w:t>
      </w:r>
      <w:proofErr w:type="spellStart"/>
      <w:r w:rsidRPr="008444BC">
        <w:rPr>
          <w:rFonts w:ascii="Bookman Old Style" w:eastAsia="Bookman Old Style" w:hAnsi="Bookman Old Style" w:cs="Bookman Old Style"/>
        </w:rPr>
        <w:t>melalui</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Sistem</w:t>
      </w:r>
      <w:proofErr w:type="spellEnd"/>
      <w:r w:rsidRPr="008444BC">
        <w:rPr>
          <w:rFonts w:ascii="Bookman Old Style" w:eastAsia="Bookman Old Style" w:hAnsi="Bookman Old Style" w:cs="Bookman Old Style"/>
        </w:rPr>
        <w:t xml:space="preserve"> OSS </w:t>
      </w:r>
      <w:proofErr w:type="spellStart"/>
      <w:r w:rsidRPr="008444BC">
        <w:rPr>
          <w:rFonts w:ascii="Bookman Old Style" w:hAnsi="Bookman Old Style"/>
          <w:color w:val="000000" w:themeColor="text1"/>
        </w:rPr>
        <w:t>memberikan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notifikasi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penolakan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kepada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rPr>
        <w:t>likuidator</w:t>
      </w:r>
      <w:proofErr w:type="spellEnd"/>
      <w:r w:rsidRPr="008444BC">
        <w:rPr>
          <w:rFonts w:ascii="Bookman Old Style" w:hAnsi="Bookman Old Style"/>
          <w:color w:val="000000"/>
        </w:rPr>
        <w:t>/</w:t>
      </w:r>
      <w:proofErr w:type="spellStart"/>
      <w:r w:rsidRPr="008444BC">
        <w:rPr>
          <w:rFonts w:ascii="Bookman Old Style" w:hAnsi="Bookman Old Style"/>
          <w:color w:val="000000" w:themeColor="text1"/>
        </w:rPr>
        <w:t>kurator</w:t>
      </w:r>
      <w:proofErr w:type="spellEnd"/>
      <w:r w:rsidRPr="008444BC">
        <w:rPr>
          <w:rFonts w:ascii="Bookman Old Style" w:hAnsi="Bookman Old Style"/>
          <w:color w:val="000000"/>
        </w:rPr>
        <w:t>/</w:t>
      </w:r>
      <w:proofErr w:type="spellStart"/>
      <w:r w:rsidRPr="008444BC">
        <w:rPr>
          <w:rFonts w:ascii="Bookman Old Style" w:hAnsi="Bookman Old Style"/>
          <w:color w:val="000000" w:themeColor="text1"/>
        </w:rPr>
        <w:t>tim</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penyelesai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untuk</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memperbaiki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permohonan</w:t>
      </w:r>
      <w:proofErr w:type="spellEnd"/>
      <w:r w:rsidRPr="008444BC">
        <w:rPr>
          <w:rFonts w:ascii="Bookman Old Style" w:hAnsi="Bookman Old Style"/>
          <w:color w:val="000000" w:themeColor="text1"/>
        </w:rPr>
        <w:t>.</w:t>
      </w:r>
    </w:p>
    <w:p w14:paraId="2F3B47E9" w14:textId="78B1C03A" w:rsidR="00AD2BE3" w:rsidRDefault="00AD2BE3">
      <w:pPr>
        <w:pStyle w:val="Style"/>
        <w:numPr>
          <w:ilvl w:val="0"/>
          <w:numId w:val="272"/>
        </w:numPr>
        <w:spacing w:after="0" w:line="360" w:lineRule="auto"/>
        <w:ind w:left="2552" w:right="23" w:hanging="572"/>
        <w:contextualSpacing/>
        <w:jc w:val="both"/>
        <w:rPr>
          <w:rFonts w:ascii="Bookman Old Style" w:hAnsi="Bookman Old Style"/>
          <w:color w:val="000000" w:themeColor="text1"/>
          <w:lang w:val="id-ID"/>
        </w:rPr>
      </w:pPr>
      <w:proofErr w:type="spellStart"/>
      <w:r w:rsidRPr="008444BC">
        <w:rPr>
          <w:rFonts w:ascii="Bookman Old Style" w:eastAsia="Bookman Old Style" w:hAnsi="Bookman Old Style" w:cs="Bookman Old Style"/>
        </w:rPr>
        <w:t>Dalam</w:t>
      </w:r>
      <w:proofErr w:type="spellEnd"/>
      <w:r w:rsidRPr="008444BC">
        <w:rPr>
          <w:rFonts w:ascii="Bookman Old Style" w:eastAsia="Bookman Old Style" w:hAnsi="Bookman Old Style" w:cs="Bookman Old Style"/>
        </w:rPr>
        <w:t xml:space="preserve"> </w:t>
      </w:r>
      <w:r w:rsidRPr="008444BC">
        <w:rPr>
          <w:rFonts w:ascii="Bookman Old Style" w:hAnsi="Bookman Old Style"/>
          <w:color w:val="000000" w:themeColor="text1"/>
          <w:lang w:val="id-ID"/>
        </w:rPr>
        <w:t>hal BKPM, DPMPTSP provinsi, DPMPTSP kabupaten/kota, administrator KEK, atau badan pengusahaan KPBPB, sesuai kewenangannya tidak memberikan notifikasi persetujuan/penolakan permohonan Pencabutan ke Sistem OSS atas verifikasi sebagaimana dimaksud pada ayat (</w:t>
      </w:r>
      <w:r w:rsidRPr="008444BC">
        <w:rPr>
          <w:rFonts w:ascii="Bookman Old Style" w:hAnsi="Bookman Old Style"/>
          <w:color w:val="000000" w:themeColor="text1"/>
        </w:rPr>
        <w:t>7</w:t>
      </w:r>
      <w:r w:rsidRPr="008444BC">
        <w:rPr>
          <w:rFonts w:ascii="Bookman Old Style" w:hAnsi="Bookman Old Style"/>
          <w:color w:val="000000" w:themeColor="text1"/>
          <w:lang w:val="id-ID"/>
        </w:rPr>
        <w:t xml:space="preserve">), Sistem OSS menerbitkan Pencabutan. </w:t>
      </w:r>
    </w:p>
    <w:p w14:paraId="562861E9" w14:textId="77777777" w:rsidR="004E5A1F" w:rsidRPr="008444BC" w:rsidRDefault="004E5A1F" w:rsidP="004E5A1F">
      <w:pPr>
        <w:pStyle w:val="Style"/>
        <w:spacing w:after="0" w:line="360" w:lineRule="auto"/>
        <w:ind w:left="2552" w:right="23"/>
        <w:contextualSpacing/>
        <w:jc w:val="both"/>
        <w:rPr>
          <w:rFonts w:ascii="Bookman Old Style" w:hAnsi="Bookman Old Style"/>
          <w:color w:val="000000" w:themeColor="text1"/>
          <w:lang w:val="id-ID"/>
        </w:rPr>
      </w:pPr>
    </w:p>
    <w:p w14:paraId="67846AA7" w14:textId="145B9E3C" w:rsidR="00FE09A0" w:rsidRPr="004E5A1F" w:rsidRDefault="00AD2BE3" w:rsidP="004E5A1F">
      <w:pPr>
        <w:pStyle w:val="Style"/>
        <w:numPr>
          <w:ilvl w:val="0"/>
          <w:numId w:val="272"/>
        </w:numPr>
        <w:spacing w:after="0" w:line="360" w:lineRule="auto"/>
        <w:ind w:left="2552" w:right="23" w:hanging="572"/>
        <w:contextualSpacing/>
        <w:jc w:val="both"/>
        <w:rPr>
          <w:rFonts w:ascii="Bookman Old Style" w:hAnsi="Bookman Old Style"/>
          <w:color w:val="000000" w:themeColor="text1"/>
          <w:lang w:val="id-ID"/>
        </w:rPr>
      </w:pPr>
      <w:r w:rsidRPr="008444BC">
        <w:rPr>
          <w:rFonts w:ascii="Bookman Old Style" w:hAnsi="Bookman Old Style"/>
          <w:color w:val="000000" w:themeColor="text1"/>
          <w:lang w:val="id-ID"/>
        </w:rPr>
        <w:lastRenderedPageBreak/>
        <w:t xml:space="preserve">Format Pencabutan sebagaimana dimaksud pada </w:t>
      </w:r>
      <w:r w:rsidRPr="008444BC">
        <w:rPr>
          <w:rFonts w:ascii="Bookman Old Style" w:hAnsi="Bookman Old Style"/>
          <w:color w:val="000000" w:themeColor="text1"/>
        </w:rPr>
        <w:t xml:space="preserve">    </w:t>
      </w:r>
      <w:r w:rsidRPr="008444BC">
        <w:rPr>
          <w:rFonts w:ascii="Bookman Old Style" w:hAnsi="Bookman Old Style"/>
          <w:color w:val="000000" w:themeColor="text1"/>
          <w:lang w:val="id-ID"/>
        </w:rPr>
        <w:t>ayat (</w:t>
      </w:r>
      <w:r w:rsidRPr="008444BC">
        <w:rPr>
          <w:rFonts w:ascii="Bookman Old Style" w:hAnsi="Bookman Old Style"/>
          <w:color w:val="000000" w:themeColor="text1"/>
        </w:rPr>
        <w:t>8</w:t>
      </w:r>
      <w:r w:rsidRPr="008444BC">
        <w:rPr>
          <w:rFonts w:ascii="Bookman Old Style" w:hAnsi="Bookman Old Style"/>
          <w:color w:val="000000" w:themeColor="text1"/>
          <w:lang w:val="id-ID"/>
        </w:rPr>
        <w:t>) tercantum dalam Lampiran</w:t>
      </w:r>
      <w:r w:rsidR="002220FE" w:rsidRPr="004E5A1F">
        <w:rPr>
          <w:rFonts w:ascii="Bookman Old Style" w:hAnsi="Bookman Old Style"/>
          <w:color w:val="000000" w:themeColor="text1"/>
        </w:rPr>
        <w:t xml:space="preserve"> XI</w:t>
      </w:r>
      <w:r w:rsidRPr="008444BC">
        <w:rPr>
          <w:rFonts w:ascii="Bookman Old Style" w:hAnsi="Bookman Old Style"/>
          <w:color w:val="000000" w:themeColor="text1"/>
          <w:lang w:val="id-ID"/>
        </w:rPr>
        <w:t xml:space="preserve"> yang merupakan bagian tidak terpisahkan dari Peraturan Badan ini.</w:t>
      </w:r>
    </w:p>
    <w:p w14:paraId="64E91552" w14:textId="3EF772DE" w:rsidR="00AD2BE3" w:rsidRPr="008444BC" w:rsidRDefault="00AD2BE3">
      <w:pPr>
        <w:pStyle w:val="Style"/>
        <w:numPr>
          <w:ilvl w:val="0"/>
          <w:numId w:val="272"/>
        </w:numPr>
        <w:spacing w:after="0" w:line="360" w:lineRule="auto"/>
        <w:ind w:left="2552" w:right="23" w:hanging="572"/>
        <w:contextualSpacing/>
        <w:jc w:val="both"/>
        <w:rPr>
          <w:rFonts w:ascii="Bookman Old Style" w:hAnsi="Bookman Old Style"/>
          <w:color w:val="000000" w:themeColor="text1"/>
          <w:lang w:val="id-ID"/>
        </w:rPr>
      </w:pPr>
      <w:r w:rsidRPr="008444BC">
        <w:rPr>
          <w:rFonts w:ascii="Bookman Old Style" w:hAnsi="Bookman Old Style"/>
          <w:color w:val="000000" w:themeColor="text1"/>
          <w:lang w:val="id-ID"/>
        </w:rPr>
        <w:t>Pencabutan sebagaimana dimaksud pada ayat (</w:t>
      </w:r>
      <w:r w:rsidRPr="008444BC">
        <w:rPr>
          <w:rFonts w:ascii="Bookman Old Style" w:hAnsi="Bookman Old Style"/>
          <w:color w:val="000000" w:themeColor="text1"/>
        </w:rPr>
        <w:t>8</w:t>
      </w:r>
      <w:r w:rsidRPr="008444BC">
        <w:rPr>
          <w:rFonts w:ascii="Bookman Old Style" w:hAnsi="Bookman Old Style"/>
          <w:color w:val="000000" w:themeColor="text1"/>
          <w:lang w:val="id-ID"/>
        </w:rPr>
        <w:t xml:space="preserve">) dinotifikasi oleh Sistem OSS kepada </w:t>
      </w:r>
      <w:r w:rsidR="007211B5" w:rsidRPr="008444BC">
        <w:rPr>
          <w:rFonts w:ascii="Bookman Old Style" w:hAnsi="Bookman Old Style"/>
          <w:color w:val="000000" w:themeColor="text1"/>
          <w:lang w:val="id-ID"/>
        </w:rPr>
        <w:t>kementerian/lembaga</w:t>
      </w:r>
      <w:r w:rsidRPr="008444BC">
        <w:rPr>
          <w:rFonts w:ascii="Bookman Old Style" w:hAnsi="Bookman Old Style"/>
          <w:color w:val="000000" w:themeColor="text1"/>
          <w:lang w:val="id-ID"/>
        </w:rPr>
        <w:t xml:space="preserve">, Pemerintah Daerah dan Pelaku Usaha. </w:t>
      </w:r>
    </w:p>
    <w:p w14:paraId="5CE3D184" w14:textId="49B79114" w:rsidR="00AD2BE3" w:rsidRPr="008444BC" w:rsidRDefault="00AD2BE3">
      <w:pPr>
        <w:pStyle w:val="Style"/>
        <w:numPr>
          <w:ilvl w:val="0"/>
          <w:numId w:val="272"/>
        </w:numPr>
        <w:spacing w:after="0" w:line="360" w:lineRule="auto"/>
        <w:ind w:left="2552" w:right="23" w:hanging="572"/>
        <w:contextualSpacing/>
        <w:jc w:val="both"/>
        <w:rPr>
          <w:rFonts w:ascii="Bookman Old Style" w:hAnsi="Bookman Old Style"/>
          <w:color w:val="000000" w:themeColor="text1"/>
          <w:lang w:val="id-ID"/>
        </w:rPr>
      </w:pPr>
      <w:proofErr w:type="spellStart"/>
      <w:r w:rsidRPr="008444BC">
        <w:rPr>
          <w:rFonts w:ascii="Bookman Old Style" w:hAnsi="Bookman Old Style"/>
          <w:color w:val="000000" w:themeColor="text1"/>
        </w:rPr>
        <w:t>Dalam</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hal</w:t>
      </w:r>
      <w:proofErr w:type="spellEnd"/>
      <w:r w:rsidRPr="008444BC">
        <w:rPr>
          <w:rFonts w:ascii="Bookman Old Style" w:hAnsi="Bookman Old Style"/>
          <w:color w:val="000000" w:themeColor="text1"/>
        </w:rPr>
        <w:t xml:space="preserve"> </w:t>
      </w:r>
      <w:r w:rsidRPr="008444BC">
        <w:rPr>
          <w:rFonts w:ascii="Bookman Old Style" w:hAnsi="Bookman Old Style"/>
          <w:color w:val="000000" w:themeColor="text1"/>
          <w:lang w:val="id-ID"/>
        </w:rPr>
        <w:t xml:space="preserve">Pencabutan </w:t>
      </w:r>
      <w:proofErr w:type="spellStart"/>
      <w:r w:rsidRPr="008444BC">
        <w:rPr>
          <w:rFonts w:ascii="Bookman Old Style" w:hAnsi="Bookman Old Style"/>
          <w:color w:val="000000" w:themeColor="text1"/>
        </w:rPr>
        <w:t>dilakukan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atas</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dasar</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pembubaran</w:t>
      </w:r>
      <w:proofErr w:type="spellEnd"/>
      <w:r w:rsidRPr="008444BC">
        <w:rPr>
          <w:rFonts w:ascii="Bookman Old Style" w:hAnsi="Bookman Old Style"/>
          <w:color w:val="000000" w:themeColor="text1"/>
        </w:rPr>
        <w:t xml:space="preserve"> badan </w:t>
      </w:r>
      <w:proofErr w:type="spellStart"/>
      <w:r w:rsidRPr="008444BC">
        <w:rPr>
          <w:rFonts w:ascii="Bookman Old Style" w:hAnsi="Bookman Old Style"/>
          <w:color w:val="000000" w:themeColor="text1"/>
        </w:rPr>
        <w:t>usaha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Pencabutan</w:t>
      </w:r>
      <w:proofErr w:type="spellEnd"/>
      <w:r w:rsidRPr="008444BC">
        <w:rPr>
          <w:rFonts w:ascii="Bookman Old Style" w:hAnsi="Bookman Old Style"/>
          <w:color w:val="000000" w:themeColor="text1"/>
        </w:rPr>
        <w:t xml:space="preserve"> </w:t>
      </w:r>
      <w:r w:rsidRPr="008444BC">
        <w:rPr>
          <w:rFonts w:ascii="Bookman Old Style" w:hAnsi="Bookman Old Style"/>
          <w:color w:val="000000" w:themeColor="text1"/>
          <w:lang w:val="id-ID"/>
        </w:rPr>
        <w:t>sebagaimana dimaksud pada ayat (</w:t>
      </w:r>
      <w:r w:rsidRPr="008444BC">
        <w:rPr>
          <w:rFonts w:ascii="Bookman Old Style" w:hAnsi="Bookman Old Style"/>
          <w:color w:val="000000" w:themeColor="text1"/>
        </w:rPr>
        <w:t>8</w:t>
      </w:r>
      <w:r w:rsidRPr="008444BC">
        <w:rPr>
          <w:rFonts w:ascii="Bookman Old Style" w:hAnsi="Bookman Old Style"/>
          <w:color w:val="000000" w:themeColor="text1"/>
          <w:lang w:val="id-ID"/>
        </w:rPr>
        <w:t>) diikuti dengan Pencabutan NIB sebagaimana tercantum dalam Lampiran</w:t>
      </w:r>
      <w:r w:rsidR="002220FE" w:rsidRPr="004E5A1F">
        <w:rPr>
          <w:rFonts w:ascii="Bookman Old Style" w:hAnsi="Bookman Old Style"/>
          <w:color w:val="000000" w:themeColor="text1"/>
        </w:rPr>
        <w:t xml:space="preserve"> XII</w:t>
      </w:r>
      <w:r w:rsidRPr="008444BC">
        <w:rPr>
          <w:rFonts w:ascii="Bookman Old Style" w:hAnsi="Bookman Old Style"/>
          <w:color w:val="000000" w:themeColor="text1"/>
          <w:lang w:val="id-ID"/>
        </w:rPr>
        <w:t xml:space="preserve"> yang merupakan bagian tidak terpisahkan dari Peraturan Badan ini.</w:t>
      </w:r>
      <w:r w:rsidRPr="008444BC" w:rsidDel="00B808AE">
        <w:rPr>
          <w:rFonts w:ascii="Bookman Old Style" w:hAnsi="Bookman Old Style"/>
          <w:color w:val="000000" w:themeColor="text1"/>
          <w:lang w:val="id-ID"/>
        </w:rPr>
        <w:t xml:space="preserve"> </w:t>
      </w:r>
    </w:p>
    <w:p w14:paraId="37129E55" w14:textId="11B4EF86" w:rsidR="00947710" w:rsidRPr="004E5A1F" w:rsidRDefault="00AD2BE3" w:rsidP="004E5A1F">
      <w:pPr>
        <w:pStyle w:val="Style"/>
        <w:numPr>
          <w:ilvl w:val="0"/>
          <w:numId w:val="272"/>
        </w:numPr>
        <w:spacing w:after="0" w:line="360" w:lineRule="auto"/>
        <w:ind w:left="2552" w:right="23" w:hanging="572"/>
        <w:contextualSpacing/>
        <w:jc w:val="both"/>
        <w:rPr>
          <w:rFonts w:ascii="Bookman Old Style" w:eastAsia="Bookman Old Style" w:hAnsi="Bookman Old Style" w:cs="Bookman Old Style"/>
        </w:rPr>
      </w:pPr>
      <w:r w:rsidRPr="004E5A1F">
        <w:rPr>
          <w:rFonts w:ascii="Bookman Old Style" w:hAnsi="Bookman Old Style"/>
          <w:color w:val="000000" w:themeColor="text1"/>
          <w:lang w:val="id-ID"/>
        </w:rPr>
        <w:t xml:space="preserve">Atas </w:t>
      </w:r>
      <w:r w:rsidRPr="002943E6">
        <w:rPr>
          <w:rFonts w:ascii="Bookman Old Style" w:hAnsi="Bookman Old Style"/>
          <w:color w:val="000000" w:themeColor="text1"/>
        </w:rPr>
        <w:t>P</w:t>
      </w:r>
      <w:r w:rsidRPr="004E5A1F">
        <w:rPr>
          <w:rFonts w:ascii="Bookman Old Style" w:hAnsi="Bookman Old Style"/>
          <w:color w:val="000000" w:themeColor="text1"/>
          <w:lang w:val="id-ID"/>
        </w:rPr>
        <w:t xml:space="preserve">encabutan NIB sebagaimana dimaksud pada </w:t>
      </w:r>
      <w:r w:rsidRPr="002943E6">
        <w:rPr>
          <w:rFonts w:ascii="Bookman Old Style" w:hAnsi="Bookman Old Style"/>
          <w:color w:val="000000" w:themeColor="text1"/>
        </w:rPr>
        <w:t xml:space="preserve">   </w:t>
      </w:r>
      <w:r w:rsidRPr="004E5A1F">
        <w:rPr>
          <w:rFonts w:ascii="Bookman Old Style" w:hAnsi="Bookman Old Style"/>
          <w:color w:val="000000" w:themeColor="text1"/>
          <w:lang w:val="id-ID"/>
        </w:rPr>
        <w:t>ayat (1</w:t>
      </w:r>
      <w:r w:rsidRPr="002943E6">
        <w:rPr>
          <w:rFonts w:ascii="Bookman Old Style" w:hAnsi="Bookman Old Style"/>
          <w:color w:val="000000" w:themeColor="text1"/>
        </w:rPr>
        <w:t>1</w:t>
      </w:r>
      <w:r w:rsidRPr="004E5A1F">
        <w:rPr>
          <w:rFonts w:ascii="Bookman Old Style" w:hAnsi="Bookman Old Style"/>
          <w:color w:val="000000" w:themeColor="text1"/>
          <w:lang w:val="id-ID"/>
        </w:rPr>
        <w:t xml:space="preserve">), </w:t>
      </w:r>
      <w:proofErr w:type="spellStart"/>
      <w:r w:rsidR="00947710" w:rsidRPr="004E5A1F">
        <w:rPr>
          <w:rFonts w:ascii="Bookman Old Style" w:hAnsi="Bookman Old Style" w:cs="Arial"/>
          <w:color w:val="000000" w:themeColor="text1"/>
        </w:rPr>
        <w:t>dalam</w:t>
      </w:r>
      <w:proofErr w:type="spellEnd"/>
      <w:r w:rsidR="00947710" w:rsidRPr="004E5A1F">
        <w:rPr>
          <w:rFonts w:ascii="Bookman Old Style" w:hAnsi="Bookman Old Style" w:cs="Arial"/>
          <w:color w:val="000000" w:themeColor="text1"/>
        </w:rPr>
        <w:t xml:space="preserve"> </w:t>
      </w:r>
      <w:proofErr w:type="spellStart"/>
      <w:r w:rsidR="00947710" w:rsidRPr="004E5A1F">
        <w:rPr>
          <w:rFonts w:ascii="Bookman Old Style" w:hAnsi="Bookman Old Style" w:cs="Arial"/>
          <w:color w:val="000000" w:themeColor="text1"/>
        </w:rPr>
        <w:t>hal</w:t>
      </w:r>
      <w:proofErr w:type="spellEnd"/>
      <w:r w:rsidR="00947710" w:rsidRPr="004E5A1F">
        <w:rPr>
          <w:rFonts w:ascii="Bookman Old Style" w:hAnsi="Bookman Old Style" w:cs="Arial"/>
          <w:color w:val="000000" w:themeColor="text1"/>
        </w:rPr>
        <w:t xml:space="preserve"> </w:t>
      </w:r>
      <w:proofErr w:type="spellStart"/>
      <w:r w:rsidR="00947710" w:rsidRPr="004E5A1F">
        <w:rPr>
          <w:rFonts w:ascii="Bookman Old Style" w:hAnsi="Bookman Old Style" w:cs="Arial"/>
          <w:color w:val="000000" w:themeColor="text1"/>
        </w:rPr>
        <w:t>Pelaku</w:t>
      </w:r>
      <w:proofErr w:type="spellEnd"/>
      <w:r w:rsidR="00947710" w:rsidRPr="004E5A1F">
        <w:rPr>
          <w:rFonts w:ascii="Bookman Old Style" w:hAnsi="Bookman Old Style" w:cs="Arial"/>
          <w:color w:val="000000" w:themeColor="text1"/>
        </w:rPr>
        <w:t xml:space="preserve"> Usaha </w:t>
      </w:r>
      <w:proofErr w:type="spellStart"/>
      <w:r w:rsidR="00947710" w:rsidRPr="004E5A1F">
        <w:rPr>
          <w:rFonts w:ascii="Bookman Old Style" w:hAnsi="Bookman Old Style" w:cs="Arial"/>
          <w:color w:val="000000" w:themeColor="text1"/>
        </w:rPr>
        <w:t>tidak</w:t>
      </w:r>
      <w:proofErr w:type="spellEnd"/>
      <w:r w:rsidR="00947710" w:rsidRPr="004E5A1F">
        <w:rPr>
          <w:rFonts w:ascii="Bookman Old Style" w:hAnsi="Bookman Old Style" w:cs="Arial"/>
          <w:color w:val="000000" w:themeColor="text1"/>
        </w:rPr>
        <w:t xml:space="preserve"> </w:t>
      </w:r>
      <w:proofErr w:type="spellStart"/>
      <w:r w:rsidR="00947710" w:rsidRPr="004E5A1F">
        <w:rPr>
          <w:rFonts w:ascii="Bookman Old Style" w:hAnsi="Bookman Old Style" w:cs="Arial"/>
          <w:color w:val="000000" w:themeColor="text1"/>
        </w:rPr>
        <w:t>melakukan</w:t>
      </w:r>
      <w:proofErr w:type="spellEnd"/>
      <w:r w:rsidR="00947710" w:rsidRPr="004E5A1F">
        <w:rPr>
          <w:rFonts w:ascii="Bookman Old Style" w:hAnsi="Bookman Old Style" w:cs="Arial"/>
          <w:color w:val="000000" w:themeColor="text1"/>
        </w:rPr>
        <w:t xml:space="preserve"> </w:t>
      </w:r>
      <w:proofErr w:type="spellStart"/>
      <w:r w:rsidR="00947710" w:rsidRPr="004E5A1F">
        <w:rPr>
          <w:rFonts w:ascii="Bookman Old Style" w:hAnsi="Bookman Old Style" w:cs="Arial"/>
          <w:color w:val="000000" w:themeColor="text1"/>
        </w:rPr>
        <w:t>permohonan</w:t>
      </w:r>
      <w:proofErr w:type="spellEnd"/>
      <w:r w:rsidR="00947710" w:rsidRPr="004E5A1F">
        <w:rPr>
          <w:rFonts w:ascii="Bookman Old Style" w:hAnsi="Bookman Old Style" w:cs="Arial"/>
          <w:color w:val="000000" w:themeColor="text1"/>
        </w:rPr>
        <w:t xml:space="preserve"> </w:t>
      </w:r>
      <w:proofErr w:type="spellStart"/>
      <w:r w:rsidR="00947710" w:rsidRPr="004E5A1F">
        <w:rPr>
          <w:rFonts w:ascii="Bookman Old Style" w:hAnsi="Bookman Old Style" w:cs="Arial"/>
          <w:color w:val="000000" w:themeColor="text1"/>
        </w:rPr>
        <w:t>Perizinan</w:t>
      </w:r>
      <w:proofErr w:type="spellEnd"/>
      <w:r w:rsidR="00947710" w:rsidRPr="004E5A1F">
        <w:rPr>
          <w:rFonts w:ascii="Bookman Old Style" w:hAnsi="Bookman Old Style" w:cs="Arial"/>
          <w:color w:val="000000" w:themeColor="text1"/>
        </w:rPr>
        <w:t xml:space="preserve"> </w:t>
      </w:r>
      <w:proofErr w:type="spellStart"/>
      <w:r w:rsidR="00947710" w:rsidRPr="004E5A1F">
        <w:rPr>
          <w:rFonts w:ascii="Bookman Old Style" w:hAnsi="Bookman Old Style" w:cs="Arial"/>
          <w:color w:val="000000" w:themeColor="text1"/>
        </w:rPr>
        <w:t>Berusaha</w:t>
      </w:r>
      <w:proofErr w:type="spellEnd"/>
      <w:r w:rsidR="00947710" w:rsidRPr="004E5A1F">
        <w:rPr>
          <w:rFonts w:ascii="Bookman Old Style" w:hAnsi="Bookman Old Style" w:cs="Arial"/>
          <w:color w:val="000000" w:themeColor="text1"/>
        </w:rPr>
        <w:t xml:space="preserve"> yang </w:t>
      </w:r>
      <w:proofErr w:type="spellStart"/>
      <w:r w:rsidR="00947710" w:rsidRPr="004E5A1F">
        <w:rPr>
          <w:rFonts w:ascii="Bookman Old Style" w:hAnsi="Bookman Old Style" w:cs="Arial"/>
          <w:color w:val="000000" w:themeColor="text1"/>
        </w:rPr>
        <w:t>baru</w:t>
      </w:r>
      <w:proofErr w:type="spellEnd"/>
      <w:r w:rsidR="00947710" w:rsidRPr="004E5A1F">
        <w:rPr>
          <w:rFonts w:ascii="Bookman Old Style" w:hAnsi="Bookman Old Style" w:cs="Arial"/>
          <w:color w:val="000000" w:themeColor="text1"/>
        </w:rPr>
        <w:t xml:space="preserve"> </w:t>
      </w:r>
      <w:proofErr w:type="spellStart"/>
      <w:r w:rsidR="00947710" w:rsidRPr="004E5A1F">
        <w:rPr>
          <w:rFonts w:ascii="Bookman Old Style" w:hAnsi="Bookman Old Style" w:cs="Arial"/>
          <w:color w:val="000000" w:themeColor="text1"/>
        </w:rPr>
        <w:t>dalam</w:t>
      </w:r>
      <w:proofErr w:type="spellEnd"/>
      <w:r w:rsidR="00947710" w:rsidRPr="004E5A1F">
        <w:rPr>
          <w:rFonts w:ascii="Bookman Old Style" w:hAnsi="Bookman Old Style" w:cs="Arial"/>
          <w:color w:val="000000" w:themeColor="text1"/>
        </w:rPr>
        <w:t xml:space="preserve"> </w:t>
      </w:r>
      <w:proofErr w:type="spellStart"/>
      <w:r w:rsidR="00947710" w:rsidRPr="004E5A1F">
        <w:rPr>
          <w:rFonts w:ascii="Bookman Old Style" w:hAnsi="Bookman Old Style" w:cs="Arial"/>
          <w:color w:val="000000" w:themeColor="text1"/>
        </w:rPr>
        <w:t>kurun</w:t>
      </w:r>
      <w:proofErr w:type="spellEnd"/>
      <w:r w:rsidR="00947710" w:rsidRPr="004E5A1F">
        <w:rPr>
          <w:rFonts w:ascii="Bookman Old Style" w:hAnsi="Bookman Old Style" w:cs="Arial"/>
          <w:color w:val="000000" w:themeColor="text1"/>
        </w:rPr>
        <w:t xml:space="preserve"> </w:t>
      </w:r>
      <w:proofErr w:type="spellStart"/>
      <w:r w:rsidR="00947710" w:rsidRPr="004E5A1F">
        <w:rPr>
          <w:rFonts w:ascii="Bookman Old Style" w:hAnsi="Bookman Old Style" w:cs="Arial"/>
          <w:color w:val="000000" w:themeColor="text1"/>
        </w:rPr>
        <w:t>waktu</w:t>
      </w:r>
      <w:proofErr w:type="spellEnd"/>
      <w:r w:rsidR="00947710" w:rsidRPr="004E5A1F">
        <w:rPr>
          <w:rFonts w:ascii="Bookman Old Style" w:hAnsi="Bookman Old Style" w:cs="Arial"/>
          <w:color w:val="000000" w:themeColor="text1"/>
        </w:rPr>
        <w:t xml:space="preserve"> 6 (</w:t>
      </w:r>
      <w:proofErr w:type="spellStart"/>
      <w:r w:rsidR="00947710" w:rsidRPr="004E5A1F">
        <w:rPr>
          <w:rFonts w:ascii="Bookman Old Style" w:hAnsi="Bookman Old Style" w:cs="Arial"/>
          <w:color w:val="000000" w:themeColor="text1"/>
        </w:rPr>
        <w:t>enam</w:t>
      </w:r>
      <w:proofErr w:type="spellEnd"/>
      <w:r w:rsidR="00947710" w:rsidRPr="004E5A1F">
        <w:rPr>
          <w:rFonts w:ascii="Bookman Old Style" w:hAnsi="Bookman Old Style" w:cs="Arial"/>
          <w:color w:val="000000" w:themeColor="text1"/>
        </w:rPr>
        <w:t xml:space="preserve">) </w:t>
      </w:r>
      <w:proofErr w:type="spellStart"/>
      <w:r w:rsidR="00947710" w:rsidRPr="004E5A1F">
        <w:rPr>
          <w:rFonts w:ascii="Bookman Old Style" w:hAnsi="Bookman Old Style" w:cs="Arial"/>
          <w:color w:val="000000" w:themeColor="text1"/>
        </w:rPr>
        <w:t>bulan</w:t>
      </w:r>
      <w:proofErr w:type="spellEnd"/>
      <w:r w:rsidR="00947710" w:rsidRPr="004E5A1F">
        <w:rPr>
          <w:rFonts w:ascii="Bookman Old Style" w:hAnsi="Bookman Old Style" w:cs="Arial"/>
          <w:color w:val="000000" w:themeColor="text1"/>
        </w:rPr>
        <w:t xml:space="preserve"> </w:t>
      </w:r>
      <w:proofErr w:type="spellStart"/>
      <w:r w:rsidR="00947710" w:rsidRPr="004E5A1F">
        <w:rPr>
          <w:rFonts w:ascii="Bookman Old Style" w:hAnsi="Bookman Old Style" w:cs="Arial"/>
          <w:color w:val="000000" w:themeColor="text1"/>
        </w:rPr>
        <w:t>sejak</w:t>
      </w:r>
      <w:proofErr w:type="spellEnd"/>
      <w:r w:rsidR="00947710" w:rsidRPr="004E5A1F">
        <w:rPr>
          <w:rFonts w:ascii="Bookman Old Style" w:hAnsi="Bookman Old Style" w:cs="Arial"/>
          <w:color w:val="000000" w:themeColor="text1"/>
        </w:rPr>
        <w:t xml:space="preserve"> </w:t>
      </w:r>
      <w:proofErr w:type="spellStart"/>
      <w:r w:rsidR="00947710" w:rsidRPr="004E5A1F">
        <w:rPr>
          <w:rFonts w:ascii="Bookman Old Style" w:hAnsi="Bookman Old Style" w:cs="Arial"/>
          <w:color w:val="000000" w:themeColor="text1"/>
        </w:rPr>
        <w:t>tanggal</w:t>
      </w:r>
      <w:proofErr w:type="spellEnd"/>
      <w:r w:rsidR="00947710" w:rsidRPr="004E5A1F">
        <w:rPr>
          <w:rFonts w:ascii="Bookman Old Style" w:hAnsi="Bookman Old Style" w:cs="Arial"/>
          <w:color w:val="000000" w:themeColor="text1"/>
        </w:rPr>
        <w:t xml:space="preserve"> </w:t>
      </w:r>
      <w:proofErr w:type="spellStart"/>
      <w:r w:rsidR="00947710" w:rsidRPr="004E5A1F">
        <w:rPr>
          <w:rFonts w:ascii="Bookman Old Style" w:hAnsi="Bookman Old Style" w:cs="Arial"/>
          <w:color w:val="000000" w:themeColor="text1"/>
        </w:rPr>
        <w:t>pencabutan</w:t>
      </w:r>
      <w:proofErr w:type="spellEnd"/>
      <w:r w:rsidR="00947710" w:rsidRPr="004E5A1F">
        <w:rPr>
          <w:rFonts w:ascii="Bookman Old Style" w:hAnsi="Bookman Old Style" w:cs="Arial"/>
          <w:color w:val="000000" w:themeColor="text1"/>
        </w:rPr>
        <w:t xml:space="preserve"> NIB</w:t>
      </w:r>
      <w:r w:rsidR="00947710" w:rsidRPr="004E5A1F">
        <w:rPr>
          <w:rFonts w:ascii="Bookman Old Style" w:hAnsi="Bookman Old Style"/>
          <w:color w:val="000000" w:themeColor="text1"/>
        </w:rPr>
        <w:t xml:space="preserve">, </w:t>
      </w:r>
      <w:proofErr w:type="spellStart"/>
      <w:r w:rsidR="00947710" w:rsidRPr="004E5A1F">
        <w:rPr>
          <w:rFonts w:ascii="Bookman Old Style" w:hAnsi="Bookman Old Style"/>
          <w:color w:val="000000" w:themeColor="text1"/>
        </w:rPr>
        <w:t>Sistem</w:t>
      </w:r>
      <w:proofErr w:type="spellEnd"/>
      <w:r w:rsidR="00947710" w:rsidRPr="004E5A1F">
        <w:rPr>
          <w:rFonts w:ascii="Bookman Old Style" w:hAnsi="Bookman Old Style"/>
          <w:color w:val="000000" w:themeColor="text1"/>
        </w:rPr>
        <w:t xml:space="preserve"> OSS </w:t>
      </w:r>
      <w:proofErr w:type="spellStart"/>
      <w:r w:rsidR="00947710" w:rsidRPr="004E5A1F">
        <w:rPr>
          <w:rFonts w:ascii="Bookman Old Style" w:hAnsi="Bookman Old Style"/>
          <w:color w:val="000000" w:themeColor="text1"/>
        </w:rPr>
        <w:t>otomatis</w:t>
      </w:r>
      <w:proofErr w:type="spellEnd"/>
      <w:r w:rsidR="00947710" w:rsidRPr="004E5A1F">
        <w:rPr>
          <w:rFonts w:ascii="Bookman Old Style" w:hAnsi="Bookman Old Style"/>
          <w:color w:val="000000" w:themeColor="text1"/>
        </w:rPr>
        <w:t xml:space="preserve"> </w:t>
      </w:r>
      <w:proofErr w:type="spellStart"/>
      <w:r w:rsidR="00947710" w:rsidRPr="004E5A1F">
        <w:rPr>
          <w:rFonts w:ascii="Bookman Old Style" w:hAnsi="Bookman Old Style"/>
          <w:color w:val="000000" w:themeColor="text1"/>
        </w:rPr>
        <w:t>membatalkan</w:t>
      </w:r>
      <w:proofErr w:type="spellEnd"/>
      <w:r w:rsidR="00947710" w:rsidRPr="004E5A1F">
        <w:rPr>
          <w:rFonts w:ascii="Bookman Old Style" w:hAnsi="Bookman Old Style"/>
          <w:color w:val="000000" w:themeColor="text1"/>
        </w:rPr>
        <w:t xml:space="preserve"> </w:t>
      </w:r>
      <w:proofErr w:type="spellStart"/>
      <w:r w:rsidR="00947710" w:rsidRPr="004E5A1F">
        <w:rPr>
          <w:rFonts w:ascii="Bookman Old Style" w:hAnsi="Bookman Old Style"/>
          <w:color w:val="000000" w:themeColor="text1"/>
        </w:rPr>
        <w:t>Hak</w:t>
      </w:r>
      <w:proofErr w:type="spellEnd"/>
      <w:r w:rsidR="00947710" w:rsidRPr="004E5A1F">
        <w:rPr>
          <w:rFonts w:ascii="Bookman Old Style" w:hAnsi="Bookman Old Style"/>
          <w:color w:val="000000" w:themeColor="text1"/>
        </w:rPr>
        <w:t xml:space="preserve"> </w:t>
      </w:r>
      <w:proofErr w:type="spellStart"/>
      <w:r w:rsidR="00947710" w:rsidRPr="004E5A1F">
        <w:rPr>
          <w:rFonts w:ascii="Bookman Old Style" w:hAnsi="Bookman Old Style"/>
          <w:color w:val="000000" w:themeColor="text1"/>
        </w:rPr>
        <w:t>Akses</w:t>
      </w:r>
      <w:proofErr w:type="spellEnd"/>
      <w:r w:rsidR="00947710" w:rsidRPr="004E5A1F">
        <w:rPr>
          <w:rFonts w:ascii="Bookman Old Style" w:hAnsi="Bookman Old Style"/>
          <w:color w:val="000000" w:themeColor="text1"/>
        </w:rPr>
        <w:t xml:space="preserve">. </w:t>
      </w:r>
    </w:p>
    <w:p w14:paraId="5D42F17A" w14:textId="0C0A8536" w:rsidR="00AD2BE3" w:rsidRPr="008444BC" w:rsidRDefault="00AD2BE3">
      <w:pPr>
        <w:pStyle w:val="Style"/>
        <w:numPr>
          <w:ilvl w:val="0"/>
          <w:numId w:val="272"/>
        </w:numPr>
        <w:spacing w:after="0" w:line="360" w:lineRule="auto"/>
        <w:ind w:left="2552" w:right="23" w:hanging="572"/>
        <w:contextualSpacing/>
        <w:jc w:val="both"/>
        <w:rPr>
          <w:rFonts w:ascii="Bookman Old Style" w:hAnsi="Bookman Old Style"/>
          <w:color w:val="000000"/>
          <w:lang w:val="en-AU"/>
        </w:rPr>
      </w:pPr>
      <w:proofErr w:type="spellStart"/>
      <w:r w:rsidRPr="008444BC">
        <w:rPr>
          <w:rFonts w:ascii="Bookman Old Style" w:hAnsi="Bookman Old Style"/>
          <w:color w:val="000000"/>
        </w:rPr>
        <w:t>Dalam</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hal</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Pelaku</w:t>
      </w:r>
      <w:proofErr w:type="spellEnd"/>
      <w:r w:rsidRPr="008444BC">
        <w:rPr>
          <w:rFonts w:ascii="Bookman Old Style" w:hAnsi="Bookman Old Style"/>
          <w:color w:val="000000"/>
        </w:rPr>
        <w:t xml:space="preserve"> Usaha PMDN </w:t>
      </w:r>
      <w:proofErr w:type="spellStart"/>
      <w:r w:rsidRPr="008444BC">
        <w:rPr>
          <w:rFonts w:ascii="Bookman Old Style" w:hAnsi="Bookman Old Style"/>
          <w:color w:val="000000"/>
        </w:rPr>
        <w:t>mencabut</w:t>
      </w:r>
      <w:proofErr w:type="spellEnd"/>
      <w:r w:rsidRPr="008444BC">
        <w:rPr>
          <w:rFonts w:ascii="Bookman Old Style" w:hAnsi="Bookman Old Style"/>
          <w:color w:val="000000"/>
        </w:rPr>
        <w:t xml:space="preserve"> NIB yang </w:t>
      </w:r>
      <w:proofErr w:type="spellStart"/>
      <w:r w:rsidRPr="008444BC">
        <w:rPr>
          <w:rFonts w:ascii="Bookman Old Style" w:hAnsi="Bookman Old Style"/>
          <w:color w:val="000000"/>
        </w:rPr>
        <w:t>hanya</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memiliki</w:t>
      </w:r>
      <w:proofErr w:type="spellEnd"/>
      <w:r w:rsidRPr="008444BC">
        <w:rPr>
          <w:rFonts w:ascii="Bookman Old Style" w:hAnsi="Bookman Old Style"/>
          <w:color w:val="000000"/>
        </w:rPr>
        <w:t xml:space="preserve"> 1 (</w:t>
      </w:r>
      <w:proofErr w:type="spellStart"/>
      <w:r w:rsidRPr="008444BC">
        <w:rPr>
          <w:rFonts w:ascii="Bookman Old Style" w:hAnsi="Bookman Old Style"/>
          <w:color w:val="000000"/>
        </w:rPr>
        <w:t>satu</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kegiatan</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usaha</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sesuai</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dengan</w:t>
      </w:r>
      <w:proofErr w:type="spellEnd"/>
      <w:r w:rsidRPr="008444BC">
        <w:rPr>
          <w:rFonts w:ascii="Bookman Old Style" w:hAnsi="Bookman Old Style"/>
          <w:color w:val="000000"/>
        </w:rPr>
        <w:t xml:space="preserve"> KBLI 5 (lima) digit dan </w:t>
      </w:r>
      <w:proofErr w:type="spellStart"/>
      <w:r w:rsidRPr="008444BC">
        <w:rPr>
          <w:rFonts w:ascii="Bookman Old Style" w:hAnsi="Bookman Old Style" w:cs="Arial"/>
          <w:color w:val="000000" w:themeColor="text1"/>
        </w:rPr>
        <w:t>tidak</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melakukan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permohonan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Perizinan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Berusaha</w:t>
      </w:r>
      <w:proofErr w:type="spellEnd"/>
      <w:r w:rsidRPr="008444BC">
        <w:rPr>
          <w:rFonts w:ascii="Bookman Old Style" w:hAnsi="Bookman Old Style" w:cs="Arial"/>
          <w:color w:val="000000" w:themeColor="text1"/>
        </w:rPr>
        <w:t xml:space="preserve"> yang </w:t>
      </w:r>
      <w:proofErr w:type="spellStart"/>
      <w:r w:rsidRPr="008444BC">
        <w:rPr>
          <w:rFonts w:ascii="Bookman Old Style" w:hAnsi="Bookman Old Style" w:cs="Arial"/>
          <w:color w:val="000000" w:themeColor="text1"/>
        </w:rPr>
        <w:t>baru</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dalam</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kurun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waktu</w:t>
      </w:r>
      <w:proofErr w:type="spellEnd"/>
      <w:r w:rsidRPr="008444BC">
        <w:rPr>
          <w:rFonts w:ascii="Bookman Old Style" w:hAnsi="Bookman Old Style" w:cs="Arial"/>
          <w:color w:val="000000" w:themeColor="text1"/>
        </w:rPr>
        <w:t xml:space="preserve"> </w:t>
      </w:r>
      <w:r w:rsidR="00FE09A0">
        <w:rPr>
          <w:rFonts w:ascii="Bookman Old Style" w:hAnsi="Bookman Old Style" w:cs="Arial"/>
          <w:color w:val="000000" w:themeColor="text1"/>
        </w:rPr>
        <w:t xml:space="preserve">    </w:t>
      </w:r>
      <w:r w:rsidRPr="008444BC">
        <w:rPr>
          <w:rFonts w:ascii="Bookman Old Style" w:hAnsi="Bookman Old Style" w:cs="Arial"/>
          <w:color w:val="000000" w:themeColor="text1"/>
        </w:rPr>
        <w:t>6 (</w:t>
      </w:r>
      <w:proofErr w:type="spellStart"/>
      <w:r w:rsidRPr="008444BC">
        <w:rPr>
          <w:rFonts w:ascii="Bookman Old Style" w:hAnsi="Bookman Old Style" w:cs="Arial"/>
          <w:color w:val="000000" w:themeColor="text1"/>
        </w:rPr>
        <w:t>enam</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bulan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sejak</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tanggal</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pencabutan</w:t>
      </w:r>
      <w:proofErr w:type="spellEnd"/>
      <w:r w:rsidRPr="008444BC">
        <w:rPr>
          <w:rFonts w:ascii="Bookman Old Style" w:hAnsi="Bookman Old Style" w:cs="Arial"/>
          <w:color w:val="000000" w:themeColor="text1"/>
        </w:rPr>
        <w:t xml:space="preserve"> NIB</w:t>
      </w:r>
      <w:r w:rsidRPr="008444BC">
        <w:rPr>
          <w:rFonts w:ascii="Bookman Old Style" w:hAnsi="Bookman Old Style" w:cs="Arial"/>
          <w:color w:val="000000" w:themeColor="text1"/>
          <w:lang w:val="en-AU"/>
        </w:rPr>
        <w:t xml:space="preserve">, </w:t>
      </w:r>
      <w:proofErr w:type="spellStart"/>
      <w:r w:rsidRPr="008444BC">
        <w:rPr>
          <w:rFonts w:ascii="Bookman Old Style" w:hAnsi="Bookman Old Style" w:cs="Arial"/>
          <w:color w:val="000000" w:themeColor="text1"/>
        </w:rPr>
        <w:t>Sistem</w:t>
      </w:r>
      <w:proofErr w:type="spellEnd"/>
      <w:r w:rsidRPr="008444BC">
        <w:rPr>
          <w:rFonts w:ascii="Bookman Old Style" w:hAnsi="Bookman Old Style" w:cs="Arial"/>
          <w:color w:val="000000" w:themeColor="text1"/>
        </w:rPr>
        <w:t xml:space="preserve"> OSS </w:t>
      </w:r>
      <w:proofErr w:type="spellStart"/>
      <w:r w:rsidRPr="008444BC">
        <w:rPr>
          <w:rFonts w:ascii="Bookman Old Style" w:hAnsi="Bookman Old Style" w:cs="Arial"/>
          <w:color w:val="000000" w:themeColor="text1"/>
        </w:rPr>
        <w:t>melakukan</w:t>
      </w:r>
      <w:proofErr w:type="spellEnd"/>
      <w:r w:rsidRPr="008444BC">
        <w:rPr>
          <w:rFonts w:ascii="Bookman Old Style" w:hAnsi="Bookman Old Style" w:cs="Arial"/>
          <w:color w:val="000000" w:themeColor="text1"/>
        </w:rPr>
        <w:t xml:space="preserve"> </w:t>
      </w:r>
      <w:r w:rsidRPr="008444BC">
        <w:rPr>
          <w:rFonts w:ascii="Bookman Old Style" w:hAnsi="Bookman Old Style" w:cs="Arial"/>
          <w:color w:val="000000" w:themeColor="text1"/>
          <w:lang w:val="en-AU"/>
        </w:rPr>
        <w:t>P</w:t>
      </w:r>
      <w:proofErr w:type="spellStart"/>
      <w:r w:rsidRPr="008444BC">
        <w:rPr>
          <w:rFonts w:ascii="Bookman Old Style" w:hAnsi="Bookman Old Style" w:cs="Arial"/>
          <w:color w:val="000000" w:themeColor="text1"/>
        </w:rPr>
        <w:t>embatalan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Hak</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Akses</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secara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otomatis</w:t>
      </w:r>
      <w:proofErr w:type="spellEnd"/>
      <w:r w:rsidRPr="008444BC">
        <w:rPr>
          <w:rFonts w:ascii="Bookman Old Style" w:hAnsi="Bookman Old Style" w:cs="Arial"/>
          <w:color w:val="000000" w:themeColor="text1"/>
        </w:rPr>
        <w:t>.</w:t>
      </w:r>
    </w:p>
    <w:p w14:paraId="6C36BD9E" w14:textId="19D21939" w:rsidR="00AD2BE3" w:rsidRPr="004E5A1F" w:rsidRDefault="00AD2BE3">
      <w:pPr>
        <w:pStyle w:val="Style"/>
        <w:numPr>
          <w:ilvl w:val="0"/>
          <w:numId w:val="272"/>
        </w:numPr>
        <w:spacing w:after="0" w:line="360" w:lineRule="auto"/>
        <w:ind w:left="2552" w:right="23" w:hanging="572"/>
        <w:contextualSpacing/>
        <w:jc w:val="both"/>
        <w:rPr>
          <w:rFonts w:ascii="Bookman Old Style" w:hAnsi="Bookman Old Style"/>
          <w:color w:val="000000"/>
        </w:rPr>
      </w:pPr>
      <w:r w:rsidRPr="008444BC">
        <w:rPr>
          <w:rFonts w:ascii="Bookman Old Style" w:hAnsi="Bookman Old Style"/>
          <w:color w:val="000000" w:themeColor="text1"/>
          <w:lang w:val="id-ID"/>
        </w:rPr>
        <w:t xml:space="preserve">Dalam hal </w:t>
      </w:r>
      <w:r w:rsidRPr="008444BC">
        <w:rPr>
          <w:rFonts w:ascii="Bookman Old Style" w:hAnsi="Bookman Old Style"/>
          <w:color w:val="000000" w:themeColor="text1"/>
        </w:rPr>
        <w:t>P</w:t>
      </w:r>
      <w:r w:rsidRPr="008444BC">
        <w:rPr>
          <w:rFonts w:ascii="Bookman Old Style" w:hAnsi="Bookman Old Style"/>
          <w:color w:val="000000" w:themeColor="text1"/>
          <w:lang w:val="id-ID"/>
        </w:rPr>
        <w:t xml:space="preserve">elaku </w:t>
      </w:r>
      <w:r w:rsidRPr="008444BC">
        <w:rPr>
          <w:rFonts w:ascii="Bookman Old Style" w:hAnsi="Bookman Old Style"/>
          <w:color w:val="000000" w:themeColor="text1"/>
        </w:rPr>
        <w:t>U</w:t>
      </w:r>
      <w:r w:rsidRPr="008444BC">
        <w:rPr>
          <w:rFonts w:ascii="Bookman Old Style" w:hAnsi="Bookman Old Style"/>
          <w:color w:val="000000" w:themeColor="text1"/>
          <w:lang w:val="id-ID"/>
        </w:rPr>
        <w:t xml:space="preserve">saha </w:t>
      </w:r>
      <w:r w:rsidRPr="008444BC">
        <w:rPr>
          <w:rFonts w:ascii="Bookman Old Style" w:hAnsi="Bookman Old Style"/>
          <w:color w:val="000000" w:themeColor="text1"/>
        </w:rPr>
        <w:t xml:space="preserve">PMDN </w:t>
      </w:r>
      <w:r w:rsidRPr="008444BC">
        <w:rPr>
          <w:rFonts w:ascii="Bookman Old Style" w:hAnsi="Bookman Old Style"/>
          <w:color w:val="000000" w:themeColor="text1"/>
          <w:lang w:val="id-ID"/>
        </w:rPr>
        <w:t xml:space="preserve">hanya memiliki 1 </w:t>
      </w:r>
      <w:r w:rsidRPr="008444BC">
        <w:rPr>
          <w:rFonts w:ascii="Bookman Old Style" w:hAnsi="Bookman Old Style"/>
          <w:color w:val="000000" w:themeColor="text1"/>
          <w:lang w:val="en-AU"/>
        </w:rPr>
        <w:t>(</w:t>
      </w:r>
      <w:proofErr w:type="spellStart"/>
      <w:r w:rsidRPr="008444BC">
        <w:rPr>
          <w:rFonts w:ascii="Bookman Old Style" w:hAnsi="Bookman Old Style"/>
          <w:color w:val="000000" w:themeColor="text1"/>
          <w:lang w:val="en-AU"/>
        </w:rPr>
        <w:t>satu</w:t>
      </w:r>
      <w:proofErr w:type="spellEnd"/>
      <w:r w:rsidRPr="008444BC">
        <w:rPr>
          <w:rFonts w:ascii="Bookman Old Style" w:hAnsi="Bookman Old Style"/>
          <w:color w:val="000000" w:themeColor="text1"/>
          <w:lang w:val="en-AU"/>
        </w:rPr>
        <w:t xml:space="preserve">) </w:t>
      </w:r>
      <w:r w:rsidRPr="008444BC">
        <w:rPr>
          <w:rFonts w:ascii="Bookman Old Style" w:hAnsi="Bookman Old Style"/>
          <w:color w:val="000000" w:themeColor="text1"/>
          <w:lang w:val="id-ID"/>
        </w:rPr>
        <w:t>kegiatan usaha</w:t>
      </w:r>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sesuai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dengan</w:t>
      </w:r>
      <w:proofErr w:type="spellEnd"/>
      <w:r w:rsidRPr="008444BC">
        <w:rPr>
          <w:rFonts w:ascii="Bookman Old Style" w:hAnsi="Bookman Old Style"/>
          <w:color w:val="000000" w:themeColor="text1"/>
        </w:rPr>
        <w:t xml:space="preserve"> KBLI 5 (lima) digit</w:t>
      </w:r>
      <w:r w:rsidRPr="008444BC">
        <w:rPr>
          <w:rFonts w:ascii="Bookman Old Style" w:hAnsi="Bookman Old Style"/>
          <w:color w:val="000000" w:themeColor="text1"/>
          <w:lang w:val="id-ID"/>
        </w:rPr>
        <w:t xml:space="preserve">, atas </w:t>
      </w:r>
      <w:r w:rsidRPr="008444BC">
        <w:rPr>
          <w:rFonts w:ascii="Bookman Old Style" w:hAnsi="Bookman Old Style"/>
          <w:color w:val="000000" w:themeColor="text1"/>
        </w:rPr>
        <w:t>P</w:t>
      </w:r>
      <w:r w:rsidRPr="008444BC">
        <w:rPr>
          <w:rFonts w:ascii="Bookman Old Style" w:hAnsi="Bookman Old Style"/>
          <w:color w:val="000000" w:themeColor="text1"/>
          <w:lang w:val="id-ID"/>
        </w:rPr>
        <w:t>encabutan Perizinan Berusaha</w:t>
      </w:r>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Berbasis</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Risiko</w:t>
      </w:r>
      <w:proofErr w:type="spellEnd"/>
      <w:r w:rsidRPr="008444BC">
        <w:rPr>
          <w:rFonts w:ascii="Bookman Old Style" w:hAnsi="Bookman Old Style"/>
          <w:color w:val="000000" w:themeColor="text1"/>
        </w:rPr>
        <w:t xml:space="preserve">, NIB </w:t>
      </w:r>
      <w:r w:rsidRPr="008444BC">
        <w:rPr>
          <w:rFonts w:ascii="Bookman Old Style" w:hAnsi="Bookman Old Style"/>
          <w:color w:val="000000" w:themeColor="text1"/>
          <w:lang w:val="id-ID"/>
        </w:rPr>
        <w:t xml:space="preserve">akan dicabut apabila dalam jangka waktu </w:t>
      </w:r>
      <w:r w:rsidRPr="008444BC">
        <w:rPr>
          <w:rFonts w:ascii="Bookman Old Style" w:hAnsi="Bookman Old Style"/>
          <w:color w:val="000000" w:themeColor="text1"/>
        </w:rPr>
        <w:t>6 (</w:t>
      </w:r>
      <w:proofErr w:type="spellStart"/>
      <w:r w:rsidRPr="008444BC">
        <w:rPr>
          <w:rFonts w:ascii="Bookman Old Style" w:hAnsi="Bookman Old Style"/>
          <w:color w:val="000000" w:themeColor="text1"/>
        </w:rPr>
        <w:t>enam</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bulan</w:t>
      </w:r>
      <w:proofErr w:type="spellEnd"/>
      <w:r w:rsidRPr="008444BC">
        <w:rPr>
          <w:rFonts w:ascii="Bookman Old Style" w:hAnsi="Bookman Old Style"/>
          <w:color w:val="000000" w:themeColor="text1"/>
          <w:lang w:val="id-ID"/>
        </w:rPr>
        <w:t xml:space="preserve"> Pelaku Usaha belum memperoleh Perizinan Berusaha </w:t>
      </w:r>
      <w:proofErr w:type="spellStart"/>
      <w:r w:rsidRPr="008444BC">
        <w:rPr>
          <w:rFonts w:ascii="Bookman Old Style" w:hAnsi="Bookman Old Style"/>
          <w:color w:val="000000" w:themeColor="text1"/>
        </w:rPr>
        <w:t>Berbasis</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Risiko</w:t>
      </w:r>
      <w:proofErr w:type="spellEnd"/>
      <w:r w:rsidRPr="008444BC">
        <w:rPr>
          <w:rFonts w:ascii="Bookman Old Style" w:hAnsi="Bookman Old Style"/>
          <w:color w:val="000000" w:themeColor="text1"/>
        </w:rPr>
        <w:t xml:space="preserve"> </w:t>
      </w:r>
      <w:r w:rsidRPr="008444BC">
        <w:rPr>
          <w:rFonts w:ascii="Bookman Old Style" w:hAnsi="Bookman Old Style"/>
          <w:color w:val="000000" w:themeColor="text1"/>
          <w:lang w:val="id-ID"/>
        </w:rPr>
        <w:t>baru di bidang usaha yang sama atau bidang usaha yang lain.</w:t>
      </w:r>
    </w:p>
    <w:p w14:paraId="0B15509C" w14:textId="7E0063F0" w:rsidR="00AD2BE3" w:rsidRPr="008444BC" w:rsidRDefault="00AD2BE3">
      <w:pPr>
        <w:pStyle w:val="Style"/>
        <w:numPr>
          <w:ilvl w:val="0"/>
          <w:numId w:val="272"/>
        </w:numPr>
        <w:spacing w:after="0" w:line="360" w:lineRule="auto"/>
        <w:ind w:left="2552" w:right="23" w:hanging="572"/>
        <w:contextualSpacing/>
        <w:jc w:val="both"/>
        <w:rPr>
          <w:rFonts w:ascii="Bookman Old Style" w:hAnsi="Bookman Old Style"/>
          <w:color w:val="000000"/>
        </w:rPr>
      </w:pPr>
      <w:proofErr w:type="spellStart"/>
      <w:r w:rsidRPr="008444BC">
        <w:rPr>
          <w:rFonts w:ascii="Bookman Old Style" w:hAnsi="Bookman Old Style"/>
          <w:color w:val="000000"/>
        </w:rPr>
        <w:t>Atas</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Pencabutan</w:t>
      </w:r>
      <w:proofErr w:type="spellEnd"/>
      <w:r w:rsidRPr="008444BC">
        <w:rPr>
          <w:rFonts w:ascii="Bookman Old Style" w:hAnsi="Bookman Old Style"/>
          <w:color w:val="000000"/>
        </w:rPr>
        <w:t xml:space="preserve"> NIB </w:t>
      </w:r>
      <w:proofErr w:type="spellStart"/>
      <w:r w:rsidRPr="008444BC">
        <w:rPr>
          <w:rFonts w:ascii="Bookman Old Style" w:hAnsi="Bookman Old Style"/>
          <w:color w:val="000000"/>
        </w:rPr>
        <w:t>sebagaimana</w:t>
      </w:r>
      <w:proofErr w:type="spellEnd"/>
      <w:r w:rsidRPr="008444BC">
        <w:rPr>
          <w:rFonts w:ascii="Bookman Old Style" w:hAnsi="Bookman Old Style"/>
          <w:color w:val="000000"/>
        </w:rPr>
        <w:t xml:space="preserve"> </w:t>
      </w:r>
      <w:proofErr w:type="spellStart"/>
      <w:r w:rsidRPr="008444BC">
        <w:rPr>
          <w:rFonts w:ascii="Bookman Old Style" w:hAnsi="Bookman Old Style"/>
          <w:color w:val="000000"/>
        </w:rPr>
        <w:t>dimaksud</w:t>
      </w:r>
      <w:proofErr w:type="spellEnd"/>
      <w:r w:rsidRPr="008444BC">
        <w:rPr>
          <w:rFonts w:ascii="Bookman Old Style" w:hAnsi="Bookman Old Style"/>
          <w:color w:val="000000"/>
        </w:rPr>
        <w:t xml:space="preserve"> pada   </w:t>
      </w:r>
      <w:proofErr w:type="spellStart"/>
      <w:r w:rsidRPr="008444BC">
        <w:rPr>
          <w:rFonts w:ascii="Bookman Old Style" w:hAnsi="Bookman Old Style"/>
          <w:color w:val="000000"/>
        </w:rPr>
        <w:t>ayat</w:t>
      </w:r>
      <w:proofErr w:type="spellEnd"/>
      <w:r w:rsidRPr="008444BC">
        <w:rPr>
          <w:rFonts w:ascii="Bookman Old Style" w:hAnsi="Bookman Old Style"/>
          <w:color w:val="000000"/>
        </w:rPr>
        <w:t xml:space="preserve"> (14), </w:t>
      </w:r>
      <w:proofErr w:type="spellStart"/>
      <w:r w:rsidR="00062A26" w:rsidRPr="004E5A1F">
        <w:rPr>
          <w:rFonts w:ascii="Bookman Old Style" w:hAnsi="Bookman Old Style" w:cs="Arial"/>
          <w:color w:val="000000" w:themeColor="text1"/>
        </w:rPr>
        <w:t>dalam</w:t>
      </w:r>
      <w:proofErr w:type="spellEnd"/>
      <w:r w:rsidR="00062A26" w:rsidRPr="004E5A1F">
        <w:rPr>
          <w:rFonts w:ascii="Bookman Old Style" w:hAnsi="Bookman Old Style" w:cs="Arial"/>
          <w:color w:val="000000" w:themeColor="text1"/>
        </w:rPr>
        <w:t xml:space="preserve"> </w:t>
      </w:r>
      <w:proofErr w:type="spellStart"/>
      <w:r w:rsidR="00062A26" w:rsidRPr="004E5A1F">
        <w:rPr>
          <w:rFonts w:ascii="Bookman Old Style" w:hAnsi="Bookman Old Style" w:cs="Arial"/>
          <w:color w:val="000000" w:themeColor="text1"/>
        </w:rPr>
        <w:t>hal</w:t>
      </w:r>
      <w:proofErr w:type="spellEnd"/>
      <w:r w:rsidR="00062A26" w:rsidRPr="004E5A1F">
        <w:rPr>
          <w:rFonts w:ascii="Bookman Old Style" w:hAnsi="Bookman Old Style" w:cs="Arial"/>
          <w:color w:val="000000" w:themeColor="text1"/>
        </w:rPr>
        <w:t xml:space="preserve"> </w:t>
      </w:r>
      <w:proofErr w:type="spellStart"/>
      <w:r w:rsidR="00062A26" w:rsidRPr="004E5A1F">
        <w:rPr>
          <w:rFonts w:ascii="Bookman Old Style" w:hAnsi="Bookman Old Style" w:cs="Arial"/>
          <w:color w:val="000000" w:themeColor="text1"/>
        </w:rPr>
        <w:t>Pelaku</w:t>
      </w:r>
      <w:proofErr w:type="spellEnd"/>
      <w:r w:rsidR="00062A26" w:rsidRPr="004E5A1F">
        <w:rPr>
          <w:rFonts w:ascii="Bookman Old Style" w:hAnsi="Bookman Old Style" w:cs="Arial"/>
          <w:color w:val="000000" w:themeColor="text1"/>
        </w:rPr>
        <w:t xml:space="preserve"> Usaha </w:t>
      </w:r>
      <w:proofErr w:type="spellStart"/>
      <w:r w:rsidR="00062A26" w:rsidRPr="004E5A1F">
        <w:rPr>
          <w:rFonts w:ascii="Bookman Old Style" w:hAnsi="Bookman Old Style" w:cs="Arial"/>
          <w:color w:val="000000" w:themeColor="text1"/>
        </w:rPr>
        <w:t>tidak</w:t>
      </w:r>
      <w:proofErr w:type="spellEnd"/>
      <w:r w:rsidR="00062A26" w:rsidRPr="004E5A1F">
        <w:rPr>
          <w:rFonts w:ascii="Bookman Old Style" w:hAnsi="Bookman Old Style" w:cs="Arial"/>
          <w:color w:val="000000" w:themeColor="text1"/>
        </w:rPr>
        <w:t xml:space="preserve"> </w:t>
      </w:r>
      <w:proofErr w:type="spellStart"/>
      <w:r w:rsidR="00062A26" w:rsidRPr="004E5A1F">
        <w:rPr>
          <w:rFonts w:ascii="Bookman Old Style" w:hAnsi="Bookman Old Style" w:cs="Arial"/>
          <w:color w:val="000000" w:themeColor="text1"/>
        </w:rPr>
        <w:t>melakukan</w:t>
      </w:r>
      <w:proofErr w:type="spellEnd"/>
      <w:r w:rsidR="00062A26" w:rsidRPr="004E5A1F">
        <w:rPr>
          <w:rFonts w:ascii="Bookman Old Style" w:hAnsi="Bookman Old Style" w:cs="Arial"/>
          <w:color w:val="000000" w:themeColor="text1"/>
        </w:rPr>
        <w:t xml:space="preserve"> </w:t>
      </w:r>
      <w:proofErr w:type="spellStart"/>
      <w:r w:rsidR="00062A26" w:rsidRPr="004E5A1F">
        <w:rPr>
          <w:rFonts w:ascii="Bookman Old Style" w:hAnsi="Bookman Old Style" w:cs="Arial"/>
          <w:color w:val="000000" w:themeColor="text1"/>
        </w:rPr>
        <w:t>permohonan</w:t>
      </w:r>
      <w:proofErr w:type="spellEnd"/>
      <w:r w:rsidR="00062A26" w:rsidRPr="004E5A1F">
        <w:rPr>
          <w:rFonts w:ascii="Bookman Old Style" w:hAnsi="Bookman Old Style" w:cs="Arial"/>
          <w:color w:val="000000" w:themeColor="text1"/>
        </w:rPr>
        <w:t xml:space="preserve"> </w:t>
      </w:r>
      <w:proofErr w:type="spellStart"/>
      <w:r w:rsidR="00062A26" w:rsidRPr="004E5A1F">
        <w:rPr>
          <w:rFonts w:ascii="Bookman Old Style" w:hAnsi="Bookman Old Style" w:cs="Arial"/>
          <w:color w:val="000000" w:themeColor="text1"/>
        </w:rPr>
        <w:t>Perizinan</w:t>
      </w:r>
      <w:proofErr w:type="spellEnd"/>
      <w:r w:rsidR="00062A26" w:rsidRPr="004E5A1F">
        <w:rPr>
          <w:rFonts w:ascii="Bookman Old Style" w:hAnsi="Bookman Old Style" w:cs="Arial"/>
          <w:color w:val="000000" w:themeColor="text1"/>
        </w:rPr>
        <w:t xml:space="preserve"> </w:t>
      </w:r>
      <w:proofErr w:type="spellStart"/>
      <w:r w:rsidR="00062A26" w:rsidRPr="004E5A1F">
        <w:rPr>
          <w:rFonts w:ascii="Bookman Old Style" w:hAnsi="Bookman Old Style" w:cs="Arial"/>
          <w:color w:val="000000" w:themeColor="text1"/>
        </w:rPr>
        <w:t>Berusaha</w:t>
      </w:r>
      <w:proofErr w:type="spellEnd"/>
      <w:r w:rsidR="00062A26" w:rsidRPr="004E5A1F">
        <w:rPr>
          <w:rFonts w:ascii="Bookman Old Style" w:hAnsi="Bookman Old Style" w:cs="Arial"/>
          <w:color w:val="000000" w:themeColor="text1"/>
        </w:rPr>
        <w:t xml:space="preserve"> yang </w:t>
      </w:r>
      <w:proofErr w:type="spellStart"/>
      <w:r w:rsidR="00062A26" w:rsidRPr="004E5A1F">
        <w:rPr>
          <w:rFonts w:ascii="Bookman Old Style" w:hAnsi="Bookman Old Style" w:cs="Arial"/>
          <w:color w:val="000000" w:themeColor="text1"/>
        </w:rPr>
        <w:t>baru</w:t>
      </w:r>
      <w:proofErr w:type="spellEnd"/>
      <w:r w:rsidR="00062A26" w:rsidRPr="004E5A1F">
        <w:rPr>
          <w:rFonts w:ascii="Bookman Old Style" w:hAnsi="Bookman Old Style" w:cs="Arial"/>
          <w:color w:val="000000" w:themeColor="text1"/>
        </w:rPr>
        <w:t xml:space="preserve"> </w:t>
      </w:r>
      <w:proofErr w:type="spellStart"/>
      <w:r w:rsidR="00062A26" w:rsidRPr="004E5A1F">
        <w:rPr>
          <w:rFonts w:ascii="Bookman Old Style" w:hAnsi="Bookman Old Style" w:cs="Arial"/>
          <w:color w:val="000000" w:themeColor="text1"/>
        </w:rPr>
        <w:t>dalam</w:t>
      </w:r>
      <w:proofErr w:type="spellEnd"/>
      <w:r w:rsidR="00062A26" w:rsidRPr="004E5A1F">
        <w:rPr>
          <w:rFonts w:ascii="Bookman Old Style" w:hAnsi="Bookman Old Style" w:cs="Arial"/>
          <w:color w:val="000000" w:themeColor="text1"/>
        </w:rPr>
        <w:t xml:space="preserve"> </w:t>
      </w:r>
      <w:proofErr w:type="spellStart"/>
      <w:r w:rsidR="00062A26" w:rsidRPr="004E5A1F">
        <w:rPr>
          <w:rFonts w:ascii="Bookman Old Style" w:hAnsi="Bookman Old Style" w:cs="Arial"/>
          <w:color w:val="000000" w:themeColor="text1"/>
        </w:rPr>
        <w:t>kurun</w:t>
      </w:r>
      <w:proofErr w:type="spellEnd"/>
      <w:r w:rsidR="00062A26" w:rsidRPr="004E5A1F">
        <w:rPr>
          <w:rFonts w:ascii="Bookman Old Style" w:hAnsi="Bookman Old Style" w:cs="Arial"/>
          <w:color w:val="000000" w:themeColor="text1"/>
        </w:rPr>
        <w:t xml:space="preserve"> </w:t>
      </w:r>
      <w:proofErr w:type="spellStart"/>
      <w:r w:rsidR="00062A26" w:rsidRPr="004E5A1F">
        <w:rPr>
          <w:rFonts w:ascii="Bookman Old Style" w:hAnsi="Bookman Old Style" w:cs="Arial"/>
          <w:color w:val="000000" w:themeColor="text1"/>
        </w:rPr>
        <w:t>waktu</w:t>
      </w:r>
      <w:proofErr w:type="spellEnd"/>
      <w:r w:rsidR="00062A26" w:rsidRPr="004E5A1F">
        <w:rPr>
          <w:rFonts w:ascii="Bookman Old Style" w:hAnsi="Bookman Old Style" w:cs="Arial"/>
          <w:color w:val="000000" w:themeColor="text1"/>
        </w:rPr>
        <w:t xml:space="preserve"> 6 (</w:t>
      </w:r>
      <w:proofErr w:type="spellStart"/>
      <w:r w:rsidR="00062A26" w:rsidRPr="004E5A1F">
        <w:rPr>
          <w:rFonts w:ascii="Bookman Old Style" w:hAnsi="Bookman Old Style" w:cs="Arial"/>
          <w:color w:val="000000" w:themeColor="text1"/>
        </w:rPr>
        <w:t>enam</w:t>
      </w:r>
      <w:proofErr w:type="spellEnd"/>
      <w:r w:rsidR="00062A26" w:rsidRPr="004E5A1F">
        <w:rPr>
          <w:rFonts w:ascii="Bookman Old Style" w:hAnsi="Bookman Old Style" w:cs="Arial"/>
          <w:color w:val="000000" w:themeColor="text1"/>
        </w:rPr>
        <w:t xml:space="preserve">) </w:t>
      </w:r>
      <w:proofErr w:type="spellStart"/>
      <w:r w:rsidR="00062A26" w:rsidRPr="004E5A1F">
        <w:rPr>
          <w:rFonts w:ascii="Bookman Old Style" w:hAnsi="Bookman Old Style" w:cs="Arial"/>
          <w:color w:val="000000" w:themeColor="text1"/>
        </w:rPr>
        <w:t>bulan</w:t>
      </w:r>
      <w:proofErr w:type="spellEnd"/>
      <w:r w:rsidR="00062A26" w:rsidRPr="004E5A1F">
        <w:rPr>
          <w:rFonts w:ascii="Bookman Old Style" w:hAnsi="Bookman Old Style" w:cs="Arial"/>
          <w:color w:val="000000" w:themeColor="text1"/>
        </w:rPr>
        <w:t xml:space="preserve"> </w:t>
      </w:r>
      <w:proofErr w:type="spellStart"/>
      <w:r w:rsidR="00062A26" w:rsidRPr="004E5A1F">
        <w:rPr>
          <w:rFonts w:ascii="Bookman Old Style" w:hAnsi="Bookman Old Style" w:cs="Arial"/>
          <w:color w:val="000000" w:themeColor="text1"/>
        </w:rPr>
        <w:t>sejak</w:t>
      </w:r>
      <w:proofErr w:type="spellEnd"/>
      <w:r w:rsidR="00062A26" w:rsidRPr="004E5A1F">
        <w:rPr>
          <w:rFonts w:ascii="Bookman Old Style" w:hAnsi="Bookman Old Style" w:cs="Arial"/>
          <w:color w:val="000000" w:themeColor="text1"/>
        </w:rPr>
        <w:t xml:space="preserve"> </w:t>
      </w:r>
      <w:proofErr w:type="spellStart"/>
      <w:r w:rsidR="00062A26" w:rsidRPr="004E5A1F">
        <w:rPr>
          <w:rFonts w:ascii="Bookman Old Style" w:hAnsi="Bookman Old Style" w:cs="Arial"/>
          <w:color w:val="000000" w:themeColor="text1"/>
        </w:rPr>
        <w:t>tanggal</w:t>
      </w:r>
      <w:proofErr w:type="spellEnd"/>
      <w:r w:rsidR="00062A26" w:rsidRPr="004E5A1F">
        <w:rPr>
          <w:rFonts w:ascii="Bookman Old Style" w:hAnsi="Bookman Old Style" w:cs="Arial"/>
          <w:color w:val="000000" w:themeColor="text1"/>
        </w:rPr>
        <w:t xml:space="preserve"> </w:t>
      </w:r>
      <w:proofErr w:type="spellStart"/>
      <w:r w:rsidR="00062A26" w:rsidRPr="004E5A1F">
        <w:rPr>
          <w:rFonts w:ascii="Bookman Old Style" w:hAnsi="Bookman Old Style" w:cs="Arial"/>
          <w:color w:val="000000" w:themeColor="text1"/>
        </w:rPr>
        <w:t>pencabutan</w:t>
      </w:r>
      <w:proofErr w:type="spellEnd"/>
      <w:r w:rsidR="00062A26" w:rsidRPr="004E5A1F">
        <w:rPr>
          <w:rFonts w:ascii="Bookman Old Style" w:hAnsi="Bookman Old Style" w:cs="Arial"/>
          <w:color w:val="000000" w:themeColor="text1"/>
        </w:rPr>
        <w:t xml:space="preserve"> NIB</w:t>
      </w:r>
      <w:r w:rsidR="00062A26" w:rsidRPr="004E5A1F">
        <w:rPr>
          <w:rFonts w:ascii="Bookman Old Style" w:hAnsi="Bookman Old Style"/>
          <w:color w:val="000000" w:themeColor="text1"/>
        </w:rPr>
        <w:t xml:space="preserve">, </w:t>
      </w:r>
      <w:proofErr w:type="spellStart"/>
      <w:r w:rsidR="00062A26" w:rsidRPr="004E5A1F">
        <w:rPr>
          <w:rFonts w:ascii="Bookman Old Style" w:hAnsi="Bookman Old Style"/>
          <w:color w:val="000000" w:themeColor="text1"/>
        </w:rPr>
        <w:t>Sistem</w:t>
      </w:r>
      <w:proofErr w:type="spellEnd"/>
      <w:r w:rsidR="00062A26" w:rsidRPr="004E5A1F">
        <w:rPr>
          <w:rFonts w:ascii="Bookman Old Style" w:hAnsi="Bookman Old Style"/>
          <w:color w:val="000000" w:themeColor="text1"/>
        </w:rPr>
        <w:t xml:space="preserve"> OSS </w:t>
      </w:r>
      <w:proofErr w:type="spellStart"/>
      <w:r w:rsidR="00062A26" w:rsidRPr="004E5A1F">
        <w:rPr>
          <w:rFonts w:ascii="Bookman Old Style" w:hAnsi="Bookman Old Style"/>
          <w:color w:val="000000" w:themeColor="text1"/>
        </w:rPr>
        <w:t>otomatis</w:t>
      </w:r>
      <w:proofErr w:type="spellEnd"/>
      <w:r w:rsidR="00062A26" w:rsidRPr="004E5A1F">
        <w:rPr>
          <w:rFonts w:ascii="Bookman Old Style" w:hAnsi="Bookman Old Style"/>
          <w:color w:val="000000" w:themeColor="text1"/>
        </w:rPr>
        <w:t xml:space="preserve"> </w:t>
      </w:r>
      <w:proofErr w:type="spellStart"/>
      <w:r w:rsidR="00062A26" w:rsidRPr="004E5A1F">
        <w:rPr>
          <w:rFonts w:ascii="Bookman Old Style" w:hAnsi="Bookman Old Style"/>
          <w:color w:val="000000" w:themeColor="text1"/>
        </w:rPr>
        <w:t>membatalkan</w:t>
      </w:r>
      <w:proofErr w:type="spellEnd"/>
      <w:r w:rsidR="00062A26" w:rsidRPr="004E5A1F">
        <w:rPr>
          <w:rFonts w:ascii="Bookman Old Style" w:hAnsi="Bookman Old Style"/>
          <w:color w:val="000000" w:themeColor="text1"/>
        </w:rPr>
        <w:t xml:space="preserve"> </w:t>
      </w:r>
      <w:proofErr w:type="spellStart"/>
      <w:r w:rsidR="00062A26" w:rsidRPr="004E5A1F">
        <w:rPr>
          <w:rFonts w:ascii="Bookman Old Style" w:hAnsi="Bookman Old Style"/>
          <w:color w:val="000000" w:themeColor="text1"/>
        </w:rPr>
        <w:t>Hak</w:t>
      </w:r>
      <w:proofErr w:type="spellEnd"/>
      <w:r w:rsidR="00062A26" w:rsidRPr="004E5A1F">
        <w:rPr>
          <w:rFonts w:ascii="Bookman Old Style" w:hAnsi="Bookman Old Style"/>
          <w:color w:val="000000" w:themeColor="text1"/>
        </w:rPr>
        <w:t xml:space="preserve"> </w:t>
      </w:r>
      <w:proofErr w:type="spellStart"/>
      <w:r w:rsidR="00062A26" w:rsidRPr="004E5A1F">
        <w:rPr>
          <w:rFonts w:ascii="Bookman Old Style" w:hAnsi="Bookman Old Style"/>
          <w:color w:val="000000" w:themeColor="text1"/>
        </w:rPr>
        <w:t>Akses</w:t>
      </w:r>
      <w:proofErr w:type="spellEnd"/>
      <w:r w:rsidR="00FE09A0">
        <w:rPr>
          <w:rFonts w:ascii="Bookman Old Style" w:hAnsi="Bookman Old Style"/>
          <w:color w:val="000000" w:themeColor="text1"/>
        </w:rPr>
        <w:t>.</w:t>
      </w:r>
    </w:p>
    <w:p w14:paraId="000000AB" w14:textId="77777777" w:rsidR="00DC1B0C" w:rsidRPr="008444BC" w:rsidRDefault="00DC1B0C">
      <w:pPr>
        <w:spacing w:after="0" w:line="360" w:lineRule="auto"/>
        <w:rPr>
          <w:rFonts w:ascii="Bookman Old Style" w:hAnsi="Bookman Old Style"/>
          <w:sz w:val="24"/>
          <w:szCs w:val="24"/>
        </w:rPr>
      </w:pPr>
    </w:p>
    <w:p w14:paraId="000000AC" w14:textId="2AAFE435" w:rsidR="00DC1B0C" w:rsidRPr="004E5A1F" w:rsidRDefault="002C21F9">
      <w:pPr>
        <w:pStyle w:val="Heading7"/>
        <w:spacing w:line="360" w:lineRule="auto"/>
        <w:ind w:left="1985"/>
        <w:rPr>
          <w:sz w:val="24"/>
          <w:szCs w:val="24"/>
          <w:lang w:val="en-US"/>
        </w:rPr>
      </w:pPr>
      <w:r w:rsidRPr="008444BC">
        <w:rPr>
          <w:sz w:val="24"/>
          <w:szCs w:val="24"/>
        </w:rPr>
        <w:t>BAB V</w:t>
      </w:r>
      <w:r w:rsidRPr="008444BC">
        <w:rPr>
          <w:sz w:val="24"/>
          <w:szCs w:val="24"/>
        </w:rPr>
        <w:br/>
      </w:r>
      <w:r w:rsidR="000068F7" w:rsidRPr="008444BC">
        <w:rPr>
          <w:sz w:val="24"/>
          <w:szCs w:val="24"/>
        </w:rPr>
        <w:t xml:space="preserve">PENYELENGGARAAN </w:t>
      </w:r>
      <w:r w:rsidR="000068F7" w:rsidRPr="008444BC">
        <w:rPr>
          <w:sz w:val="24"/>
          <w:szCs w:val="24"/>
          <w:lang w:val="en-US"/>
        </w:rPr>
        <w:t xml:space="preserve">PENGAWASAN </w:t>
      </w:r>
      <w:r w:rsidR="00CC5153" w:rsidRPr="004E5A1F">
        <w:rPr>
          <w:sz w:val="24"/>
          <w:szCs w:val="24"/>
          <w:lang w:val="en-US"/>
        </w:rPr>
        <w:t>PENANAMAN MODAL</w:t>
      </w:r>
      <w:r w:rsidR="003F0AB0" w:rsidRPr="004E5A1F">
        <w:rPr>
          <w:sz w:val="24"/>
          <w:szCs w:val="24"/>
          <w:lang w:val="en-US"/>
        </w:rPr>
        <w:t xml:space="preserve"> </w:t>
      </w:r>
    </w:p>
    <w:p w14:paraId="4D57CE7A" w14:textId="77777777" w:rsidR="00320073" w:rsidRPr="004E5A1F" w:rsidRDefault="00320073">
      <w:pPr>
        <w:spacing w:after="0" w:line="360" w:lineRule="auto"/>
        <w:rPr>
          <w:rFonts w:ascii="Bookman Old Style" w:hAnsi="Bookman Old Style"/>
          <w:sz w:val="24"/>
          <w:szCs w:val="24"/>
        </w:rPr>
      </w:pPr>
    </w:p>
    <w:p w14:paraId="3A403159" w14:textId="129643BF" w:rsidR="00320073" w:rsidRPr="004E5A1F" w:rsidRDefault="00624814">
      <w:pPr>
        <w:pStyle w:val="Heading8"/>
        <w:spacing w:before="0" w:after="0" w:line="360" w:lineRule="auto"/>
        <w:ind w:left="2160"/>
        <w:rPr>
          <w:szCs w:val="24"/>
          <w:lang w:val="en-US"/>
        </w:rPr>
      </w:pPr>
      <w:proofErr w:type="spellStart"/>
      <w:r w:rsidRPr="004E5A1F">
        <w:rPr>
          <w:szCs w:val="24"/>
          <w:lang w:val="en-US"/>
        </w:rPr>
        <w:t>Bagian</w:t>
      </w:r>
      <w:proofErr w:type="spellEnd"/>
      <w:r w:rsidRPr="004E5A1F">
        <w:rPr>
          <w:szCs w:val="24"/>
          <w:lang w:val="en-US"/>
        </w:rPr>
        <w:t xml:space="preserve"> </w:t>
      </w:r>
      <w:proofErr w:type="spellStart"/>
      <w:r w:rsidRPr="004E5A1F">
        <w:rPr>
          <w:szCs w:val="24"/>
          <w:lang w:val="en-US"/>
        </w:rPr>
        <w:t>Kesatu</w:t>
      </w:r>
      <w:proofErr w:type="spellEnd"/>
    </w:p>
    <w:p w14:paraId="4233EFB3" w14:textId="108A8473" w:rsidR="00320073" w:rsidRPr="004E5A1F" w:rsidRDefault="00CA7886">
      <w:pPr>
        <w:pStyle w:val="Heading8"/>
        <w:spacing w:before="0" w:after="0" w:line="360" w:lineRule="auto"/>
        <w:ind w:left="2160"/>
        <w:rPr>
          <w:rFonts w:eastAsia="Bookman Old Style" w:cs="Bookman Old Style"/>
          <w:szCs w:val="24"/>
          <w:lang w:val="en-US"/>
        </w:rPr>
      </w:pPr>
      <w:r w:rsidRPr="008444BC">
        <w:rPr>
          <w:szCs w:val="24"/>
        </w:rPr>
        <w:t xml:space="preserve">Kewenangan </w:t>
      </w:r>
      <w:proofErr w:type="spellStart"/>
      <w:r w:rsidRPr="008444BC">
        <w:rPr>
          <w:rFonts w:eastAsia="Bookman Old Style" w:cs="Bookman Old Style"/>
          <w:szCs w:val="24"/>
          <w:lang w:val="en-US"/>
        </w:rPr>
        <w:t>Pengawasan</w:t>
      </w:r>
      <w:proofErr w:type="spellEnd"/>
      <w:r w:rsidR="00320073" w:rsidRPr="004E5A1F">
        <w:rPr>
          <w:rFonts w:eastAsia="Bookman Old Style" w:cs="Bookman Old Style"/>
          <w:iCs/>
          <w:szCs w:val="24"/>
          <w:lang w:val="en-US"/>
        </w:rPr>
        <w:t xml:space="preserve"> </w:t>
      </w:r>
      <w:proofErr w:type="spellStart"/>
      <w:r w:rsidR="001F37B8" w:rsidRPr="008444BC">
        <w:rPr>
          <w:rFonts w:eastAsia="Bookman Old Style" w:cs="Bookman Old Style"/>
          <w:iCs/>
          <w:szCs w:val="24"/>
          <w:lang w:val="en-US"/>
        </w:rPr>
        <w:t>Penanaman</w:t>
      </w:r>
      <w:proofErr w:type="spellEnd"/>
      <w:r w:rsidR="001F37B8" w:rsidRPr="008444BC">
        <w:rPr>
          <w:rFonts w:eastAsia="Bookman Old Style" w:cs="Bookman Old Style"/>
          <w:iCs/>
          <w:szCs w:val="24"/>
          <w:lang w:val="en-US"/>
        </w:rPr>
        <w:t xml:space="preserve"> Modal </w:t>
      </w:r>
      <w:r w:rsidR="00320073" w:rsidRPr="004E5A1F">
        <w:rPr>
          <w:rFonts w:eastAsia="Bookman Old Style" w:cs="Bookman Old Style"/>
          <w:strike/>
          <w:szCs w:val="24"/>
          <w:lang w:val="en-US"/>
        </w:rPr>
        <w:br/>
      </w:r>
      <w:r w:rsidR="00320073" w:rsidRPr="008444BC">
        <w:rPr>
          <w:rFonts w:eastAsia="Bookman Old Style" w:cs="Bookman Old Style"/>
          <w:iCs/>
          <w:szCs w:val="24"/>
          <w:lang w:val="en-US"/>
        </w:rPr>
        <w:t xml:space="preserve"> </w:t>
      </w:r>
    </w:p>
    <w:p w14:paraId="5D7F7F57" w14:textId="4C07C1C8" w:rsidR="00320073" w:rsidRPr="004E5A1F" w:rsidRDefault="00320073">
      <w:pPr>
        <w:pStyle w:val="Heading8"/>
        <w:spacing w:before="0" w:after="0" w:line="360" w:lineRule="auto"/>
        <w:ind w:left="1985"/>
        <w:rPr>
          <w:rFonts w:eastAsia="Bookman Old Style" w:cs="Bookman Old Style"/>
          <w:color w:val="000000"/>
          <w:szCs w:val="24"/>
          <w:lang w:val="en-US"/>
        </w:rPr>
      </w:pPr>
      <w:r w:rsidRPr="008444BC">
        <w:rPr>
          <w:szCs w:val="24"/>
        </w:rPr>
        <w:t>Pasal</w:t>
      </w:r>
      <w:r w:rsidR="002319FF" w:rsidRPr="008444BC">
        <w:rPr>
          <w:szCs w:val="24"/>
          <w:lang w:val="en-US"/>
        </w:rPr>
        <w:t xml:space="preserve"> 2</w:t>
      </w:r>
      <w:r w:rsidR="001F37B8" w:rsidRPr="004E5A1F">
        <w:rPr>
          <w:szCs w:val="24"/>
          <w:lang w:val="en-US"/>
        </w:rPr>
        <w:t>7</w:t>
      </w:r>
      <w:r w:rsidRPr="008444BC">
        <w:rPr>
          <w:szCs w:val="24"/>
        </w:rPr>
        <w:t xml:space="preserve"> </w:t>
      </w:r>
    </w:p>
    <w:p w14:paraId="12265CAE" w14:textId="14226856" w:rsidR="00320073" w:rsidRPr="004E5A1F" w:rsidRDefault="00320073" w:rsidP="004E5A1F">
      <w:pPr>
        <w:widowControl w:val="0"/>
        <w:numPr>
          <w:ilvl w:val="0"/>
          <w:numId w:val="286"/>
        </w:numPr>
        <w:tabs>
          <w:tab w:val="left" w:pos="2552"/>
        </w:tabs>
        <w:spacing w:after="0" w:line="360" w:lineRule="auto"/>
        <w:ind w:left="2552" w:right="23" w:hanging="566"/>
        <w:jc w:val="both"/>
        <w:rPr>
          <w:rFonts w:ascii="Bookman Old Style" w:hAnsi="Bookman Old Style"/>
          <w:strike/>
          <w:color w:val="000000" w:themeColor="text1"/>
          <w:sz w:val="24"/>
          <w:szCs w:val="24"/>
        </w:rPr>
      </w:pPr>
      <w:r w:rsidRPr="004E5A1F">
        <w:rPr>
          <w:rFonts w:ascii="Bookman Old Style" w:hAnsi="Bookman Old Style"/>
          <w:color w:val="000000" w:themeColor="text1"/>
          <w:sz w:val="24"/>
          <w:szCs w:val="24"/>
        </w:rPr>
        <w:t>Pengawasan</w:t>
      </w:r>
      <w:r w:rsidR="001F37B8" w:rsidRPr="004E5A1F">
        <w:rPr>
          <w:rFonts w:ascii="Bookman Old Style" w:hAnsi="Bookman Old Style"/>
          <w:color w:val="000000" w:themeColor="text1"/>
          <w:sz w:val="24"/>
          <w:szCs w:val="24"/>
          <w:lang w:val="en-US"/>
        </w:rPr>
        <w:t xml:space="preserve"> </w:t>
      </w:r>
      <w:proofErr w:type="spellStart"/>
      <w:r w:rsidR="00B25AC8" w:rsidRPr="004E5A1F">
        <w:rPr>
          <w:rFonts w:ascii="Bookman Old Style" w:hAnsi="Bookman Old Style"/>
          <w:color w:val="000000" w:themeColor="text1"/>
          <w:sz w:val="24"/>
          <w:szCs w:val="24"/>
          <w:lang w:val="en-US"/>
        </w:rPr>
        <w:t>P</w:t>
      </w:r>
      <w:r w:rsidR="001F37B8" w:rsidRPr="004E5A1F">
        <w:rPr>
          <w:rFonts w:ascii="Bookman Old Style" w:hAnsi="Bookman Old Style"/>
          <w:color w:val="000000" w:themeColor="text1"/>
          <w:sz w:val="24"/>
          <w:szCs w:val="24"/>
          <w:lang w:val="en-US"/>
        </w:rPr>
        <w:t>enanaman</w:t>
      </w:r>
      <w:proofErr w:type="spellEnd"/>
      <w:r w:rsidR="001F37B8" w:rsidRPr="004E5A1F">
        <w:rPr>
          <w:rFonts w:ascii="Bookman Old Style" w:hAnsi="Bookman Old Style"/>
          <w:color w:val="000000" w:themeColor="text1"/>
          <w:sz w:val="24"/>
          <w:szCs w:val="24"/>
          <w:lang w:val="en-US"/>
        </w:rPr>
        <w:t xml:space="preserve"> </w:t>
      </w:r>
      <w:r w:rsidR="00B25AC8" w:rsidRPr="004E5A1F">
        <w:rPr>
          <w:rFonts w:ascii="Bookman Old Style" w:hAnsi="Bookman Old Style"/>
          <w:color w:val="000000" w:themeColor="text1"/>
          <w:sz w:val="24"/>
          <w:szCs w:val="24"/>
          <w:lang w:val="en-US"/>
        </w:rPr>
        <w:t>M</w:t>
      </w:r>
      <w:r w:rsidR="001F37B8" w:rsidRPr="004E5A1F">
        <w:rPr>
          <w:rFonts w:ascii="Bookman Old Style" w:hAnsi="Bookman Old Style"/>
          <w:color w:val="000000" w:themeColor="text1"/>
          <w:sz w:val="24"/>
          <w:szCs w:val="24"/>
          <w:lang w:val="en-US"/>
        </w:rPr>
        <w:t>odal</w:t>
      </w:r>
      <w:r w:rsidRPr="004E5A1F">
        <w:rPr>
          <w:rFonts w:ascii="Bookman Old Style" w:hAnsi="Bookman Old Style"/>
          <w:color w:val="000000" w:themeColor="text1"/>
          <w:sz w:val="24"/>
          <w:szCs w:val="24"/>
        </w:rPr>
        <w:t xml:space="preserve"> dilakukan terhadap</w:t>
      </w:r>
      <w:r w:rsidR="00F03D35" w:rsidRPr="004E5A1F">
        <w:rPr>
          <w:rFonts w:ascii="Bookman Old Style" w:hAnsi="Bookman Old Style"/>
          <w:color w:val="000000" w:themeColor="text1"/>
          <w:sz w:val="24"/>
          <w:szCs w:val="24"/>
          <w:lang w:val="en-US"/>
        </w:rPr>
        <w:t xml:space="preserve"> </w:t>
      </w:r>
      <w:r w:rsidRPr="004E5A1F">
        <w:rPr>
          <w:rFonts w:ascii="Bookman Old Style" w:hAnsi="Bookman Old Style"/>
          <w:color w:val="000000" w:themeColor="text1"/>
          <w:sz w:val="24"/>
          <w:szCs w:val="24"/>
        </w:rPr>
        <w:t>perkembangan realisasi Penanaman Modal serta pemberian fasilitas, insentif dan kemudahan untuk Penanaman Modal, dan/atau kewajiban kemitraan</w:t>
      </w:r>
      <w:r w:rsidR="002C4EAD" w:rsidRPr="004E5A1F">
        <w:rPr>
          <w:rFonts w:ascii="Bookman Old Style" w:hAnsi="Bookman Old Style"/>
          <w:color w:val="000000" w:themeColor="text1"/>
          <w:sz w:val="24"/>
          <w:szCs w:val="24"/>
          <w:lang w:val="en-US"/>
        </w:rPr>
        <w:t>.</w:t>
      </w:r>
    </w:p>
    <w:p w14:paraId="64BE2BCB" w14:textId="1961DD44" w:rsidR="00320073" w:rsidRPr="008444BC" w:rsidRDefault="00320073" w:rsidP="004E5A1F">
      <w:pPr>
        <w:widowControl w:val="0"/>
        <w:numPr>
          <w:ilvl w:val="0"/>
          <w:numId w:val="286"/>
        </w:numPr>
        <w:tabs>
          <w:tab w:val="left" w:pos="2552"/>
        </w:tabs>
        <w:spacing w:after="0" w:line="360" w:lineRule="auto"/>
        <w:ind w:left="2552" w:right="23" w:hanging="566"/>
        <w:jc w:val="both"/>
        <w:rPr>
          <w:rFonts w:ascii="Bookman Old Style" w:eastAsia="Times New Roman" w:hAnsi="Bookman Old Style" w:cs="Times New Roman"/>
          <w:color w:val="000000"/>
          <w:sz w:val="24"/>
          <w:szCs w:val="24"/>
        </w:rPr>
      </w:pPr>
      <w:r w:rsidRPr="008444BC">
        <w:rPr>
          <w:rFonts w:ascii="Bookman Old Style" w:eastAsia="Bookman Old Style" w:hAnsi="Bookman Old Style" w:cs="Bookman Old Style"/>
          <w:sz w:val="24"/>
          <w:szCs w:val="24"/>
        </w:rPr>
        <w:t xml:space="preserve">Kewenangan </w:t>
      </w:r>
      <w:proofErr w:type="spellStart"/>
      <w:r w:rsidRPr="008444BC">
        <w:rPr>
          <w:rFonts w:ascii="Bookman Old Style" w:eastAsia="Bookman Old Style" w:hAnsi="Bookman Old Style" w:cs="Bookman Old Style"/>
          <w:sz w:val="24"/>
          <w:szCs w:val="24"/>
          <w:lang w:val="en-US"/>
        </w:rPr>
        <w:t>kegiatan</w:t>
      </w:r>
      <w:proofErr w:type="spellEnd"/>
      <w:r w:rsidRPr="008444BC">
        <w:rPr>
          <w:rFonts w:ascii="Bookman Old Style" w:eastAsia="Bookman Old Style" w:hAnsi="Bookman Old Style" w:cs="Bookman Old Style"/>
          <w:sz w:val="24"/>
          <w:szCs w:val="24"/>
          <w:lang w:val="en-US"/>
        </w:rPr>
        <w:t xml:space="preserve"> </w:t>
      </w:r>
      <w:proofErr w:type="spellStart"/>
      <w:r w:rsidR="00A008DC"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lang w:val="en-US"/>
        </w:rPr>
        <w:t>engawasan</w:t>
      </w:r>
      <w:proofErr w:type="spellEnd"/>
      <w:r w:rsidR="001F37B8" w:rsidRPr="008444BC">
        <w:rPr>
          <w:rFonts w:ascii="Bookman Old Style" w:eastAsia="Bookman Old Style" w:hAnsi="Bookman Old Style" w:cs="Bookman Old Style"/>
          <w:sz w:val="24"/>
          <w:szCs w:val="24"/>
          <w:lang w:val="en-US"/>
        </w:rPr>
        <w:t xml:space="preserve"> </w:t>
      </w:r>
      <w:proofErr w:type="spellStart"/>
      <w:r w:rsidR="00B25AC8" w:rsidRPr="008444BC">
        <w:rPr>
          <w:rFonts w:ascii="Bookman Old Style" w:eastAsia="Bookman Old Style" w:hAnsi="Bookman Old Style" w:cs="Bookman Old Style"/>
          <w:sz w:val="24"/>
          <w:szCs w:val="24"/>
          <w:lang w:val="en-US"/>
        </w:rPr>
        <w:t>P</w:t>
      </w:r>
      <w:r w:rsidR="001F37B8" w:rsidRPr="008444BC">
        <w:rPr>
          <w:rFonts w:ascii="Bookman Old Style" w:eastAsia="Bookman Old Style" w:hAnsi="Bookman Old Style" w:cs="Bookman Old Style"/>
          <w:sz w:val="24"/>
          <w:szCs w:val="24"/>
          <w:lang w:val="en-US"/>
        </w:rPr>
        <w:t>enanaman</w:t>
      </w:r>
      <w:proofErr w:type="spellEnd"/>
      <w:r w:rsidR="001F37B8" w:rsidRPr="008444BC">
        <w:rPr>
          <w:rFonts w:ascii="Bookman Old Style" w:eastAsia="Bookman Old Style" w:hAnsi="Bookman Old Style" w:cs="Bookman Old Style"/>
          <w:sz w:val="24"/>
          <w:szCs w:val="24"/>
          <w:lang w:val="en-US"/>
        </w:rPr>
        <w:t xml:space="preserve"> </w:t>
      </w:r>
      <w:r w:rsidR="00B25AC8" w:rsidRPr="008444BC">
        <w:rPr>
          <w:rFonts w:ascii="Bookman Old Style" w:eastAsia="Bookman Old Style" w:hAnsi="Bookman Old Style" w:cs="Bookman Old Style"/>
          <w:sz w:val="24"/>
          <w:szCs w:val="24"/>
          <w:lang w:val="en-US"/>
        </w:rPr>
        <w:t>M</w:t>
      </w:r>
      <w:r w:rsidR="001F37B8" w:rsidRPr="008444BC">
        <w:rPr>
          <w:rFonts w:ascii="Bookman Old Style" w:eastAsia="Bookman Old Style" w:hAnsi="Bookman Old Style" w:cs="Bookman Old Style"/>
          <w:sz w:val="24"/>
          <w:szCs w:val="24"/>
          <w:lang w:val="en-US"/>
        </w:rPr>
        <w:t>odal</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sebagaimana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dimaksud</w:t>
      </w:r>
      <w:proofErr w:type="spellEnd"/>
      <w:r w:rsidRPr="008444BC">
        <w:rPr>
          <w:rFonts w:ascii="Bookman Old Style" w:eastAsia="Bookman Old Style" w:hAnsi="Bookman Old Style" w:cs="Bookman Old Style"/>
          <w:sz w:val="24"/>
          <w:szCs w:val="24"/>
          <w:lang w:val="en-US"/>
        </w:rPr>
        <w:t xml:space="preserve"> pada </w:t>
      </w:r>
      <w:proofErr w:type="spellStart"/>
      <w:r w:rsidRPr="008444BC">
        <w:rPr>
          <w:rFonts w:ascii="Bookman Old Style" w:eastAsia="Bookman Old Style" w:hAnsi="Bookman Old Style" w:cs="Bookman Old Style"/>
          <w:sz w:val="24"/>
          <w:szCs w:val="24"/>
          <w:lang w:val="en-US"/>
        </w:rPr>
        <w:t>ayat</w:t>
      </w:r>
      <w:proofErr w:type="spellEnd"/>
      <w:r w:rsidRPr="008444BC">
        <w:rPr>
          <w:rFonts w:ascii="Bookman Old Style" w:eastAsia="Bookman Old Style" w:hAnsi="Bookman Old Style" w:cs="Bookman Old Style"/>
          <w:sz w:val="24"/>
          <w:szCs w:val="24"/>
          <w:lang w:val="en-US"/>
        </w:rPr>
        <w:t xml:space="preserve"> (</w:t>
      </w:r>
      <w:r w:rsidR="001F37B8" w:rsidRPr="008444BC">
        <w:rPr>
          <w:rFonts w:ascii="Bookman Old Style" w:eastAsia="Bookman Old Style" w:hAnsi="Bookman Old Style" w:cs="Bookman Old Style"/>
          <w:sz w:val="24"/>
          <w:szCs w:val="24"/>
          <w:lang w:val="en-US"/>
        </w:rPr>
        <w:t>1</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dilaksanakan oleh:</w:t>
      </w:r>
    </w:p>
    <w:p w14:paraId="6EA2E781" w14:textId="77777777" w:rsidR="00320073" w:rsidRPr="008444BC" w:rsidRDefault="00320073" w:rsidP="004E5A1F">
      <w:pPr>
        <w:numPr>
          <w:ilvl w:val="0"/>
          <w:numId w:val="287"/>
        </w:numPr>
        <w:tabs>
          <w:tab w:val="left" w:pos="3119"/>
        </w:tabs>
        <w:spacing w:after="0" w:line="360" w:lineRule="auto"/>
        <w:ind w:left="3150" w:hanging="540"/>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Pemerintah Pusat dilakukan oleh </w:t>
      </w:r>
      <w:proofErr w:type="spellStart"/>
      <w:r w:rsidRPr="008444BC">
        <w:rPr>
          <w:rFonts w:ascii="Bookman Old Style" w:eastAsia="Bookman Old Style" w:hAnsi="Bookman Old Style" w:cs="Bookman Old Style"/>
          <w:sz w:val="24"/>
          <w:szCs w:val="24"/>
          <w:lang w:val="en-US"/>
        </w:rPr>
        <w:t>Kepala</w:t>
      </w:r>
      <w:proofErr w:type="spellEnd"/>
      <w:r w:rsidRPr="008444BC">
        <w:rPr>
          <w:rFonts w:ascii="Bookman Old Style" w:eastAsia="Bookman Old Style" w:hAnsi="Bookman Old Style" w:cs="Bookman Old Style"/>
          <w:sz w:val="24"/>
          <w:szCs w:val="24"/>
          <w:lang w:val="en-US"/>
        </w:rPr>
        <w:t xml:space="preserve"> BKPM </w:t>
      </w:r>
      <w:proofErr w:type="spellStart"/>
      <w:r w:rsidRPr="008444BC">
        <w:rPr>
          <w:rFonts w:ascii="Bookman Old Style" w:eastAsia="Bookman Old Style" w:hAnsi="Bookman Old Style" w:cs="Bookman Old Style"/>
          <w:sz w:val="24"/>
          <w:szCs w:val="24"/>
          <w:lang w:val="en-US"/>
        </w:rPr>
        <w:t>melalui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Deputi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Bidang</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Pengendalian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Pelaksanaan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Penanaman</w:t>
      </w:r>
      <w:proofErr w:type="spellEnd"/>
      <w:r w:rsidRPr="008444BC">
        <w:rPr>
          <w:rFonts w:ascii="Bookman Old Style" w:eastAsia="Bookman Old Style" w:hAnsi="Bookman Old Style" w:cs="Bookman Old Style"/>
          <w:sz w:val="24"/>
          <w:szCs w:val="24"/>
          <w:lang w:val="en-US"/>
        </w:rPr>
        <w:t xml:space="preserve"> Modal </w:t>
      </w:r>
      <w:r w:rsidRPr="008444BC">
        <w:rPr>
          <w:rFonts w:ascii="Bookman Old Style" w:eastAsia="Bookman Old Style" w:hAnsi="Bookman Old Style" w:cs="Bookman Old Style"/>
          <w:sz w:val="24"/>
          <w:szCs w:val="24"/>
        </w:rPr>
        <w:t>atas kegiatan usaha yang menjadi kewenangan Pemerintah Pusat, yaitu:</w:t>
      </w:r>
    </w:p>
    <w:p w14:paraId="7A983B1E" w14:textId="77777777" w:rsidR="00320073" w:rsidRPr="008444BC" w:rsidRDefault="00320073" w:rsidP="004E5A1F">
      <w:pPr>
        <w:numPr>
          <w:ilvl w:val="0"/>
          <w:numId w:val="288"/>
        </w:numPr>
        <w:tabs>
          <w:tab w:val="left" w:pos="3686"/>
        </w:tabs>
        <w:spacing w:after="0" w:line="360" w:lineRule="auto"/>
        <w:ind w:left="3690" w:hanging="540"/>
        <w:jc w:val="both"/>
        <w:rPr>
          <w:rFonts w:ascii="Bookman Old Style" w:hAnsi="Bookman Old Style"/>
          <w:sz w:val="24"/>
          <w:szCs w:val="24"/>
        </w:rPr>
      </w:pPr>
      <w:r w:rsidRPr="008444BC">
        <w:rPr>
          <w:rFonts w:ascii="Bookman Old Style" w:eastAsia="Bookman Old Style" w:hAnsi="Bookman Old Style" w:cs="Bookman Old Style"/>
          <w:sz w:val="24"/>
          <w:szCs w:val="24"/>
        </w:rPr>
        <w:t>Penanaman Modal yang ruang lingkupnya lintas daerah provinsi;</w:t>
      </w:r>
    </w:p>
    <w:p w14:paraId="3D20E675" w14:textId="77777777" w:rsidR="00320073" w:rsidRPr="008444BC" w:rsidRDefault="00320073" w:rsidP="004E5A1F">
      <w:pPr>
        <w:numPr>
          <w:ilvl w:val="0"/>
          <w:numId w:val="288"/>
        </w:numPr>
        <w:tabs>
          <w:tab w:val="left" w:pos="3686"/>
        </w:tabs>
        <w:spacing w:after="0" w:line="360" w:lineRule="auto"/>
        <w:ind w:left="3686"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Penanaman Modal terkait dengan sumber daya alam yang tidak terbarukan dengan tingkat risiko kerusakan lingkungan yang tinggi;</w:t>
      </w:r>
    </w:p>
    <w:p w14:paraId="3235FA62" w14:textId="77777777" w:rsidR="00320073" w:rsidRPr="008444BC" w:rsidRDefault="00320073" w:rsidP="004E5A1F">
      <w:pPr>
        <w:numPr>
          <w:ilvl w:val="0"/>
          <w:numId w:val="288"/>
        </w:numPr>
        <w:tabs>
          <w:tab w:val="left" w:pos="3686"/>
        </w:tabs>
        <w:spacing w:after="0" w:line="360" w:lineRule="auto"/>
        <w:ind w:left="3686"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Penanaman Modal pada bidang industri yang merupakan prioritas tinggi pada skala nasional;</w:t>
      </w:r>
    </w:p>
    <w:p w14:paraId="5BD3604F" w14:textId="77777777" w:rsidR="00320073" w:rsidRPr="008444BC" w:rsidRDefault="00320073" w:rsidP="004E5A1F">
      <w:pPr>
        <w:numPr>
          <w:ilvl w:val="0"/>
          <w:numId w:val="288"/>
        </w:numPr>
        <w:tabs>
          <w:tab w:val="left" w:pos="3686"/>
        </w:tabs>
        <w:spacing w:after="0" w:line="360" w:lineRule="auto"/>
        <w:ind w:left="3686"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Penanaman Modal yang terkait pada fungsi pemersatu dan penghubung antar wilayah atau ruang lingkupnya lintas daerah provinsi;</w:t>
      </w:r>
    </w:p>
    <w:p w14:paraId="28A46D63" w14:textId="5FD89BEF" w:rsidR="00FE09A0" w:rsidRPr="004E5A1F" w:rsidRDefault="00320073" w:rsidP="004E5A1F">
      <w:pPr>
        <w:numPr>
          <w:ilvl w:val="0"/>
          <w:numId w:val="288"/>
        </w:numPr>
        <w:tabs>
          <w:tab w:val="left" w:pos="3686"/>
        </w:tabs>
        <w:spacing w:after="0" w:line="360" w:lineRule="auto"/>
        <w:ind w:left="3686"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Penanaman Modal yang terkait pada pelaksanaan strategi pertahanan dan keamanan nasional;</w:t>
      </w:r>
    </w:p>
    <w:p w14:paraId="6779A87D" w14:textId="77777777" w:rsidR="00320073" w:rsidRPr="008444BC" w:rsidRDefault="00320073" w:rsidP="004E5A1F">
      <w:pPr>
        <w:numPr>
          <w:ilvl w:val="0"/>
          <w:numId w:val="288"/>
        </w:numPr>
        <w:tabs>
          <w:tab w:val="left" w:pos="3686"/>
        </w:tabs>
        <w:spacing w:after="0" w:line="360" w:lineRule="auto"/>
        <w:ind w:left="3686"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PMA dan </w:t>
      </w:r>
      <w:r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 xml:space="preserve">enanam </w:t>
      </w:r>
      <w:r w:rsidRPr="008444BC">
        <w:rPr>
          <w:rFonts w:ascii="Bookman Old Style" w:eastAsia="Bookman Old Style" w:hAnsi="Bookman Old Style" w:cs="Bookman Old Style"/>
          <w:sz w:val="24"/>
          <w:szCs w:val="24"/>
          <w:lang w:val="en-US"/>
        </w:rPr>
        <w:t>m</w:t>
      </w:r>
      <w:r w:rsidRPr="008444BC">
        <w:rPr>
          <w:rFonts w:ascii="Bookman Old Style" w:eastAsia="Bookman Old Style" w:hAnsi="Bookman Old Style" w:cs="Bookman Old Style"/>
          <w:sz w:val="24"/>
          <w:szCs w:val="24"/>
        </w:rPr>
        <w:t xml:space="preserve">odal yang menggunakan modal asing yang berasal dari pemerintah negara lain, yang didasarkan perjanjian yang </w:t>
      </w:r>
      <w:r w:rsidRPr="008444BC">
        <w:rPr>
          <w:rFonts w:ascii="Bookman Old Style" w:eastAsia="Bookman Old Style" w:hAnsi="Bookman Old Style" w:cs="Bookman Old Style"/>
          <w:sz w:val="24"/>
          <w:szCs w:val="24"/>
        </w:rPr>
        <w:lastRenderedPageBreak/>
        <w:t xml:space="preserve">dibuat oleh pemerintah dan pemerintah negara lain; dan </w:t>
      </w:r>
    </w:p>
    <w:p w14:paraId="4141A9FD" w14:textId="77777777" w:rsidR="00320073" w:rsidRPr="008444BC" w:rsidRDefault="00320073" w:rsidP="004E5A1F">
      <w:pPr>
        <w:numPr>
          <w:ilvl w:val="0"/>
          <w:numId w:val="288"/>
        </w:numPr>
        <w:tabs>
          <w:tab w:val="left" w:pos="3686"/>
        </w:tabs>
        <w:spacing w:after="0" w:line="360" w:lineRule="auto"/>
        <w:ind w:left="3686" w:hanging="566"/>
        <w:jc w:val="both"/>
        <w:rPr>
          <w:rFonts w:ascii="Bookman Old Style" w:hAnsi="Bookman Old Style"/>
          <w:sz w:val="24"/>
          <w:szCs w:val="24"/>
        </w:rPr>
      </w:pPr>
      <w:r w:rsidRPr="008444BC">
        <w:rPr>
          <w:rFonts w:ascii="Bookman Old Style" w:eastAsia="Bookman Old Style" w:hAnsi="Bookman Old Style" w:cs="Bookman Old Style"/>
          <w:sz w:val="24"/>
          <w:szCs w:val="24"/>
          <w:lang w:val="en-US"/>
        </w:rPr>
        <w:t>b</w:t>
      </w:r>
      <w:r w:rsidRPr="008444BC">
        <w:rPr>
          <w:rFonts w:ascii="Bookman Old Style" w:eastAsia="Bookman Old Style" w:hAnsi="Bookman Old Style" w:cs="Bookman Old Style"/>
          <w:sz w:val="24"/>
          <w:szCs w:val="24"/>
        </w:rPr>
        <w:t xml:space="preserve">idang Penanaman Modal lain yang menjadi urusan Pemerintah Pusat </w:t>
      </w:r>
      <w:proofErr w:type="spellStart"/>
      <w:r w:rsidRPr="008444BC">
        <w:rPr>
          <w:rFonts w:ascii="Bookman Old Style" w:eastAsia="Bookman Old Style" w:hAnsi="Bookman Old Style" w:cs="Bookman Old Style"/>
          <w:sz w:val="24"/>
          <w:szCs w:val="24"/>
          <w:lang w:val="en-US"/>
        </w:rPr>
        <w:t>sesuai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dengan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ketentuan</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peraturan perundang-undangan.</w:t>
      </w:r>
    </w:p>
    <w:p w14:paraId="0F231BF1" w14:textId="77777777" w:rsidR="00320073" w:rsidRPr="008444BC" w:rsidRDefault="00320073" w:rsidP="004E5A1F">
      <w:pPr>
        <w:numPr>
          <w:ilvl w:val="0"/>
          <w:numId w:val="287"/>
        </w:numPr>
        <w:tabs>
          <w:tab w:val="left" w:pos="3119"/>
        </w:tabs>
        <w:spacing w:after="0" w:line="360" w:lineRule="auto"/>
        <w:ind w:left="3119"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Pemerintah Daerah provinsi atas kegiatan usaha yang menjadi kewenangan Pemerintah Daerah provinsi, yaitu:</w:t>
      </w:r>
    </w:p>
    <w:p w14:paraId="50F39589" w14:textId="77777777" w:rsidR="00320073" w:rsidRPr="008444BC" w:rsidRDefault="00320073" w:rsidP="004E5A1F">
      <w:pPr>
        <w:numPr>
          <w:ilvl w:val="0"/>
          <w:numId w:val="289"/>
        </w:numPr>
        <w:tabs>
          <w:tab w:val="left" w:pos="3686"/>
        </w:tabs>
        <w:spacing w:after="0" w:line="360" w:lineRule="auto"/>
        <w:ind w:left="3690" w:hanging="630"/>
        <w:jc w:val="both"/>
        <w:rPr>
          <w:rFonts w:ascii="Bookman Old Style" w:hAnsi="Bookman Old Style"/>
          <w:sz w:val="24"/>
          <w:szCs w:val="24"/>
        </w:rPr>
      </w:pPr>
      <w:r w:rsidRPr="008444BC">
        <w:rPr>
          <w:rFonts w:ascii="Bookman Old Style" w:eastAsia="Bookman Old Style" w:hAnsi="Bookman Old Style" w:cs="Bookman Old Style"/>
          <w:sz w:val="24"/>
          <w:szCs w:val="24"/>
        </w:rPr>
        <w:t>PMDN yang ruang lingkup kegiatan lintas daerah kabupaten/kota; dan</w:t>
      </w:r>
    </w:p>
    <w:p w14:paraId="2BBC9052" w14:textId="77777777" w:rsidR="00320073" w:rsidRPr="008444BC" w:rsidRDefault="00320073" w:rsidP="004E5A1F">
      <w:pPr>
        <w:numPr>
          <w:ilvl w:val="0"/>
          <w:numId w:val="289"/>
        </w:numPr>
        <w:tabs>
          <w:tab w:val="left" w:pos="3686"/>
        </w:tabs>
        <w:spacing w:after="0" w:line="360" w:lineRule="auto"/>
        <w:ind w:left="3686"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PMDN yang menjadi kewenangan Pemerintah Daerah provinsi</w:t>
      </w:r>
      <w:r w:rsidRPr="008444BC">
        <w:rPr>
          <w:rFonts w:ascii="Bookman Old Style" w:eastAsia="Bookman Old Style" w:hAnsi="Bookman Old Style" w:cs="Bookman Old Style"/>
          <w:sz w:val="24"/>
          <w:szCs w:val="24"/>
          <w:lang w:val="en-AU"/>
        </w:rPr>
        <w:t xml:space="preserve"> </w:t>
      </w:r>
      <w:proofErr w:type="spellStart"/>
      <w:r w:rsidRPr="008444BC">
        <w:rPr>
          <w:rFonts w:ascii="Bookman Old Style" w:eastAsia="Bookman Old Style" w:hAnsi="Bookman Old Style" w:cs="Bookman Old Style"/>
          <w:sz w:val="24"/>
          <w:szCs w:val="24"/>
          <w:lang w:val="en-US"/>
        </w:rPr>
        <w:t>sesuai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dengan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ketentuan</w:t>
      </w:r>
      <w:proofErr w:type="spellEnd"/>
      <w:r w:rsidRPr="008444BC">
        <w:rPr>
          <w:rFonts w:ascii="Bookman Old Style" w:eastAsia="Bookman Old Style" w:hAnsi="Bookman Old Style" w:cs="Bookman Old Style"/>
          <w:sz w:val="24"/>
          <w:szCs w:val="24"/>
        </w:rPr>
        <w:t xml:space="preserve"> peraturan perundang-undangan.</w:t>
      </w:r>
    </w:p>
    <w:p w14:paraId="7BF974AC" w14:textId="77777777" w:rsidR="00320073" w:rsidRPr="008444BC" w:rsidRDefault="00320073" w:rsidP="004E5A1F">
      <w:pPr>
        <w:numPr>
          <w:ilvl w:val="0"/>
          <w:numId w:val="287"/>
        </w:numPr>
        <w:tabs>
          <w:tab w:val="left" w:pos="3119"/>
        </w:tabs>
        <w:spacing w:after="0" w:line="360" w:lineRule="auto"/>
        <w:ind w:left="3119"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Pemerintah Daerah kabupaten/kota yang ruang lingkup kegiatannya di daerah kabupaten/kota;</w:t>
      </w:r>
    </w:p>
    <w:p w14:paraId="2BFDF75A" w14:textId="77777777" w:rsidR="00320073" w:rsidRPr="008444BC" w:rsidRDefault="00320073" w:rsidP="004E5A1F">
      <w:pPr>
        <w:numPr>
          <w:ilvl w:val="0"/>
          <w:numId w:val="287"/>
        </w:numPr>
        <w:tabs>
          <w:tab w:val="left" w:pos="3119"/>
        </w:tabs>
        <w:spacing w:after="0" w:line="360" w:lineRule="auto"/>
        <w:ind w:left="3119"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badan pengusahaan KPBPB atas kegiatan usaha yang berlokasi di wilayah KPBPB; dan</w:t>
      </w:r>
    </w:p>
    <w:p w14:paraId="4906FDC1" w14:textId="77777777" w:rsidR="00320073" w:rsidRPr="008444BC" w:rsidRDefault="00320073" w:rsidP="004E5A1F">
      <w:pPr>
        <w:numPr>
          <w:ilvl w:val="0"/>
          <w:numId w:val="287"/>
        </w:numPr>
        <w:tabs>
          <w:tab w:val="left" w:pos="3119"/>
        </w:tabs>
        <w:spacing w:after="0" w:line="360" w:lineRule="auto"/>
        <w:ind w:left="3119"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administrator KEK atas kegiatan usaha yang berlokasi di wilayah KEK.</w:t>
      </w:r>
    </w:p>
    <w:p w14:paraId="502C0216" w14:textId="77777777" w:rsidR="00320073" w:rsidRPr="002943E6" w:rsidRDefault="00320073" w:rsidP="004E5A1F">
      <w:pPr>
        <w:spacing w:after="0" w:line="360" w:lineRule="auto"/>
        <w:rPr>
          <w:szCs w:val="24"/>
        </w:rPr>
      </w:pPr>
    </w:p>
    <w:p w14:paraId="7888CB51" w14:textId="53CD867D" w:rsidR="000068F7" w:rsidRPr="004E5A1F" w:rsidRDefault="000068F7" w:rsidP="004E5A1F">
      <w:pPr>
        <w:pStyle w:val="Heading8"/>
        <w:spacing w:before="0" w:after="0" w:line="360" w:lineRule="auto"/>
        <w:ind w:left="1985"/>
        <w:rPr>
          <w:szCs w:val="24"/>
        </w:rPr>
      </w:pPr>
      <w:r w:rsidRPr="004E5A1F">
        <w:rPr>
          <w:szCs w:val="24"/>
        </w:rPr>
        <w:t xml:space="preserve">Pasal </w:t>
      </w:r>
      <w:r w:rsidR="002319FF" w:rsidRPr="004E5A1F">
        <w:rPr>
          <w:szCs w:val="24"/>
          <w:lang w:val="en-US"/>
        </w:rPr>
        <w:t>2</w:t>
      </w:r>
      <w:r w:rsidR="001F37B8" w:rsidRPr="004E5A1F">
        <w:rPr>
          <w:szCs w:val="24"/>
          <w:lang w:val="en-US"/>
        </w:rPr>
        <w:t>8</w:t>
      </w:r>
    </w:p>
    <w:p w14:paraId="32ECD152" w14:textId="27EB9716" w:rsidR="000068F7" w:rsidRPr="00FB122D" w:rsidRDefault="004D66B1" w:rsidP="004E5A1F">
      <w:pPr>
        <w:pStyle w:val="Style"/>
        <w:numPr>
          <w:ilvl w:val="0"/>
          <w:numId w:val="111"/>
        </w:numPr>
        <w:tabs>
          <w:tab w:val="left" w:pos="2552"/>
        </w:tabs>
        <w:spacing w:after="0" w:line="360" w:lineRule="auto"/>
        <w:ind w:left="2552" w:right="23" w:hanging="567"/>
        <w:jc w:val="both"/>
        <w:rPr>
          <w:rFonts w:ascii="Bookman Old Style" w:hAnsi="Bookman Old Style"/>
          <w:color w:val="000000" w:themeColor="text1"/>
        </w:rPr>
      </w:pPr>
      <w:proofErr w:type="spellStart"/>
      <w:r w:rsidRPr="002943E6">
        <w:rPr>
          <w:rFonts w:ascii="Bookman Old Style" w:hAnsi="Bookman Old Style"/>
          <w:color w:val="000000" w:themeColor="text1"/>
        </w:rPr>
        <w:t>Pengawasan</w:t>
      </w:r>
      <w:proofErr w:type="spellEnd"/>
      <w:r w:rsidRPr="002943E6">
        <w:rPr>
          <w:rFonts w:ascii="Bookman Old Style" w:hAnsi="Bookman Old Style"/>
          <w:color w:val="000000" w:themeColor="text1"/>
        </w:rPr>
        <w:t xml:space="preserve"> </w:t>
      </w:r>
      <w:proofErr w:type="spellStart"/>
      <w:r w:rsidR="00B25AC8" w:rsidRPr="004E5A1F">
        <w:rPr>
          <w:rFonts w:ascii="Bookman Old Style" w:hAnsi="Bookman Old Style"/>
          <w:color w:val="000000" w:themeColor="text1"/>
        </w:rPr>
        <w:t>P</w:t>
      </w:r>
      <w:r w:rsidR="002F2460" w:rsidRPr="00FB122D">
        <w:rPr>
          <w:rFonts w:ascii="Bookman Old Style" w:hAnsi="Bookman Old Style"/>
          <w:color w:val="000000" w:themeColor="text1"/>
        </w:rPr>
        <w:t>enanaman</w:t>
      </w:r>
      <w:proofErr w:type="spellEnd"/>
      <w:r w:rsidR="002F2460" w:rsidRPr="00FB122D">
        <w:rPr>
          <w:rFonts w:ascii="Bookman Old Style" w:hAnsi="Bookman Old Style"/>
          <w:color w:val="000000" w:themeColor="text1"/>
        </w:rPr>
        <w:t xml:space="preserve"> </w:t>
      </w:r>
      <w:r w:rsidR="00B25AC8" w:rsidRPr="004E5A1F">
        <w:rPr>
          <w:rFonts w:ascii="Bookman Old Style" w:hAnsi="Bookman Old Style"/>
          <w:color w:val="000000" w:themeColor="text1"/>
        </w:rPr>
        <w:t>M</w:t>
      </w:r>
      <w:r w:rsidR="002F2460" w:rsidRPr="00FB122D">
        <w:rPr>
          <w:rFonts w:ascii="Bookman Old Style" w:hAnsi="Bookman Old Style"/>
          <w:color w:val="000000" w:themeColor="text1"/>
        </w:rPr>
        <w:t xml:space="preserve">odal </w:t>
      </w:r>
      <w:proofErr w:type="spellStart"/>
      <w:r w:rsidRPr="00FB122D">
        <w:rPr>
          <w:rFonts w:ascii="Bookman Old Style" w:hAnsi="Bookman Old Style"/>
          <w:color w:val="000000" w:themeColor="text1"/>
        </w:rPr>
        <w:t>dilaksanakan</w:t>
      </w:r>
      <w:proofErr w:type="spellEnd"/>
      <w:r w:rsidR="000068F7" w:rsidRPr="004E5A1F">
        <w:rPr>
          <w:rFonts w:ascii="Bookman Old Style" w:hAnsi="Bookman Old Style"/>
          <w:color w:val="000000" w:themeColor="text1"/>
        </w:rPr>
        <w:t xml:space="preserve"> </w:t>
      </w:r>
      <w:proofErr w:type="spellStart"/>
      <w:r w:rsidR="000068F7" w:rsidRPr="004E5A1F">
        <w:rPr>
          <w:rFonts w:ascii="Bookman Old Style" w:hAnsi="Bookman Old Style"/>
          <w:color w:val="000000" w:themeColor="text1"/>
        </w:rPr>
        <w:t>terhadap</w:t>
      </w:r>
      <w:proofErr w:type="spellEnd"/>
      <w:r w:rsidR="000068F7" w:rsidRPr="004E5A1F">
        <w:rPr>
          <w:rFonts w:ascii="Bookman Old Style" w:hAnsi="Bookman Old Style"/>
          <w:color w:val="000000" w:themeColor="text1"/>
        </w:rPr>
        <w:t xml:space="preserve"> </w:t>
      </w:r>
      <w:proofErr w:type="spellStart"/>
      <w:r w:rsidR="000068F7" w:rsidRPr="004E5A1F">
        <w:rPr>
          <w:rFonts w:ascii="Bookman Old Style" w:hAnsi="Bookman Old Style"/>
          <w:color w:val="000000" w:themeColor="text1"/>
        </w:rPr>
        <w:t>setiap</w:t>
      </w:r>
      <w:proofErr w:type="spellEnd"/>
      <w:r w:rsidR="000068F7" w:rsidRPr="004E5A1F">
        <w:rPr>
          <w:rFonts w:ascii="Bookman Old Style" w:hAnsi="Bookman Old Style"/>
          <w:color w:val="000000" w:themeColor="text1"/>
        </w:rPr>
        <w:t xml:space="preserve"> </w:t>
      </w:r>
      <w:proofErr w:type="spellStart"/>
      <w:r w:rsidR="000068F7" w:rsidRPr="004E5A1F">
        <w:rPr>
          <w:rFonts w:ascii="Bookman Old Style" w:hAnsi="Bookman Old Style"/>
          <w:color w:val="000000" w:themeColor="text1"/>
        </w:rPr>
        <w:t>kegiatan</w:t>
      </w:r>
      <w:proofErr w:type="spellEnd"/>
      <w:r w:rsidR="000068F7" w:rsidRPr="004E5A1F">
        <w:rPr>
          <w:rFonts w:ascii="Bookman Old Style" w:hAnsi="Bookman Old Style"/>
          <w:color w:val="000000" w:themeColor="text1"/>
        </w:rPr>
        <w:t xml:space="preserve"> </w:t>
      </w:r>
      <w:proofErr w:type="spellStart"/>
      <w:r w:rsidR="000068F7" w:rsidRPr="004E5A1F">
        <w:rPr>
          <w:rFonts w:ascii="Bookman Old Style" w:hAnsi="Bookman Old Style"/>
          <w:color w:val="000000" w:themeColor="text1"/>
        </w:rPr>
        <w:t>usaha</w:t>
      </w:r>
      <w:proofErr w:type="spellEnd"/>
      <w:r w:rsidR="000068F7" w:rsidRPr="004E5A1F">
        <w:rPr>
          <w:rFonts w:ascii="Bookman Old Style" w:hAnsi="Bookman Old Style"/>
          <w:color w:val="000000" w:themeColor="text1"/>
        </w:rPr>
        <w:t xml:space="preserve"> </w:t>
      </w:r>
      <w:proofErr w:type="spellStart"/>
      <w:r w:rsidR="000068F7" w:rsidRPr="004E5A1F">
        <w:rPr>
          <w:rFonts w:ascii="Bookman Old Style" w:hAnsi="Bookman Old Style"/>
          <w:color w:val="000000" w:themeColor="text1"/>
        </w:rPr>
        <w:t>dengan</w:t>
      </w:r>
      <w:proofErr w:type="spellEnd"/>
      <w:r w:rsidR="000068F7" w:rsidRPr="004E5A1F">
        <w:rPr>
          <w:rFonts w:ascii="Bookman Old Style" w:hAnsi="Bookman Old Style"/>
          <w:color w:val="000000" w:themeColor="text1"/>
        </w:rPr>
        <w:t xml:space="preserve"> </w:t>
      </w:r>
      <w:proofErr w:type="spellStart"/>
      <w:r w:rsidR="000068F7" w:rsidRPr="004E5A1F">
        <w:rPr>
          <w:rFonts w:ascii="Bookman Old Style" w:hAnsi="Bookman Old Style"/>
          <w:color w:val="000000" w:themeColor="text1"/>
        </w:rPr>
        <w:t>pengaturan</w:t>
      </w:r>
      <w:proofErr w:type="spellEnd"/>
      <w:r w:rsidR="000068F7" w:rsidRPr="004E5A1F">
        <w:rPr>
          <w:rFonts w:ascii="Bookman Old Style" w:hAnsi="Bookman Old Style"/>
          <w:color w:val="000000" w:themeColor="text1"/>
        </w:rPr>
        <w:t xml:space="preserve"> </w:t>
      </w:r>
      <w:proofErr w:type="spellStart"/>
      <w:r w:rsidR="000068F7" w:rsidRPr="004E5A1F">
        <w:rPr>
          <w:rFonts w:ascii="Bookman Old Style" w:hAnsi="Bookman Old Style"/>
          <w:color w:val="000000" w:themeColor="text1"/>
        </w:rPr>
        <w:t>frekuensi</w:t>
      </w:r>
      <w:proofErr w:type="spellEnd"/>
      <w:r w:rsidR="000068F7" w:rsidRPr="004E5A1F">
        <w:rPr>
          <w:rFonts w:ascii="Bookman Old Style" w:hAnsi="Bookman Old Style"/>
          <w:color w:val="000000" w:themeColor="text1"/>
        </w:rPr>
        <w:t xml:space="preserve"> </w:t>
      </w:r>
      <w:proofErr w:type="spellStart"/>
      <w:r w:rsidR="000068F7" w:rsidRPr="004E5A1F">
        <w:rPr>
          <w:rFonts w:ascii="Bookman Old Style" w:hAnsi="Bookman Old Style"/>
          <w:color w:val="000000" w:themeColor="text1"/>
        </w:rPr>
        <w:t>pelaksanaan</w:t>
      </w:r>
      <w:proofErr w:type="spellEnd"/>
      <w:r w:rsidR="000068F7" w:rsidRPr="004E5A1F">
        <w:rPr>
          <w:rFonts w:ascii="Bookman Old Style" w:hAnsi="Bookman Old Style"/>
          <w:color w:val="000000" w:themeColor="text1"/>
        </w:rPr>
        <w:t xml:space="preserve"> </w:t>
      </w:r>
      <w:proofErr w:type="spellStart"/>
      <w:r w:rsidR="000068F7" w:rsidRPr="004E5A1F">
        <w:rPr>
          <w:rFonts w:ascii="Bookman Old Style" w:hAnsi="Bookman Old Style"/>
          <w:color w:val="000000" w:themeColor="text1"/>
        </w:rPr>
        <w:t>berdasarkan</w:t>
      </w:r>
      <w:proofErr w:type="spellEnd"/>
      <w:r w:rsidR="000068F7" w:rsidRPr="004E5A1F">
        <w:rPr>
          <w:rFonts w:ascii="Bookman Old Style" w:hAnsi="Bookman Old Style"/>
          <w:color w:val="000000" w:themeColor="text1"/>
        </w:rPr>
        <w:t xml:space="preserve"> </w:t>
      </w:r>
      <w:proofErr w:type="spellStart"/>
      <w:r w:rsidR="000068F7" w:rsidRPr="004E5A1F">
        <w:rPr>
          <w:rFonts w:ascii="Bookman Old Style" w:hAnsi="Bookman Old Style"/>
          <w:color w:val="000000" w:themeColor="text1"/>
        </w:rPr>
        <w:t>tingkat</w:t>
      </w:r>
      <w:proofErr w:type="spellEnd"/>
      <w:r w:rsidR="000068F7" w:rsidRPr="004E5A1F">
        <w:rPr>
          <w:rFonts w:ascii="Bookman Old Style" w:hAnsi="Bookman Old Style"/>
          <w:color w:val="000000" w:themeColor="text1"/>
        </w:rPr>
        <w:t xml:space="preserve"> </w:t>
      </w:r>
      <w:proofErr w:type="spellStart"/>
      <w:r w:rsidR="001548C9" w:rsidRPr="002943E6">
        <w:rPr>
          <w:rFonts w:ascii="Bookman Old Style" w:hAnsi="Bookman Old Style"/>
          <w:color w:val="000000" w:themeColor="text1"/>
        </w:rPr>
        <w:t>R</w:t>
      </w:r>
      <w:r w:rsidR="000068F7" w:rsidRPr="004E5A1F">
        <w:rPr>
          <w:rFonts w:ascii="Bookman Old Style" w:hAnsi="Bookman Old Style"/>
          <w:color w:val="000000" w:themeColor="text1"/>
        </w:rPr>
        <w:t>isiko</w:t>
      </w:r>
      <w:proofErr w:type="spellEnd"/>
      <w:r w:rsidRPr="002943E6">
        <w:rPr>
          <w:rFonts w:ascii="Bookman Old Style" w:hAnsi="Bookman Old Style"/>
          <w:color w:val="000000" w:themeColor="text1"/>
        </w:rPr>
        <w:t xml:space="preserve"> </w:t>
      </w:r>
      <w:r w:rsidRPr="00FB122D">
        <w:rPr>
          <w:rFonts w:ascii="Bookman Old Style" w:hAnsi="Bookman Old Style"/>
          <w:color w:val="000000" w:themeColor="text1"/>
        </w:rPr>
        <w:t>dan</w:t>
      </w:r>
      <w:r w:rsidR="000068F7" w:rsidRPr="004E5A1F">
        <w:rPr>
          <w:rFonts w:ascii="Bookman Old Style" w:hAnsi="Bookman Old Style"/>
          <w:color w:val="000000" w:themeColor="text1"/>
        </w:rPr>
        <w:t xml:space="preserve"> </w:t>
      </w:r>
      <w:proofErr w:type="spellStart"/>
      <w:r w:rsidR="000068F7" w:rsidRPr="004E5A1F">
        <w:rPr>
          <w:rFonts w:ascii="Bookman Old Style" w:hAnsi="Bookman Old Style"/>
          <w:color w:val="000000" w:themeColor="text1"/>
        </w:rPr>
        <w:t>tingkat</w:t>
      </w:r>
      <w:proofErr w:type="spellEnd"/>
      <w:r w:rsidR="000068F7" w:rsidRPr="004E5A1F">
        <w:rPr>
          <w:rFonts w:ascii="Bookman Old Style" w:hAnsi="Bookman Old Style"/>
          <w:color w:val="000000" w:themeColor="text1"/>
        </w:rPr>
        <w:t xml:space="preserve"> </w:t>
      </w:r>
      <w:proofErr w:type="spellStart"/>
      <w:r w:rsidR="000068F7" w:rsidRPr="004E5A1F">
        <w:rPr>
          <w:rFonts w:ascii="Bookman Old Style" w:hAnsi="Bookman Old Style"/>
          <w:color w:val="000000" w:themeColor="text1"/>
        </w:rPr>
        <w:t>kepatuhan</w:t>
      </w:r>
      <w:proofErr w:type="spellEnd"/>
      <w:r w:rsidR="000068F7" w:rsidRPr="004E5A1F">
        <w:rPr>
          <w:rFonts w:ascii="Bookman Old Style" w:hAnsi="Bookman Old Style"/>
          <w:color w:val="000000" w:themeColor="text1"/>
        </w:rPr>
        <w:t xml:space="preserve"> </w:t>
      </w:r>
      <w:proofErr w:type="spellStart"/>
      <w:r w:rsidR="000068F7" w:rsidRPr="004E5A1F">
        <w:rPr>
          <w:rFonts w:ascii="Bookman Old Style" w:hAnsi="Bookman Old Style"/>
          <w:color w:val="000000" w:themeColor="text1"/>
        </w:rPr>
        <w:t>Pelaku</w:t>
      </w:r>
      <w:proofErr w:type="spellEnd"/>
      <w:r w:rsidR="000068F7" w:rsidRPr="004E5A1F">
        <w:rPr>
          <w:rFonts w:ascii="Bookman Old Style" w:hAnsi="Bookman Old Style"/>
          <w:color w:val="000000" w:themeColor="text1"/>
        </w:rPr>
        <w:t xml:space="preserve"> Usaha</w:t>
      </w:r>
      <w:r w:rsidRPr="002943E6">
        <w:rPr>
          <w:rFonts w:ascii="Bookman Old Style" w:hAnsi="Bookman Old Style"/>
          <w:color w:val="000000" w:themeColor="text1"/>
        </w:rPr>
        <w:t>.</w:t>
      </w:r>
    </w:p>
    <w:p w14:paraId="205344F8" w14:textId="06492935" w:rsidR="004D66B1" w:rsidRPr="008444BC" w:rsidRDefault="004D66B1" w:rsidP="004E5A1F">
      <w:pPr>
        <w:pStyle w:val="Style"/>
        <w:numPr>
          <w:ilvl w:val="0"/>
          <w:numId w:val="111"/>
        </w:numPr>
        <w:spacing w:after="0" w:line="360" w:lineRule="auto"/>
        <w:ind w:left="2520"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Pengawasan dilaksanakan sejak Pelaku Usaha mendapatkan Perizinan Berusaha</w:t>
      </w:r>
      <w:r w:rsidR="00FC214E" w:rsidRPr="008444BC">
        <w:rPr>
          <w:rFonts w:ascii="Bookman Old Style" w:hAnsi="Bookman Old Style" w:cs="Arial"/>
          <w:color w:val="000000" w:themeColor="text1"/>
        </w:rPr>
        <w:t xml:space="preserve"> </w:t>
      </w:r>
      <w:r w:rsidRPr="008444BC">
        <w:rPr>
          <w:rFonts w:ascii="Bookman Old Style" w:hAnsi="Bookman Old Style" w:cs="Arial"/>
          <w:color w:val="000000" w:themeColor="text1"/>
          <w:lang w:val="id-ID"/>
        </w:rPr>
        <w:t>bertujuan agar pelaksanaan kegiatan berusaha sesuai dengan ketentuan peraturan perundang-undangan.</w:t>
      </w:r>
    </w:p>
    <w:p w14:paraId="5074CE05" w14:textId="0C43B529" w:rsidR="00FC214E" w:rsidRPr="008444BC" w:rsidRDefault="004D66B1">
      <w:pPr>
        <w:pStyle w:val="Style"/>
        <w:numPr>
          <w:ilvl w:val="0"/>
          <w:numId w:val="111"/>
        </w:numPr>
        <w:tabs>
          <w:tab w:val="left" w:pos="2552"/>
        </w:tabs>
        <w:spacing w:after="0" w:line="360" w:lineRule="auto"/>
        <w:ind w:left="2552" w:right="23" w:hanging="567"/>
        <w:jc w:val="both"/>
        <w:rPr>
          <w:rFonts w:ascii="Bookman Old Style" w:hAnsi="Bookman Old Style" w:cstheme="minorHAnsi"/>
          <w:color w:val="000000" w:themeColor="text1"/>
        </w:rPr>
      </w:pPr>
      <w:r w:rsidRPr="008444BC">
        <w:rPr>
          <w:rFonts w:ascii="Bookman Old Style" w:hAnsi="Bookman Old Style" w:cs="Arial"/>
          <w:color w:val="000000" w:themeColor="text1"/>
          <w:lang w:val="id-ID"/>
        </w:rPr>
        <w:t xml:space="preserve">Pengawasan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dimaksud</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(1) </w:t>
      </w:r>
      <w:proofErr w:type="spellStart"/>
      <w:r w:rsidRPr="008444BC">
        <w:rPr>
          <w:rFonts w:ascii="Bookman Old Style" w:hAnsi="Bookman Old Style" w:cs="Arial"/>
          <w:color w:val="000000" w:themeColor="text1"/>
        </w:rPr>
        <w:t>terdiri</w:t>
      </w:r>
      <w:proofErr w:type="spellEnd"/>
      <w:r w:rsidRPr="008444BC">
        <w:rPr>
          <w:rFonts w:ascii="Bookman Old Style" w:hAnsi="Bookman Old Style" w:cs="Arial"/>
          <w:color w:val="000000" w:themeColor="text1"/>
          <w:lang w:val="id-ID"/>
        </w:rPr>
        <w:t xml:space="preserve"> atas</w:t>
      </w:r>
      <w:r w:rsidRPr="008444BC">
        <w:rPr>
          <w:rFonts w:ascii="Bookman Old Style" w:hAnsi="Bookman Old Style" w:cs="Arial"/>
          <w:color w:val="000000" w:themeColor="text1"/>
        </w:rPr>
        <w:t>:</w:t>
      </w:r>
    </w:p>
    <w:p w14:paraId="2C106624" w14:textId="3B837831" w:rsidR="00FC214E" w:rsidRPr="008444BC" w:rsidRDefault="00130E69">
      <w:pPr>
        <w:pStyle w:val="Style"/>
        <w:numPr>
          <w:ilvl w:val="1"/>
          <w:numId w:val="111"/>
        </w:numPr>
        <w:tabs>
          <w:tab w:val="left" w:pos="3119"/>
        </w:tabs>
        <w:spacing w:after="0" w:line="360" w:lineRule="auto"/>
        <w:ind w:left="3119" w:right="23" w:hanging="599"/>
        <w:contextualSpacing/>
        <w:jc w:val="both"/>
        <w:rPr>
          <w:rFonts w:ascii="Bookman Old Style" w:hAnsi="Bookman Old Style" w:cs="Arial"/>
          <w:color w:val="000000" w:themeColor="text1"/>
          <w:lang w:val="id-ID"/>
        </w:rPr>
      </w:pPr>
      <w:r w:rsidRPr="008444BC">
        <w:rPr>
          <w:rFonts w:ascii="Bookman Old Style" w:hAnsi="Bookman Old Style" w:cs="Arial"/>
          <w:color w:val="000000" w:themeColor="text1"/>
        </w:rPr>
        <w:t>P</w:t>
      </w:r>
      <w:r w:rsidR="00FC214E" w:rsidRPr="008444BC">
        <w:rPr>
          <w:rFonts w:ascii="Bookman Old Style" w:hAnsi="Bookman Old Style" w:cs="Arial"/>
          <w:color w:val="000000" w:themeColor="text1"/>
          <w:lang w:val="id-ID"/>
        </w:rPr>
        <w:t>engawasan rutin;</w:t>
      </w:r>
      <w:r w:rsidR="00FC214E" w:rsidRPr="008444BC">
        <w:rPr>
          <w:rFonts w:ascii="Bookman Old Style" w:hAnsi="Bookman Old Style" w:cs="Arial"/>
          <w:color w:val="000000" w:themeColor="text1"/>
        </w:rPr>
        <w:t xml:space="preserve"> dan</w:t>
      </w:r>
    </w:p>
    <w:p w14:paraId="67C37538" w14:textId="3DA6C239" w:rsidR="00FC214E" w:rsidRPr="004E5A1F" w:rsidRDefault="00130E69" w:rsidP="004E5A1F">
      <w:pPr>
        <w:pStyle w:val="Style"/>
        <w:numPr>
          <w:ilvl w:val="1"/>
          <w:numId w:val="111"/>
        </w:numPr>
        <w:tabs>
          <w:tab w:val="left" w:pos="3119"/>
        </w:tabs>
        <w:spacing w:after="0" w:line="360" w:lineRule="auto"/>
        <w:ind w:left="3119" w:right="23" w:hanging="599"/>
        <w:contextualSpacing/>
        <w:jc w:val="both"/>
        <w:rPr>
          <w:rFonts w:ascii="Bookman Old Style" w:hAnsi="Bookman Old Style" w:cs="Arial"/>
          <w:color w:val="000000" w:themeColor="text1"/>
          <w:lang w:val="id-ID"/>
        </w:rPr>
      </w:pPr>
      <w:r w:rsidRPr="008444BC">
        <w:rPr>
          <w:rFonts w:ascii="Bookman Old Style" w:hAnsi="Bookman Old Style" w:cs="Arial"/>
          <w:color w:val="000000" w:themeColor="text1"/>
        </w:rPr>
        <w:t>P</w:t>
      </w:r>
      <w:r w:rsidR="00FC214E" w:rsidRPr="008444BC">
        <w:rPr>
          <w:rFonts w:ascii="Bookman Old Style" w:hAnsi="Bookman Old Style" w:cs="Arial"/>
          <w:color w:val="000000" w:themeColor="text1"/>
          <w:lang w:val="id-ID"/>
        </w:rPr>
        <w:t>engawasan insidental</w:t>
      </w:r>
      <w:r w:rsidR="00FC214E" w:rsidRPr="008444BC">
        <w:rPr>
          <w:rFonts w:ascii="Bookman Old Style" w:hAnsi="Bookman Old Style" w:cs="Arial"/>
          <w:color w:val="000000" w:themeColor="text1"/>
        </w:rPr>
        <w:t>.</w:t>
      </w:r>
    </w:p>
    <w:p w14:paraId="3F89B078" w14:textId="66ECA00E" w:rsidR="00FC214E" w:rsidRPr="008444BC" w:rsidRDefault="00FC214E">
      <w:pPr>
        <w:pStyle w:val="ListParagraph"/>
        <w:numPr>
          <w:ilvl w:val="0"/>
          <w:numId w:val="111"/>
        </w:numPr>
        <w:autoSpaceDE w:val="0"/>
        <w:autoSpaceDN w:val="0"/>
        <w:adjustRightInd w:val="0"/>
        <w:spacing w:after="0" w:line="360" w:lineRule="auto"/>
        <w:ind w:left="2520" w:hanging="540"/>
        <w:jc w:val="both"/>
        <w:rPr>
          <w:rFonts w:ascii="Bookman Old Style" w:hAnsi="Bookman Old Style"/>
          <w:color w:val="000000" w:themeColor="text1"/>
          <w:sz w:val="24"/>
          <w:szCs w:val="24"/>
        </w:rPr>
      </w:pPr>
      <w:r w:rsidRPr="008444BC">
        <w:rPr>
          <w:rFonts w:ascii="Bookman Old Style" w:hAnsi="Bookman Old Style" w:cs="Arial"/>
          <w:color w:val="000000" w:themeColor="text1"/>
          <w:sz w:val="24"/>
          <w:szCs w:val="24"/>
        </w:rPr>
        <w:t xml:space="preserve">Dalam hal </w:t>
      </w:r>
      <w:r w:rsidRPr="008444BC">
        <w:rPr>
          <w:rFonts w:ascii="Bookman Old Style" w:hAnsi="Bookman Old Style" w:cs="Arial"/>
          <w:sz w:val="24"/>
          <w:szCs w:val="24"/>
        </w:rPr>
        <w:t xml:space="preserve">Pelaku Usaha melakukan lebih dari 1 (satu) kegiatan usaha dengan tingkat </w:t>
      </w:r>
      <w:r w:rsidR="001548C9" w:rsidRPr="004E5A1F">
        <w:rPr>
          <w:rFonts w:ascii="Bookman Old Style" w:hAnsi="Bookman Old Style"/>
          <w:color w:val="000000" w:themeColor="text1"/>
          <w:sz w:val="24"/>
          <w:szCs w:val="24"/>
        </w:rPr>
        <w:t>R</w:t>
      </w:r>
      <w:proofErr w:type="spellStart"/>
      <w:r w:rsidR="001548C9" w:rsidRPr="008444BC">
        <w:rPr>
          <w:rFonts w:ascii="Bookman Old Style" w:eastAsia="Times New Roman" w:hAnsi="Bookman Old Style" w:cs="Times New Roman"/>
          <w:color w:val="000000" w:themeColor="text1"/>
          <w:sz w:val="24"/>
          <w:szCs w:val="24"/>
          <w:lang w:val="en-US"/>
        </w:rPr>
        <w:t>isiko</w:t>
      </w:r>
      <w:proofErr w:type="spellEnd"/>
      <w:r w:rsidR="001548C9" w:rsidRPr="004E5A1F">
        <w:rPr>
          <w:rFonts w:ascii="Bookman Old Style" w:hAnsi="Bookman Old Style"/>
          <w:color w:val="000000" w:themeColor="text1"/>
          <w:sz w:val="24"/>
          <w:szCs w:val="24"/>
        </w:rPr>
        <w:t xml:space="preserve"> </w:t>
      </w:r>
      <w:r w:rsidRPr="008444BC">
        <w:rPr>
          <w:rFonts w:ascii="Bookman Old Style" w:hAnsi="Bookman Old Style" w:cs="Arial"/>
          <w:sz w:val="24"/>
          <w:szCs w:val="24"/>
        </w:rPr>
        <w:t xml:space="preserve">kegiatan usaha yang berbeda di 1 (satu) titik lokasi yang sama, Pengawasan dilakukan untuk setiap tingkat </w:t>
      </w:r>
      <w:r w:rsidR="001548C9" w:rsidRPr="004E5A1F">
        <w:rPr>
          <w:rFonts w:ascii="Bookman Old Style" w:hAnsi="Bookman Old Style"/>
          <w:color w:val="000000" w:themeColor="text1"/>
          <w:sz w:val="24"/>
          <w:szCs w:val="24"/>
        </w:rPr>
        <w:t>R</w:t>
      </w:r>
      <w:proofErr w:type="spellStart"/>
      <w:r w:rsidR="001548C9" w:rsidRPr="008444BC">
        <w:rPr>
          <w:rFonts w:ascii="Bookman Old Style" w:eastAsia="Times New Roman" w:hAnsi="Bookman Old Style" w:cs="Times New Roman"/>
          <w:color w:val="000000" w:themeColor="text1"/>
          <w:sz w:val="24"/>
          <w:szCs w:val="24"/>
          <w:lang w:val="en-US"/>
        </w:rPr>
        <w:t>isiko</w:t>
      </w:r>
      <w:proofErr w:type="spellEnd"/>
      <w:r w:rsidRPr="008444BC">
        <w:rPr>
          <w:rFonts w:ascii="Bookman Old Style" w:hAnsi="Bookman Old Style" w:cs="Arial"/>
          <w:sz w:val="24"/>
          <w:szCs w:val="24"/>
        </w:rPr>
        <w:t>.</w:t>
      </w:r>
    </w:p>
    <w:p w14:paraId="47F4F79A" w14:textId="77777777" w:rsidR="00BF3B16" w:rsidRPr="004E5A1F" w:rsidRDefault="00BF3B16">
      <w:pPr>
        <w:spacing w:after="0" w:line="360" w:lineRule="auto"/>
        <w:jc w:val="center"/>
        <w:rPr>
          <w:rFonts w:ascii="Bookman Old Style" w:hAnsi="Bookman Old Style"/>
          <w:sz w:val="24"/>
          <w:szCs w:val="24"/>
        </w:rPr>
      </w:pPr>
    </w:p>
    <w:p w14:paraId="1BCB9FCC" w14:textId="20F76906" w:rsidR="00BF3B16" w:rsidRPr="008444BC" w:rsidRDefault="00BF3B16">
      <w:pPr>
        <w:pStyle w:val="Heading8"/>
        <w:spacing w:before="0" w:after="0" w:line="360" w:lineRule="auto"/>
        <w:ind w:left="2160"/>
        <w:rPr>
          <w:szCs w:val="24"/>
          <w:lang w:val="en-US"/>
        </w:rPr>
      </w:pPr>
      <w:proofErr w:type="spellStart"/>
      <w:r w:rsidRPr="008444BC">
        <w:rPr>
          <w:szCs w:val="24"/>
          <w:lang w:val="en-US"/>
        </w:rPr>
        <w:t>Bagian</w:t>
      </w:r>
      <w:proofErr w:type="spellEnd"/>
      <w:r w:rsidRPr="008444BC">
        <w:rPr>
          <w:szCs w:val="24"/>
          <w:lang w:val="en-US"/>
        </w:rPr>
        <w:t xml:space="preserve"> </w:t>
      </w:r>
      <w:proofErr w:type="spellStart"/>
      <w:r w:rsidRPr="008444BC">
        <w:rPr>
          <w:szCs w:val="24"/>
          <w:lang w:val="en-US"/>
        </w:rPr>
        <w:t>Kedua</w:t>
      </w:r>
      <w:proofErr w:type="spellEnd"/>
    </w:p>
    <w:p w14:paraId="2E4DD4D0" w14:textId="45E97D42" w:rsidR="00BF3B16" w:rsidRPr="008444BC" w:rsidRDefault="00BF3B16">
      <w:pPr>
        <w:pStyle w:val="Heading8"/>
        <w:spacing w:before="0" w:after="0" w:line="360" w:lineRule="auto"/>
        <w:ind w:left="2160"/>
        <w:rPr>
          <w:rFonts w:eastAsia="Bookman Old Style" w:cs="Bookman Old Style"/>
          <w:iCs/>
          <w:szCs w:val="24"/>
          <w:lang w:val="en-US"/>
        </w:rPr>
      </w:pPr>
      <w:proofErr w:type="spellStart"/>
      <w:r w:rsidRPr="008444BC">
        <w:rPr>
          <w:rFonts w:eastAsia="Bookman Old Style" w:cs="Bookman Old Style"/>
          <w:szCs w:val="24"/>
          <w:lang w:val="en-US"/>
        </w:rPr>
        <w:t>Pengawasan</w:t>
      </w:r>
      <w:proofErr w:type="spellEnd"/>
      <w:r w:rsidRPr="008444BC">
        <w:rPr>
          <w:rFonts w:eastAsia="Bookman Old Style" w:cs="Bookman Old Style"/>
          <w:iCs/>
          <w:szCs w:val="24"/>
          <w:lang w:val="en-US"/>
        </w:rPr>
        <w:t xml:space="preserve"> </w:t>
      </w:r>
      <w:proofErr w:type="spellStart"/>
      <w:r w:rsidRPr="008444BC">
        <w:rPr>
          <w:rFonts w:eastAsia="Bookman Old Style" w:cs="Bookman Old Style"/>
          <w:iCs/>
          <w:szCs w:val="24"/>
          <w:lang w:val="en-US"/>
        </w:rPr>
        <w:t>Rutin</w:t>
      </w:r>
      <w:proofErr w:type="spellEnd"/>
      <w:r w:rsidRPr="008444BC">
        <w:rPr>
          <w:rFonts w:eastAsia="Bookman Old Style" w:cs="Bookman Old Style"/>
          <w:iCs/>
          <w:szCs w:val="24"/>
          <w:lang w:val="en-US"/>
        </w:rPr>
        <w:t xml:space="preserve"> </w:t>
      </w:r>
    </w:p>
    <w:p w14:paraId="2977282A" w14:textId="77777777" w:rsidR="00BF3B16" w:rsidRPr="004E5A1F" w:rsidRDefault="00BF3B16" w:rsidP="004E5A1F">
      <w:pPr>
        <w:spacing w:after="0" w:line="360" w:lineRule="auto"/>
        <w:rPr>
          <w:szCs w:val="24"/>
          <w:lang w:val="en-US"/>
        </w:rPr>
      </w:pPr>
    </w:p>
    <w:p w14:paraId="7E662340" w14:textId="4A544769" w:rsidR="000068F7" w:rsidRPr="004E5A1F" w:rsidRDefault="000068F7" w:rsidP="004E5A1F">
      <w:pPr>
        <w:pStyle w:val="Heading8"/>
        <w:spacing w:before="0" w:after="0" w:line="360" w:lineRule="auto"/>
        <w:ind w:left="1985"/>
        <w:rPr>
          <w:i/>
          <w:szCs w:val="24"/>
          <w:lang w:val="en-US"/>
        </w:rPr>
      </w:pPr>
      <w:r w:rsidRPr="004E5A1F">
        <w:rPr>
          <w:szCs w:val="24"/>
        </w:rPr>
        <w:t>Pasal</w:t>
      </w:r>
      <w:r w:rsidR="00BF3B16" w:rsidRPr="004E5A1F">
        <w:rPr>
          <w:szCs w:val="24"/>
          <w:lang w:val="en-US"/>
        </w:rPr>
        <w:t xml:space="preserve"> 29</w:t>
      </w:r>
    </w:p>
    <w:p w14:paraId="0B55BD77" w14:textId="1C9E06C8" w:rsidR="00FB4702" w:rsidRPr="004E5A1F" w:rsidRDefault="000068F7" w:rsidP="004E5A1F">
      <w:pPr>
        <w:pStyle w:val="Style"/>
        <w:numPr>
          <w:ilvl w:val="0"/>
          <w:numId w:val="290"/>
        </w:numPr>
        <w:spacing w:after="0" w:line="360" w:lineRule="auto"/>
        <w:ind w:left="2552" w:right="23" w:hanging="572"/>
        <w:jc w:val="both"/>
        <w:rPr>
          <w:rFonts w:ascii="Bookman Old Style" w:hAnsi="Bookman Old Style" w:cs="Arial"/>
          <w:color w:val="000000" w:themeColor="text1"/>
          <w:lang w:val="id-ID"/>
        </w:rPr>
      </w:pPr>
      <w:r w:rsidRPr="004E5A1F">
        <w:rPr>
          <w:rFonts w:ascii="Bookman Old Style" w:hAnsi="Bookman Old Style" w:cs="Arial"/>
          <w:color w:val="000000" w:themeColor="text1"/>
          <w:lang w:val="id-ID"/>
        </w:rPr>
        <w:t>Pengawasan r</w:t>
      </w:r>
      <w:r w:rsidR="007D614C" w:rsidRPr="004E5A1F">
        <w:rPr>
          <w:rFonts w:ascii="Bookman Old Style" w:hAnsi="Bookman Old Style" w:cs="Arial"/>
          <w:color w:val="000000" w:themeColor="text1"/>
          <w:lang w:val="id-ID"/>
        </w:rPr>
        <w:t>utin sebagaimana dimaksud dalam</w:t>
      </w:r>
      <w:r w:rsidR="001548C9" w:rsidRPr="00FB122D">
        <w:rPr>
          <w:rFonts w:ascii="Bookman Old Style" w:hAnsi="Bookman Old Style" w:cs="Arial"/>
          <w:color w:val="000000" w:themeColor="text1"/>
          <w:lang w:val="en-AU"/>
        </w:rPr>
        <w:t xml:space="preserve"> </w:t>
      </w:r>
      <w:r w:rsidR="00B25AC8" w:rsidRPr="00FB122D">
        <w:rPr>
          <w:rFonts w:ascii="Bookman Old Style" w:hAnsi="Bookman Old Style" w:cs="Arial"/>
          <w:color w:val="000000" w:themeColor="text1"/>
          <w:lang w:val="en-AU"/>
        </w:rPr>
        <w:t xml:space="preserve">    </w:t>
      </w:r>
      <w:r w:rsidRPr="004E5A1F">
        <w:rPr>
          <w:rFonts w:ascii="Bookman Old Style" w:hAnsi="Bookman Old Style" w:cs="Arial"/>
          <w:color w:val="000000" w:themeColor="text1"/>
          <w:lang w:val="id-ID"/>
        </w:rPr>
        <w:t xml:space="preserve">Pasal </w:t>
      </w:r>
      <w:r w:rsidR="00E466FA" w:rsidRPr="002943E6">
        <w:rPr>
          <w:rFonts w:ascii="Bookman Old Style" w:hAnsi="Bookman Old Style" w:cs="Arial"/>
          <w:color w:val="000000" w:themeColor="text1"/>
        </w:rPr>
        <w:t>2</w:t>
      </w:r>
      <w:r w:rsidR="00BF3B16" w:rsidRPr="00FB122D">
        <w:rPr>
          <w:rFonts w:ascii="Bookman Old Style" w:hAnsi="Bookman Old Style" w:cs="Arial"/>
          <w:color w:val="000000" w:themeColor="text1"/>
        </w:rPr>
        <w:t>8</w:t>
      </w:r>
      <w:r w:rsidRPr="004E5A1F">
        <w:rPr>
          <w:rFonts w:ascii="Bookman Old Style" w:hAnsi="Bookman Old Style" w:cs="Arial"/>
          <w:color w:val="000000" w:themeColor="text1"/>
          <w:lang w:val="id-ID"/>
        </w:rPr>
        <w:t xml:space="preserve"> ayat (</w:t>
      </w:r>
      <w:r w:rsidR="005D49BD" w:rsidRPr="002943E6">
        <w:rPr>
          <w:rFonts w:ascii="Bookman Old Style" w:hAnsi="Bookman Old Style" w:cs="Arial"/>
          <w:color w:val="000000" w:themeColor="text1"/>
        </w:rPr>
        <w:t>3</w:t>
      </w:r>
      <w:r w:rsidRPr="004E5A1F">
        <w:rPr>
          <w:rFonts w:ascii="Bookman Old Style" w:hAnsi="Bookman Old Style" w:cs="Arial"/>
          <w:color w:val="000000" w:themeColor="text1"/>
          <w:lang w:val="id-ID"/>
        </w:rPr>
        <w:t xml:space="preserve">) huruf a dilakukan </w:t>
      </w:r>
      <w:r w:rsidR="00FB4702" w:rsidRPr="004E5A1F">
        <w:rPr>
          <w:rFonts w:ascii="Bookman Old Style" w:hAnsi="Bookman Old Style" w:cs="Arial"/>
          <w:color w:val="000000" w:themeColor="text1"/>
          <w:lang w:val="id-ID"/>
        </w:rPr>
        <w:t>melalui:</w:t>
      </w:r>
    </w:p>
    <w:p w14:paraId="24D3A048" w14:textId="77369116" w:rsidR="00FB4702" w:rsidRPr="008444BC" w:rsidRDefault="00687A8E" w:rsidP="004E5A1F">
      <w:pPr>
        <w:numPr>
          <w:ilvl w:val="1"/>
          <w:numId w:val="53"/>
        </w:numPr>
        <w:tabs>
          <w:tab w:val="left" w:pos="3119"/>
        </w:tabs>
        <w:spacing w:after="0" w:line="360" w:lineRule="auto"/>
        <w:ind w:left="3119" w:hanging="566"/>
        <w:jc w:val="both"/>
        <w:rPr>
          <w:rFonts w:ascii="Bookman Old Style" w:hAnsi="Bookman Old Style"/>
          <w:color w:val="000000"/>
          <w:sz w:val="24"/>
          <w:szCs w:val="24"/>
        </w:rPr>
      </w:pPr>
      <w:proofErr w:type="spellStart"/>
      <w:r w:rsidRPr="004E5A1F">
        <w:rPr>
          <w:rFonts w:ascii="Bookman Old Style" w:hAnsi="Bookman Old Style"/>
          <w:color w:val="000000"/>
          <w:sz w:val="24"/>
          <w:szCs w:val="24"/>
          <w:lang w:val="en-US"/>
        </w:rPr>
        <w:t>l</w:t>
      </w:r>
      <w:r w:rsidR="00EA426E" w:rsidRPr="008444BC">
        <w:rPr>
          <w:rFonts w:ascii="Bookman Old Style" w:hAnsi="Bookman Old Style"/>
          <w:color w:val="000000"/>
          <w:sz w:val="24"/>
          <w:szCs w:val="24"/>
          <w:lang w:val="en-US"/>
        </w:rPr>
        <w:t>aporan</w:t>
      </w:r>
      <w:proofErr w:type="spellEnd"/>
      <w:r w:rsidR="00EA426E" w:rsidRPr="008444BC">
        <w:rPr>
          <w:rFonts w:ascii="Bookman Old Style" w:hAnsi="Bookman Old Style"/>
          <w:color w:val="000000"/>
          <w:sz w:val="24"/>
          <w:szCs w:val="24"/>
          <w:lang w:val="en-US"/>
        </w:rPr>
        <w:t xml:space="preserve"> </w:t>
      </w:r>
      <w:proofErr w:type="spellStart"/>
      <w:r w:rsidR="00EA426E" w:rsidRPr="008444BC">
        <w:rPr>
          <w:rFonts w:ascii="Bookman Old Style" w:hAnsi="Bookman Old Style"/>
          <w:color w:val="000000"/>
          <w:sz w:val="24"/>
          <w:szCs w:val="24"/>
          <w:lang w:val="en-US"/>
        </w:rPr>
        <w:t>Pelaku</w:t>
      </w:r>
      <w:proofErr w:type="spellEnd"/>
      <w:r w:rsidR="00EA426E" w:rsidRPr="008444BC">
        <w:rPr>
          <w:rFonts w:ascii="Bookman Old Style" w:hAnsi="Bookman Old Style"/>
          <w:color w:val="000000"/>
          <w:sz w:val="24"/>
          <w:szCs w:val="24"/>
          <w:lang w:val="en-US"/>
        </w:rPr>
        <w:t xml:space="preserve"> Usaha</w:t>
      </w:r>
      <w:r w:rsidR="003B2C09" w:rsidRPr="008444BC">
        <w:rPr>
          <w:rFonts w:ascii="Bookman Old Style" w:eastAsia="Bookman Old Style" w:hAnsi="Bookman Old Style" w:cs="Bookman Old Style"/>
          <w:sz w:val="24"/>
          <w:szCs w:val="24"/>
          <w:lang w:val="en-US"/>
        </w:rPr>
        <w:t>; dan</w:t>
      </w:r>
    </w:p>
    <w:p w14:paraId="53623860" w14:textId="6EA833D6" w:rsidR="00FB4702" w:rsidRPr="004E5A1F" w:rsidRDefault="00FB4702">
      <w:pPr>
        <w:numPr>
          <w:ilvl w:val="1"/>
          <w:numId w:val="53"/>
        </w:numPr>
        <w:tabs>
          <w:tab w:val="left" w:pos="3119"/>
        </w:tabs>
        <w:spacing w:after="0" w:line="360" w:lineRule="auto"/>
        <w:ind w:left="3119" w:hanging="566"/>
        <w:jc w:val="both"/>
        <w:rPr>
          <w:rFonts w:ascii="Bookman Old Style" w:hAnsi="Bookman Old Style"/>
          <w:color w:val="000000"/>
          <w:sz w:val="24"/>
          <w:szCs w:val="24"/>
        </w:rPr>
      </w:pPr>
      <w:proofErr w:type="spellStart"/>
      <w:r w:rsidRPr="008444BC">
        <w:rPr>
          <w:rFonts w:ascii="Bookman Old Style" w:hAnsi="Bookman Old Style"/>
          <w:color w:val="000000"/>
          <w:sz w:val="24"/>
          <w:szCs w:val="24"/>
          <w:lang w:val="en-US"/>
        </w:rPr>
        <w:t>inspeksi</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lapangan</w:t>
      </w:r>
      <w:proofErr w:type="spellEnd"/>
      <w:r w:rsidR="003B2C09" w:rsidRPr="008444BC">
        <w:rPr>
          <w:rFonts w:ascii="Bookman Old Style" w:hAnsi="Bookman Old Style"/>
          <w:color w:val="000000"/>
          <w:sz w:val="24"/>
          <w:szCs w:val="24"/>
          <w:lang w:val="en-US"/>
        </w:rPr>
        <w:t>.</w:t>
      </w:r>
    </w:p>
    <w:p w14:paraId="591EF904" w14:textId="0922947C" w:rsidR="00687A8E" w:rsidRPr="004E5A1F" w:rsidRDefault="00920CB2" w:rsidP="004E5A1F">
      <w:pPr>
        <w:pStyle w:val="Style"/>
        <w:numPr>
          <w:ilvl w:val="0"/>
          <w:numId w:val="290"/>
        </w:numPr>
        <w:spacing w:after="0" w:line="360" w:lineRule="auto"/>
        <w:ind w:left="2552" w:right="23" w:hanging="567"/>
        <w:jc w:val="both"/>
        <w:rPr>
          <w:rFonts w:ascii="Bookman Old Style" w:hAnsi="Bookman Old Style" w:cs="Arial"/>
          <w:color w:val="000000" w:themeColor="text1"/>
          <w:lang w:val="id-ID"/>
        </w:rPr>
      </w:pPr>
      <w:proofErr w:type="spellStart"/>
      <w:r w:rsidRPr="004E5A1F">
        <w:rPr>
          <w:rFonts w:ascii="Bookman Old Style" w:hAnsi="Bookman Old Style" w:cs="Arial"/>
          <w:color w:val="000000" w:themeColor="text1"/>
        </w:rPr>
        <w:t>Pengawasan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rutin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melalui</w:t>
      </w:r>
      <w:proofErr w:type="spellEnd"/>
      <w:r w:rsidRPr="004E5A1F">
        <w:rPr>
          <w:rFonts w:ascii="Bookman Old Style" w:hAnsi="Bookman Old Style" w:cs="Arial"/>
          <w:color w:val="000000" w:themeColor="text1"/>
        </w:rPr>
        <w:t xml:space="preserve"> </w:t>
      </w:r>
      <w:proofErr w:type="spellStart"/>
      <w:r w:rsidR="00687A8E" w:rsidRPr="008444BC">
        <w:rPr>
          <w:rFonts w:ascii="Bookman Old Style" w:hAnsi="Bookman Old Style" w:cs="Arial"/>
          <w:color w:val="000000" w:themeColor="text1"/>
        </w:rPr>
        <w:t>L</w:t>
      </w:r>
      <w:r w:rsidR="0097490C" w:rsidRPr="008444BC">
        <w:rPr>
          <w:rFonts w:ascii="Bookman Old Style" w:hAnsi="Bookman Old Style" w:cs="Arial"/>
          <w:color w:val="000000" w:themeColor="text1"/>
        </w:rPr>
        <w:t>aporan</w:t>
      </w:r>
      <w:proofErr w:type="spellEnd"/>
      <w:r w:rsidR="0097490C" w:rsidRPr="008444BC">
        <w:rPr>
          <w:rFonts w:ascii="Bookman Old Style" w:hAnsi="Bookman Old Style" w:cs="Arial"/>
          <w:color w:val="000000" w:themeColor="text1"/>
        </w:rPr>
        <w:t xml:space="preserve"> </w:t>
      </w:r>
      <w:proofErr w:type="spellStart"/>
      <w:r w:rsidR="00EA426E" w:rsidRPr="008444BC">
        <w:rPr>
          <w:rFonts w:ascii="Bookman Old Style" w:hAnsi="Bookman Old Style" w:cs="Arial"/>
          <w:color w:val="000000" w:themeColor="text1"/>
        </w:rPr>
        <w:t>Pelaku</w:t>
      </w:r>
      <w:proofErr w:type="spellEnd"/>
      <w:r w:rsidR="00EA426E" w:rsidRPr="008444BC">
        <w:rPr>
          <w:rFonts w:ascii="Bookman Old Style" w:hAnsi="Bookman Old Style" w:cs="Arial"/>
          <w:color w:val="000000" w:themeColor="text1"/>
        </w:rPr>
        <w:t xml:space="preserve"> Usaha </w:t>
      </w:r>
      <w:proofErr w:type="spellStart"/>
      <w:r w:rsidR="00EA426E" w:rsidRPr="008444BC">
        <w:rPr>
          <w:rFonts w:ascii="Bookman Old Style" w:hAnsi="Bookman Old Style" w:cs="Arial"/>
          <w:color w:val="000000" w:themeColor="text1"/>
        </w:rPr>
        <w:t>sebagaimana</w:t>
      </w:r>
      <w:proofErr w:type="spellEnd"/>
      <w:r w:rsidR="00EA426E" w:rsidRPr="008444BC">
        <w:rPr>
          <w:rFonts w:ascii="Bookman Old Style" w:hAnsi="Bookman Old Style" w:cs="Arial"/>
          <w:color w:val="000000" w:themeColor="text1"/>
        </w:rPr>
        <w:t xml:space="preserve"> </w:t>
      </w:r>
      <w:proofErr w:type="spellStart"/>
      <w:r w:rsidR="00EA426E" w:rsidRPr="008444BC">
        <w:rPr>
          <w:rFonts w:ascii="Bookman Old Style" w:hAnsi="Bookman Old Style" w:cs="Arial"/>
          <w:color w:val="000000" w:themeColor="text1"/>
        </w:rPr>
        <w:t>dimaksud</w:t>
      </w:r>
      <w:proofErr w:type="spellEnd"/>
      <w:r w:rsidR="00EA426E" w:rsidRPr="008444BC">
        <w:rPr>
          <w:rFonts w:ascii="Bookman Old Style" w:hAnsi="Bookman Old Style" w:cs="Arial"/>
          <w:color w:val="000000" w:themeColor="text1"/>
        </w:rPr>
        <w:t xml:space="preserve"> </w:t>
      </w:r>
      <w:r w:rsidR="0097490C" w:rsidRPr="008444BC">
        <w:rPr>
          <w:rFonts w:ascii="Bookman Old Style" w:hAnsi="Bookman Old Style" w:cs="Arial"/>
          <w:color w:val="000000" w:themeColor="text1"/>
        </w:rPr>
        <w:t xml:space="preserve">pada </w:t>
      </w:r>
      <w:proofErr w:type="spellStart"/>
      <w:r w:rsidR="0097490C" w:rsidRPr="008444BC">
        <w:rPr>
          <w:rFonts w:ascii="Bookman Old Style" w:hAnsi="Bookman Old Style" w:cs="Arial"/>
          <w:color w:val="000000" w:themeColor="text1"/>
        </w:rPr>
        <w:t>ayat</w:t>
      </w:r>
      <w:proofErr w:type="spellEnd"/>
      <w:r w:rsidR="0097490C" w:rsidRPr="008444BC">
        <w:rPr>
          <w:rFonts w:ascii="Bookman Old Style" w:hAnsi="Bookman Old Style" w:cs="Arial"/>
          <w:color w:val="000000" w:themeColor="text1"/>
        </w:rPr>
        <w:t xml:space="preserve"> (1) </w:t>
      </w:r>
      <w:proofErr w:type="spellStart"/>
      <w:r w:rsidR="0097490C" w:rsidRPr="008444BC">
        <w:rPr>
          <w:rFonts w:ascii="Bookman Old Style" w:hAnsi="Bookman Old Style" w:cs="Arial"/>
          <w:color w:val="000000" w:themeColor="text1"/>
        </w:rPr>
        <w:t>huruf</w:t>
      </w:r>
      <w:proofErr w:type="spellEnd"/>
      <w:r w:rsidR="0097490C" w:rsidRPr="008444BC">
        <w:rPr>
          <w:rFonts w:ascii="Bookman Old Style" w:hAnsi="Bookman Old Style" w:cs="Arial"/>
          <w:color w:val="000000" w:themeColor="text1"/>
        </w:rPr>
        <w:t xml:space="preserve"> a </w:t>
      </w:r>
      <w:proofErr w:type="spellStart"/>
      <w:r w:rsidR="00687A8E" w:rsidRPr="008444BC">
        <w:rPr>
          <w:rFonts w:ascii="Bookman Old Style" w:hAnsi="Bookman Old Style" w:cs="Arial"/>
          <w:color w:val="000000" w:themeColor="text1"/>
        </w:rPr>
        <w:t>dilakukan</w:t>
      </w:r>
      <w:proofErr w:type="spellEnd"/>
      <w:r w:rsidR="00687A8E" w:rsidRPr="008444BC">
        <w:rPr>
          <w:rFonts w:ascii="Bookman Old Style" w:hAnsi="Bookman Old Style" w:cs="Arial"/>
          <w:color w:val="000000" w:themeColor="text1"/>
        </w:rPr>
        <w:t xml:space="preserve"> </w:t>
      </w:r>
      <w:proofErr w:type="spellStart"/>
      <w:r w:rsidR="00687A8E" w:rsidRPr="008444BC">
        <w:rPr>
          <w:rFonts w:ascii="Bookman Old Style" w:hAnsi="Bookman Old Style" w:cs="Arial"/>
          <w:color w:val="000000" w:themeColor="text1"/>
        </w:rPr>
        <w:t>atas</w:t>
      </w:r>
      <w:proofErr w:type="spellEnd"/>
      <w:r w:rsidR="00687A8E" w:rsidRPr="008444BC">
        <w:rPr>
          <w:rFonts w:ascii="Bookman Old Style" w:hAnsi="Bookman Old Style" w:cs="Arial"/>
          <w:color w:val="000000" w:themeColor="text1"/>
        </w:rPr>
        <w:t xml:space="preserve"> </w:t>
      </w:r>
      <w:r w:rsidR="00687A8E" w:rsidRPr="008444BC">
        <w:rPr>
          <w:rFonts w:ascii="Bookman Old Style" w:eastAsia="Calibri" w:hAnsi="Bookman Old Style" w:cs="Calibri"/>
          <w:color w:val="000000"/>
          <w:lang w:val="id-ID"/>
        </w:rPr>
        <w:t>laporan yang disampaikan oleh</w:t>
      </w:r>
      <w:r w:rsidR="00687A8E" w:rsidRPr="008444BC">
        <w:rPr>
          <w:rFonts w:ascii="Bookman Old Style" w:hAnsi="Bookman Old Style" w:cs="Arial"/>
          <w:color w:val="000000" w:themeColor="text1"/>
        </w:rPr>
        <w:t xml:space="preserve"> </w:t>
      </w:r>
      <w:r w:rsidR="00687A8E" w:rsidRPr="008444BC">
        <w:rPr>
          <w:rFonts w:ascii="Bookman Old Style" w:eastAsia="Calibri" w:hAnsi="Bookman Old Style" w:cs="Calibri"/>
          <w:color w:val="000000"/>
          <w:lang w:val="id-ID"/>
        </w:rPr>
        <w:t>Pelaku Usaha kepada</w:t>
      </w:r>
      <w:r w:rsidR="00687A8E" w:rsidRPr="008444BC">
        <w:rPr>
          <w:rFonts w:ascii="Bookman Old Style" w:hAnsi="Bookman Old Style" w:cs="Arial"/>
          <w:color w:val="000000" w:themeColor="text1"/>
        </w:rPr>
        <w:t xml:space="preserve"> </w:t>
      </w:r>
      <w:r w:rsidR="00E3253D" w:rsidRPr="004E5A1F">
        <w:rPr>
          <w:rFonts w:ascii="Bookman Old Style" w:hAnsi="Bookman Old Style" w:cs="Arial"/>
          <w:color w:val="000000" w:themeColor="text1"/>
        </w:rPr>
        <w:t xml:space="preserve">BKPM, </w:t>
      </w:r>
      <w:r w:rsidR="00E3253D" w:rsidRPr="004E5A1F">
        <w:rPr>
          <w:rFonts w:ascii="Bookman Old Style" w:eastAsia="Calibri" w:hAnsi="Bookman Old Style" w:cs="Calibri"/>
          <w:color w:val="000000"/>
        </w:rPr>
        <w:t xml:space="preserve">DPMPTSP </w:t>
      </w:r>
      <w:r w:rsidR="005D49BD" w:rsidRPr="008444BC">
        <w:rPr>
          <w:rFonts w:ascii="Bookman Old Style" w:eastAsia="Calibri" w:hAnsi="Bookman Old Style" w:cs="Calibri"/>
          <w:color w:val="000000"/>
          <w:lang w:val="id-ID"/>
        </w:rPr>
        <w:t>provinsi,</w:t>
      </w:r>
      <w:r w:rsidR="005D49BD" w:rsidRPr="008444BC">
        <w:rPr>
          <w:rFonts w:ascii="Bookman Old Style" w:hAnsi="Bookman Old Style" w:cs="Arial"/>
          <w:color w:val="000000" w:themeColor="text1"/>
        </w:rPr>
        <w:t xml:space="preserve"> </w:t>
      </w:r>
      <w:r w:rsidR="00E3253D" w:rsidRPr="004E5A1F">
        <w:rPr>
          <w:rFonts w:ascii="Bookman Old Style" w:eastAsia="Calibri" w:hAnsi="Bookman Old Style" w:cs="Calibri"/>
          <w:color w:val="000000"/>
        </w:rPr>
        <w:t xml:space="preserve">DPMPTSP </w:t>
      </w:r>
      <w:r w:rsidR="005D49BD" w:rsidRPr="008444BC">
        <w:rPr>
          <w:rFonts w:ascii="Bookman Old Style" w:eastAsia="Calibri" w:hAnsi="Bookman Old Style" w:cs="Calibri"/>
          <w:color w:val="000000"/>
          <w:lang w:val="id-ID"/>
        </w:rPr>
        <w:t xml:space="preserve">kabupaten/kota, </w:t>
      </w:r>
      <w:r w:rsidR="005D49BD" w:rsidRPr="004E5A1F">
        <w:rPr>
          <w:rFonts w:ascii="Bookman Old Style" w:eastAsia="Calibri" w:hAnsi="Bookman Old Style" w:cs="Calibri"/>
          <w:color w:val="000000"/>
        </w:rPr>
        <w:t>a</w:t>
      </w:r>
      <w:r w:rsidR="005D49BD" w:rsidRPr="008444BC">
        <w:rPr>
          <w:rFonts w:ascii="Bookman Old Style" w:eastAsia="Calibri" w:hAnsi="Bookman Old Style" w:cs="Calibri"/>
          <w:color w:val="000000"/>
          <w:lang w:val="id-ID"/>
        </w:rPr>
        <w:t>dministrator KEK, dan/atau</w:t>
      </w:r>
      <w:r w:rsidR="005D49BD" w:rsidRPr="008444BC">
        <w:rPr>
          <w:rFonts w:ascii="Bookman Old Style" w:hAnsi="Bookman Old Style" w:cs="Arial"/>
          <w:color w:val="000000" w:themeColor="text1"/>
        </w:rPr>
        <w:t xml:space="preserve"> </w:t>
      </w:r>
      <w:r w:rsidR="005D49BD" w:rsidRPr="004E5A1F">
        <w:rPr>
          <w:rFonts w:ascii="Bookman Old Style" w:eastAsia="Calibri" w:hAnsi="Bookman Old Style" w:cs="Calibri"/>
          <w:color w:val="000000"/>
        </w:rPr>
        <w:t>b</w:t>
      </w:r>
      <w:r w:rsidR="005D49BD" w:rsidRPr="008444BC">
        <w:rPr>
          <w:rFonts w:ascii="Bookman Old Style" w:eastAsia="Calibri" w:hAnsi="Bookman Old Style" w:cs="Calibri"/>
          <w:color w:val="000000"/>
          <w:lang w:val="id-ID"/>
        </w:rPr>
        <w:t>ada</w:t>
      </w:r>
      <w:r w:rsidR="005D49BD" w:rsidRPr="008444BC">
        <w:rPr>
          <w:rFonts w:ascii="Bookman Old Style" w:eastAsia="Calibri" w:hAnsi="Bookman Old Style" w:cs="Calibri"/>
          <w:color w:val="000000"/>
        </w:rPr>
        <w:t xml:space="preserve">n </w:t>
      </w:r>
      <w:r w:rsidR="005D49BD" w:rsidRPr="004E5A1F">
        <w:rPr>
          <w:rFonts w:ascii="Bookman Old Style" w:eastAsia="Calibri" w:hAnsi="Bookman Old Style" w:cs="Calibri"/>
          <w:color w:val="000000"/>
        </w:rPr>
        <w:t>p</w:t>
      </w:r>
      <w:r w:rsidR="005D49BD" w:rsidRPr="008444BC">
        <w:rPr>
          <w:rFonts w:ascii="Bookman Old Style" w:eastAsia="Calibri" w:hAnsi="Bookman Old Style" w:cs="Calibri"/>
          <w:color w:val="000000"/>
          <w:lang w:val="id-ID"/>
        </w:rPr>
        <w:t>engusahaan KPBPB</w:t>
      </w:r>
      <w:r w:rsidR="00687A8E" w:rsidRPr="008444BC">
        <w:rPr>
          <w:rFonts w:ascii="Bookman Old Style" w:eastAsia="Calibri" w:hAnsi="Bookman Old Style" w:cs="Calibri"/>
          <w:color w:val="000000"/>
          <w:lang w:val="id-ID"/>
        </w:rPr>
        <w:t xml:space="preserve"> yang memuat perkembangan kegiatan usaha.</w:t>
      </w:r>
    </w:p>
    <w:p w14:paraId="4AA00E1D" w14:textId="2E20C039" w:rsidR="00687A8E" w:rsidRPr="004E5A1F" w:rsidRDefault="00687A8E" w:rsidP="004E5A1F">
      <w:pPr>
        <w:pStyle w:val="Style"/>
        <w:numPr>
          <w:ilvl w:val="0"/>
          <w:numId w:val="290"/>
        </w:numPr>
        <w:tabs>
          <w:tab w:val="left" w:pos="2552"/>
        </w:tabs>
        <w:spacing w:after="0" w:line="360" w:lineRule="auto"/>
        <w:ind w:left="2552" w:right="23" w:hanging="567"/>
        <w:jc w:val="both"/>
        <w:rPr>
          <w:rFonts w:ascii="Bookman Old Style" w:hAnsi="Bookman Old Style" w:cs="Arial"/>
          <w:color w:val="000000" w:themeColor="text1"/>
          <w:lang w:val="id-ID"/>
        </w:rPr>
      </w:pPr>
      <w:r w:rsidRPr="008444BC">
        <w:rPr>
          <w:rFonts w:ascii="Bookman Old Style" w:eastAsia="Calibri" w:hAnsi="Bookman Old Style" w:cs="Calibri"/>
          <w:color w:val="000000"/>
          <w:lang w:val="id-ID"/>
        </w:rPr>
        <w:t>Laporan perkembangan kegiatan usaha sebagaimana dimaksud pada ayat</w:t>
      </w:r>
      <w:r w:rsidRPr="008444BC">
        <w:rPr>
          <w:rFonts w:ascii="Bookman Old Style" w:hAnsi="Bookman Old Style" w:cs="Arial"/>
          <w:color w:val="000000" w:themeColor="text1"/>
        </w:rPr>
        <w:t xml:space="preserve"> </w:t>
      </w:r>
      <w:r w:rsidRPr="008444BC">
        <w:rPr>
          <w:rFonts w:ascii="Bookman Old Style" w:eastAsia="Calibri" w:hAnsi="Bookman Old Style" w:cs="Calibri"/>
          <w:color w:val="000000"/>
          <w:lang w:val="id-ID"/>
        </w:rPr>
        <w:t>(</w:t>
      </w:r>
      <w:r w:rsidR="00937831" w:rsidRPr="008444BC">
        <w:rPr>
          <w:rFonts w:ascii="Bookman Old Style" w:eastAsia="Calibri" w:hAnsi="Bookman Old Style" w:cs="Calibri"/>
          <w:color w:val="000000"/>
        </w:rPr>
        <w:t>2</w:t>
      </w:r>
      <w:r w:rsidRPr="008444BC">
        <w:rPr>
          <w:rFonts w:ascii="Bookman Old Style" w:eastAsia="Calibri" w:hAnsi="Bookman Old Style" w:cs="Calibri"/>
          <w:color w:val="000000"/>
          <w:lang w:val="id-ID"/>
        </w:rPr>
        <w:t>) memuat:</w:t>
      </w:r>
    </w:p>
    <w:p w14:paraId="403F27CF" w14:textId="0EA71D76" w:rsidR="005D49BD" w:rsidRPr="008444BC" w:rsidRDefault="005D49BD" w:rsidP="004E5A1F">
      <w:pPr>
        <w:pStyle w:val="Style"/>
        <w:numPr>
          <w:ilvl w:val="1"/>
          <w:numId w:val="290"/>
        </w:numPr>
        <w:spacing w:after="0" w:line="360" w:lineRule="auto"/>
        <w:ind w:left="3119" w:right="23" w:hanging="567"/>
        <w:jc w:val="both"/>
        <w:rPr>
          <w:rFonts w:ascii="Bookman Old Style" w:eastAsia="Calibri" w:hAnsi="Bookman Old Style" w:cs="Calibri"/>
          <w:color w:val="000000"/>
          <w:lang w:val="id-ID"/>
        </w:rPr>
      </w:pPr>
      <w:r w:rsidRPr="008444BC">
        <w:rPr>
          <w:rFonts w:ascii="Bookman Old Style" w:eastAsia="Calibri" w:hAnsi="Bookman Old Style" w:cs="Calibri"/>
          <w:color w:val="000000"/>
          <w:lang w:val="id-ID"/>
        </w:rPr>
        <w:t>realisasi Penanaman Modal dan tenaga kerja, pada tahapan</w:t>
      </w:r>
      <w:r w:rsidRPr="008444BC">
        <w:rPr>
          <w:rFonts w:ascii="Bookman Old Style" w:eastAsia="Calibri" w:hAnsi="Bookman Old Style" w:cs="Calibri"/>
          <w:color w:val="000000"/>
        </w:rPr>
        <w:t xml:space="preserve"> </w:t>
      </w:r>
      <w:r w:rsidRPr="008444BC">
        <w:rPr>
          <w:rFonts w:ascii="Bookman Old Style" w:eastAsia="Calibri" w:hAnsi="Bookman Old Style" w:cs="Calibri"/>
          <w:color w:val="000000"/>
          <w:lang w:val="id-ID"/>
        </w:rPr>
        <w:t>pembangunan dan komersi</w:t>
      </w:r>
      <w:r w:rsidR="009F1967" w:rsidRPr="008444BC">
        <w:rPr>
          <w:rFonts w:ascii="Bookman Old Style" w:eastAsia="Calibri" w:hAnsi="Bookman Old Style" w:cs="Calibri"/>
          <w:color w:val="000000"/>
        </w:rPr>
        <w:t>a</w:t>
      </w:r>
      <w:r w:rsidRPr="008444BC">
        <w:rPr>
          <w:rFonts w:ascii="Bookman Old Style" w:eastAsia="Calibri" w:hAnsi="Bookman Old Style" w:cs="Calibri"/>
          <w:color w:val="000000"/>
          <w:lang w:val="id-ID"/>
        </w:rPr>
        <w:t>l setiap 3 (tiga) bulan;</w:t>
      </w:r>
      <w:r w:rsidR="00185532" w:rsidRPr="008444BC">
        <w:rPr>
          <w:rFonts w:ascii="Bookman Old Style" w:eastAsia="Calibri" w:hAnsi="Bookman Old Style" w:cs="Calibri"/>
          <w:color w:val="000000"/>
        </w:rPr>
        <w:t xml:space="preserve"> dan</w:t>
      </w:r>
    </w:p>
    <w:p w14:paraId="51E70D42" w14:textId="2509F80B" w:rsidR="005D49BD" w:rsidRPr="008444BC" w:rsidRDefault="005D49BD" w:rsidP="004E5A1F">
      <w:pPr>
        <w:pStyle w:val="Style"/>
        <w:numPr>
          <w:ilvl w:val="1"/>
          <w:numId w:val="290"/>
        </w:numPr>
        <w:spacing w:after="0" w:line="360" w:lineRule="auto"/>
        <w:ind w:left="3119" w:right="23" w:hanging="567"/>
        <w:jc w:val="both"/>
        <w:rPr>
          <w:rFonts w:ascii="Bookman Old Style" w:hAnsi="Bookman Old Style" w:cs="Arial"/>
          <w:color w:val="000000" w:themeColor="text1"/>
          <w:lang w:val="id-ID"/>
        </w:rPr>
      </w:pPr>
      <w:r w:rsidRPr="008444BC">
        <w:rPr>
          <w:rFonts w:ascii="Bookman Old Style" w:eastAsia="Calibri" w:hAnsi="Bookman Old Style" w:cs="Calibri"/>
          <w:color w:val="000000"/>
          <w:lang w:val="id-ID"/>
        </w:rPr>
        <w:t xml:space="preserve">realisasi produksi, </w:t>
      </w:r>
      <w:r w:rsidRPr="004E5A1F">
        <w:rPr>
          <w:rFonts w:ascii="Bookman Old Style" w:eastAsia="Calibri" w:hAnsi="Bookman Old Style" w:cs="Calibri"/>
          <w:color w:val="000000"/>
          <w:lang w:val="id-ID"/>
        </w:rPr>
        <w:t>t</w:t>
      </w:r>
      <w:r w:rsidRPr="008444BC">
        <w:rPr>
          <w:rFonts w:ascii="Bookman Old Style" w:eastAsia="Calibri" w:hAnsi="Bookman Old Style" w:cs="Calibri"/>
          <w:color w:val="000000"/>
          <w:lang w:val="id-ID"/>
        </w:rPr>
        <w:t xml:space="preserve">anggung </w:t>
      </w:r>
      <w:r w:rsidRPr="004E5A1F">
        <w:rPr>
          <w:rFonts w:ascii="Bookman Old Style" w:eastAsia="Calibri" w:hAnsi="Bookman Old Style" w:cs="Calibri"/>
          <w:color w:val="000000"/>
          <w:lang w:val="id-ID"/>
        </w:rPr>
        <w:t>j</w:t>
      </w:r>
      <w:r w:rsidRPr="008444BC">
        <w:rPr>
          <w:rFonts w:ascii="Bookman Old Style" w:eastAsia="Calibri" w:hAnsi="Bookman Old Style" w:cs="Calibri"/>
          <w:color w:val="000000"/>
          <w:lang w:val="id-ID"/>
        </w:rPr>
        <w:t xml:space="preserve">awab </w:t>
      </w:r>
      <w:r w:rsidRPr="004E5A1F">
        <w:rPr>
          <w:rFonts w:ascii="Bookman Old Style" w:eastAsia="Calibri" w:hAnsi="Bookman Old Style" w:cs="Calibri"/>
          <w:color w:val="000000"/>
          <w:lang w:val="id-ID"/>
        </w:rPr>
        <w:t>s</w:t>
      </w:r>
      <w:r w:rsidRPr="008444BC">
        <w:rPr>
          <w:rFonts w:ascii="Bookman Old Style" w:eastAsia="Calibri" w:hAnsi="Bookman Old Style" w:cs="Calibri"/>
          <w:color w:val="000000"/>
          <w:lang w:val="id-ID"/>
        </w:rPr>
        <w:t xml:space="preserve">osial dan </w:t>
      </w:r>
      <w:r w:rsidRPr="004E5A1F">
        <w:rPr>
          <w:rFonts w:ascii="Bookman Old Style" w:eastAsia="Calibri" w:hAnsi="Bookman Old Style" w:cs="Calibri"/>
          <w:color w:val="000000"/>
          <w:lang w:val="id-ID"/>
        </w:rPr>
        <w:t>l</w:t>
      </w:r>
      <w:r w:rsidRPr="008444BC">
        <w:rPr>
          <w:rFonts w:ascii="Bookman Old Style" w:eastAsia="Calibri" w:hAnsi="Bookman Old Style" w:cs="Calibri"/>
          <w:color w:val="000000"/>
          <w:lang w:val="id-ID"/>
        </w:rPr>
        <w:t xml:space="preserve">ingkungan </w:t>
      </w:r>
      <w:r w:rsidRPr="008444BC">
        <w:rPr>
          <w:rFonts w:ascii="Bookman Old Style" w:eastAsia="Calibri" w:hAnsi="Bookman Old Style" w:cs="Calibri"/>
          <w:i/>
          <w:iCs/>
          <w:color w:val="000000"/>
          <w:lang w:val="id-ID"/>
        </w:rPr>
        <w:t>(</w:t>
      </w:r>
      <w:r w:rsidR="00185532" w:rsidRPr="008444BC">
        <w:rPr>
          <w:rFonts w:ascii="Bookman Old Style" w:eastAsia="Calibri" w:hAnsi="Bookman Old Style" w:cs="Calibri"/>
          <w:i/>
          <w:iCs/>
          <w:color w:val="000000"/>
        </w:rPr>
        <w:t>c</w:t>
      </w:r>
      <w:r w:rsidRPr="008444BC">
        <w:rPr>
          <w:rFonts w:ascii="Bookman Old Style" w:eastAsia="Calibri" w:hAnsi="Bookman Old Style" w:cs="Calibri"/>
          <w:i/>
          <w:iCs/>
          <w:color w:val="000000"/>
          <w:lang w:val="id-ID"/>
        </w:rPr>
        <w:t>orporate</w:t>
      </w:r>
      <w:r w:rsidRPr="008444BC">
        <w:rPr>
          <w:rFonts w:ascii="Bookman Old Style" w:eastAsia="Calibri" w:hAnsi="Bookman Old Style" w:cs="Calibri"/>
          <w:i/>
          <w:iCs/>
          <w:color w:val="000000"/>
        </w:rPr>
        <w:t xml:space="preserve"> </w:t>
      </w:r>
      <w:r w:rsidR="00185532" w:rsidRPr="008444BC">
        <w:rPr>
          <w:rFonts w:ascii="Bookman Old Style" w:eastAsia="Calibri" w:hAnsi="Bookman Old Style" w:cs="Calibri"/>
          <w:i/>
          <w:iCs/>
          <w:color w:val="000000"/>
        </w:rPr>
        <w:t>s</w:t>
      </w:r>
      <w:r w:rsidRPr="008444BC">
        <w:rPr>
          <w:rFonts w:ascii="Bookman Old Style" w:eastAsia="Calibri" w:hAnsi="Bookman Old Style" w:cs="Calibri"/>
          <w:i/>
          <w:iCs/>
          <w:color w:val="000000"/>
          <w:lang w:val="id-ID"/>
        </w:rPr>
        <w:t xml:space="preserve">ocial </w:t>
      </w:r>
      <w:r w:rsidR="00185532" w:rsidRPr="008444BC">
        <w:rPr>
          <w:rFonts w:ascii="Bookman Old Style" w:eastAsia="Calibri" w:hAnsi="Bookman Old Style" w:cs="Calibri"/>
          <w:i/>
          <w:iCs/>
          <w:color w:val="000000"/>
        </w:rPr>
        <w:t>r</w:t>
      </w:r>
      <w:r w:rsidRPr="008444BC">
        <w:rPr>
          <w:rFonts w:ascii="Bookman Old Style" w:eastAsia="Calibri" w:hAnsi="Bookman Old Style" w:cs="Calibri"/>
          <w:i/>
          <w:iCs/>
          <w:color w:val="000000"/>
          <w:lang w:val="id-ID"/>
        </w:rPr>
        <w:t xml:space="preserve">esponsibility), </w:t>
      </w:r>
      <w:r w:rsidRPr="008444BC">
        <w:rPr>
          <w:rFonts w:ascii="Bookman Old Style" w:eastAsia="Calibri" w:hAnsi="Bookman Old Style" w:cs="Calibri"/>
          <w:color w:val="000000"/>
          <w:lang w:val="id-ID"/>
        </w:rPr>
        <w:t>pelaksanaan kemitraan usaha pada tahapan</w:t>
      </w:r>
      <w:r w:rsidRPr="008444BC">
        <w:rPr>
          <w:rFonts w:ascii="Bookman Old Style" w:hAnsi="Bookman Old Style" w:cs="Arial"/>
          <w:color w:val="000000" w:themeColor="text1"/>
        </w:rPr>
        <w:t xml:space="preserve"> </w:t>
      </w:r>
      <w:r w:rsidRPr="008444BC">
        <w:rPr>
          <w:rFonts w:ascii="Bookman Old Style" w:eastAsia="Calibri" w:hAnsi="Bookman Old Style" w:cs="Calibri"/>
          <w:color w:val="000000"/>
          <w:lang w:val="id-ID"/>
        </w:rPr>
        <w:t>komersi</w:t>
      </w:r>
      <w:r w:rsidR="009F1967" w:rsidRPr="008444BC">
        <w:rPr>
          <w:rFonts w:ascii="Bookman Old Style" w:eastAsia="Calibri" w:hAnsi="Bookman Old Style" w:cs="Calibri"/>
          <w:color w:val="000000"/>
        </w:rPr>
        <w:t>a</w:t>
      </w:r>
      <w:r w:rsidRPr="008444BC">
        <w:rPr>
          <w:rFonts w:ascii="Bookman Old Style" w:eastAsia="Calibri" w:hAnsi="Bookman Old Style" w:cs="Calibri"/>
          <w:color w:val="000000"/>
          <w:lang w:val="id-ID"/>
        </w:rPr>
        <w:t>l, dan menyelenggarakan pelatihan dan melakukan alih</w:t>
      </w:r>
      <w:r w:rsidRPr="008444BC">
        <w:rPr>
          <w:rFonts w:ascii="Bookman Old Style" w:hAnsi="Bookman Old Style" w:cs="Arial"/>
          <w:color w:val="000000" w:themeColor="text1"/>
        </w:rPr>
        <w:t xml:space="preserve"> </w:t>
      </w:r>
      <w:r w:rsidRPr="008444BC">
        <w:rPr>
          <w:rFonts w:ascii="Bookman Old Style" w:eastAsia="Calibri" w:hAnsi="Bookman Old Style" w:cs="Calibri"/>
          <w:color w:val="000000"/>
          <w:lang w:val="id-ID"/>
        </w:rPr>
        <w:t xml:space="preserve">teknologi kepada </w:t>
      </w:r>
      <w:r w:rsidRPr="004E5A1F">
        <w:rPr>
          <w:rFonts w:ascii="Bookman Old Style" w:eastAsia="Calibri" w:hAnsi="Bookman Old Style" w:cs="Calibri"/>
          <w:color w:val="000000"/>
        </w:rPr>
        <w:t>t</w:t>
      </w:r>
      <w:r w:rsidRPr="008444BC">
        <w:rPr>
          <w:rFonts w:ascii="Bookman Old Style" w:eastAsia="Calibri" w:hAnsi="Bookman Old Style" w:cs="Calibri"/>
          <w:color w:val="000000"/>
          <w:lang w:val="id-ID"/>
        </w:rPr>
        <w:t xml:space="preserve">enaga </w:t>
      </w:r>
      <w:r w:rsidRPr="004E5A1F">
        <w:rPr>
          <w:rFonts w:ascii="Bookman Old Style" w:eastAsia="Calibri" w:hAnsi="Bookman Old Style" w:cs="Calibri"/>
          <w:color w:val="000000"/>
        </w:rPr>
        <w:t>k</w:t>
      </w:r>
      <w:r w:rsidRPr="008444BC">
        <w:rPr>
          <w:rFonts w:ascii="Bookman Old Style" w:eastAsia="Calibri" w:hAnsi="Bookman Old Style" w:cs="Calibri"/>
          <w:color w:val="000000"/>
          <w:lang w:val="id-ID"/>
        </w:rPr>
        <w:t>erja Indonesia sebagai pendamping, pada</w:t>
      </w:r>
      <w:r w:rsidRPr="008444BC">
        <w:rPr>
          <w:rFonts w:ascii="Bookman Old Style" w:hAnsi="Bookman Old Style" w:cs="Arial"/>
          <w:color w:val="000000" w:themeColor="text1"/>
        </w:rPr>
        <w:t xml:space="preserve"> </w:t>
      </w:r>
      <w:r w:rsidRPr="008444BC">
        <w:rPr>
          <w:rFonts w:ascii="Bookman Old Style" w:eastAsia="Calibri" w:hAnsi="Bookman Old Style" w:cs="Calibri"/>
          <w:color w:val="000000"/>
          <w:lang w:val="id-ID"/>
        </w:rPr>
        <w:t>tahapan komersi</w:t>
      </w:r>
      <w:r w:rsidR="009F1967" w:rsidRPr="008444BC">
        <w:rPr>
          <w:rFonts w:ascii="Bookman Old Style" w:eastAsia="Calibri" w:hAnsi="Bookman Old Style" w:cs="Calibri"/>
          <w:color w:val="000000"/>
        </w:rPr>
        <w:t>a</w:t>
      </w:r>
      <w:r w:rsidRPr="008444BC">
        <w:rPr>
          <w:rFonts w:ascii="Bookman Old Style" w:eastAsia="Calibri" w:hAnsi="Bookman Old Style" w:cs="Calibri"/>
          <w:color w:val="000000"/>
          <w:lang w:val="id-ID"/>
        </w:rPr>
        <w:t>l setiap 1 (satu) kali dalam 1 (satu) tahun</w:t>
      </w:r>
      <w:r w:rsidRPr="008444BC">
        <w:rPr>
          <w:rFonts w:ascii="Bookman Old Style" w:eastAsia="Calibri" w:hAnsi="Bookman Old Style" w:cs="Calibri"/>
          <w:color w:val="000000"/>
        </w:rPr>
        <w:t>.</w:t>
      </w:r>
    </w:p>
    <w:p w14:paraId="2F634876" w14:textId="2EB35CD0" w:rsidR="000068F7" w:rsidRPr="004E5A1F" w:rsidRDefault="000A1163">
      <w:pPr>
        <w:pStyle w:val="Style"/>
        <w:numPr>
          <w:ilvl w:val="0"/>
          <w:numId w:val="290"/>
        </w:numPr>
        <w:tabs>
          <w:tab w:val="left" w:pos="2552"/>
        </w:tabs>
        <w:spacing w:after="0" w:line="360" w:lineRule="auto"/>
        <w:ind w:left="2552" w:right="23" w:hanging="567"/>
        <w:jc w:val="both"/>
        <w:rPr>
          <w:rFonts w:ascii="Bookman Old Style" w:hAnsi="Bookman Old Style" w:cs="Arial"/>
          <w:color w:val="000000" w:themeColor="text1"/>
          <w:lang w:val="id-ID"/>
        </w:rPr>
      </w:pPr>
      <w:proofErr w:type="spellStart"/>
      <w:r w:rsidRPr="008444BC">
        <w:rPr>
          <w:rFonts w:ascii="Bookman Old Style" w:hAnsi="Bookman Old Style" w:cs="Arial"/>
          <w:color w:val="000000" w:themeColor="text1"/>
        </w:rPr>
        <w:t>Pemantauan</w:t>
      </w:r>
      <w:proofErr w:type="spellEnd"/>
      <w:r w:rsidRPr="008444BC">
        <w:rPr>
          <w:rFonts w:ascii="Bookman Old Style" w:hAnsi="Bookman Old Style" w:cs="Arial"/>
          <w:color w:val="000000" w:themeColor="text1"/>
        </w:rPr>
        <w:t xml:space="preserve"> </w:t>
      </w:r>
      <w:proofErr w:type="spellStart"/>
      <w:r w:rsidR="000B55C1" w:rsidRPr="004E5A1F">
        <w:rPr>
          <w:rFonts w:ascii="Bookman Old Style" w:hAnsi="Bookman Old Style" w:cs="Arial"/>
          <w:color w:val="000000" w:themeColor="text1"/>
        </w:rPr>
        <w:t>terhadap</w:t>
      </w:r>
      <w:proofErr w:type="spellEnd"/>
      <w:r w:rsidR="000B55C1" w:rsidRPr="004E5A1F">
        <w:rPr>
          <w:rFonts w:ascii="Bookman Old Style" w:hAnsi="Bookman Old Style" w:cs="Arial"/>
          <w:color w:val="000000" w:themeColor="text1"/>
        </w:rPr>
        <w:t xml:space="preserve"> </w:t>
      </w:r>
      <w:proofErr w:type="spellStart"/>
      <w:r w:rsidR="000B55C1" w:rsidRPr="004E5A1F">
        <w:rPr>
          <w:rFonts w:ascii="Bookman Old Style" w:hAnsi="Bookman Old Style" w:cs="Arial"/>
          <w:color w:val="000000" w:themeColor="text1"/>
        </w:rPr>
        <w:t>laporan</w:t>
      </w:r>
      <w:proofErr w:type="spellEnd"/>
      <w:r w:rsidR="000B55C1" w:rsidRPr="004E5A1F">
        <w:rPr>
          <w:rFonts w:ascii="Bookman Old Style" w:hAnsi="Bookman Old Style" w:cs="Arial"/>
          <w:color w:val="000000" w:themeColor="text1"/>
        </w:rPr>
        <w:t xml:space="preserve"> </w:t>
      </w:r>
      <w:proofErr w:type="spellStart"/>
      <w:r w:rsidR="000B55C1" w:rsidRPr="004E5A1F">
        <w:rPr>
          <w:rFonts w:ascii="Bookman Old Style" w:hAnsi="Bookman Old Style" w:cs="Arial"/>
          <w:color w:val="000000" w:themeColor="text1"/>
        </w:rPr>
        <w:t>Pelaku</w:t>
      </w:r>
      <w:proofErr w:type="spellEnd"/>
      <w:r w:rsidR="000B55C1" w:rsidRPr="004E5A1F">
        <w:rPr>
          <w:rFonts w:ascii="Bookman Old Style" w:hAnsi="Bookman Old Style" w:cs="Arial"/>
          <w:color w:val="000000" w:themeColor="text1"/>
        </w:rPr>
        <w:t xml:space="preserve"> Usaha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dimaksud</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w:t>
      </w:r>
      <w:r w:rsidR="00937831" w:rsidRPr="008444BC">
        <w:rPr>
          <w:rFonts w:ascii="Bookman Old Style" w:hAnsi="Bookman Old Style" w:cs="Arial"/>
          <w:color w:val="000000" w:themeColor="text1"/>
        </w:rPr>
        <w:t>3</w:t>
      </w:r>
      <w:r w:rsidRPr="008444BC">
        <w:rPr>
          <w:rFonts w:ascii="Bookman Old Style" w:hAnsi="Bookman Old Style" w:cs="Arial"/>
          <w:color w:val="000000" w:themeColor="text1"/>
        </w:rPr>
        <w:t xml:space="preserve">) </w:t>
      </w:r>
      <w:proofErr w:type="spellStart"/>
      <w:r w:rsidR="00BA38FA" w:rsidRPr="008444BC">
        <w:rPr>
          <w:rFonts w:ascii="Bookman Old Style" w:hAnsi="Bookman Old Style" w:cs="Arial"/>
          <w:color w:val="000000" w:themeColor="text1"/>
        </w:rPr>
        <w:t>dilakukan</w:t>
      </w:r>
      <w:proofErr w:type="spellEnd"/>
      <w:r w:rsidR="00BA38FA" w:rsidRPr="008444BC">
        <w:rPr>
          <w:rFonts w:ascii="Bookman Old Style" w:hAnsi="Bookman Old Style" w:cs="Arial"/>
          <w:color w:val="000000" w:themeColor="text1"/>
        </w:rPr>
        <w:t xml:space="preserve"> </w:t>
      </w:r>
      <w:proofErr w:type="spellStart"/>
      <w:r w:rsidR="00BA38FA" w:rsidRPr="008444BC">
        <w:rPr>
          <w:rFonts w:ascii="Bookman Old Style" w:hAnsi="Bookman Old Style" w:cs="Arial"/>
          <w:color w:val="000000" w:themeColor="text1"/>
        </w:rPr>
        <w:t>terhadap</w:t>
      </w:r>
      <w:proofErr w:type="spellEnd"/>
      <w:r w:rsidR="00FB4702" w:rsidRPr="008444BC">
        <w:rPr>
          <w:rFonts w:ascii="Bookman Old Style" w:hAnsi="Bookman Old Style" w:cs="Arial"/>
          <w:color w:val="000000" w:themeColor="text1"/>
        </w:rPr>
        <w:t>:</w:t>
      </w:r>
    </w:p>
    <w:p w14:paraId="6623FD3C" w14:textId="19F48C77" w:rsidR="00FB4702" w:rsidRPr="004E5A1F" w:rsidRDefault="00FE1359" w:rsidP="004E5A1F">
      <w:pPr>
        <w:numPr>
          <w:ilvl w:val="1"/>
          <w:numId w:val="118"/>
        </w:numPr>
        <w:tabs>
          <w:tab w:val="left" w:pos="3119"/>
        </w:tabs>
        <w:spacing w:after="0" w:line="360" w:lineRule="auto"/>
        <w:ind w:left="3119" w:hanging="566"/>
        <w:jc w:val="both"/>
        <w:rPr>
          <w:rFonts w:ascii="Bookman Old Style" w:eastAsia="Bookman Old Style" w:hAnsi="Bookman Old Style" w:cs="Bookman Old Style"/>
          <w:sz w:val="24"/>
          <w:szCs w:val="24"/>
        </w:rPr>
      </w:pPr>
      <w:r w:rsidRPr="004E5A1F">
        <w:rPr>
          <w:rFonts w:ascii="Bookman Old Style" w:eastAsia="Bookman Old Style" w:hAnsi="Bookman Old Style" w:cs="Bookman Old Style"/>
          <w:sz w:val="24"/>
          <w:szCs w:val="24"/>
        </w:rPr>
        <w:t>LKPM</w:t>
      </w:r>
      <w:r w:rsidR="005D49BD" w:rsidRPr="008444BC">
        <w:rPr>
          <w:rFonts w:ascii="Bookman Old Style" w:eastAsia="Bookman Old Style" w:hAnsi="Bookman Old Style" w:cs="Bookman Old Style"/>
          <w:sz w:val="24"/>
          <w:szCs w:val="24"/>
          <w:lang w:val="en-US"/>
        </w:rPr>
        <w:t xml:space="preserve"> </w:t>
      </w:r>
      <w:r w:rsidRPr="004E5A1F">
        <w:rPr>
          <w:rFonts w:ascii="Bookman Old Style" w:eastAsia="Bookman Old Style" w:hAnsi="Bookman Old Style" w:cs="Bookman Old Style"/>
          <w:sz w:val="24"/>
          <w:szCs w:val="24"/>
        </w:rPr>
        <w:t>yang mencakup</w:t>
      </w:r>
      <w:r w:rsidRPr="008444BC">
        <w:rPr>
          <w:rFonts w:ascii="Bookman Old Style" w:eastAsia="Bookman Old Style" w:hAnsi="Bookman Old Style" w:cs="Bookman Old Style"/>
          <w:sz w:val="24"/>
          <w:szCs w:val="24"/>
        </w:rPr>
        <w:t xml:space="preserve"> </w:t>
      </w:r>
      <w:r w:rsidR="005D49BD" w:rsidRPr="008444BC">
        <w:rPr>
          <w:rFonts w:ascii="Bookman Old Style" w:eastAsia="Bookman Old Style" w:hAnsi="Bookman Old Style" w:cs="Bookman Old Style"/>
          <w:sz w:val="24"/>
          <w:szCs w:val="24"/>
        </w:rPr>
        <w:t xml:space="preserve">realisasi </w:t>
      </w:r>
      <w:r w:rsidR="005D49BD" w:rsidRPr="004E5A1F">
        <w:rPr>
          <w:rFonts w:ascii="Bookman Old Style" w:eastAsia="Bookman Old Style" w:hAnsi="Bookman Old Style" w:cs="Bookman Old Style"/>
          <w:sz w:val="24"/>
          <w:szCs w:val="24"/>
        </w:rPr>
        <w:t>P</w:t>
      </w:r>
      <w:r w:rsidR="005D49BD" w:rsidRPr="008444BC">
        <w:rPr>
          <w:rFonts w:ascii="Bookman Old Style" w:eastAsia="Bookman Old Style" w:hAnsi="Bookman Old Style" w:cs="Bookman Old Style"/>
          <w:sz w:val="24"/>
          <w:szCs w:val="24"/>
        </w:rPr>
        <w:t xml:space="preserve">enanaman </w:t>
      </w:r>
      <w:r w:rsidR="005D49BD" w:rsidRPr="004E5A1F">
        <w:rPr>
          <w:rFonts w:ascii="Bookman Old Style" w:eastAsia="Bookman Old Style" w:hAnsi="Bookman Old Style" w:cs="Bookman Old Style"/>
          <w:sz w:val="24"/>
          <w:szCs w:val="24"/>
        </w:rPr>
        <w:t>M</w:t>
      </w:r>
      <w:r w:rsidR="005D49BD" w:rsidRPr="008444BC">
        <w:rPr>
          <w:rFonts w:ascii="Bookman Old Style" w:eastAsia="Bookman Old Style" w:hAnsi="Bookman Old Style" w:cs="Bookman Old Style"/>
          <w:sz w:val="24"/>
          <w:szCs w:val="24"/>
        </w:rPr>
        <w:t xml:space="preserve">odal, realisasi tenaga kerja, realisasi produksi termasuk nilai ekspor, kewajiban kemitraan dan kewajiban lainnya terkait pelaksanaan </w:t>
      </w:r>
      <w:r w:rsidR="005D49BD" w:rsidRPr="004E5A1F">
        <w:rPr>
          <w:rFonts w:ascii="Bookman Old Style" w:eastAsia="Bookman Old Style" w:hAnsi="Bookman Old Style" w:cs="Bookman Old Style"/>
          <w:sz w:val="24"/>
          <w:szCs w:val="24"/>
        </w:rPr>
        <w:t>P</w:t>
      </w:r>
      <w:r w:rsidR="005D49BD" w:rsidRPr="008444BC">
        <w:rPr>
          <w:rFonts w:ascii="Bookman Old Style" w:eastAsia="Bookman Old Style" w:hAnsi="Bookman Old Style" w:cs="Bookman Old Style"/>
          <w:sz w:val="24"/>
          <w:szCs w:val="24"/>
        </w:rPr>
        <w:t xml:space="preserve">enanaman </w:t>
      </w:r>
      <w:r w:rsidR="005D49BD" w:rsidRPr="004E5A1F">
        <w:rPr>
          <w:rFonts w:ascii="Bookman Old Style" w:eastAsia="Bookman Old Style" w:hAnsi="Bookman Old Style" w:cs="Bookman Old Style"/>
          <w:sz w:val="24"/>
          <w:szCs w:val="24"/>
        </w:rPr>
        <w:t>M</w:t>
      </w:r>
      <w:r w:rsidR="005D49BD" w:rsidRPr="008444BC">
        <w:rPr>
          <w:rFonts w:ascii="Bookman Old Style" w:eastAsia="Bookman Old Style" w:hAnsi="Bookman Old Style" w:cs="Bookman Old Style"/>
          <w:sz w:val="24"/>
          <w:szCs w:val="24"/>
        </w:rPr>
        <w:t>odal</w:t>
      </w:r>
      <w:r w:rsidR="005D49BD" w:rsidRPr="008444BC" w:rsidDel="00FF7B87">
        <w:rPr>
          <w:rFonts w:ascii="Bookman Old Style" w:eastAsia="Bookman Old Style" w:hAnsi="Bookman Old Style" w:cs="Bookman Old Style"/>
          <w:sz w:val="24"/>
          <w:szCs w:val="24"/>
        </w:rPr>
        <w:t xml:space="preserve"> </w:t>
      </w:r>
      <w:r w:rsidR="005D49BD" w:rsidRPr="008444BC">
        <w:rPr>
          <w:rFonts w:ascii="Bookman Old Style" w:eastAsia="Bookman Old Style" w:hAnsi="Bookman Old Style" w:cs="Bookman Old Style"/>
          <w:sz w:val="24"/>
          <w:szCs w:val="24"/>
        </w:rPr>
        <w:t>yang disampaikan oleh Pelaku Usaha orang perseorangan</w:t>
      </w:r>
      <w:r w:rsidR="005D49BD" w:rsidRPr="004E5A1F">
        <w:rPr>
          <w:rFonts w:ascii="Bookman Old Style" w:eastAsia="Bookman Old Style" w:hAnsi="Bookman Old Style" w:cs="Bookman Old Style"/>
          <w:strike/>
          <w:sz w:val="24"/>
          <w:szCs w:val="24"/>
        </w:rPr>
        <w:t>,</w:t>
      </w:r>
      <w:r w:rsidR="005D49BD" w:rsidRPr="008444BC">
        <w:rPr>
          <w:rFonts w:ascii="Bookman Old Style" w:eastAsia="Bookman Old Style" w:hAnsi="Bookman Old Style" w:cs="Bookman Old Style"/>
          <w:sz w:val="24"/>
          <w:szCs w:val="24"/>
        </w:rPr>
        <w:t xml:space="preserve"> </w:t>
      </w:r>
      <w:r w:rsidR="00804E36" w:rsidRPr="004E5A1F">
        <w:rPr>
          <w:rFonts w:ascii="Bookman Old Style" w:eastAsia="Bookman Old Style" w:hAnsi="Bookman Old Style" w:cs="Bookman Old Style"/>
          <w:sz w:val="24"/>
          <w:szCs w:val="24"/>
        </w:rPr>
        <w:t>dan badan usaha</w:t>
      </w:r>
      <w:r w:rsidR="00FB4702" w:rsidRPr="008444BC">
        <w:rPr>
          <w:rFonts w:ascii="Bookman Old Style" w:eastAsia="Bookman Old Style" w:hAnsi="Bookman Old Style" w:cs="Bookman Old Style"/>
          <w:sz w:val="24"/>
          <w:szCs w:val="24"/>
        </w:rPr>
        <w:t>;</w:t>
      </w:r>
    </w:p>
    <w:p w14:paraId="3C0C72CF" w14:textId="772D3F64" w:rsidR="007E5C9C" w:rsidRPr="008444BC" w:rsidRDefault="00FB4702">
      <w:pPr>
        <w:numPr>
          <w:ilvl w:val="1"/>
          <w:numId w:val="118"/>
        </w:numPr>
        <w:tabs>
          <w:tab w:val="left" w:pos="3119"/>
        </w:tabs>
        <w:spacing w:after="0" w:line="360" w:lineRule="auto"/>
        <w:ind w:left="3119" w:hanging="566"/>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laporan kegiatan </w:t>
      </w:r>
      <w:proofErr w:type="spellStart"/>
      <w:r w:rsidR="00804E36" w:rsidRPr="008444BC">
        <w:rPr>
          <w:rFonts w:ascii="Bookman Old Style" w:eastAsia="Bookman Old Style" w:hAnsi="Bookman Old Style" w:cs="Bookman Old Style"/>
          <w:sz w:val="24"/>
          <w:szCs w:val="24"/>
          <w:lang w:val="en-US"/>
        </w:rPr>
        <w:t>Pelaku</w:t>
      </w:r>
      <w:proofErr w:type="spellEnd"/>
      <w:r w:rsidR="00804E36" w:rsidRPr="008444BC">
        <w:rPr>
          <w:rFonts w:ascii="Bookman Old Style" w:eastAsia="Bookman Old Style" w:hAnsi="Bookman Old Style" w:cs="Bookman Old Style"/>
          <w:sz w:val="24"/>
          <w:szCs w:val="24"/>
          <w:lang w:val="en-US"/>
        </w:rPr>
        <w:t xml:space="preserve"> Usaha </w:t>
      </w:r>
      <w:r w:rsidRPr="008444BC">
        <w:rPr>
          <w:rFonts w:ascii="Bookman Old Style" w:eastAsia="Bookman Old Style" w:hAnsi="Bookman Old Style" w:cs="Bookman Old Style"/>
          <w:sz w:val="24"/>
          <w:szCs w:val="24"/>
        </w:rPr>
        <w:t>kantor perwakilan;</w:t>
      </w:r>
    </w:p>
    <w:p w14:paraId="0DB6D82B" w14:textId="5E517F7A" w:rsidR="00FB4702" w:rsidRPr="004E5A1F" w:rsidRDefault="007E5C9C" w:rsidP="004E5A1F">
      <w:pPr>
        <w:numPr>
          <w:ilvl w:val="1"/>
          <w:numId w:val="118"/>
        </w:numPr>
        <w:tabs>
          <w:tab w:val="left" w:pos="3119"/>
        </w:tabs>
        <w:spacing w:after="0" w:line="360" w:lineRule="auto"/>
        <w:ind w:left="3119" w:hanging="566"/>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lastRenderedPageBreak/>
        <w:t xml:space="preserve">laporan kegiatan </w:t>
      </w: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 badan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luar</w:t>
      </w:r>
      <w:proofErr w:type="spellEnd"/>
      <w:r w:rsidRPr="008444BC">
        <w:rPr>
          <w:rFonts w:ascii="Bookman Old Style" w:eastAsia="Bookman Old Style" w:hAnsi="Bookman Old Style" w:cs="Bookman Old Style"/>
          <w:sz w:val="24"/>
          <w:szCs w:val="24"/>
          <w:lang w:val="en-US"/>
        </w:rPr>
        <w:t xml:space="preserve"> negeri</w:t>
      </w:r>
      <w:r w:rsidRPr="008444BC">
        <w:rPr>
          <w:rFonts w:ascii="Bookman Old Style" w:eastAsia="Bookman Old Style" w:hAnsi="Bookman Old Style" w:cs="Bookman Old Style"/>
          <w:sz w:val="24"/>
          <w:szCs w:val="24"/>
        </w:rPr>
        <w:t>;</w:t>
      </w:r>
      <w:r w:rsidRPr="008444BC">
        <w:rPr>
          <w:rFonts w:ascii="Bookman Old Style" w:eastAsia="Bookman Old Style" w:hAnsi="Bookman Old Style" w:cs="Bookman Old Style"/>
          <w:sz w:val="24"/>
          <w:szCs w:val="24"/>
          <w:lang w:val="en-US"/>
        </w:rPr>
        <w:t xml:space="preserve"> </w:t>
      </w:r>
      <w:proofErr w:type="spellStart"/>
      <w:r w:rsidR="00046F0D" w:rsidRPr="008444BC">
        <w:rPr>
          <w:rFonts w:ascii="Bookman Old Style" w:eastAsia="Bookman Old Style" w:hAnsi="Bookman Old Style" w:cs="Bookman Old Style"/>
          <w:sz w:val="24"/>
          <w:szCs w:val="24"/>
          <w:lang w:val="en-US"/>
        </w:rPr>
        <w:t>atau</w:t>
      </w:r>
      <w:proofErr w:type="spellEnd"/>
    </w:p>
    <w:p w14:paraId="53B0A3AE" w14:textId="779446F4" w:rsidR="00FB4702" w:rsidRPr="004E5A1F" w:rsidRDefault="00FB4702">
      <w:pPr>
        <w:numPr>
          <w:ilvl w:val="1"/>
          <w:numId w:val="118"/>
        </w:numPr>
        <w:tabs>
          <w:tab w:val="left" w:pos="3119"/>
        </w:tabs>
        <w:spacing w:after="0" w:line="360" w:lineRule="auto"/>
        <w:ind w:left="3119" w:hanging="566"/>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laporan realisasi impor yang disampaikan oleh Pelaku Usaha</w:t>
      </w:r>
      <w:r w:rsidR="00804E36" w:rsidRPr="008444BC">
        <w:rPr>
          <w:rFonts w:ascii="Bookman Old Style" w:eastAsia="Bookman Old Style" w:hAnsi="Bookman Old Style" w:cs="Bookman Old Style"/>
          <w:sz w:val="24"/>
          <w:szCs w:val="24"/>
          <w:lang w:val="en-US"/>
        </w:rPr>
        <w:t xml:space="preserve"> </w:t>
      </w:r>
      <w:r w:rsidR="00804E36" w:rsidRPr="008444BC">
        <w:rPr>
          <w:rFonts w:ascii="Bookman Old Style" w:eastAsia="Bookman Old Style" w:hAnsi="Bookman Old Style" w:cs="Bookman Old Style"/>
          <w:sz w:val="24"/>
          <w:szCs w:val="24"/>
        </w:rPr>
        <w:t>badan usaha</w:t>
      </w:r>
      <w:r w:rsidRPr="004E5A1F">
        <w:rPr>
          <w:rFonts w:ascii="Bookman Old Style" w:eastAsia="Bookman Old Style" w:hAnsi="Bookman Old Style" w:cs="Bookman Old Style"/>
          <w:sz w:val="24"/>
          <w:szCs w:val="24"/>
        </w:rPr>
        <w:t>.</w:t>
      </w:r>
      <w:r w:rsidR="004312F9" w:rsidRPr="008444BC">
        <w:rPr>
          <w:rFonts w:ascii="Bookman Old Style" w:eastAsia="Bookman Old Style" w:hAnsi="Bookman Old Style" w:cs="Bookman Old Style"/>
          <w:sz w:val="24"/>
          <w:szCs w:val="24"/>
          <w:lang w:val="en-US"/>
        </w:rPr>
        <w:t xml:space="preserve"> </w:t>
      </w:r>
    </w:p>
    <w:p w14:paraId="7363E2EE" w14:textId="5B79C148" w:rsidR="005D49BD" w:rsidRPr="008444BC" w:rsidRDefault="000B55C1" w:rsidP="004E5A1F">
      <w:pPr>
        <w:pStyle w:val="Style"/>
        <w:numPr>
          <w:ilvl w:val="0"/>
          <w:numId w:val="290"/>
        </w:numPr>
        <w:tabs>
          <w:tab w:val="left" w:pos="2552"/>
        </w:tabs>
        <w:spacing w:after="0" w:line="360" w:lineRule="auto"/>
        <w:ind w:left="2552" w:right="23" w:hanging="567"/>
        <w:jc w:val="both"/>
        <w:rPr>
          <w:rFonts w:ascii="Bookman Old Style" w:hAnsi="Bookman Old Style" w:cs="Arial"/>
          <w:color w:val="000000" w:themeColor="text1"/>
          <w:lang w:val="id-ID"/>
        </w:rPr>
      </w:pPr>
      <w:proofErr w:type="spellStart"/>
      <w:r w:rsidRPr="004E5A1F">
        <w:rPr>
          <w:rFonts w:ascii="Bookman Old Style" w:hAnsi="Bookman Old Style" w:cs="Arial"/>
          <w:color w:val="000000" w:themeColor="text1"/>
        </w:rPr>
        <w:t>Pemantauan</w:t>
      </w:r>
      <w:proofErr w:type="spellEnd"/>
      <w:r w:rsidR="00227300" w:rsidRPr="004E5A1F">
        <w:rPr>
          <w:rFonts w:ascii="Bookman Old Style" w:hAnsi="Bookman Old Style" w:cs="Arial"/>
          <w:color w:val="000000" w:themeColor="text1"/>
        </w:rPr>
        <w:t xml:space="preserve"> </w:t>
      </w:r>
      <w:r w:rsidR="0093014F" w:rsidRPr="008444BC">
        <w:rPr>
          <w:rFonts w:ascii="Bookman Old Style" w:hAnsi="Bookman Old Style" w:cs="Arial"/>
          <w:color w:val="000000" w:themeColor="text1"/>
        </w:rPr>
        <w:t xml:space="preserve">dan </w:t>
      </w:r>
      <w:proofErr w:type="spellStart"/>
      <w:r w:rsidR="0093014F" w:rsidRPr="008444BC">
        <w:rPr>
          <w:rFonts w:ascii="Bookman Old Style" w:hAnsi="Bookman Old Style" w:cs="Arial"/>
          <w:color w:val="000000" w:themeColor="text1"/>
        </w:rPr>
        <w:t>verifikasi</w:t>
      </w:r>
      <w:proofErr w:type="spellEnd"/>
      <w:r w:rsidR="0093014F" w:rsidRPr="008444BC">
        <w:rPr>
          <w:rFonts w:ascii="Bookman Old Style" w:hAnsi="Bookman Old Style" w:cs="Arial"/>
          <w:color w:val="000000" w:themeColor="text1"/>
        </w:rPr>
        <w:t xml:space="preserve"> </w:t>
      </w:r>
      <w:proofErr w:type="spellStart"/>
      <w:r w:rsidR="00227300" w:rsidRPr="004E5A1F">
        <w:rPr>
          <w:rFonts w:ascii="Bookman Old Style" w:hAnsi="Bookman Old Style" w:cs="Arial"/>
          <w:color w:val="000000" w:themeColor="text1"/>
        </w:rPr>
        <w:t>atas</w:t>
      </w:r>
      <w:proofErr w:type="spellEnd"/>
      <w:r w:rsidR="00227300" w:rsidRPr="004E5A1F">
        <w:rPr>
          <w:rFonts w:ascii="Bookman Old Style" w:hAnsi="Bookman Old Style" w:cs="Arial"/>
          <w:color w:val="000000" w:themeColor="text1"/>
        </w:rPr>
        <w:t xml:space="preserve"> </w:t>
      </w:r>
      <w:proofErr w:type="spellStart"/>
      <w:r w:rsidR="00227300" w:rsidRPr="004E5A1F">
        <w:rPr>
          <w:rFonts w:ascii="Bookman Old Style" w:hAnsi="Bookman Old Style" w:cs="Arial"/>
          <w:color w:val="000000" w:themeColor="text1"/>
        </w:rPr>
        <w:t>laporan</w:t>
      </w:r>
      <w:proofErr w:type="spellEnd"/>
      <w:r w:rsidR="00227300" w:rsidRPr="004E5A1F">
        <w:rPr>
          <w:rFonts w:ascii="Bookman Old Style" w:hAnsi="Bookman Old Style" w:cs="Arial"/>
          <w:color w:val="000000" w:themeColor="text1"/>
        </w:rPr>
        <w:t xml:space="preserve"> </w:t>
      </w:r>
      <w:proofErr w:type="spellStart"/>
      <w:r w:rsidR="00227300" w:rsidRPr="004E5A1F">
        <w:rPr>
          <w:rFonts w:ascii="Bookman Old Style" w:hAnsi="Bookman Old Style" w:cs="Arial"/>
          <w:color w:val="000000" w:themeColor="text1"/>
        </w:rPr>
        <w:t>berkala</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sebagaimana</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dimaksud</w:t>
      </w:r>
      <w:proofErr w:type="spellEnd"/>
      <w:r w:rsidR="005D49BD" w:rsidRPr="008444BC">
        <w:rPr>
          <w:rFonts w:ascii="Bookman Old Style" w:hAnsi="Bookman Old Style" w:cs="Arial"/>
          <w:color w:val="000000" w:themeColor="text1"/>
        </w:rPr>
        <w:t xml:space="preserve"> pada </w:t>
      </w:r>
      <w:proofErr w:type="spellStart"/>
      <w:r w:rsidR="005D49BD" w:rsidRPr="008444BC">
        <w:rPr>
          <w:rFonts w:ascii="Bookman Old Style" w:hAnsi="Bookman Old Style" w:cs="Arial"/>
          <w:color w:val="000000" w:themeColor="text1"/>
        </w:rPr>
        <w:t>ayat</w:t>
      </w:r>
      <w:proofErr w:type="spellEnd"/>
      <w:r w:rsidR="005D49BD" w:rsidRPr="008444BC">
        <w:rPr>
          <w:rFonts w:ascii="Bookman Old Style" w:hAnsi="Bookman Old Style" w:cs="Arial"/>
          <w:color w:val="000000" w:themeColor="text1"/>
        </w:rPr>
        <w:t xml:space="preserve"> (</w:t>
      </w:r>
      <w:r w:rsidR="00937831" w:rsidRPr="008444BC">
        <w:rPr>
          <w:rFonts w:ascii="Bookman Old Style" w:hAnsi="Bookman Old Style" w:cs="Arial"/>
          <w:color w:val="000000" w:themeColor="text1"/>
        </w:rPr>
        <w:t>4</w:t>
      </w:r>
      <w:r w:rsidR="005D49BD" w:rsidRPr="008444BC">
        <w:rPr>
          <w:rFonts w:ascii="Bookman Old Style" w:hAnsi="Bookman Old Style" w:cs="Arial"/>
          <w:color w:val="000000" w:themeColor="text1"/>
        </w:rPr>
        <w:t xml:space="preserve">) </w:t>
      </w:r>
      <w:proofErr w:type="spellStart"/>
      <w:r w:rsidR="005D49BD" w:rsidRPr="008444BC">
        <w:rPr>
          <w:rFonts w:ascii="Bookman Old Style" w:hAnsi="Bookman Old Style" w:cs="Arial"/>
          <w:color w:val="000000" w:themeColor="text1"/>
        </w:rPr>
        <w:t>dilakukan</w:t>
      </w:r>
      <w:proofErr w:type="spellEnd"/>
      <w:r w:rsidR="005D49BD" w:rsidRPr="008444BC">
        <w:rPr>
          <w:rFonts w:ascii="Bookman Old Style" w:hAnsi="Bookman Old Style" w:cs="Arial"/>
          <w:color w:val="000000" w:themeColor="text1"/>
        </w:rPr>
        <w:t xml:space="preserve"> oleh:</w:t>
      </w:r>
    </w:p>
    <w:p w14:paraId="5A05C842" w14:textId="329698BA" w:rsidR="005D49BD" w:rsidRPr="008444BC" w:rsidRDefault="005D49BD" w:rsidP="004E5A1F">
      <w:pPr>
        <w:pStyle w:val="Style"/>
        <w:numPr>
          <w:ilvl w:val="1"/>
          <w:numId w:val="290"/>
        </w:numPr>
        <w:tabs>
          <w:tab w:val="left" w:pos="2552"/>
        </w:tabs>
        <w:spacing w:after="0" w:line="360" w:lineRule="auto"/>
        <w:ind w:left="3150" w:right="23" w:hanging="630"/>
        <w:jc w:val="both"/>
        <w:rPr>
          <w:rFonts w:ascii="Bookman Old Style" w:hAnsi="Bookman Old Style" w:cs="Arial"/>
          <w:color w:val="000000" w:themeColor="text1"/>
          <w:lang w:val="id-ID"/>
        </w:rPr>
      </w:pPr>
      <w:r w:rsidRPr="008444BC">
        <w:rPr>
          <w:rFonts w:ascii="Bookman Old Style" w:hAnsi="Bookman Old Style" w:cs="Arial"/>
          <w:color w:val="000000" w:themeColor="text1"/>
        </w:rPr>
        <w:t xml:space="preserve">BKPM </w:t>
      </w:r>
      <w:proofErr w:type="spellStart"/>
      <w:r w:rsidRPr="008444BC">
        <w:rPr>
          <w:rFonts w:ascii="Bookman Old Style" w:hAnsi="Bookman Old Style" w:cs="Arial"/>
          <w:color w:val="000000" w:themeColor="text1"/>
        </w:rPr>
        <w:t>atas</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laporan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dimaksud</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w:t>
      </w:r>
      <w:r w:rsidR="00937831" w:rsidRPr="008444BC">
        <w:rPr>
          <w:rFonts w:ascii="Bookman Old Style" w:hAnsi="Bookman Old Style" w:cs="Arial"/>
          <w:color w:val="000000" w:themeColor="text1"/>
        </w:rPr>
        <w:t xml:space="preserve">(4) </w:t>
      </w:r>
      <w:proofErr w:type="spellStart"/>
      <w:r w:rsidRPr="008444BC">
        <w:rPr>
          <w:rFonts w:ascii="Bookman Old Style" w:hAnsi="Bookman Old Style" w:cs="Arial"/>
          <w:color w:val="000000" w:themeColor="text1"/>
        </w:rPr>
        <w:t>huruf</w:t>
      </w:r>
      <w:proofErr w:type="spellEnd"/>
      <w:r w:rsidRPr="008444BC">
        <w:rPr>
          <w:rFonts w:ascii="Bookman Old Style" w:hAnsi="Bookman Old Style" w:cs="Arial"/>
          <w:color w:val="000000" w:themeColor="text1"/>
        </w:rPr>
        <w:t xml:space="preserve"> a, </w:t>
      </w:r>
      <w:proofErr w:type="spellStart"/>
      <w:r w:rsidRPr="008444BC">
        <w:rPr>
          <w:rFonts w:ascii="Bookman Old Style" w:hAnsi="Bookman Old Style" w:cs="Arial"/>
          <w:color w:val="000000" w:themeColor="text1"/>
        </w:rPr>
        <w:t>huruf</w:t>
      </w:r>
      <w:proofErr w:type="spellEnd"/>
      <w:r w:rsidRPr="008444BC">
        <w:rPr>
          <w:rFonts w:ascii="Bookman Old Style" w:hAnsi="Bookman Old Style" w:cs="Arial"/>
          <w:color w:val="000000" w:themeColor="text1"/>
        </w:rPr>
        <w:t xml:space="preserve"> b, </w:t>
      </w:r>
      <w:proofErr w:type="spellStart"/>
      <w:r w:rsidRPr="008444BC">
        <w:rPr>
          <w:rFonts w:ascii="Bookman Old Style" w:hAnsi="Bookman Old Style" w:cs="Arial"/>
          <w:color w:val="000000" w:themeColor="text1"/>
        </w:rPr>
        <w:t>huruf</w:t>
      </w:r>
      <w:proofErr w:type="spellEnd"/>
      <w:r w:rsidRPr="008444BC">
        <w:rPr>
          <w:rFonts w:ascii="Bookman Old Style" w:hAnsi="Bookman Old Style" w:cs="Arial"/>
          <w:color w:val="000000" w:themeColor="text1"/>
        </w:rPr>
        <w:t xml:space="preserve"> c, dan </w:t>
      </w:r>
      <w:proofErr w:type="spellStart"/>
      <w:r w:rsidRPr="008444BC">
        <w:rPr>
          <w:rFonts w:ascii="Bookman Old Style" w:hAnsi="Bookman Old Style" w:cs="Arial"/>
          <w:color w:val="000000" w:themeColor="text1"/>
        </w:rPr>
        <w:t>huruf</w:t>
      </w:r>
      <w:proofErr w:type="spellEnd"/>
      <w:r w:rsidRPr="008444BC">
        <w:rPr>
          <w:rFonts w:ascii="Bookman Old Style" w:hAnsi="Bookman Old Style" w:cs="Arial"/>
          <w:color w:val="000000" w:themeColor="text1"/>
        </w:rPr>
        <w:t xml:space="preserve"> d; </w:t>
      </w:r>
      <w:r w:rsidRPr="004E5A1F">
        <w:rPr>
          <w:rFonts w:ascii="Bookman Old Style" w:hAnsi="Bookman Old Style" w:cs="Arial"/>
          <w:color w:val="000000" w:themeColor="text1"/>
        </w:rPr>
        <w:t>dan</w:t>
      </w:r>
    </w:p>
    <w:p w14:paraId="2AE0794C" w14:textId="3CF89BC7" w:rsidR="005D49BD" w:rsidRPr="008444BC" w:rsidRDefault="005D49BD" w:rsidP="004E5A1F">
      <w:pPr>
        <w:pStyle w:val="Style"/>
        <w:numPr>
          <w:ilvl w:val="1"/>
          <w:numId w:val="290"/>
        </w:numPr>
        <w:tabs>
          <w:tab w:val="left" w:pos="2552"/>
        </w:tabs>
        <w:spacing w:after="0" w:line="360" w:lineRule="auto"/>
        <w:ind w:left="3150" w:right="23" w:hanging="630"/>
        <w:jc w:val="both"/>
        <w:rPr>
          <w:rFonts w:ascii="Bookman Old Style" w:hAnsi="Bookman Old Style" w:cs="Arial"/>
          <w:color w:val="000000" w:themeColor="text1"/>
          <w:lang w:val="id-ID"/>
        </w:rPr>
      </w:pPr>
      <w:r w:rsidRPr="008444BC">
        <w:rPr>
          <w:rFonts w:ascii="Bookman Old Style" w:hAnsi="Bookman Old Style" w:cs="Arial"/>
          <w:color w:val="000000" w:themeColor="text1"/>
        </w:rPr>
        <w:t xml:space="preserve">DPMPTSP </w:t>
      </w:r>
      <w:proofErr w:type="spellStart"/>
      <w:r w:rsidRPr="004E5A1F">
        <w:rPr>
          <w:rFonts w:ascii="Bookman Old Style" w:hAnsi="Bookman Old Style" w:cs="Arial"/>
          <w:color w:val="000000" w:themeColor="text1"/>
        </w:rPr>
        <w:t>p</w:t>
      </w:r>
      <w:r w:rsidRPr="008444BC">
        <w:rPr>
          <w:rFonts w:ascii="Bookman Old Style" w:hAnsi="Bookman Old Style" w:cs="Arial"/>
          <w:color w:val="000000" w:themeColor="text1"/>
        </w:rPr>
        <w:t>rovinsi</w:t>
      </w:r>
      <w:proofErr w:type="spellEnd"/>
      <w:r w:rsidRPr="008444BC">
        <w:rPr>
          <w:rFonts w:ascii="Bookman Old Style" w:hAnsi="Bookman Old Style" w:cs="Arial"/>
          <w:color w:val="000000" w:themeColor="text1"/>
        </w:rPr>
        <w:t xml:space="preserve">, </w:t>
      </w:r>
      <w:r w:rsidRPr="004E5A1F">
        <w:rPr>
          <w:rFonts w:ascii="Bookman Old Style" w:hAnsi="Bookman Old Style" w:cs="Arial"/>
          <w:color w:val="000000" w:themeColor="text1"/>
        </w:rPr>
        <w:t>DPMPTSP</w:t>
      </w:r>
      <w:r w:rsidRPr="008444BC">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k</w:t>
      </w:r>
      <w:r w:rsidRPr="008444BC">
        <w:rPr>
          <w:rFonts w:ascii="Bookman Old Style" w:hAnsi="Bookman Old Style" w:cs="Arial"/>
          <w:color w:val="000000" w:themeColor="text1"/>
        </w:rPr>
        <w:t>abupaten</w:t>
      </w:r>
      <w:proofErr w:type="spellEnd"/>
      <w:r w:rsidRPr="004E5A1F">
        <w:rPr>
          <w:rFonts w:ascii="Bookman Old Style" w:hAnsi="Bookman Old Style" w:cs="Arial"/>
          <w:color w:val="000000" w:themeColor="text1"/>
        </w:rPr>
        <w:t>/</w:t>
      </w:r>
      <w:proofErr w:type="spellStart"/>
      <w:r w:rsidRPr="004E5A1F">
        <w:rPr>
          <w:rFonts w:ascii="Bookman Old Style" w:hAnsi="Bookman Old Style" w:cs="Arial"/>
          <w:color w:val="000000" w:themeColor="text1"/>
        </w:rPr>
        <w:t>kota</w:t>
      </w:r>
      <w:proofErr w:type="spellEnd"/>
      <w:r w:rsidRPr="008444BC">
        <w:rPr>
          <w:rFonts w:ascii="Bookman Old Style" w:hAnsi="Bookman Old Style" w:cs="Arial"/>
          <w:color w:val="000000" w:themeColor="text1"/>
        </w:rPr>
        <w:t xml:space="preserve">, </w:t>
      </w:r>
      <w:r w:rsidRPr="004E5A1F">
        <w:rPr>
          <w:rFonts w:ascii="Bookman Old Style" w:hAnsi="Bookman Old Style" w:cs="Arial"/>
          <w:color w:val="000000" w:themeColor="text1"/>
        </w:rPr>
        <w:t>a</w:t>
      </w:r>
      <w:r w:rsidRPr="008444BC">
        <w:rPr>
          <w:rFonts w:ascii="Bookman Old Style" w:hAnsi="Bookman Old Style" w:cs="Arial"/>
          <w:color w:val="000000" w:themeColor="text1"/>
        </w:rPr>
        <w:t xml:space="preserve">dministrator KEK, dan </w:t>
      </w:r>
      <w:r w:rsidRPr="004E5A1F">
        <w:rPr>
          <w:rFonts w:ascii="Bookman Old Style" w:hAnsi="Bookman Old Style" w:cs="Arial"/>
          <w:color w:val="000000" w:themeColor="text1"/>
        </w:rPr>
        <w:t>b</w:t>
      </w:r>
      <w:r w:rsidRPr="008444BC">
        <w:rPr>
          <w:rFonts w:ascii="Bookman Old Style" w:hAnsi="Bookman Old Style" w:cs="Arial"/>
          <w:color w:val="000000" w:themeColor="text1"/>
        </w:rPr>
        <w:t xml:space="preserve">adan </w:t>
      </w:r>
      <w:proofErr w:type="spellStart"/>
      <w:r w:rsidRPr="004E5A1F">
        <w:rPr>
          <w:rFonts w:ascii="Bookman Old Style" w:hAnsi="Bookman Old Style" w:cs="Arial"/>
          <w:color w:val="000000" w:themeColor="text1"/>
        </w:rPr>
        <w:t>p</w:t>
      </w:r>
      <w:r w:rsidRPr="008444BC">
        <w:rPr>
          <w:rFonts w:ascii="Bookman Old Style" w:hAnsi="Bookman Old Style" w:cs="Arial"/>
          <w:color w:val="000000" w:themeColor="text1"/>
        </w:rPr>
        <w:t>engusahaan</w:t>
      </w:r>
      <w:proofErr w:type="spellEnd"/>
      <w:r w:rsidRPr="008444BC">
        <w:rPr>
          <w:rFonts w:ascii="Bookman Old Style" w:hAnsi="Bookman Old Style" w:cs="Arial"/>
          <w:color w:val="000000" w:themeColor="text1"/>
        </w:rPr>
        <w:t xml:space="preserve"> KPBPB </w:t>
      </w:r>
      <w:proofErr w:type="spellStart"/>
      <w:r w:rsidRPr="008444BC">
        <w:rPr>
          <w:rFonts w:ascii="Bookman Old Style" w:hAnsi="Bookman Old Style" w:cs="Arial"/>
          <w:color w:val="000000" w:themeColor="text1"/>
        </w:rPr>
        <w:t>atas</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laporan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dimaksud</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w:t>
      </w:r>
      <w:r w:rsidR="00937831" w:rsidRPr="008444BC">
        <w:rPr>
          <w:rFonts w:ascii="Bookman Old Style" w:hAnsi="Bookman Old Style" w:cs="Arial"/>
          <w:color w:val="000000" w:themeColor="text1"/>
        </w:rPr>
        <w:t xml:space="preserve">(4) </w:t>
      </w:r>
      <w:proofErr w:type="spellStart"/>
      <w:r w:rsidRPr="008444BC">
        <w:rPr>
          <w:rFonts w:ascii="Bookman Old Style" w:hAnsi="Bookman Old Style" w:cs="Arial"/>
          <w:color w:val="000000" w:themeColor="text1"/>
        </w:rPr>
        <w:t>huruf</w:t>
      </w:r>
      <w:proofErr w:type="spellEnd"/>
      <w:r w:rsidRPr="008444BC">
        <w:rPr>
          <w:rFonts w:ascii="Bookman Old Style" w:hAnsi="Bookman Old Style" w:cs="Arial"/>
          <w:color w:val="000000" w:themeColor="text1"/>
        </w:rPr>
        <w:t xml:space="preserve"> a.</w:t>
      </w:r>
    </w:p>
    <w:p w14:paraId="00AEA2E7" w14:textId="2CCF0214" w:rsidR="00804E36" w:rsidRPr="008444BC" w:rsidRDefault="00804E36" w:rsidP="004E5A1F">
      <w:pPr>
        <w:pStyle w:val="Style"/>
        <w:numPr>
          <w:ilvl w:val="0"/>
          <w:numId w:val="290"/>
        </w:numPr>
        <w:tabs>
          <w:tab w:val="left" w:pos="2552"/>
        </w:tabs>
        <w:spacing w:after="0" w:line="360" w:lineRule="auto"/>
        <w:ind w:left="2552" w:right="23" w:hanging="567"/>
        <w:jc w:val="both"/>
        <w:rPr>
          <w:rFonts w:ascii="Bookman Old Style" w:hAnsi="Bookman Old Style" w:cs="Arial"/>
          <w:color w:val="000000" w:themeColor="text1"/>
          <w:lang w:val="id-ID"/>
        </w:rPr>
      </w:pPr>
      <w:r w:rsidRPr="004E5A1F">
        <w:rPr>
          <w:rFonts w:ascii="Bookman Old Style" w:hAnsi="Bookman Old Style" w:cs="Arial"/>
          <w:color w:val="000000" w:themeColor="text1"/>
          <w:lang w:val="id-ID"/>
        </w:rPr>
        <w:t xml:space="preserve">Inspeksi lapangan sebagaimana dimaksud pada ayat (1) huruf b </w:t>
      </w:r>
      <w:r w:rsidR="00FE1359" w:rsidRPr="004E5A1F">
        <w:rPr>
          <w:rFonts w:ascii="Bookman Old Style" w:hAnsi="Bookman Old Style" w:cs="Arial"/>
          <w:color w:val="000000" w:themeColor="text1"/>
          <w:lang w:val="id-ID"/>
        </w:rPr>
        <w:t>dilakukan</w:t>
      </w:r>
      <w:r w:rsidR="003B2C09" w:rsidRPr="004E5A1F">
        <w:rPr>
          <w:rFonts w:ascii="Bookman Old Style" w:hAnsi="Bookman Old Style" w:cs="Arial"/>
          <w:color w:val="000000" w:themeColor="text1"/>
          <w:lang w:val="id-ID"/>
        </w:rPr>
        <w:t xml:space="preserve"> </w:t>
      </w:r>
      <w:proofErr w:type="spellStart"/>
      <w:r w:rsidR="005D49BD" w:rsidRPr="008444BC">
        <w:rPr>
          <w:rFonts w:ascii="Bookman Old Style" w:hAnsi="Bookman Old Style" w:cs="Arial"/>
          <w:color w:val="000000" w:themeColor="text1"/>
        </w:rPr>
        <w:t>untuk</w:t>
      </w:r>
      <w:proofErr w:type="spellEnd"/>
      <w:r w:rsidR="003B2C09" w:rsidRPr="004E5A1F">
        <w:rPr>
          <w:rFonts w:ascii="Bookman Old Style" w:hAnsi="Bookman Old Style" w:cs="Arial"/>
          <w:color w:val="000000" w:themeColor="text1"/>
          <w:lang w:val="id-ID"/>
        </w:rPr>
        <w:t xml:space="preserve"> </w:t>
      </w:r>
      <w:r w:rsidR="00041B43" w:rsidRPr="004E5A1F">
        <w:rPr>
          <w:rFonts w:ascii="Bookman Old Style" w:hAnsi="Bookman Old Style" w:cs="Arial"/>
          <w:color w:val="000000" w:themeColor="text1"/>
          <w:lang w:val="id-ID"/>
        </w:rPr>
        <w:t>memeriksa</w:t>
      </w:r>
      <w:r w:rsidR="003B2C09" w:rsidRPr="004E5A1F">
        <w:rPr>
          <w:rFonts w:ascii="Bookman Old Style" w:hAnsi="Bookman Old Style" w:cs="Arial"/>
          <w:color w:val="000000" w:themeColor="text1"/>
          <w:lang w:val="id-ID"/>
        </w:rPr>
        <w:t xml:space="preserve"> kesesuaian data</w:t>
      </w:r>
      <w:r w:rsidR="004F3465" w:rsidRPr="004E5A1F">
        <w:rPr>
          <w:rFonts w:ascii="Bookman Old Style" w:hAnsi="Bookman Old Style" w:cs="Arial"/>
          <w:color w:val="000000" w:themeColor="text1"/>
          <w:lang w:val="id-ID"/>
        </w:rPr>
        <w:t xml:space="preserve"> dan informasi</w:t>
      </w:r>
      <w:r w:rsidR="003B2C09" w:rsidRPr="004E5A1F">
        <w:rPr>
          <w:rFonts w:ascii="Bookman Old Style" w:hAnsi="Bookman Old Style" w:cs="Arial"/>
          <w:color w:val="000000" w:themeColor="text1"/>
          <w:lang w:val="id-ID"/>
        </w:rPr>
        <w:t xml:space="preserve"> yang disampaikan pada laporan berkala dengan pelaksanaan fisik kegiatan usaha melalui</w:t>
      </w:r>
      <w:r w:rsidRPr="004E5A1F">
        <w:rPr>
          <w:rFonts w:ascii="Bookman Old Style" w:hAnsi="Bookman Old Style" w:cs="Arial"/>
          <w:color w:val="000000" w:themeColor="text1"/>
          <w:lang w:val="id-ID"/>
        </w:rPr>
        <w:t>:</w:t>
      </w:r>
    </w:p>
    <w:p w14:paraId="628E0E83" w14:textId="1C8F8DB6" w:rsidR="00AE2E70" w:rsidRPr="008444BC" w:rsidRDefault="004F3465">
      <w:pPr>
        <w:pStyle w:val="Style"/>
        <w:numPr>
          <w:ilvl w:val="0"/>
          <w:numId w:val="115"/>
        </w:numPr>
        <w:tabs>
          <w:tab w:val="left" w:pos="3119"/>
        </w:tabs>
        <w:spacing w:after="0" w:line="360" w:lineRule="auto"/>
        <w:ind w:left="3119" w:right="-1" w:hanging="567"/>
        <w:contextualSpacing/>
        <w:jc w:val="both"/>
        <w:rPr>
          <w:rFonts w:ascii="Bookman Old Style" w:hAnsi="Bookman Old Style" w:cs="Arial"/>
          <w:color w:val="000000" w:themeColor="text1"/>
          <w:lang w:val="id-ID"/>
        </w:rPr>
      </w:pPr>
      <w:proofErr w:type="spellStart"/>
      <w:r w:rsidRPr="008444BC">
        <w:rPr>
          <w:rFonts w:ascii="Bookman Old Style" w:hAnsi="Bookman Old Style" w:cs="Arial"/>
          <w:color w:val="000000" w:themeColor="text1"/>
        </w:rPr>
        <w:t>pembinaan</w:t>
      </w:r>
      <w:proofErr w:type="spellEnd"/>
      <w:r w:rsidRPr="008444BC">
        <w:rPr>
          <w:rFonts w:ascii="Bookman Old Style" w:hAnsi="Bookman Old Style" w:cs="Arial"/>
          <w:color w:val="000000" w:themeColor="text1"/>
        </w:rPr>
        <w:t xml:space="preserve"> </w:t>
      </w:r>
      <w:r w:rsidRPr="004E5A1F">
        <w:rPr>
          <w:rFonts w:ascii="Bookman Old Style" w:hAnsi="Bookman Old Style" w:cs="Arial"/>
          <w:color w:val="000000" w:themeColor="text1"/>
          <w:lang w:val="id-ID"/>
        </w:rPr>
        <w:t xml:space="preserve">dalam bentuk </w:t>
      </w:r>
      <w:proofErr w:type="spellStart"/>
      <w:r w:rsidRPr="008444BC">
        <w:rPr>
          <w:rFonts w:ascii="Bookman Old Style" w:hAnsi="Bookman Old Style" w:cs="Arial"/>
          <w:color w:val="000000" w:themeColor="text1"/>
        </w:rPr>
        <w:t>pendampingan</w:t>
      </w:r>
      <w:proofErr w:type="spellEnd"/>
      <w:r w:rsidRPr="008444BC">
        <w:rPr>
          <w:rFonts w:ascii="Bookman Old Style" w:hAnsi="Bookman Old Style" w:cs="Arial"/>
          <w:color w:val="000000" w:themeColor="text1"/>
        </w:rPr>
        <w:t xml:space="preserve"> dan </w:t>
      </w:r>
      <w:proofErr w:type="spellStart"/>
      <w:r w:rsidR="00FE1359" w:rsidRPr="008444BC">
        <w:rPr>
          <w:rFonts w:ascii="Bookman Old Style" w:hAnsi="Bookman Old Style" w:cs="Arial"/>
          <w:color w:val="000000" w:themeColor="text1"/>
        </w:rPr>
        <w:t>penyuluha</w:t>
      </w:r>
      <w:proofErr w:type="spellEnd"/>
      <w:r w:rsidR="00FE1359" w:rsidRPr="004E5A1F">
        <w:rPr>
          <w:rFonts w:ascii="Bookman Old Style" w:hAnsi="Bookman Old Style" w:cs="Arial"/>
          <w:color w:val="000000" w:themeColor="text1"/>
          <w:lang w:val="id-ID"/>
        </w:rPr>
        <w:t>n</w:t>
      </w:r>
      <w:r w:rsidR="00535D05" w:rsidRPr="004E5A1F">
        <w:rPr>
          <w:rFonts w:ascii="Bookman Old Style" w:hAnsi="Bookman Old Style" w:cs="Arial"/>
          <w:color w:val="000000" w:themeColor="text1"/>
          <w:lang w:val="id-ID"/>
        </w:rPr>
        <w:t xml:space="preserve"> </w:t>
      </w:r>
      <w:proofErr w:type="spellStart"/>
      <w:r w:rsidR="00535D05" w:rsidRPr="008444BC">
        <w:rPr>
          <w:rFonts w:ascii="Bookman Old Style" w:hAnsi="Bookman Old Style" w:cs="Arial"/>
          <w:color w:val="000000" w:themeColor="text1"/>
        </w:rPr>
        <w:t>meliputi</w:t>
      </w:r>
      <w:proofErr w:type="spellEnd"/>
      <w:r w:rsidR="00535D05" w:rsidRPr="008444BC">
        <w:rPr>
          <w:rFonts w:ascii="Bookman Old Style" w:hAnsi="Bookman Old Style" w:cs="Arial"/>
          <w:color w:val="000000" w:themeColor="text1"/>
        </w:rPr>
        <w:t xml:space="preserve"> </w:t>
      </w:r>
      <w:r w:rsidR="00535D05" w:rsidRPr="004E5A1F">
        <w:rPr>
          <w:rFonts w:ascii="Bookman Old Style" w:hAnsi="Bookman Old Style" w:cs="Arial"/>
          <w:color w:val="000000" w:themeColor="text1"/>
          <w:lang w:val="id-ID"/>
        </w:rPr>
        <w:t xml:space="preserve">fasilitasi penyelesaian permasalahan yang dihadapi oleh Pelaku Usaha, </w:t>
      </w:r>
      <w:proofErr w:type="spellStart"/>
      <w:r w:rsidR="00535D05" w:rsidRPr="008444BC">
        <w:rPr>
          <w:rFonts w:ascii="Bookman Old Style" w:hAnsi="Bookman Old Style" w:cs="Arial"/>
          <w:color w:val="000000" w:themeColor="text1"/>
        </w:rPr>
        <w:t>pemberian</w:t>
      </w:r>
      <w:proofErr w:type="spellEnd"/>
      <w:r w:rsidR="00535D05" w:rsidRPr="008444BC">
        <w:rPr>
          <w:rFonts w:ascii="Bookman Old Style" w:hAnsi="Bookman Old Style" w:cs="Arial"/>
          <w:color w:val="000000" w:themeColor="text1"/>
        </w:rPr>
        <w:t xml:space="preserve"> </w:t>
      </w:r>
      <w:proofErr w:type="spellStart"/>
      <w:r w:rsidR="00535D05" w:rsidRPr="008444BC">
        <w:rPr>
          <w:rFonts w:ascii="Bookman Old Style" w:hAnsi="Bookman Old Style" w:cs="Arial"/>
          <w:color w:val="000000" w:themeColor="text1"/>
        </w:rPr>
        <w:t>penjelasan</w:t>
      </w:r>
      <w:proofErr w:type="spellEnd"/>
      <w:r w:rsidR="00535D05" w:rsidRPr="004E5A1F">
        <w:rPr>
          <w:rFonts w:ascii="Bookman Old Style" w:hAnsi="Bookman Old Style" w:cs="Arial"/>
          <w:color w:val="000000" w:themeColor="text1"/>
          <w:lang w:val="id-ID"/>
        </w:rPr>
        <w:t>,</w:t>
      </w:r>
      <w:r w:rsidR="00535D05" w:rsidRPr="008444BC">
        <w:rPr>
          <w:rFonts w:ascii="Bookman Old Style" w:hAnsi="Bookman Old Style" w:cs="Arial"/>
          <w:color w:val="000000" w:themeColor="text1"/>
        </w:rPr>
        <w:t xml:space="preserve"> </w:t>
      </w:r>
      <w:proofErr w:type="spellStart"/>
      <w:r w:rsidR="00535D05" w:rsidRPr="008444BC">
        <w:rPr>
          <w:rFonts w:ascii="Bookman Old Style" w:hAnsi="Bookman Old Style" w:cs="Arial"/>
          <w:color w:val="000000" w:themeColor="text1"/>
        </w:rPr>
        <w:t>konsultasi</w:t>
      </w:r>
      <w:proofErr w:type="spellEnd"/>
      <w:r w:rsidR="00535D05" w:rsidRPr="008444BC">
        <w:rPr>
          <w:rFonts w:ascii="Bookman Old Style" w:hAnsi="Bookman Old Style" w:cs="Arial"/>
          <w:color w:val="000000" w:themeColor="text1"/>
        </w:rPr>
        <w:t>, dan/</w:t>
      </w:r>
      <w:proofErr w:type="spellStart"/>
      <w:r w:rsidR="00535D05" w:rsidRPr="008444BC">
        <w:rPr>
          <w:rFonts w:ascii="Bookman Old Style" w:hAnsi="Bookman Old Style" w:cs="Arial"/>
          <w:color w:val="000000" w:themeColor="text1"/>
        </w:rPr>
        <w:t>atau</w:t>
      </w:r>
      <w:proofErr w:type="spellEnd"/>
      <w:r w:rsidR="00535D05" w:rsidRPr="008444BC">
        <w:rPr>
          <w:rFonts w:ascii="Bookman Old Style" w:hAnsi="Bookman Old Style" w:cs="Arial"/>
          <w:color w:val="000000" w:themeColor="text1"/>
        </w:rPr>
        <w:t xml:space="preserve"> </w:t>
      </w:r>
      <w:proofErr w:type="spellStart"/>
      <w:r w:rsidR="00535D05" w:rsidRPr="008444BC">
        <w:rPr>
          <w:rFonts w:ascii="Bookman Old Style" w:hAnsi="Bookman Old Style" w:cs="Arial"/>
          <w:color w:val="000000" w:themeColor="text1"/>
        </w:rPr>
        <w:t>bimbingan</w:t>
      </w:r>
      <w:proofErr w:type="spellEnd"/>
      <w:r w:rsidR="00535D05" w:rsidRPr="008444BC">
        <w:rPr>
          <w:rFonts w:ascii="Bookman Old Style" w:hAnsi="Bookman Old Style" w:cs="Arial"/>
          <w:color w:val="000000" w:themeColor="text1"/>
        </w:rPr>
        <w:t xml:space="preserve"> </w:t>
      </w:r>
      <w:proofErr w:type="spellStart"/>
      <w:r w:rsidR="00535D05" w:rsidRPr="008444BC">
        <w:rPr>
          <w:rFonts w:ascii="Bookman Old Style" w:hAnsi="Bookman Old Style" w:cs="Arial"/>
          <w:color w:val="000000" w:themeColor="text1"/>
        </w:rPr>
        <w:t>teknis</w:t>
      </w:r>
      <w:proofErr w:type="spellEnd"/>
      <w:r w:rsidR="00535D05" w:rsidRPr="004E5A1F">
        <w:rPr>
          <w:rFonts w:ascii="Bookman Old Style" w:hAnsi="Bookman Old Style" w:cs="Arial"/>
          <w:color w:val="000000" w:themeColor="text1"/>
          <w:lang w:val="id-ID"/>
        </w:rPr>
        <w:t xml:space="preserve"> </w:t>
      </w:r>
      <w:proofErr w:type="spellStart"/>
      <w:r w:rsidR="00535D05" w:rsidRPr="008444BC">
        <w:rPr>
          <w:rFonts w:ascii="Bookman Old Style" w:hAnsi="Bookman Old Style" w:cs="Arial"/>
          <w:color w:val="000000" w:themeColor="text1"/>
        </w:rPr>
        <w:t>mengenai</w:t>
      </w:r>
      <w:proofErr w:type="spellEnd"/>
      <w:r w:rsidR="00535D05" w:rsidRPr="008444BC">
        <w:rPr>
          <w:rFonts w:ascii="Bookman Old Style" w:hAnsi="Bookman Old Style" w:cs="Arial"/>
          <w:color w:val="000000" w:themeColor="text1"/>
        </w:rPr>
        <w:t xml:space="preserve"> </w:t>
      </w:r>
      <w:proofErr w:type="spellStart"/>
      <w:r w:rsidR="00535D05" w:rsidRPr="008444BC">
        <w:rPr>
          <w:rFonts w:ascii="Bookman Old Style" w:hAnsi="Bookman Old Style" w:cs="Arial"/>
          <w:color w:val="000000" w:themeColor="text1"/>
        </w:rPr>
        <w:t>ketentuan</w:t>
      </w:r>
      <w:proofErr w:type="spellEnd"/>
      <w:r w:rsidR="00535D05" w:rsidRPr="008444BC">
        <w:rPr>
          <w:rFonts w:ascii="Bookman Old Style" w:hAnsi="Bookman Old Style" w:cs="Arial"/>
          <w:color w:val="000000" w:themeColor="text1"/>
        </w:rPr>
        <w:t xml:space="preserve"> </w:t>
      </w:r>
      <w:proofErr w:type="spellStart"/>
      <w:r w:rsidR="00535D05" w:rsidRPr="008444BC">
        <w:rPr>
          <w:rFonts w:ascii="Bookman Old Style" w:hAnsi="Bookman Old Style" w:cs="Arial"/>
          <w:color w:val="000000" w:themeColor="text1"/>
        </w:rPr>
        <w:t>pelaksanaan</w:t>
      </w:r>
      <w:proofErr w:type="spellEnd"/>
      <w:r w:rsidR="00535D05" w:rsidRPr="008444BC">
        <w:rPr>
          <w:rFonts w:ascii="Bookman Old Style" w:hAnsi="Bookman Old Style" w:cs="Arial"/>
          <w:color w:val="000000" w:themeColor="text1"/>
        </w:rPr>
        <w:t xml:space="preserve"> </w:t>
      </w:r>
      <w:proofErr w:type="spellStart"/>
      <w:r w:rsidR="00535D05" w:rsidRPr="008444BC">
        <w:rPr>
          <w:rFonts w:ascii="Bookman Old Style" w:hAnsi="Bookman Old Style" w:cs="Arial"/>
          <w:color w:val="000000" w:themeColor="text1"/>
        </w:rPr>
        <w:t>Perizinan</w:t>
      </w:r>
      <w:proofErr w:type="spellEnd"/>
      <w:r w:rsidR="00535D05" w:rsidRPr="008444BC">
        <w:rPr>
          <w:rFonts w:ascii="Bookman Old Style" w:hAnsi="Bookman Old Style" w:cs="Arial"/>
          <w:color w:val="000000" w:themeColor="text1"/>
        </w:rPr>
        <w:t xml:space="preserve"> </w:t>
      </w:r>
      <w:proofErr w:type="spellStart"/>
      <w:r w:rsidR="00535D05" w:rsidRPr="008444BC">
        <w:rPr>
          <w:rFonts w:ascii="Bookman Old Style" w:hAnsi="Bookman Old Style" w:cs="Arial"/>
          <w:color w:val="000000" w:themeColor="text1"/>
        </w:rPr>
        <w:t>Berusaha</w:t>
      </w:r>
      <w:proofErr w:type="spellEnd"/>
      <w:r w:rsidR="00535D05" w:rsidRPr="008444BC">
        <w:rPr>
          <w:rFonts w:ascii="Bookman Old Style" w:hAnsi="Bookman Old Style" w:cs="Arial"/>
          <w:color w:val="000000" w:themeColor="text1"/>
        </w:rPr>
        <w:t xml:space="preserve"> </w:t>
      </w:r>
      <w:proofErr w:type="spellStart"/>
      <w:r w:rsidR="00535D05" w:rsidRPr="008444BC">
        <w:rPr>
          <w:rFonts w:ascii="Bookman Old Style" w:hAnsi="Bookman Old Style" w:cs="Arial"/>
          <w:color w:val="000000" w:themeColor="text1"/>
        </w:rPr>
        <w:t>Berbasis</w:t>
      </w:r>
      <w:proofErr w:type="spellEnd"/>
      <w:r w:rsidR="00535D05" w:rsidRPr="008444BC">
        <w:rPr>
          <w:rFonts w:ascii="Bookman Old Style" w:hAnsi="Bookman Old Style" w:cs="Arial"/>
          <w:color w:val="000000" w:themeColor="text1"/>
        </w:rPr>
        <w:t xml:space="preserve"> </w:t>
      </w:r>
      <w:proofErr w:type="spellStart"/>
      <w:r w:rsidR="00535D05" w:rsidRPr="008444BC">
        <w:rPr>
          <w:rFonts w:ascii="Bookman Old Style" w:hAnsi="Bookman Old Style" w:cs="Arial"/>
          <w:color w:val="000000" w:themeColor="text1"/>
        </w:rPr>
        <w:t>Risiko</w:t>
      </w:r>
      <w:proofErr w:type="spellEnd"/>
      <w:r w:rsidR="00FE1359" w:rsidRPr="004E5A1F">
        <w:rPr>
          <w:rFonts w:ascii="Bookman Old Style" w:hAnsi="Bookman Old Style" w:cs="Arial"/>
          <w:color w:val="000000" w:themeColor="text1"/>
          <w:lang w:val="id-ID"/>
        </w:rPr>
        <w:t>;</w:t>
      </w:r>
      <w:r w:rsidRPr="004E5A1F">
        <w:rPr>
          <w:rFonts w:ascii="Bookman Old Style" w:hAnsi="Bookman Old Style" w:cs="Arial"/>
          <w:color w:val="000000" w:themeColor="text1"/>
          <w:lang w:val="id-ID"/>
        </w:rPr>
        <w:t xml:space="preserve"> dan/atau</w:t>
      </w:r>
    </w:p>
    <w:p w14:paraId="01F5FE90" w14:textId="38D77A45" w:rsidR="00933561" w:rsidRPr="004E5A1F" w:rsidRDefault="005D49BD" w:rsidP="004E5A1F">
      <w:pPr>
        <w:pStyle w:val="Style"/>
        <w:numPr>
          <w:ilvl w:val="0"/>
          <w:numId w:val="115"/>
        </w:numPr>
        <w:tabs>
          <w:tab w:val="left" w:pos="3119"/>
        </w:tabs>
        <w:spacing w:after="0" w:line="360" w:lineRule="auto"/>
        <w:ind w:left="3119" w:right="-1" w:hanging="567"/>
        <w:contextualSpacing/>
        <w:jc w:val="both"/>
        <w:rPr>
          <w:rStyle w:val="fontstyle01"/>
          <w:rFonts w:cs="Arial"/>
          <w:color w:val="000000" w:themeColor="text1"/>
        </w:rPr>
      </w:pPr>
      <w:proofErr w:type="spellStart"/>
      <w:r w:rsidRPr="008444BC">
        <w:rPr>
          <w:rFonts w:ascii="Bookman Old Style" w:hAnsi="Bookman Old Style" w:cs="Arial"/>
          <w:color w:val="000000" w:themeColor="text1"/>
        </w:rPr>
        <w:t>pemeriksaan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administratif</w:t>
      </w:r>
      <w:proofErr w:type="spellEnd"/>
      <w:r w:rsidRPr="008444BC">
        <w:rPr>
          <w:rFonts w:ascii="Bookman Old Style" w:hAnsi="Bookman Old Style" w:cs="Arial"/>
          <w:color w:val="000000" w:themeColor="text1"/>
        </w:rPr>
        <w:t xml:space="preserve"> dan</w:t>
      </w:r>
      <w:r w:rsidR="00E3253D" w:rsidRPr="008444BC">
        <w:rPr>
          <w:rFonts w:ascii="Bookman Old Style" w:hAnsi="Bookman Old Style" w:cs="Arial"/>
          <w:color w:val="000000" w:themeColor="text1"/>
        </w:rPr>
        <w:t>/</w:t>
      </w:r>
      <w:proofErr w:type="spellStart"/>
      <w:r w:rsidR="00E3253D" w:rsidRPr="008444BC">
        <w:rPr>
          <w:rFonts w:ascii="Bookman Old Style" w:hAnsi="Bookman Old Style" w:cs="Arial"/>
          <w:color w:val="000000" w:themeColor="text1"/>
        </w:rPr>
        <w:t>atau</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fisik</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meliputi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kegiatan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pengecekan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lokasi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usaha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realisasi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nilai</w:t>
      </w:r>
      <w:proofErr w:type="spellEnd"/>
      <w:r w:rsidRPr="008444BC">
        <w:rPr>
          <w:rFonts w:ascii="Bookman Old Style" w:hAnsi="Bookman Old Style" w:cs="Arial"/>
          <w:color w:val="000000" w:themeColor="text1"/>
        </w:rPr>
        <w:t xml:space="preserve"> </w:t>
      </w:r>
      <w:proofErr w:type="spellStart"/>
      <w:r w:rsidRPr="004E5A1F">
        <w:rPr>
          <w:rFonts w:ascii="Bookman Old Style" w:eastAsia="Bookman Old Style" w:hAnsi="Bookman Old Style" w:cs="Bookman Old Style"/>
        </w:rPr>
        <w:t>P</w:t>
      </w:r>
      <w:r w:rsidRPr="008444BC">
        <w:rPr>
          <w:rFonts w:ascii="Bookman Old Style" w:eastAsia="Bookman Old Style" w:hAnsi="Bookman Old Style" w:cs="Bookman Old Style"/>
        </w:rPr>
        <w:t>enanaman</w:t>
      </w:r>
      <w:proofErr w:type="spellEnd"/>
      <w:r w:rsidRPr="008444BC">
        <w:rPr>
          <w:rFonts w:ascii="Bookman Old Style" w:eastAsia="Bookman Old Style" w:hAnsi="Bookman Old Style" w:cs="Bookman Old Style"/>
        </w:rPr>
        <w:t xml:space="preserve"> </w:t>
      </w:r>
      <w:r w:rsidRPr="004E5A1F">
        <w:rPr>
          <w:rFonts w:ascii="Bookman Old Style" w:eastAsia="Bookman Old Style" w:hAnsi="Bookman Old Style" w:cs="Bookman Old Style"/>
        </w:rPr>
        <w:t>M</w:t>
      </w:r>
      <w:r w:rsidRPr="008444BC">
        <w:rPr>
          <w:rFonts w:ascii="Bookman Old Style" w:eastAsia="Bookman Old Style" w:hAnsi="Bookman Old Style" w:cs="Bookman Old Style"/>
        </w:rPr>
        <w:t>odal</w:t>
      </w:r>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tenaga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kerja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mesin</w:t>
      </w:r>
      <w:proofErr w:type="spellEnd"/>
      <w:r w:rsidRPr="008444BC">
        <w:rPr>
          <w:rFonts w:ascii="Bookman Old Style" w:hAnsi="Bookman Old Style" w:cs="Arial"/>
          <w:color w:val="000000" w:themeColor="text1"/>
        </w:rPr>
        <w:t>/</w:t>
      </w:r>
      <w:proofErr w:type="spellStart"/>
      <w:r w:rsidRPr="008444BC">
        <w:rPr>
          <w:rFonts w:ascii="Bookman Old Style" w:hAnsi="Bookman Old Style" w:cs="Arial"/>
          <w:color w:val="000000" w:themeColor="text1"/>
        </w:rPr>
        <w:t>peralatan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bangunan</w:t>
      </w:r>
      <w:proofErr w:type="spellEnd"/>
      <w:r w:rsidRPr="008444BC">
        <w:rPr>
          <w:rFonts w:ascii="Bookman Old Style" w:hAnsi="Bookman Old Style" w:cs="Arial"/>
          <w:color w:val="000000" w:themeColor="text1"/>
        </w:rPr>
        <w:t>/</w:t>
      </w:r>
      <w:proofErr w:type="spellStart"/>
      <w:r w:rsidRPr="008444BC">
        <w:rPr>
          <w:rFonts w:ascii="Bookman Old Style" w:hAnsi="Bookman Old Style" w:cs="Arial"/>
          <w:color w:val="000000" w:themeColor="text1"/>
        </w:rPr>
        <w:t>gedung</w:t>
      </w:r>
      <w:proofErr w:type="spellEnd"/>
      <w:r w:rsidRPr="008444BC">
        <w:rPr>
          <w:rFonts w:ascii="Bookman Old Style" w:hAnsi="Bookman Old Style" w:cs="Arial"/>
          <w:color w:val="000000" w:themeColor="text1"/>
        </w:rPr>
        <w:t xml:space="preserve">, </w:t>
      </w:r>
      <w:proofErr w:type="spellStart"/>
      <w:r w:rsidRPr="008444BC">
        <w:rPr>
          <w:rFonts w:ascii="Bookman Old Style" w:eastAsia="Bookman Old Style" w:hAnsi="Bookman Old Style" w:cs="Bookman Old Style"/>
        </w:rPr>
        <w:t>kewajiban</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terkait</w:t>
      </w:r>
      <w:proofErr w:type="spellEnd"/>
      <w:r w:rsidRPr="008444BC">
        <w:rPr>
          <w:rFonts w:ascii="Bookman Old Style" w:eastAsia="Bookman Old Style" w:hAnsi="Bookman Old Style" w:cs="Bookman Old Style"/>
        </w:rPr>
        <w:t xml:space="preserve"> </w:t>
      </w:r>
      <w:proofErr w:type="spellStart"/>
      <w:r w:rsidRPr="008444BC">
        <w:rPr>
          <w:rFonts w:ascii="Bookman Old Style" w:hAnsi="Bookman Old Style"/>
          <w:color w:val="000000" w:themeColor="text1"/>
        </w:rPr>
        <w:t>fasilitas</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insentif</w:t>
      </w:r>
      <w:proofErr w:type="spellEnd"/>
      <w:r w:rsidRPr="008444BC">
        <w:rPr>
          <w:rFonts w:ascii="Bookman Old Style" w:hAnsi="Bookman Old Style"/>
          <w:color w:val="000000" w:themeColor="text1"/>
        </w:rPr>
        <w:t xml:space="preserve"> dan </w:t>
      </w:r>
      <w:proofErr w:type="spellStart"/>
      <w:r w:rsidRPr="008444BC">
        <w:rPr>
          <w:rFonts w:ascii="Bookman Old Style" w:hAnsi="Bookman Old Style"/>
          <w:color w:val="000000" w:themeColor="text1"/>
        </w:rPr>
        <w:t>kemudahan</w:t>
      </w:r>
      <w:proofErr w:type="spellEnd"/>
      <w:r w:rsidRPr="008444BC">
        <w:rPr>
          <w:rFonts w:ascii="Bookman Old Style" w:hAnsi="Bookman Old Style"/>
          <w:color w:val="000000" w:themeColor="text1"/>
        </w:rPr>
        <w:t xml:space="preserve"> </w:t>
      </w:r>
      <w:proofErr w:type="spellStart"/>
      <w:r w:rsidRPr="004E5A1F">
        <w:rPr>
          <w:rFonts w:ascii="Bookman Old Style" w:hAnsi="Bookman Old Style"/>
          <w:color w:val="000000" w:themeColor="text1"/>
        </w:rPr>
        <w:t>untuk</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Penanaman</w:t>
      </w:r>
      <w:proofErr w:type="spellEnd"/>
      <w:r w:rsidRPr="008444BC">
        <w:rPr>
          <w:rFonts w:ascii="Bookman Old Style" w:hAnsi="Bookman Old Style"/>
          <w:color w:val="000000" w:themeColor="text1"/>
        </w:rPr>
        <w:t xml:space="preserve"> Modal, </w:t>
      </w:r>
      <w:proofErr w:type="spellStart"/>
      <w:r w:rsidRPr="008444BC">
        <w:rPr>
          <w:rFonts w:ascii="Bookman Old Style" w:hAnsi="Bookman Old Style"/>
          <w:color w:val="000000" w:themeColor="text1"/>
        </w:rPr>
        <w:t>kewajiban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kemitraan</w:t>
      </w:r>
      <w:proofErr w:type="spellEnd"/>
      <w:r w:rsidRPr="008444BC">
        <w:rPr>
          <w:rFonts w:ascii="Bookman Old Style" w:hAnsi="Bookman Old Style"/>
          <w:color w:val="000000" w:themeColor="text1"/>
        </w:rPr>
        <w:t>, dan/</w:t>
      </w:r>
      <w:proofErr w:type="spellStart"/>
      <w:r w:rsidRPr="008444BC">
        <w:rPr>
          <w:rFonts w:ascii="Bookman Old Style" w:hAnsi="Bookman Old Style"/>
          <w:color w:val="000000" w:themeColor="text1"/>
        </w:rPr>
        <w:t>atau</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kewajiban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lainnya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terkait</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pelaksanaan</w:t>
      </w:r>
      <w:proofErr w:type="spellEnd"/>
      <w:r w:rsidRPr="008444BC">
        <w:rPr>
          <w:rFonts w:ascii="Bookman Old Style" w:eastAsia="Bookman Old Style" w:hAnsi="Bookman Old Style" w:cs="Bookman Old Style"/>
        </w:rPr>
        <w:t xml:space="preserve"> </w:t>
      </w:r>
      <w:proofErr w:type="spellStart"/>
      <w:r w:rsidRPr="004E5A1F">
        <w:rPr>
          <w:rFonts w:ascii="Bookman Old Style" w:eastAsia="Bookman Old Style" w:hAnsi="Bookman Old Style" w:cs="Bookman Old Style"/>
        </w:rPr>
        <w:t>P</w:t>
      </w:r>
      <w:r w:rsidRPr="008444BC">
        <w:rPr>
          <w:rFonts w:ascii="Bookman Old Style" w:eastAsia="Bookman Old Style" w:hAnsi="Bookman Old Style" w:cs="Bookman Old Style"/>
        </w:rPr>
        <w:t>enanaman</w:t>
      </w:r>
      <w:proofErr w:type="spellEnd"/>
      <w:r w:rsidRPr="008444BC">
        <w:rPr>
          <w:rFonts w:ascii="Bookman Old Style" w:eastAsia="Bookman Old Style" w:hAnsi="Bookman Old Style" w:cs="Bookman Old Style"/>
        </w:rPr>
        <w:t xml:space="preserve"> </w:t>
      </w:r>
      <w:r w:rsidRPr="004E5A1F">
        <w:rPr>
          <w:rFonts w:ascii="Bookman Old Style" w:eastAsia="Bookman Old Style" w:hAnsi="Bookman Old Style" w:cs="Bookman Old Style"/>
        </w:rPr>
        <w:t>M</w:t>
      </w:r>
      <w:r w:rsidRPr="008444BC">
        <w:rPr>
          <w:rFonts w:ascii="Bookman Old Style" w:eastAsia="Bookman Old Style" w:hAnsi="Bookman Old Style" w:cs="Bookman Old Style"/>
        </w:rPr>
        <w:t>odal</w:t>
      </w:r>
      <w:r w:rsidRPr="008444BC">
        <w:rPr>
          <w:rFonts w:ascii="Bookman Old Style" w:hAnsi="Bookman Old Style" w:cs="Arial"/>
          <w:color w:val="000000" w:themeColor="text1"/>
        </w:rPr>
        <w:t>.</w:t>
      </w:r>
    </w:p>
    <w:p w14:paraId="6C740FAE" w14:textId="3D7A7378" w:rsidR="00933561" w:rsidRPr="008444BC" w:rsidRDefault="00933561" w:rsidP="004E5A1F">
      <w:pPr>
        <w:pStyle w:val="Style"/>
        <w:numPr>
          <w:ilvl w:val="0"/>
          <w:numId w:val="290"/>
        </w:numPr>
        <w:tabs>
          <w:tab w:val="left" w:pos="2552"/>
        </w:tabs>
        <w:spacing w:after="0" w:line="360" w:lineRule="auto"/>
        <w:ind w:left="2552" w:right="23" w:hanging="567"/>
        <w:jc w:val="both"/>
        <w:rPr>
          <w:rFonts w:ascii="Bookman Old Style" w:hAnsi="Bookman Old Style" w:cstheme="minorHAnsi"/>
          <w:color w:val="000000" w:themeColor="text1"/>
        </w:rPr>
      </w:pPr>
      <w:proofErr w:type="spellStart"/>
      <w:r w:rsidRPr="008444BC">
        <w:rPr>
          <w:rFonts w:ascii="Bookman Old Style" w:hAnsi="Bookman Old Style" w:cs="Arial"/>
          <w:color w:val="000000" w:themeColor="text1"/>
        </w:rPr>
        <w:t>Dalam</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hal</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inspeksi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lapangan</w:t>
      </w:r>
      <w:proofErr w:type="spellEnd"/>
      <w:r w:rsidR="00D543BC" w:rsidRPr="004E5A1F">
        <w:rPr>
          <w:rFonts w:ascii="Bookman Old Style" w:hAnsi="Bookman Old Style" w:cs="Arial"/>
          <w:color w:val="000000" w:themeColor="text1"/>
          <w:lang w:val="id-ID"/>
        </w:rPr>
        <w:t xml:space="preserve"> sebagaimana dimaksud pada ayat (</w:t>
      </w:r>
      <w:r w:rsidR="00D543BC" w:rsidRPr="004E5A1F">
        <w:rPr>
          <w:rFonts w:ascii="Bookman Old Style" w:hAnsi="Bookman Old Style" w:cs="Arial"/>
          <w:color w:val="000000" w:themeColor="text1"/>
        </w:rPr>
        <w:t>6</w:t>
      </w:r>
      <w:r w:rsidR="00D543BC" w:rsidRPr="004E5A1F">
        <w:rPr>
          <w:rFonts w:ascii="Bookman Old Style" w:hAnsi="Bookman Old Style" w:cs="Arial"/>
          <w:color w:val="000000" w:themeColor="text1"/>
          <w:lang w:val="id-ID"/>
        </w:rPr>
        <w:t>)</w:t>
      </w:r>
      <w:r w:rsidR="00D543BC" w:rsidRPr="008444BC">
        <w:rPr>
          <w:rFonts w:ascii="Bookman Old Style" w:hAnsi="Bookman Old Style" w:cs="Arial"/>
          <w:color w:val="000000" w:themeColor="text1"/>
          <w:lang w:val="id-ID"/>
        </w:rPr>
        <w:t xml:space="preserve"> </w:t>
      </w:r>
      <w:proofErr w:type="spellStart"/>
      <w:r w:rsidRPr="008444BC">
        <w:rPr>
          <w:rFonts w:ascii="Bookman Old Style" w:hAnsi="Bookman Old Style" w:cs="Arial"/>
          <w:color w:val="000000" w:themeColor="text1"/>
        </w:rPr>
        <w:t>tidak</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dapat</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dilakukan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dengan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kunjungan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fisik</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inspeksi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lapangan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dilakukan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secara</w:t>
      </w:r>
      <w:proofErr w:type="spellEnd"/>
      <w:r w:rsidRPr="008444BC">
        <w:rPr>
          <w:rFonts w:ascii="Bookman Old Style" w:hAnsi="Bookman Old Style" w:cs="Arial"/>
          <w:color w:val="000000" w:themeColor="text1"/>
        </w:rPr>
        <w:t xml:space="preserve"> virtual.</w:t>
      </w:r>
    </w:p>
    <w:p w14:paraId="1291856A" w14:textId="1DACAA99" w:rsidR="006F65BB" w:rsidRPr="008444BC" w:rsidRDefault="0070693B" w:rsidP="004E5A1F">
      <w:pPr>
        <w:pStyle w:val="Style"/>
        <w:numPr>
          <w:ilvl w:val="0"/>
          <w:numId w:val="290"/>
        </w:numPr>
        <w:tabs>
          <w:tab w:val="left" w:pos="2552"/>
        </w:tabs>
        <w:spacing w:after="0" w:line="360" w:lineRule="auto"/>
        <w:ind w:left="2552" w:right="23" w:hanging="567"/>
        <w:jc w:val="both"/>
        <w:rPr>
          <w:rFonts w:ascii="Bookman Old Style" w:hAnsi="Bookman Old Style" w:cstheme="minorHAnsi"/>
          <w:color w:val="000000" w:themeColor="text1"/>
        </w:rPr>
      </w:pPr>
      <w:proofErr w:type="spellStart"/>
      <w:r w:rsidRPr="008444BC">
        <w:rPr>
          <w:rFonts w:ascii="Bookman Old Style" w:hAnsi="Bookman Old Style" w:cs="Arial"/>
          <w:color w:val="000000" w:themeColor="text1"/>
        </w:rPr>
        <w:t>Pengawasan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Perizinan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Berusaha</w:t>
      </w:r>
      <w:proofErr w:type="spellEnd"/>
      <w:r w:rsidR="0010476E" w:rsidRPr="008444BC">
        <w:rPr>
          <w:rFonts w:ascii="Bookman Old Style" w:hAnsi="Bookman Old Style" w:cs="Arial"/>
          <w:color w:val="000000" w:themeColor="text1"/>
        </w:rPr>
        <w:t xml:space="preserve"> </w:t>
      </w:r>
      <w:proofErr w:type="spellStart"/>
      <w:r w:rsidR="0010476E" w:rsidRPr="008444BC">
        <w:rPr>
          <w:rFonts w:ascii="Bookman Old Style" w:hAnsi="Bookman Old Style" w:cs="Arial"/>
          <w:color w:val="000000" w:themeColor="text1"/>
        </w:rPr>
        <w:t>Berbasis</w:t>
      </w:r>
      <w:proofErr w:type="spellEnd"/>
      <w:r w:rsidR="0010476E" w:rsidRPr="008444BC">
        <w:rPr>
          <w:rFonts w:ascii="Bookman Old Style" w:hAnsi="Bookman Old Style" w:cs="Arial"/>
          <w:color w:val="000000" w:themeColor="text1"/>
        </w:rPr>
        <w:t xml:space="preserve"> </w:t>
      </w:r>
      <w:proofErr w:type="spellStart"/>
      <w:r w:rsidR="0010476E" w:rsidRPr="008444BC">
        <w:rPr>
          <w:rFonts w:ascii="Bookman Old Style" w:hAnsi="Bookman Old Style" w:cs="Arial"/>
          <w:color w:val="000000" w:themeColor="text1"/>
        </w:rPr>
        <w:t>Risiko</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bagi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Pelaku</w:t>
      </w:r>
      <w:proofErr w:type="spellEnd"/>
      <w:r w:rsidRPr="008444BC">
        <w:rPr>
          <w:rFonts w:ascii="Bookman Old Style" w:hAnsi="Bookman Old Style" w:cs="Arial"/>
          <w:color w:val="000000" w:themeColor="text1"/>
        </w:rPr>
        <w:t xml:space="preserve"> Usaha </w:t>
      </w:r>
      <w:proofErr w:type="spellStart"/>
      <w:r w:rsidRPr="008444BC">
        <w:rPr>
          <w:rFonts w:ascii="Bookman Old Style" w:hAnsi="Bookman Old Style" w:cs="Arial"/>
          <w:color w:val="000000" w:themeColor="text1"/>
        </w:rPr>
        <w:t>mikro</w:t>
      </w:r>
      <w:proofErr w:type="spellEnd"/>
      <w:r w:rsidRPr="008444BC">
        <w:rPr>
          <w:rFonts w:ascii="Bookman Old Style" w:hAnsi="Bookman Old Style" w:cs="Arial"/>
          <w:color w:val="000000" w:themeColor="text1"/>
        </w:rPr>
        <w:t xml:space="preserve"> dan </w:t>
      </w:r>
      <w:proofErr w:type="spellStart"/>
      <w:r w:rsidRPr="008444BC">
        <w:rPr>
          <w:rFonts w:ascii="Bookman Old Style" w:hAnsi="Bookman Old Style" w:cs="Arial"/>
          <w:color w:val="000000" w:themeColor="text1"/>
        </w:rPr>
        <w:t>Pelaku</w:t>
      </w:r>
      <w:proofErr w:type="spellEnd"/>
      <w:r w:rsidRPr="008444BC">
        <w:rPr>
          <w:rFonts w:ascii="Bookman Old Style" w:hAnsi="Bookman Old Style" w:cs="Arial"/>
          <w:color w:val="000000" w:themeColor="text1"/>
        </w:rPr>
        <w:t xml:space="preserve"> Usaha </w:t>
      </w:r>
      <w:proofErr w:type="spellStart"/>
      <w:r w:rsidRPr="008444BC">
        <w:rPr>
          <w:rFonts w:ascii="Bookman Old Style" w:hAnsi="Bookman Old Style" w:cs="Arial"/>
          <w:color w:val="000000" w:themeColor="text1"/>
        </w:rPr>
        <w:t>kecil</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dilakukan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melalui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pembinaan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pendampingan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atau</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penyuluhan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terkait</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kegiatan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usaha</w:t>
      </w:r>
      <w:proofErr w:type="spellEnd"/>
      <w:r w:rsidRPr="008444BC">
        <w:rPr>
          <w:rFonts w:ascii="Bookman Old Style" w:hAnsi="Bookman Old Style" w:cs="Arial"/>
          <w:color w:val="000000" w:themeColor="text1"/>
        </w:rPr>
        <w:t>.</w:t>
      </w:r>
    </w:p>
    <w:p w14:paraId="48082821" w14:textId="5DA6805C" w:rsidR="00D543BC" w:rsidRPr="008444BC" w:rsidRDefault="00EF3B57" w:rsidP="004E5A1F">
      <w:pPr>
        <w:pStyle w:val="Style"/>
        <w:numPr>
          <w:ilvl w:val="0"/>
          <w:numId w:val="290"/>
        </w:numPr>
        <w:tabs>
          <w:tab w:val="left" w:pos="2552"/>
        </w:tabs>
        <w:spacing w:after="0" w:line="360" w:lineRule="auto"/>
        <w:ind w:left="2552" w:right="23" w:hanging="567"/>
        <w:jc w:val="both"/>
        <w:rPr>
          <w:rFonts w:ascii="Bookman Old Style" w:hAnsi="Bookman Old Style" w:cs="Arial"/>
          <w:color w:val="000000" w:themeColor="text1"/>
        </w:rPr>
      </w:pPr>
      <w:proofErr w:type="spellStart"/>
      <w:r w:rsidRPr="008444BC">
        <w:rPr>
          <w:rFonts w:ascii="Bookman Old Style" w:hAnsi="Bookman Old Style" w:cs="Arial"/>
          <w:color w:val="000000" w:themeColor="text1"/>
        </w:rPr>
        <w:lastRenderedPageBreak/>
        <w:t>Inspeksi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lapangan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rutin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dimaksud</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(6) </w:t>
      </w:r>
      <w:proofErr w:type="spellStart"/>
      <w:r w:rsidRPr="008444BC">
        <w:rPr>
          <w:rFonts w:ascii="Bookman Old Style" w:hAnsi="Bookman Old Style" w:cs="Arial"/>
          <w:color w:val="000000" w:themeColor="text1"/>
        </w:rPr>
        <w:t>dilaksanakan</w:t>
      </w:r>
      <w:proofErr w:type="spellEnd"/>
      <w:r w:rsidRPr="008444BC">
        <w:rPr>
          <w:rFonts w:ascii="Bookman Old Style" w:hAnsi="Bookman Old Style" w:cs="Arial"/>
          <w:color w:val="000000" w:themeColor="text1"/>
        </w:rPr>
        <w:t xml:space="preserve"> oleh BKPM, </w:t>
      </w:r>
      <w:r w:rsidR="00D543BC" w:rsidRPr="008444BC">
        <w:rPr>
          <w:rFonts w:ascii="Bookman Old Style" w:hAnsi="Bookman Old Style" w:cs="Arial"/>
          <w:color w:val="000000" w:themeColor="text1"/>
        </w:rPr>
        <w:t xml:space="preserve">DPMPTSP </w:t>
      </w:r>
      <w:proofErr w:type="spellStart"/>
      <w:r w:rsidR="00D543BC" w:rsidRPr="004E5A1F">
        <w:rPr>
          <w:rFonts w:ascii="Bookman Old Style" w:hAnsi="Bookman Old Style" w:cs="Arial"/>
          <w:color w:val="000000" w:themeColor="text1"/>
        </w:rPr>
        <w:t>p</w:t>
      </w:r>
      <w:r w:rsidR="00D543BC" w:rsidRPr="008444BC">
        <w:rPr>
          <w:rFonts w:ascii="Bookman Old Style" w:hAnsi="Bookman Old Style" w:cs="Arial"/>
          <w:color w:val="000000" w:themeColor="text1"/>
        </w:rPr>
        <w:t>rovinsi</w:t>
      </w:r>
      <w:proofErr w:type="spellEnd"/>
      <w:r w:rsidR="00D543BC" w:rsidRPr="008444BC">
        <w:rPr>
          <w:rFonts w:ascii="Bookman Old Style" w:hAnsi="Bookman Old Style" w:cs="Arial"/>
          <w:color w:val="000000" w:themeColor="text1"/>
        </w:rPr>
        <w:t xml:space="preserve">, </w:t>
      </w:r>
      <w:r w:rsidR="00D543BC" w:rsidRPr="004E5A1F">
        <w:rPr>
          <w:rFonts w:ascii="Bookman Old Style" w:hAnsi="Bookman Old Style" w:cs="Arial"/>
          <w:color w:val="000000" w:themeColor="text1"/>
        </w:rPr>
        <w:t>DPMPTSP</w:t>
      </w:r>
      <w:r w:rsidR="00D543BC" w:rsidRPr="008444BC">
        <w:rPr>
          <w:rFonts w:ascii="Bookman Old Style" w:hAnsi="Bookman Old Style" w:cs="Arial"/>
          <w:color w:val="000000" w:themeColor="text1"/>
        </w:rPr>
        <w:t xml:space="preserve"> </w:t>
      </w:r>
      <w:proofErr w:type="spellStart"/>
      <w:r w:rsidR="00D543BC" w:rsidRPr="004E5A1F">
        <w:rPr>
          <w:rFonts w:ascii="Bookman Old Style" w:hAnsi="Bookman Old Style" w:cs="Arial"/>
          <w:color w:val="000000" w:themeColor="text1"/>
        </w:rPr>
        <w:t>k</w:t>
      </w:r>
      <w:r w:rsidR="00D543BC" w:rsidRPr="008444BC">
        <w:rPr>
          <w:rFonts w:ascii="Bookman Old Style" w:hAnsi="Bookman Old Style" w:cs="Arial"/>
          <w:color w:val="000000" w:themeColor="text1"/>
        </w:rPr>
        <w:t>abupaten</w:t>
      </w:r>
      <w:proofErr w:type="spellEnd"/>
      <w:r w:rsidR="00D543BC" w:rsidRPr="004E5A1F">
        <w:rPr>
          <w:rFonts w:ascii="Bookman Old Style" w:hAnsi="Bookman Old Style" w:cs="Arial"/>
          <w:color w:val="000000" w:themeColor="text1"/>
        </w:rPr>
        <w:t>/</w:t>
      </w:r>
      <w:proofErr w:type="spellStart"/>
      <w:r w:rsidR="00D543BC" w:rsidRPr="004E5A1F">
        <w:rPr>
          <w:rFonts w:ascii="Bookman Old Style" w:hAnsi="Bookman Old Style" w:cs="Arial"/>
          <w:color w:val="000000" w:themeColor="text1"/>
        </w:rPr>
        <w:t>kota</w:t>
      </w:r>
      <w:proofErr w:type="spellEnd"/>
      <w:r w:rsidR="00D543BC" w:rsidRPr="008444BC">
        <w:rPr>
          <w:rFonts w:ascii="Bookman Old Style" w:hAnsi="Bookman Old Style" w:cs="Arial"/>
          <w:color w:val="000000" w:themeColor="text1"/>
        </w:rPr>
        <w:t xml:space="preserve">, </w:t>
      </w:r>
      <w:r w:rsidR="00D543BC" w:rsidRPr="004E5A1F">
        <w:rPr>
          <w:rFonts w:ascii="Bookman Old Style" w:hAnsi="Bookman Old Style" w:cs="Arial"/>
          <w:color w:val="000000" w:themeColor="text1"/>
        </w:rPr>
        <w:t>a</w:t>
      </w:r>
      <w:r w:rsidR="00D543BC" w:rsidRPr="008444BC">
        <w:rPr>
          <w:rFonts w:ascii="Bookman Old Style" w:hAnsi="Bookman Old Style" w:cs="Arial"/>
          <w:color w:val="000000" w:themeColor="text1"/>
        </w:rPr>
        <w:t xml:space="preserve">dministrator KEK, </w:t>
      </w:r>
      <w:r w:rsidR="00D543BC" w:rsidRPr="004E5A1F">
        <w:rPr>
          <w:rFonts w:ascii="Bookman Old Style" w:hAnsi="Bookman Old Style" w:cs="Arial"/>
          <w:color w:val="000000" w:themeColor="text1"/>
        </w:rPr>
        <w:t>dan/</w:t>
      </w:r>
      <w:proofErr w:type="spellStart"/>
      <w:r w:rsidR="00D543BC" w:rsidRPr="004E5A1F">
        <w:rPr>
          <w:rFonts w:ascii="Bookman Old Style" w:hAnsi="Bookman Old Style" w:cs="Arial"/>
          <w:color w:val="000000" w:themeColor="text1"/>
        </w:rPr>
        <w:t>atau</w:t>
      </w:r>
      <w:proofErr w:type="spellEnd"/>
      <w:r w:rsidR="00D543BC" w:rsidRPr="008444BC">
        <w:rPr>
          <w:rFonts w:ascii="Bookman Old Style" w:hAnsi="Bookman Old Style" w:cs="Arial"/>
          <w:color w:val="000000" w:themeColor="text1"/>
        </w:rPr>
        <w:t xml:space="preserve"> </w:t>
      </w:r>
      <w:r w:rsidR="00D543BC" w:rsidRPr="004E5A1F">
        <w:rPr>
          <w:rFonts w:ascii="Bookman Old Style" w:hAnsi="Bookman Old Style" w:cs="Arial"/>
          <w:color w:val="000000" w:themeColor="text1"/>
        </w:rPr>
        <w:t>b</w:t>
      </w:r>
      <w:r w:rsidR="00D543BC" w:rsidRPr="008444BC">
        <w:rPr>
          <w:rFonts w:ascii="Bookman Old Style" w:hAnsi="Bookman Old Style" w:cs="Arial"/>
          <w:color w:val="000000" w:themeColor="text1"/>
        </w:rPr>
        <w:t xml:space="preserve">adan </w:t>
      </w:r>
      <w:proofErr w:type="spellStart"/>
      <w:r w:rsidR="00D543BC" w:rsidRPr="004E5A1F">
        <w:rPr>
          <w:rFonts w:ascii="Bookman Old Style" w:hAnsi="Bookman Old Style" w:cs="Arial"/>
          <w:color w:val="000000" w:themeColor="text1"/>
        </w:rPr>
        <w:t>p</w:t>
      </w:r>
      <w:r w:rsidR="00D543BC" w:rsidRPr="008444BC">
        <w:rPr>
          <w:rFonts w:ascii="Bookman Old Style" w:hAnsi="Bookman Old Style" w:cs="Arial"/>
          <w:color w:val="000000" w:themeColor="text1"/>
        </w:rPr>
        <w:t>engusahaan</w:t>
      </w:r>
      <w:proofErr w:type="spellEnd"/>
      <w:r w:rsidR="00D543BC" w:rsidRPr="008444BC">
        <w:rPr>
          <w:rFonts w:ascii="Bookman Old Style" w:hAnsi="Bookman Old Style" w:cs="Arial"/>
          <w:color w:val="000000" w:themeColor="text1"/>
        </w:rPr>
        <w:t xml:space="preserve"> KPBPB </w:t>
      </w:r>
      <w:proofErr w:type="spellStart"/>
      <w:r w:rsidR="00D543BC" w:rsidRPr="008444BC">
        <w:rPr>
          <w:rFonts w:ascii="Bookman Old Style" w:hAnsi="Bookman Old Style" w:cs="Arial"/>
          <w:color w:val="000000" w:themeColor="text1"/>
        </w:rPr>
        <w:t>secara</w:t>
      </w:r>
      <w:proofErr w:type="spellEnd"/>
      <w:r w:rsidR="00D543BC" w:rsidRPr="008444BC">
        <w:rPr>
          <w:rFonts w:ascii="Bookman Old Style" w:hAnsi="Bookman Old Style" w:cs="Arial"/>
          <w:color w:val="000000" w:themeColor="text1"/>
        </w:rPr>
        <w:t xml:space="preserve"> </w:t>
      </w:r>
      <w:proofErr w:type="spellStart"/>
      <w:r w:rsidR="00D543BC" w:rsidRPr="008444BC">
        <w:rPr>
          <w:rFonts w:ascii="Bookman Old Style" w:hAnsi="Bookman Old Style" w:cs="Arial"/>
          <w:color w:val="000000" w:themeColor="text1"/>
        </w:rPr>
        <w:t>terkoordinasi</w:t>
      </w:r>
      <w:proofErr w:type="spellEnd"/>
      <w:r w:rsidR="00D543BC" w:rsidRPr="008444BC">
        <w:rPr>
          <w:rFonts w:ascii="Bookman Old Style" w:hAnsi="Bookman Old Style" w:cs="Arial"/>
          <w:color w:val="000000" w:themeColor="text1"/>
        </w:rPr>
        <w:t xml:space="preserve"> dan </w:t>
      </w:r>
      <w:proofErr w:type="spellStart"/>
      <w:r w:rsidR="00D543BC" w:rsidRPr="008444BC">
        <w:rPr>
          <w:rFonts w:ascii="Bookman Old Style" w:hAnsi="Bookman Old Style" w:cs="Arial"/>
          <w:color w:val="000000" w:themeColor="text1"/>
        </w:rPr>
        <w:t>dapat</w:t>
      </w:r>
      <w:proofErr w:type="spellEnd"/>
      <w:r w:rsidR="00D543BC" w:rsidRPr="008444BC">
        <w:rPr>
          <w:rFonts w:ascii="Bookman Old Style" w:hAnsi="Bookman Old Style" w:cs="Arial"/>
          <w:color w:val="000000" w:themeColor="text1"/>
        </w:rPr>
        <w:t xml:space="preserve"> </w:t>
      </w:r>
      <w:proofErr w:type="spellStart"/>
      <w:r w:rsidR="00D543BC" w:rsidRPr="008444BC">
        <w:rPr>
          <w:rFonts w:ascii="Bookman Old Style" w:hAnsi="Bookman Old Style" w:cs="Arial"/>
          <w:color w:val="000000" w:themeColor="text1"/>
        </w:rPr>
        <w:t>didampingi</w:t>
      </w:r>
      <w:proofErr w:type="spellEnd"/>
      <w:r w:rsidR="00D543BC" w:rsidRPr="008444BC">
        <w:rPr>
          <w:rFonts w:ascii="Bookman Old Style" w:hAnsi="Bookman Old Style" w:cs="Arial"/>
          <w:color w:val="000000" w:themeColor="text1"/>
        </w:rPr>
        <w:t xml:space="preserve"> oleh </w:t>
      </w:r>
      <w:proofErr w:type="spellStart"/>
      <w:r w:rsidR="007211B5" w:rsidRPr="008444BC">
        <w:rPr>
          <w:rFonts w:ascii="Bookman Old Style" w:hAnsi="Bookman Old Style" w:cs="Arial"/>
          <w:color w:val="000000" w:themeColor="text1"/>
        </w:rPr>
        <w:t>kementerian</w:t>
      </w:r>
      <w:proofErr w:type="spellEnd"/>
      <w:r w:rsidR="007211B5" w:rsidRPr="008444BC">
        <w:rPr>
          <w:rFonts w:ascii="Bookman Old Style" w:hAnsi="Bookman Old Style" w:cs="Arial"/>
          <w:color w:val="000000" w:themeColor="text1"/>
        </w:rPr>
        <w:t>/</w:t>
      </w:r>
      <w:proofErr w:type="spellStart"/>
      <w:r w:rsidR="007211B5" w:rsidRPr="008444BC">
        <w:rPr>
          <w:rFonts w:ascii="Bookman Old Style" w:hAnsi="Bookman Old Style" w:cs="Arial"/>
          <w:color w:val="000000" w:themeColor="text1"/>
        </w:rPr>
        <w:t>lembaga</w:t>
      </w:r>
      <w:proofErr w:type="spellEnd"/>
      <w:r w:rsidR="00D543BC" w:rsidRPr="008444BC">
        <w:rPr>
          <w:rFonts w:ascii="Bookman Old Style" w:hAnsi="Bookman Old Style" w:cs="Arial"/>
          <w:color w:val="000000" w:themeColor="text1"/>
        </w:rPr>
        <w:t xml:space="preserve"> </w:t>
      </w:r>
      <w:proofErr w:type="spellStart"/>
      <w:r w:rsidR="00D543BC" w:rsidRPr="008444BC">
        <w:rPr>
          <w:rFonts w:ascii="Bookman Old Style" w:hAnsi="Bookman Old Style" w:cs="Arial"/>
          <w:color w:val="000000" w:themeColor="text1"/>
        </w:rPr>
        <w:t>atau</w:t>
      </w:r>
      <w:proofErr w:type="spellEnd"/>
      <w:r w:rsidR="00D543BC" w:rsidRPr="008444BC">
        <w:rPr>
          <w:rFonts w:ascii="Bookman Old Style" w:hAnsi="Bookman Old Style" w:cs="Arial"/>
          <w:color w:val="000000" w:themeColor="text1"/>
        </w:rPr>
        <w:t xml:space="preserve"> </w:t>
      </w:r>
      <w:proofErr w:type="spellStart"/>
      <w:r w:rsidR="00D543BC" w:rsidRPr="008444BC">
        <w:rPr>
          <w:rFonts w:ascii="Bookman Old Style" w:hAnsi="Bookman Old Style" w:cs="Arial"/>
          <w:color w:val="000000" w:themeColor="text1"/>
        </w:rPr>
        <w:t>Pemerintah</w:t>
      </w:r>
      <w:proofErr w:type="spellEnd"/>
      <w:r w:rsidR="00D543BC" w:rsidRPr="008444BC">
        <w:rPr>
          <w:rFonts w:ascii="Bookman Old Style" w:hAnsi="Bookman Old Style" w:cs="Arial"/>
          <w:color w:val="000000" w:themeColor="text1"/>
        </w:rPr>
        <w:t xml:space="preserve"> Daerah </w:t>
      </w:r>
      <w:proofErr w:type="spellStart"/>
      <w:r w:rsidR="00D543BC" w:rsidRPr="008444BC">
        <w:rPr>
          <w:rFonts w:ascii="Bookman Old Style" w:hAnsi="Bookman Old Style" w:cs="Arial"/>
          <w:color w:val="000000" w:themeColor="text1"/>
        </w:rPr>
        <w:t>terkait</w:t>
      </w:r>
      <w:proofErr w:type="spellEnd"/>
      <w:r w:rsidR="00D543BC" w:rsidRPr="008444BC">
        <w:rPr>
          <w:rFonts w:ascii="Bookman Old Style" w:hAnsi="Bookman Old Style" w:cs="Arial"/>
          <w:color w:val="000000" w:themeColor="text1"/>
        </w:rPr>
        <w:t xml:space="preserve"> </w:t>
      </w:r>
      <w:proofErr w:type="spellStart"/>
      <w:r w:rsidR="00D543BC" w:rsidRPr="008444BC">
        <w:rPr>
          <w:rFonts w:ascii="Bookman Old Style" w:hAnsi="Bookman Old Style" w:cs="Arial"/>
          <w:color w:val="000000" w:themeColor="text1"/>
        </w:rPr>
        <w:t>sesuai</w:t>
      </w:r>
      <w:proofErr w:type="spellEnd"/>
      <w:r w:rsidR="00D543BC" w:rsidRPr="008444BC">
        <w:rPr>
          <w:rFonts w:ascii="Bookman Old Style" w:hAnsi="Bookman Old Style" w:cs="Arial"/>
          <w:color w:val="000000" w:themeColor="text1"/>
        </w:rPr>
        <w:t xml:space="preserve"> </w:t>
      </w:r>
      <w:proofErr w:type="spellStart"/>
      <w:r w:rsidR="00D543BC" w:rsidRPr="008444BC">
        <w:rPr>
          <w:rFonts w:ascii="Bookman Old Style" w:hAnsi="Bookman Old Style" w:cs="Arial"/>
          <w:color w:val="000000" w:themeColor="text1"/>
        </w:rPr>
        <w:t>kewenangannya</w:t>
      </w:r>
      <w:proofErr w:type="spellEnd"/>
      <w:r w:rsidR="00D543BC" w:rsidRPr="008444BC">
        <w:rPr>
          <w:rFonts w:ascii="Bookman Old Style" w:hAnsi="Bookman Old Style" w:cs="Arial"/>
          <w:color w:val="000000" w:themeColor="text1"/>
        </w:rPr>
        <w:t>.</w:t>
      </w:r>
    </w:p>
    <w:p w14:paraId="4CA250CD" w14:textId="77777777" w:rsidR="00BF3B16" w:rsidRPr="004E5A1F" w:rsidRDefault="00BF3B16" w:rsidP="004E5A1F">
      <w:pPr>
        <w:spacing w:after="0" w:line="360" w:lineRule="auto"/>
        <w:rPr>
          <w:rFonts w:ascii="Bookman Old Style" w:hAnsi="Bookman Old Style"/>
          <w:sz w:val="24"/>
          <w:szCs w:val="24"/>
        </w:rPr>
      </w:pPr>
    </w:p>
    <w:p w14:paraId="0A02A1F1" w14:textId="31925A62" w:rsidR="00BF3B16" w:rsidRPr="008444BC" w:rsidRDefault="00BF3B16">
      <w:pPr>
        <w:pStyle w:val="Heading8"/>
        <w:spacing w:before="0" w:after="0" w:line="360" w:lineRule="auto"/>
        <w:ind w:left="2160"/>
        <w:rPr>
          <w:szCs w:val="24"/>
          <w:lang w:val="en-US"/>
        </w:rPr>
      </w:pPr>
      <w:proofErr w:type="spellStart"/>
      <w:r w:rsidRPr="008444BC">
        <w:rPr>
          <w:szCs w:val="24"/>
          <w:lang w:val="en-US"/>
        </w:rPr>
        <w:t>Bagian</w:t>
      </w:r>
      <w:proofErr w:type="spellEnd"/>
      <w:r w:rsidRPr="008444BC">
        <w:rPr>
          <w:szCs w:val="24"/>
          <w:lang w:val="en-US"/>
        </w:rPr>
        <w:t xml:space="preserve"> </w:t>
      </w:r>
      <w:proofErr w:type="spellStart"/>
      <w:r w:rsidRPr="008444BC">
        <w:rPr>
          <w:szCs w:val="24"/>
          <w:lang w:val="en-US"/>
        </w:rPr>
        <w:t>Ketiga</w:t>
      </w:r>
      <w:proofErr w:type="spellEnd"/>
    </w:p>
    <w:p w14:paraId="220B4962" w14:textId="51A19EB5" w:rsidR="00BF3B16" w:rsidRPr="008444BC" w:rsidRDefault="00BF3B16">
      <w:pPr>
        <w:pStyle w:val="Heading8"/>
        <w:spacing w:before="0" w:after="0" w:line="360" w:lineRule="auto"/>
        <w:ind w:left="2160"/>
        <w:rPr>
          <w:rFonts w:eastAsia="Bookman Old Style" w:cs="Bookman Old Style"/>
          <w:iCs/>
          <w:szCs w:val="24"/>
          <w:lang w:val="en-US"/>
        </w:rPr>
      </w:pPr>
      <w:proofErr w:type="spellStart"/>
      <w:r w:rsidRPr="008444BC">
        <w:rPr>
          <w:rFonts w:eastAsia="Bookman Old Style" w:cs="Bookman Old Style"/>
          <w:szCs w:val="24"/>
          <w:lang w:val="en-US"/>
        </w:rPr>
        <w:t>Pengawasan</w:t>
      </w:r>
      <w:proofErr w:type="spellEnd"/>
      <w:r w:rsidRPr="008444BC">
        <w:rPr>
          <w:rFonts w:eastAsia="Bookman Old Style" w:cs="Bookman Old Style"/>
          <w:iCs/>
          <w:szCs w:val="24"/>
          <w:lang w:val="en-US"/>
        </w:rPr>
        <w:t xml:space="preserve"> </w:t>
      </w:r>
      <w:proofErr w:type="spellStart"/>
      <w:r w:rsidRPr="008444BC">
        <w:rPr>
          <w:rFonts w:eastAsia="Bookman Old Style" w:cs="Bookman Old Style"/>
          <w:iCs/>
          <w:szCs w:val="24"/>
          <w:lang w:val="en-US"/>
        </w:rPr>
        <w:t>Insidental</w:t>
      </w:r>
      <w:proofErr w:type="spellEnd"/>
    </w:p>
    <w:p w14:paraId="260AFC3C" w14:textId="77777777" w:rsidR="00BF3B16" w:rsidRPr="004E5A1F" w:rsidRDefault="00BF3B16" w:rsidP="004E5A1F">
      <w:pPr>
        <w:spacing w:after="0" w:line="360" w:lineRule="auto"/>
        <w:rPr>
          <w:rFonts w:ascii="Bookman Old Style" w:hAnsi="Bookman Old Style"/>
          <w:sz w:val="24"/>
          <w:szCs w:val="24"/>
          <w:lang w:val="en-US"/>
        </w:rPr>
      </w:pPr>
    </w:p>
    <w:p w14:paraId="1DDD265E" w14:textId="652D8A95" w:rsidR="00535D05" w:rsidRPr="008444BC" w:rsidRDefault="00BF3B16">
      <w:pPr>
        <w:pStyle w:val="Heading8"/>
        <w:spacing w:before="0" w:after="0" w:line="360" w:lineRule="auto"/>
        <w:ind w:left="1985"/>
        <w:rPr>
          <w:szCs w:val="24"/>
        </w:rPr>
      </w:pPr>
      <w:r w:rsidRPr="004E5A1F">
        <w:rPr>
          <w:szCs w:val="24"/>
        </w:rPr>
        <w:t>Pasal</w:t>
      </w:r>
      <w:r w:rsidRPr="004E5A1F">
        <w:rPr>
          <w:szCs w:val="24"/>
          <w:lang w:val="en-US"/>
        </w:rPr>
        <w:t xml:space="preserve"> </w:t>
      </w:r>
      <w:r w:rsidRPr="008444BC">
        <w:rPr>
          <w:szCs w:val="24"/>
          <w:lang w:val="en-US"/>
        </w:rPr>
        <w:t>30</w:t>
      </w:r>
    </w:p>
    <w:p w14:paraId="23D73220" w14:textId="78749202" w:rsidR="000276E4" w:rsidRPr="004E5A1F" w:rsidRDefault="000276E4">
      <w:pPr>
        <w:pStyle w:val="Style"/>
        <w:numPr>
          <w:ilvl w:val="0"/>
          <w:numId w:val="120"/>
        </w:numPr>
        <w:tabs>
          <w:tab w:val="left" w:pos="2552"/>
        </w:tabs>
        <w:spacing w:after="0" w:line="360" w:lineRule="auto"/>
        <w:ind w:left="2552" w:right="23" w:hanging="567"/>
        <w:jc w:val="both"/>
        <w:rPr>
          <w:rFonts w:ascii="Bookman Old Style" w:hAnsi="Bookman Old Style" w:cs="Arial"/>
          <w:color w:val="000000" w:themeColor="text1"/>
          <w:lang w:val="id-ID"/>
        </w:rPr>
      </w:pPr>
      <w:r w:rsidRPr="004E5A1F">
        <w:rPr>
          <w:rFonts w:ascii="Bookman Old Style" w:hAnsi="Bookman Old Style" w:cs="Arial"/>
          <w:color w:val="000000" w:themeColor="text1"/>
          <w:lang w:val="id-ID"/>
        </w:rPr>
        <w:t xml:space="preserve">Pengawasan insidental sebagaimana dimaksud dalam Pasal </w:t>
      </w:r>
      <w:r w:rsidR="00E466FA" w:rsidRPr="004E5A1F">
        <w:rPr>
          <w:rFonts w:ascii="Bookman Old Style" w:hAnsi="Bookman Old Style" w:cs="Arial"/>
          <w:color w:val="000000" w:themeColor="text1"/>
        </w:rPr>
        <w:t>2</w:t>
      </w:r>
      <w:r w:rsidR="00BF3B16" w:rsidRPr="004E5A1F">
        <w:rPr>
          <w:rFonts w:ascii="Bookman Old Style" w:hAnsi="Bookman Old Style" w:cs="Arial"/>
          <w:color w:val="000000" w:themeColor="text1"/>
        </w:rPr>
        <w:t>8</w:t>
      </w:r>
      <w:r w:rsidRPr="004E5A1F">
        <w:rPr>
          <w:rFonts w:ascii="Bookman Old Style" w:hAnsi="Bookman Old Style" w:cs="Arial"/>
          <w:color w:val="000000" w:themeColor="text1"/>
          <w:lang w:val="id-ID"/>
        </w:rPr>
        <w:t xml:space="preserve"> ayat (</w:t>
      </w:r>
      <w:r w:rsidR="00D543BC" w:rsidRPr="008444BC">
        <w:rPr>
          <w:rFonts w:ascii="Bookman Old Style" w:hAnsi="Bookman Old Style" w:cs="Arial"/>
          <w:color w:val="000000" w:themeColor="text1"/>
        </w:rPr>
        <w:t>3</w:t>
      </w:r>
      <w:r w:rsidRPr="004E5A1F">
        <w:rPr>
          <w:rFonts w:ascii="Bookman Old Style" w:hAnsi="Bookman Old Style" w:cs="Arial"/>
          <w:color w:val="000000" w:themeColor="text1"/>
          <w:lang w:val="id-ID"/>
        </w:rPr>
        <w:t xml:space="preserve">) huruf b dapat dilakukan </w:t>
      </w:r>
      <w:proofErr w:type="spellStart"/>
      <w:r w:rsidR="002D06FD" w:rsidRPr="008444BC">
        <w:rPr>
          <w:rFonts w:ascii="Bookman Old Style" w:hAnsi="Bookman Old Style" w:cs="Arial"/>
          <w:color w:val="000000" w:themeColor="text1"/>
        </w:rPr>
        <w:t>karena</w:t>
      </w:r>
      <w:proofErr w:type="spellEnd"/>
      <w:r w:rsidR="002D06FD" w:rsidRPr="008444BC">
        <w:rPr>
          <w:rFonts w:ascii="Bookman Old Style" w:hAnsi="Bookman Old Style" w:cs="Arial"/>
          <w:color w:val="000000" w:themeColor="text1"/>
        </w:rPr>
        <w:t xml:space="preserve"> </w:t>
      </w:r>
      <w:proofErr w:type="spellStart"/>
      <w:r w:rsidR="002D06FD" w:rsidRPr="008444BC">
        <w:rPr>
          <w:rFonts w:ascii="Bookman Old Style" w:hAnsi="Bookman Old Style" w:cs="Arial"/>
          <w:color w:val="000000" w:themeColor="text1"/>
        </w:rPr>
        <w:t>adanya</w:t>
      </w:r>
      <w:proofErr w:type="spellEnd"/>
      <w:r w:rsidR="002D06FD" w:rsidRPr="008444BC">
        <w:rPr>
          <w:rFonts w:ascii="Bookman Old Style" w:hAnsi="Bookman Old Style" w:cs="Arial"/>
          <w:color w:val="000000" w:themeColor="text1"/>
        </w:rPr>
        <w:t xml:space="preserve"> </w:t>
      </w:r>
      <w:proofErr w:type="spellStart"/>
      <w:r w:rsidR="002D06FD" w:rsidRPr="008444BC">
        <w:rPr>
          <w:rFonts w:ascii="Bookman Old Style" w:hAnsi="Bookman Old Style" w:cs="Arial"/>
          <w:color w:val="000000" w:themeColor="text1"/>
        </w:rPr>
        <w:t>keadaan</w:t>
      </w:r>
      <w:proofErr w:type="spellEnd"/>
      <w:r w:rsidR="002D06FD" w:rsidRPr="008444BC">
        <w:rPr>
          <w:rFonts w:ascii="Bookman Old Style" w:hAnsi="Bookman Old Style" w:cs="Arial"/>
          <w:color w:val="000000" w:themeColor="text1"/>
        </w:rPr>
        <w:t xml:space="preserve"> </w:t>
      </w:r>
      <w:proofErr w:type="spellStart"/>
      <w:r w:rsidR="002D06FD" w:rsidRPr="008444BC">
        <w:rPr>
          <w:rFonts w:ascii="Bookman Old Style" w:hAnsi="Bookman Old Style" w:cs="Arial"/>
          <w:color w:val="000000" w:themeColor="text1"/>
        </w:rPr>
        <w:t>tertentu</w:t>
      </w:r>
      <w:proofErr w:type="spellEnd"/>
      <w:r w:rsidR="002D06FD" w:rsidRPr="008444BC">
        <w:rPr>
          <w:rFonts w:ascii="Bookman Old Style" w:hAnsi="Bookman Old Style" w:cs="Arial"/>
          <w:color w:val="000000" w:themeColor="text1"/>
        </w:rPr>
        <w:t>,</w:t>
      </w:r>
      <w:r w:rsidRPr="004E5A1F">
        <w:rPr>
          <w:rFonts w:ascii="Bookman Old Style" w:hAnsi="Bookman Old Style" w:cs="Arial"/>
          <w:color w:val="000000" w:themeColor="text1"/>
          <w:lang w:val="id-ID"/>
        </w:rPr>
        <w:t xml:space="preserve"> </w:t>
      </w:r>
      <w:proofErr w:type="spellStart"/>
      <w:r w:rsidR="002D06FD" w:rsidRPr="008444BC">
        <w:rPr>
          <w:rFonts w:ascii="Bookman Old Style" w:hAnsi="Bookman Old Style" w:cs="Arial"/>
          <w:color w:val="000000" w:themeColor="text1"/>
        </w:rPr>
        <w:t>yaitu</w:t>
      </w:r>
      <w:proofErr w:type="spellEnd"/>
      <w:r w:rsidRPr="004E5A1F">
        <w:rPr>
          <w:rFonts w:ascii="Bookman Old Style" w:hAnsi="Bookman Old Style" w:cs="Arial"/>
          <w:color w:val="000000" w:themeColor="text1"/>
          <w:lang w:val="id-ID"/>
        </w:rPr>
        <w:t>:</w:t>
      </w:r>
    </w:p>
    <w:p w14:paraId="11AAA9EE" w14:textId="77777777" w:rsidR="000276E4" w:rsidRPr="004E5A1F" w:rsidRDefault="000276E4">
      <w:pPr>
        <w:pStyle w:val="Style"/>
        <w:numPr>
          <w:ilvl w:val="0"/>
          <w:numId w:val="121"/>
        </w:numPr>
        <w:tabs>
          <w:tab w:val="left" w:pos="3119"/>
        </w:tabs>
        <w:spacing w:after="0" w:line="360" w:lineRule="auto"/>
        <w:ind w:left="3119" w:right="23" w:hanging="567"/>
        <w:contextualSpacing/>
        <w:jc w:val="both"/>
        <w:rPr>
          <w:rFonts w:ascii="Bookman Old Style" w:hAnsi="Bookman Old Style" w:cs="Arial"/>
          <w:color w:val="000000" w:themeColor="text1"/>
          <w:lang w:val="id-ID"/>
        </w:rPr>
      </w:pPr>
      <w:r w:rsidRPr="004E5A1F">
        <w:rPr>
          <w:rFonts w:ascii="Bookman Old Style" w:hAnsi="Bookman Old Style" w:cs="Arial"/>
          <w:color w:val="000000" w:themeColor="text1"/>
          <w:lang w:val="id-ID"/>
        </w:rPr>
        <w:t xml:space="preserve">adanya pengaduan masyarakat; </w:t>
      </w:r>
    </w:p>
    <w:p w14:paraId="5B45D1B2" w14:textId="77777777" w:rsidR="000276E4" w:rsidRPr="004E5A1F" w:rsidRDefault="000276E4">
      <w:pPr>
        <w:pStyle w:val="Style"/>
        <w:numPr>
          <w:ilvl w:val="0"/>
          <w:numId w:val="121"/>
        </w:numPr>
        <w:tabs>
          <w:tab w:val="left" w:pos="3119"/>
        </w:tabs>
        <w:spacing w:after="0" w:line="360" w:lineRule="auto"/>
        <w:ind w:left="3119" w:right="23" w:hanging="567"/>
        <w:contextualSpacing/>
        <w:jc w:val="both"/>
        <w:rPr>
          <w:rFonts w:ascii="Bookman Old Style" w:hAnsi="Bookman Old Style" w:cs="Arial"/>
          <w:color w:val="000000" w:themeColor="text1"/>
          <w:lang w:val="id-ID"/>
        </w:rPr>
      </w:pPr>
      <w:r w:rsidRPr="004E5A1F">
        <w:rPr>
          <w:rFonts w:ascii="Bookman Old Style" w:hAnsi="Bookman Old Style" w:cs="Arial"/>
          <w:color w:val="000000" w:themeColor="text1"/>
          <w:lang w:val="id-ID"/>
        </w:rPr>
        <w:t xml:space="preserve">adanya pengaduan dan/atau kebutuhan dari Pelaku Usaha; </w:t>
      </w:r>
    </w:p>
    <w:p w14:paraId="208A8962" w14:textId="55C422C4" w:rsidR="000276E4" w:rsidRDefault="000276E4">
      <w:pPr>
        <w:pStyle w:val="Style"/>
        <w:numPr>
          <w:ilvl w:val="0"/>
          <w:numId w:val="121"/>
        </w:numPr>
        <w:tabs>
          <w:tab w:val="left" w:pos="3119"/>
        </w:tabs>
        <w:spacing w:after="0" w:line="360" w:lineRule="auto"/>
        <w:ind w:left="3119" w:right="23" w:hanging="567"/>
        <w:contextualSpacing/>
        <w:jc w:val="both"/>
        <w:rPr>
          <w:rFonts w:ascii="Bookman Old Style" w:hAnsi="Bookman Old Style" w:cs="Arial"/>
          <w:color w:val="000000" w:themeColor="text1"/>
          <w:lang w:val="id-ID"/>
        </w:rPr>
      </w:pPr>
      <w:r w:rsidRPr="004E5A1F">
        <w:rPr>
          <w:rFonts w:ascii="Bookman Old Style" w:hAnsi="Bookman Old Style" w:cs="Arial"/>
          <w:color w:val="000000" w:themeColor="text1"/>
          <w:lang w:val="id-ID"/>
        </w:rPr>
        <w:t xml:space="preserve">adanya indikasi Pelaku Usaha melakukan kegiatan tidak sesuai dengan ketentuan </w:t>
      </w:r>
      <w:proofErr w:type="spellStart"/>
      <w:r w:rsidR="00071955" w:rsidRPr="008444BC">
        <w:rPr>
          <w:rFonts w:ascii="Bookman Old Style" w:hAnsi="Bookman Old Style" w:cs="Arial"/>
          <w:color w:val="000000" w:themeColor="text1"/>
        </w:rPr>
        <w:t>peraturan</w:t>
      </w:r>
      <w:proofErr w:type="spellEnd"/>
      <w:r w:rsidR="00071955" w:rsidRPr="008444BC">
        <w:rPr>
          <w:rFonts w:ascii="Bookman Old Style" w:hAnsi="Bookman Old Style" w:cs="Arial"/>
          <w:color w:val="000000" w:themeColor="text1"/>
        </w:rPr>
        <w:t xml:space="preserve"> </w:t>
      </w:r>
      <w:r w:rsidRPr="004E5A1F">
        <w:rPr>
          <w:rFonts w:ascii="Bookman Old Style" w:hAnsi="Bookman Old Style" w:cs="Arial"/>
          <w:color w:val="000000" w:themeColor="text1"/>
        </w:rPr>
        <w:t>p</w:t>
      </w:r>
      <w:r w:rsidRPr="004E5A1F">
        <w:rPr>
          <w:rFonts w:ascii="Bookman Old Style" w:hAnsi="Bookman Old Style" w:cs="Arial"/>
          <w:color w:val="000000" w:themeColor="text1"/>
          <w:lang w:val="id-ID"/>
        </w:rPr>
        <w:t>erundang-undangan; dan/atau</w:t>
      </w:r>
    </w:p>
    <w:p w14:paraId="7DC547C5" w14:textId="77777777" w:rsidR="000276E4" w:rsidRPr="004E5A1F" w:rsidRDefault="000276E4">
      <w:pPr>
        <w:pStyle w:val="Style"/>
        <w:numPr>
          <w:ilvl w:val="0"/>
          <w:numId w:val="121"/>
        </w:numPr>
        <w:tabs>
          <w:tab w:val="left" w:pos="3119"/>
        </w:tabs>
        <w:spacing w:after="0" w:line="360" w:lineRule="auto"/>
        <w:ind w:left="3119" w:right="23" w:hanging="567"/>
        <w:contextualSpacing/>
        <w:jc w:val="both"/>
        <w:rPr>
          <w:rFonts w:ascii="Bookman Old Style" w:hAnsi="Bookman Old Style" w:cs="Arial"/>
          <w:color w:val="000000" w:themeColor="text1"/>
          <w:lang w:val="id-ID"/>
        </w:rPr>
      </w:pPr>
      <w:r w:rsidRPr="004E5A1F">
        <w:rPr>
          <w:rFonts w:ascii="Bookman Old Style" w:hAnsi="Bookman Old Style" w:cs="Arial"/>
          <w:color w:val="000000" w:themeColor="text1"/>
          <w:lang w:val="id-ID"/>
        </w:rPr>
        <w:t>kebutuhan yang sangat mendesak berupa terjadinya pencemaran lingkungan dan/atau hal-hal lain yang dapat membahayakan keselamatan masyarakat dan/atau mengganggu perekonomian nasional maupun perekonomian daerah.</w:t>
      </w:r>
    </w:p>
    <w:p w14:paraId="72AAA492" w14:textId="7625823E" w:rsidR="00137E45" w:rsidRPr="004E5A1F" w:rsidRDefault="00041B43" w:rsidP="004E5A1F">
      <w:pPr>
        <w:pStyle w:val="Style"/>
        <w:numPr>
          <w:ilvl w:val="0"/>
          <w:numId w:val="120"/>
        </w:numPr>
        <w:tabs>
          <w:tab w:val="left" w:pos="2552"/>
        </w:tabs>
        <w:spacing w:after="0" w:line="360" w:lineRule="auto"/>
        <w:ind w:left="2552" w:right="23" w:hanging="567"/>
        <w:jc w:val="both"/>
        <w:rPr>
          <w:rFonts w:ascii="Bookman Old Style" w:hAnsi="Bookman Old Style" w:cs="Arial"/>
          <w:color w:val="000000" w:themeColor="text1"/>
          <w:lang w:val="id-ID"/>
        </w:rPr>
      </w:pPr>
      <w:r w:rsidRPr="004E5A1F">
        <w:rPr>
          <w:rFonts w:ascii="Bookman Old Style" w:hAnsi="Bookman Old Style" w:cs="Arial"/>
          <w:color w:val="000000" w:themeColor="text1"/>
          <w:lang w:val="id-ID"/>
        </w:rPr>
        <w:t>Pengawasan insidental</w:t>
      </w:r>
      <w:r w:rsidR="002D06FD" w:rsidRPr="008444BC">
        <w:rPr>
          <w:rFonts w:ascii="Bookman Old Style" w:hAnsi="Bookman Old Style" w:cs="Arial"/>
          <w:color w:val="000000" w:themeColor="text1"/>
        </w:rPr>
        <w:t xml:space="preserve"> </w:t>
      </w:r>
      <w:proofErr w:type="spellStart"/>
      <w:r w:rsidR="002D06FD" w:rsidRPr="008444BC">
        <w:rPr>
          <w:rFonts w:ascii="Bookman Old Style" w:hAnsi="Bookman Old Style" w:cs="Arial"/>
          <w:color w:val="000000" w:themeColor="text1"/>
        </w:rPr>
        <w:t>sebagaimana</w:t>
      </w:r>
      <w:proofErr w:type="spellEnd"/>
      <w:r w:rsidR="002D06FD" w:rsidRPr="008444BC">
        <w:rPr>
          <w:rFonts w:ascii="Bookman Old Style" w:hAnsi="Bookman Old Style" w:cs="Arial"/>
          <w:color w:val="000000" w:themeColor="text1"/>
        </w:rPr>
        <w:t xml:space="preserve"> </w:t>
      </w:r>
      <w:proofErr w:type="spellStart"/>
      <w:r w:rsidR="002D06FD" w:rsidRPr="008444BC">
        <w:rPr>
          <w:rFonts w:ascii="Bookman Old Style" w:hAnsi="Bookman Old Style" w:cs="Arial"/>
          <w:color w:val="000000" w:themeColor="text1"/>
        </w:rPr>
        <w:t>dimaksud</w:t>
      </w:r>
      <w:proofErr w:type="spellEnd"/>
      <w:r w:rsidR="002D06FD" w:rsidRPr="008444BC">
        <w:rPr>
          <w:rFonts w:ascii="Bookman Old Style" w:hAnsi="Bookman Old Style" w:cs="Arial"/>
          <w:color w:val="000000" w:themeColor="text1"/>
        </w:rPr>
        <w:t xml:space="preserve"> pada </w:t>
      </w:r>
      <w:proofErr w:type="spellStart"/>
      <w:r w:rsidR="002D06FD" w:rsidRPr="008444BC">
        <w:rPr>
          <w:rFonts w:ascii="Bookman Old Style" w:hAnsi="Bookman Old Style" w:cs="Arial"/>
          <w:color w:val="000000" w:themeColor="text1"/>
        </w:rPr>
        <w:t>ayat</w:t>
      </w:r>
      <w:proofErr w:type="spellEnd"/>
      <w:r w:rsidR="002D06FD" w:rsidRPr="008444BC">
        <w:rPr>
          <w:rFonts w:ascii="Bookman Old Style" w:hAnsi="Bookman Old Style" w:cs="Arial"/>
          <w:color w:val="000000" w:themeColor="text1"/>
        </w:rPr>
        <w:t xml:space="preserve"> (1)</w:t>
      </w:r>
      <w:r w:rsidRPr="004E5A1F">
        <w:rPr>
          <w:rFonts w:ascii="Bookman Old Style" w:hAnsi="Bookman Old Style" w:cs="Arial"/>
          <w:color w:val="000000" w:themeColor="text1"/>
          <w:lang w:val="id-ID"/>
        </w:rPr>
        <w:t xml:space="preserve"> dilakukan</w:t>
      </w:r>
      <w:r w:rsidR="002D06FD" w:rsidRPr="008444BC">
        <w:rPr>
          <w:rFonts w:ascii="Bookman Old Style" w:hAnsi="Bookman Old Style" w:cs="Arial"/>
          <w:color w:val="000000" w:themeColor="text1"/>
        </w:rPr>
        <w:t xml:space="preserve"> </w:t>
      </w:r>
      <w:proofErr w:type="spellStart"/>
      <w:r w:rsidR="002D06FD" w:rsidRPr="008444BC">
        <w:rPr>
          <w:rFonts w:ascii="Bookman Old Style" w:hAnsi="Bookman Old Style" w:cs="Arial"/>
          <w:color w:val="000000" w:themeColor="text1"/>
        </w:rPr>
        <w:t>sewaktu-waktu</w:t>
      </w:r>
      <w:proofErr w:type="spellEnd"/>
      <w:r w:rsidRPr="004E5A1F">
        <w:rPr>
          <w:rFonts w:ascii="Bookman Old Style" w:hAnsi="Bookman Old Style" w:cs="Arial"/>
          <w:color w:val="000000" w:themeColor="text1"/>
          <w:lang w:val="id-ID"/>
        </w:rPr>
        <w:t xml:space="preserve"> </w:t>
      </w:r>
      <w:r w:rsidR="00137E45" w:rsidRPr="008444BC">
        <w:rPr>
          <w:rFonts w:ascii="Bookman Old Style" w:hAnsi="Bookman Old Style" w:cs="Arial"/>
          <w:color w:val="000000" w:themeColor="text1"/>
        </w:rPr>
        <w:t xml:space="preserve">dan </w:t>
      </w:r>
      <w:proofErr w:type="spellStart"/>
      <w:r w:rsidR="00137E45" w:rsidRPr="008444BC">
        <w:rPr>
          <w:rFonts w:ascii="Bookman Old Style" w:hAnsi="Bookman Old Style" w:cs="Arial"/>
          <w:color w:val="000000" w:themeColor="text1"/>
        </w:rPr>
        <w:t>dapat</w:t>
      </w:r>
      <w:proofErr w:type="spellEnd"/>
      <w:r w:rsidR="00137E45" w:rsidRPr="008444BC">
        <w:rPr>
          <w:rFonts w:ascii="Bookman Old Style" w:hAnsi="Bookman Old Style" w:cs="Arial"/>
          <w:color w:val="000000" w:themeColor="text1"/>
        </w:rPr>
        <w:t xml:space="preserve"> </w:t>
      </w:r>
      <w:proofErr w:type="spellStart"/>
      <w:r w:rsidR="00137E45" w:rsidRPr="008444BC">
        <w:rPr>
          <w:rFonts w:ascii="Bookman Old Style" w:hAnsi="Bookman Old Style" w:cs="Arial"/>
          <w:color w:val="000000" w:themeColor="text1"/>
        </w:rPr>
        <w:t>dilakukan</w:t>
      </w:r>
      <w:proofErr w:type="spellEnd"/>
      <w:r w:rsidR="00137E45" w:rsidRPr="008444BC">
        <w:rPr>
          <w:rFonts w:ascii="Bookman Old Style" w:hAnsi="Bookman Old Style" w:cs="Arial"/>
          <w:color w:val="000000" w:themeColor="text1"/>
        </w:rPr>
        <w:t xml:space="preserve"> </w:t>
      </w:r>
      <w:proofErr w:type="spellStart"/>
      <w:r w:rsidR="00137E45" w:rsidRPr="008444BC">
        <w:rPr>
          <w:rFonts w:ascii="Bookman Old Style" w:hAnsi="Bookman Old Style" w:cs="Arial"/>
          <w:color w:val="000000" w:themeColor="text1"/>
        </w:rPr>
        <w:t>tanpa</w:t>
      </w:r>
      <w:proofErr w:type="spellEnd"/>
      <w:r w:rsidR="00137E45" w:rsidRPr="008444BC">
        <w:rPr>
          <w:rFonts w:ascii="Bookman Old Style" w:hAnsi="Bookman Old Style" w:cs="Arial"/>
          <w:color w:val="000000" w:themeColor="text1"/>
        </w:rPr>
        <w:t xml:space="preserve"> </w:t>
      </w:r>
      <w:proofErr w:type="spellStart"/>
      <w:r w:rsidR="00137E45" w:rsidRPr="008444BC">
        <w:rPr>
          <w:rFonts w:ascii="Bookman Old Style" w:hAnsi="Bookman Old Style" w:cs="Arial"/>
          <w:color w:val="000000" w:themeColor="text1"/>
        </w:rPr>
        <w:t>pemberitahuan</w:t>
      </w:r>
      <w:proofErr w:type="spellEnd"/>
      <w:r w:rsidR="00137E45" w:rsidRPr="008444BC">
        <w:rPr>
          <w:rFonts w:ascii="Bookman Old Style" w:hAnsi="Bookman Old Style" w:cs="Arial"/>
          <w:color w:val="000000" w:themeColor="text1"/>
        </w:rPr>
        <w:t xml:space="preserve"> </w:t>
      </w:r>
      <w:proofErr w:type="spellStart"/>
      <w:r w:rsidR="000F022F" w:rsidRPr="008444BC">
        <w:rPr>
          <w:rFonts w:ascii="Bookman Old Style" w:hAnsi="Bookman Old Style" w:cs="Arial"/>
          <w:color w:val="000000" w:themeColor="text1"/>
        </w:rPr>
        <w:t>terlebih</w:t>
      </w:r>
      <w:proofErr w:type="spellEnd"/>
      <w:r w:rsidR="000F022F" w:rsidRPr="008444BC">
        <w:rPr>
          <w:rFonts w:ascii="Bookman Old Style" w:hAnsi="Bookman Old Style" w:cs="Arial"/>
          <w:color w:val="000000" w:themeColor="text1"/>
        </w:rPr>
        <w:t xml:space="preserve"> </w:t>
      </w:r>
      <w:proofErr w:type="spellStart"/>
      <w:r w:rsidR="000F022F" w:rsidRPr="008444BC">
        <w:rPr>
          <w:rFonts w:ascii="Bookman Old Style" w:hAnsi="Bookman Old Style" w:cs="Arial"/>
          <w:color w:val="000000" w:themeColor="text1"/>
        </w:rPr>
        <w:t>dahulu</w:t>
      </w:r>
      <w:proofErr w:type="spellEnd"/>
      <w:r w:rsidR="000F022F" w:rsidRPr="008444BC">
        <w:rPr>
          <w:rFonts w:ascii="Bookman Old Style" w:hAnsi="Bookman Old Style" w:cs="Arial"/>
          <w:color w:val="000000" w:themeColor="text1"/>
        </w:rPr>
        <w:t xml:space="preserve"> </w:t>
      </w:r>
      <w:proofErr w:type="spellStart"/>
      <w:r w:rsidR="00137E45" w:rsidRPr="008444BC">
        <w:rPr>
          <w:rFonts w:ascii="Bookman Old Style" w:hAnsi="Bookman Old Style" w:cs="Arial"/>
          <w:color w:val="000000" w:themeColor="text1"/>
        </w:rPr>
        <w:t>kepada</w:t>
      </w:r>
      <w:proofErr w:type="spellEnd"/>
      <w:r w:rsidR="00137E45" w:rsidRPr="008444BC">
        <w:rPr>
          <w:rFonts w:ascii="Bookman Old Style" w:hAnsi="Bookman Old Style" w:cs="Arial"/>
          <w:color w:val="000000" w:themeColor="text1"/>
        </w:rPr>
        <w:t xml:space="preserve"> </w:t>
      </w:r>
      <w:proofErr w:type="spellStart"/>
      <w:r w:rsidR="000F022F" w:rsidRPr="008444BC">
        <w:rPr>
          <w:rFonts w:ascii="Bookman Old Style" w:hAnsi="Bookman Old Style" w:cs="Arial"/>
          <w:color w:val="000000" w:themeColor="text1"/>
        </w:rPr>
        <w:t>P</w:t>
      </w:r>
      <w:r w:rsidR="00137E45" w:rsidRPr="008444BC">
        <w:rPr>
          <w:rFonts w:ascii="Bookman Old Style" w:hAnsi="Bookman Old Style" w:cs="Arial"/>
          <w:color w:val="000000" w:themeColor="text1"/>
        </w:rPr>
        <w:t>elaku</w:t>
      </w:r>
      <w:proofErr w:type="spellEnd"/>
      <w:r w:rsidR="00137E45" w:rsidRPr="008444BC">
        <w:rPr>
          <w:rFonts w:ascii="Bookman Old Style" w:hAnsi="Bookman Old Style" w:cs="Arial"/>
          <w:color w:val="000000" w:themeColor="text1"/>
        </w:rPr>
        <w:t xml:space="preserve"> </w:t>
      </w:r>
      <w:r w:rsidR="000F022F" w:rsidRPr="008444BC">
        <w:rPr>
          <w:rFonts w:ascii="Bookman Old Style" w:hAnsi="Bookman Old Style" w:cs="Arial"/>
          <w:color w:val="000000" w:themeColor="text1"/>
        </w:rPr>
        <w:t>U</w:t>
      </w:r>
      <w:r w:rsidR="00137E45" w:rsidRPr="008444BC">
        <w:rPr>
          <w:rFonts w:ascii="Bookman Old Style" w:hAnsi="Bookman Old Style" w:cs="Arial"/>
          <w:color w:val="000000" w:themeColor="text1"/>
        </w:rPr>
        <w:t>saha.</w:t>
      </w:r>
    </w:p>
    <w:p w14:paraId="2B897957" w14:textId="710184A5" w:rsidR="00041B43" w:rsidRPr="008444BC" w:rsidRDefault="00137E45" w:rsidP="004E5A1F">
      <w:pPr>
        <w:pStyle w:val="Style"/>
        <w:numPr>
          <w:ilvl w:val="0"/>
          <w:numId w:val="120"/>
        </w:numPr>
        <w:tabs>
          <w:tab w:val="left" w:pos="2552"/>
        </w:tabs>
        <w:spacing w:after="0" w:line="360" w:lineRule="auto"/>
        <w:ind w:left="2552"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Pengawasan insidental</w:t>
      </w:r>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dimaksud</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(2)</w:t>
      </w:r>
      <w:r w:rsidRPr="008444BC">
        <w:rPr>
          <w:rFonts w:ascii="Bookman Old Style" w:hAnsi="Bookman Old Style" w:cs="Arial"/>
          <w:color w:val="000000" w:themeColor="text1"/>
          <w:lang w:val="id-ID"/>
        </w:rPr>
        <w:t xml:space="preserve"> dilakukan</w:t>
      </w:r>
      <w:r w:rsidRPr="008444BC">
        <w:rPr>
          <w:rFonts w:ascii="Bookman Old Style" w:hAnsi="Bookman Old Style" w:cs="Arial"/>
          <w:color w:val="000000" w:themeColor="text1"/>
        </w:rPr>
        <w:t xml:space="preserve"> </w:t>
      </w:r>
      <w:proofErr w:type="spellStart"/>
      <w:r w:rsidR="002D06FD" w:rsidRPr="008444BC">
        <w:rPr>
          <w:rFonts w:ascii="Bookman Old Style" w:hAnsi="Bookman Old Style" w:cs="Arial"/>
          <w:color w:val="000000" w:themeColor="text1"/>
        </w:rPr>
        <w:t>dengan</w:t>
      </w:r>
      <w:proofErr w:type="spellEnd"/>
      <w:r w:rsidR="00041B43" w:rsidRPr="004E5A1F">
        <w:rPr>
          <w:rFonts w:ascii="Bookman Old Style" w:hAnsi="Bookman Old Style" w:cs="Arial"/>
          <w:color w:val="000000" w:themeColor="text1"/>
          <w:lang w:val="id-ID"/>
        </w:rPr>
        <w:t xml:space="preserve"> inspeksi lapangan</w:t>
      </w:r>
      <w:r w:rsidR="00041B43" w:rsidRPr="008444BC">
        <w:rPr>
          <w:rFonts w:ascii="Bookman Old Style" w:hAnsi="Bookman Old Style" w:cs="Arial"/>
          <w:color w:val="000000" w:themeColor="text1"/>
        </w:rPr>
        <w:t xml:space="preserve"> </w:t>
      </w:r>
      <w:proofErr w:type="spellStart"/>
      <w:r w:rsidR="00041B43" w:rsidRPr="008444BC">
        <w:rPr>
          <w:rFonts w:ascii="Bookman Old Style" w:hAnsi="Bookman Old Style" w:cs="Arial"/>
          <w:color w:val="000000" w:themeColor="text1"/>
        </w:rPr>
        <w:t>untuk</w:t>
      </w:r>
      <w:proofErr w:type="spellEnd"/>
      <w:r w:rsidR="00041B43" w:rsidRPr="008444BC">
        <w:rPr>
          <w:rFonts w:ascii="Bookman Old Style" w:hAnsi="Bookman Old Style" w:cs="Arial"/>
          <w:color w:val="000000" w:themeColor="text1"/>
        </w:rPr>
        <w:t xml:space="preserve"> </w:t>
      </w:r>
      <w:proofErr w:type="spellStart"/>
      <w:r w:rsidR="00041B43" w:rsidRPr="008444BC">
        <w:rPr>
          <w:rFonts w:ascii="Bookman Old Style" w:hAnsi="Bookman Old Style" w:cs="Arial"/>
          <w:color w:val="000000" w:themeColor="text1"/>
        </w:rPr>
        <w:t>memeriksa</w:t>
      </w:r>
      <w:proofErr w:type="spellEnd"/>
      <w:r w:rsidR="00041B43" w:rsidRPr="008444BC">
        <w:rPr>
          <w:rFonts w:ascii="Bookman Old Style" w:hAnsi="Bookman Old Style" w:cs="Arial"/>
          <w:color w:val="000000" w:themeColor="text1"/>
        </w:rPr>
        <w:t xml:space="preserve"> </w:t>
      </w:r>
      <w:proofErr w:type="spellStart"/>
      <w:r w:rsidR="00041B43" w:rsidRPr="008444BC">
        <w:rPr>
          <w:rFonts w:ascii="Bookman Old Style" w:hAnsi="Bookman Old Style" w:cs="Arial"/>
          <w:color w:val="000000" w:themeColor="text1"/>
        </w:rPr>
        <w:t>kesesuaian</w:t>
      </w:r>
      <w:proofErr w:type="spellEnd"/>
      <w:r w:rsidR="00041B43" w:rsidRPr="008444BC">
        <w:rPr>
          <w:rFonts w:ascii="Bookman Old Style" w:hAnsi="Bookman Old Style" w:cs="Arial"/>
          <w:color w:val="000000" w:themeColor="text1"/>
        </w:rPr>
        <w:t xml:space="preserve"> data dan </w:t>
      </w:r>
      <w:proofErr w:type="spellStart"/>
      <w:r w:rsidR="00041B43" w:rsidRPr="008444BC">
        <w:rPr>
          <w:rFonts w:ascii="Bookman Old Style" w:hAnsi="Bookman Old Style" w:cs="Arial"/>
          <w:color w:val="000000" w:themeColor="text1"/>
        </w:rPr>
        <w:t>informasi</w:t>
      </w:r>
      <w:proofErr w:type="spellEnd"/>
      <w:r w:rsidR="00041B43" w:rsidRPr="008444BC">
        <w:rPr>
          <w:rFonts w:ascii="Bookman Old Style" w:hAnsi="Bookman Old Style" w:cs="Arial"/>
          <w:color w:val="000000" w:themeColor="text1"/>
        </w:rPr>
        <w:t xml:space="preserve"> </w:t>
      </w:r>
      <w:proofErr w:type="spellStart"/>
      <w:r w:rsidR="00041B43" w:rsidRPr="008444BC">
        <w:rPr>
          <w:rFonts w:ascii="Bookman Old Style" w:hAnsi="Bookman Old Style" w:cs="Arial"/>
          <w:color w:val="000000" w:themeColor="text1"/>
        </w:rPr>
        <w:t>dengan</w:t>
      </w:r>
      <w:proofErr w:type="spellEnd"/>
      <w:r w:rsidR="00041B43" w:rsidRPr="008444BC">
        <w:rPr>
          <w:rFonts w:ascii="Bookman Old Style" w:hAnsi="Bookman Old Style" w:cs="Arial"/>
          <w:color w:val="000000" w:themeColor="text1"/>
        </w:rPr>
        <w:t xml:space="preserve"> </w:t>
      </w:r>
      <w:proofErr w:type="spellStart"/>
      <w:r w:rsidR="002D06FD" w:rsidRPr="008444BC">
        <w:rPr>
          <w:rFonts w:ascii="Bookman Old Style" w:hAnsi="Bookman Old Style" w:cs="Arial"/>
          <w:color w:val="000000" w:themeColor="text1"/>
        </w:rPr>
        <w:t>pelaksanaan</w:t>
      </w:r>
      <w:proofErr w:type="spellEnd"/>
      <w:r w:rsidR="002D06FD" w:rsidRPr="008444BC">
        <w:rPr>
          <w:rFonts w:ascii="Bookman Old Style" w:hAnsi="Bookman Old Style" w:cs="Arial"/>
          <w:color w:val="000000" w:themeColor="text1"/>
        </w:rPr>
        <w:t xml:space="preserve"> </w:t>
      </w:r>
      <w:proofErr w:type="spellStart"/>
      <w:r w:rsidR="002D06FD" w:rsidRPr="008444BC">
        <w:rPr>
          <w:rFonts w:ascii="Bookman Old Style" w:hAnsi="Bookman Old Style" w:cs="Arial"/>
          <w:color w:val="000000" w:themeColor="text1"/>
        </w:rPr>
        <w:t>kegiatan</w:t>
      </w:r>
      <w:proofErr w:type="spellEnd"/>
      <w:r w:rsidR="002D06FD" w:rsidRPr="008444BC">
        <w:rPr>
          <w:rFonts w:ascii="Bookman Old Style" w:hAnsi="Bookman Old Style" w:cs="Arial"/>
          <w:color w:val="000000" w:themeColor="text1"/>
        </w:rPr>
        <w:t xml:space="preserve"> </w:t>
      </w:r>
      <w:proofErr w:type="spellStart"/>
      <w:r w:rsidR="002D06FD" w:rsidRPr="008444BC">
        <w:rPr>
          <w:rFonts w:ascii="Bookman Old Style" w:hAnsi="Bookman Old Style" w:cs="Arial"/>
          <w:color w:val="000000" w:themeColor="text1"/>
        </w:rPr>
        <w:t>usah</w:t>
      </w:r>
      <w:r w:rsidR="00041B43" w:rsidRPr="008444BC">
        <w:rPr>
          <w:rFonts w:ascii="Bookman Old Style" w:hAnsi="Bookman Old Style" w:cs="Arial"/>
          <w:color w:val="000000" w:themeColor="text1"/>
        </w:rPr>
        <w:t>a</w:t>
      </w:r>
      <w:proofErr w:type="spellEnd"/>
      <w:r w:rsidR="005162EF" w:rsidRPr="00FB122D">
        <w:rPr>
          <w:rFonts w:ascii="Bookman Old Style" w:hAnsi="Bookman Old Style" w:cs="Arial"/>
          <w:color w:val="000000" w:themeColor="text1"/>
        </w:rPr>
        <w:t>,</w:t>
      </w:r>
      <w:r w:rsidR="002D06FD" w:rsidRPr="008444BC">
        <w:rPr>
          <w:rFonts w:ascii="Bookman Old Style" w:hAnsi="Bookman Old Style" w:cs="Arial"/>
          <w:color w:val="000000" w:themeColor="text1"/>
        </w:rPr>
        <w:t xml:space="preserve"> </w:t>
      </w:r>
      <w:proofErr w:type="spellStart"/>
      <w:r w:rsidR="00041B43" w:rsidRPr="008444BC">
        <w:rPr>
          <w:rFonts w:ascii="Bookman Old Style" w:hAnsi="Bookman Old Style" w:cs="Arial"/>
          <w:color w:val="000000" w:themeColor="text1"/>
        </w:rPr>
        <w:t>melalui</w:t>
      </w:r>
      <w:proofErr w:type="spellEnd"/>
      <w:r w:rsidR="00041B43" w:rsidRPr="008444BC">
        <w:rPr>
          <w:rFonts w:ascii="Bookman Old Style" w:hAnsi="Bookman Old Style" w:cs="Arial"/>
          <w:color w:val="000000" w:themeColor="text1"/>
        </w:rPr>
        <w:t>:</w:t>
      </w:r>
    </w:p>
    <w:p w14:paraId="5400C62A" w14:textId="394C9E7A" w:rsidR="00041B43" w:rsidRPr="008444BC" w:rsidRDefault="00041B43" w:rsidP="004E5A1F">
      <w:pPr>
        <w:pStyle w:val="Style"/>
        <w:numPr>
          <w:ilvl w:val="0"/>
          <w:numId w:val="123"/>
        </w:numPr>
        <w:tabs>
          <w:tab w:val="left" w:pos="3119"/>
        </w:tabs>
        <w:spacing w:after="0" w:line="360" w:lineRule="auto"/>
        <w:ind w:left="3119" w:right="-1" w:hanging="567"/>
        <w:contextualSpacing/>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 xml:space="preserve">pembinaan </w:t>
      </w:r>
      <w:proofErr w:type="spellStart"/>
      <w:r w:rsidRPr="008444BC">
        <w:rPr>
          <w:rFonts w:ascii="Bookman Old Style" w:hAnsi="Bookman Old Style" w:cs="Arial"/>
          <w:color w:val="000000" w:themeColor="text1"/>
        </w:rPr>
        <w:t>dalam</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bentuk</w:t>
      </w:r>
      <w:proofErr w:type="spellEnd"/>
      <w:r w:rsidRPr="008444BC">
        <w:rPr>
          <w:rFonts w:ascii="Bookman Old Style" w:hAnsi="Bookman Old Style" w:cs="Arial"/>
          <w:color w:val="000000" w:themeColor="text1"/>
        </w:rPr>
        <w:t xml:space="preserve"> </w:t>
      </w:r>
      <w:r w:rsidRPr="008444BC">
        <w:rPr>
          <w:rFonts w:ascii="Bookman Old Style" w:hAnsi="Bookman Old Style" w:cs="Arial"/>
          <w:color w:val="000000" w:themeColor="text1"/>
          <w:lang w:val="id-ID"/>
        </w:rPr>
        <w:t>pendampingan dan penyuluha</w:t>
      </w:r>
      <w:r w:rsidRPr="008444BC">
        <w:rPr>
          <w:rFonts w:ascii="Bookman Old Style" w:hAnsi="Bookman Old Style" w:cs="Arial"/>
          <w:color w:val="000000" w:themeColor="text1"/>
        </w:rPr>
        <w:t xml:space="preserve">n </w:t>
      </w:r>
      <w:r w:rsidR="002D06FD" w:rsidRPr="008444BC">
        <w:rPr>
          <w:rFonts w:ascii="Bookman Old Style" w:hAnsi="Bookman Old Style" w:cs="Arial"/>
          <w:color w:val="000000" w:themeColor="text1"/>
          <w:lang w:val="id-ID"/>
        </w:rPr>
        <w:t xml:space="preserve">meliputi kegiatan fasilitasi penyelesaian permasalahan yang dihadapi Pelaku </w:t>
      </w:r>
      <w:r w:rsidR="002D06FD" w:rsidRPr="008444BC">
        <w:rPr>
          <w:rFonts w:ascii="Bookman Old Style" w:hAnsi="Bookman Old Style" w:cs="Arial"/>
          <w:color w:val="000000" w:themeColor="text1"/>
          <w:lang w:val="id-ID"/>
        </w:rPr>
        <w:lastRenderedPageBreak/>
        <w:t>Usaha</w:t>
      </w:r>
      <w:r w:rsidR="002D06FD" w:rsidRPr="008444BC">
        <w:rPr>
          <w:rFonts w:ascii="Bookman Old Style" w:hAnsi="Bookman Old Style" w:cs="Arial"/>
          <w:color w:val="000000" w:themeColor="text1"/>
        </w:rPr>
        <w:t xml:space="preserve">, </w:t>
      </w:r>
      <w:r w:rsidR="002D06FD" w:rsidRPr="008444BC">
        <w:rPr>
          <w:rFonts w:ascii="Bookman Old Style" w:hAnsi="Bookman Old Style" w:cs="Arial"/>
          <w:color w:val="000000" w:themeColor="text1"/>
          <w:lang w:val="id-ID"/>
        </w:rPr>
        <w:t>pemberian penjelasan dan/atau konsultasi</w:t>
      </w:r>
      <w:r w:rsidRPr="008444BC">
        <w:rPr>
          <w:rFonts w:ascii="Bookman Old Style" w:hAnsi="Bookman Old Style" w:cs="Arial"/>
          <w:color w:val="000000" w:themeColor="text1"/>
        </w:rPr>
        <w:t>; dan/</w:t>
      </w:r>
      <w:proofErr w:type="spellStart"/>
      <w:r w:rsidRPr="008444BC">
        <w:rPr>
          <w:rFonts w:ascii="Bookman Old Style" w:hAnsi="Bookman Old Style" w:cs="Arial"/>
          <w:color w:val="000000" w:themeColor="text1"/>
        </w:rPr>
        <w:t>atau</w:t>
      </w:r>
      <w:proofErr w:type="spellEnd"/>
    </w:p>
    <w:p w14:paraId="3CBF0A25" w14:textId="2D779F53" w:rsidR="00041B43" w:rsidRPr="008444BC" w:rsidRDefault="00041B43" w:rsidP="004E5A1F">
      <w:pPr>
        <w:pStyle w:val="Style"/>
        <w:numPr>
          <w:ilvl w:val="0"/>
          <w:numId w:val="123"/>
        </w:numPr>
        <w:tabs>
          <w:tab w:val="left" w:pos="3119"/>
        </w:tabs>
        <w:spacing w:after="0" w:line="360" w:lineRule="auto"/>
        <w:ind w:left="3119" w:right="-1" w:hanging="567"/>
        <w:contextualSpacing/>
        <w:jc w:val="both"/>
        <w:rPr>
          <w:rFonts w:ascii="Bookman Old Style" w:hAnsi="Bookman Old Style" w:cs="Arial"/>
          <w:color w:val="000000" w:themeColor="text1"/>
          <w:lang w:val="id-ID"/>
        </w:rPr>
      </w:pPr>
      <w:proofErr w:type="spellStart"/>
      <w:r w:rsidRPr="008444BC">
        <w:rPr>
          <w:rFonts w:ascii="Bookman Old Style" w:hAnsi="Bookman Old Style" w:cs="Arial"/>
          <w:color w:val="000000" w:themeColor="text1"/>
        </w:rPr>
        <w:t>pemeriksaan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administratif</w:t>
      </w:r>
      <w:proofErr w:type="spellEnd"/>
      <w:r w:rsidRPr="008444BC">
        <w:rPr>
          <w:rFonts w:ascii="Bookman Old Style" w:hAnsi="Bookman Old Style" w:cs="Arial"/>
          <w:color w:val="000000" w:themeColor="text1"/>
        </w:rPr>
        <w:t xml:space="preserve"> dan </w:t>
      </w:r>
      <w:proofErr w:type="spellStart"/>
      <w:r w:rsidRPr="008444BC">
        <w:rPr>
          <w:rFonts w:ascii="Bookman Old Style" w:hAnsi="Bookman Old Style" w:cs="Arial"/>
          <w:color w:val="000000" w:themeColor="text1"/>
        </w:rPr>
        <w:t>fisik</w:t>
      </w:r>
      <w:proofErr w:type="spellEnd"/>
      <w:r w:rsidRPr="008444BC">
        <w:rPr>
          <w:rFonts w:ascii="Bookman Old Style" w:hAnsi="Bookman Old Style" w:cs="Arial"/>
          <w:color w:val="000000" w:themeColor="text1"/>
        </w:rPr>
        <w:t xml:space="preserve"> </w:t>
      </w:r>
      <w:r w:rsidRPr="008444BC">
        <w:rPr>
          <w:rFonts w:ascii="Bookman Old Style" w:hAnsi="Bookman Old Style" w:cs="Arial"/>
          <w:color w:val="000000" w:themeColor="text1"/>
          <w:lang w:val="id-ID"/>
        </w:rPr>
        <w:t xml:space="preserve">meliputi kegiatan pengecekan lokasi usaha, realisasi </w:t>
      </w:r>
      <w:proofErr w:type="spellStart"/>
      <w:r w:rsidRPr="008444BC">
        <w:rPr>
          <w:rFonts w:ascii="Bookman Old Style" w:hAnsi="Bookman Old Style" w:cs="Arial"/>
          <w:color w:val="000000" w:themeColor="text1"/>
        </w:rPr>
        <w:t>nilai</w:t>
      </w:r>
      <w:proofErr w:type="spellEnd"/>
      <w:r w:rsidRPr="008444BC">
        <w:rPr>
          <w:rFonts w:ascii="Bookman Old Style" w:hAnsi="Bookman Old Style" w:cs="Arial"/>
          <w:color w:val="000000" w:themeColor="text1"/>
        </w:rPr>
        <w:t xml:space="preserve"> </w:t>
      </w:r>
      <w:proofErr w:type="spellStart"/>
      <w:r w:rsidR="008306BB" w:rsidRPr="008444BC">
        <w:rPr>
          <w:rFonts w:ascii="Bookman Old Style" w:hAnsi="Bookman Old Style" w:cs="Arial"/>
          <w:color w:val="000000" w:themeColor="text1"/>
        </w:rPr>
        <w:t>P</w:t>
      </w:r>
      <w:r w:rsidRPr="008444BC">
        <w:rPr>
          <w:rFonts w:ascii="Bookman Old Style" w:hAnsi="Bookman Old Style" w:cs="Arial"/>
          <w:color w:val="000000" w:themeColor="text1"/>
        </w:rPr>
        <w:t>enanaman</w:t>
      </w:r>
      <w:proofErr w:type="spellEnd"/>
      <w:r w:rsidRPr="008444BC">
        <w:rPr>
          <w:rFonts w:ascii="Bookman Old Style" w:hAnsi="Bookman Old Style" w:cs="Arial"/>
          <w:color w:val="000000" w:themeColor="text1"/>
        </w:rPr>
        <w:t xml:space="preserve"> </w:t>
      </w:r>
      <w:r w:rsidR="008306BB" w:rsidRPr="008444BC">
        <w:rPr>
          <w:rFonts w:ascii="Bookman Old Style" w:hAnsi="Bookman Old Style" w:cs="Arial"/>
          <w:color w:val="000000" w:themeColor="text1"/>
        </w:rPr>
        <w:t>M</w:t>
      </w:r>
      <w:r w:rsidRPr="008444BC">
        <w:rPr>
          <w:rFonts w:ascii="Bookman Old Style" w:hAnsi="Bookman Old Style" w:cs="Arial"/>
          <w:color w:val="000000" w:themeColor="text1"/>
        </w:rPr>
        <w:t>odal</w:t>
      </w:r>
      <w:r w:rsidRPr="008444BC">
        <w:rPr>
          <w:rFonts w:ascii="Bookman Old Style" w:hAnsi="Bookman Old Style" w:cs="Arial"/>
          <w:color w:val="000000" w:themeColor="text1"/>
          <w:lang w:val="id-ID"/>
        </w:rPr>
        <w:t xml:space="preserve">, tenaga kerja, mesin/peralatan, bangunan/gedung, </w:t>
      </w:r>
      <w:r w:rsidR="00AE2E70" w:rsidRPr="004E5A1F">
        <w:rPr>
          <w:rFonts w:ascii="Bookman Old Style" w:eastAsia="Bookman Old Style" w:hAnsi="Bookman Old Style" w:cs="Bookman Old Style"/>
          <w:lang w:val="id-ID"/>
        </w:rPr>
        <w:t xml:space="preserve">kewajiban terkait </w:t>
      </w:r>
      <w:proofErr w:type="spellStart"/>
      <w:r w:rsidR="00AE2E70" w:rsidRPr="004E5A1F">
        <w:rPr>
          <w:rFonts w:ascii="Bookman Old Style" w:hAnsi="Bookman Old Style"/>
          <w:color w:val="000000" w:themeColor="text1"/>
        </w:rPr>
        <w:t>fasilitas</w:t>
      </w:r>
      <w:proofErr w:type="spellEnd"/>
      <w:r w:rsidR="00AE2E70" w:rsidRPr="004E5A1F">
        <w:rPr>
          <w:rFonts w:ascii="Bookman Old Style" w:hAnsi="Bookman Old Style"/>
          <w:color w:val="000000" w:themeColor="text1"/>
        </w:rPr>
        <w:t xml:space="preserve">, </w:t>
      </w:r>
      <w:proofErr w:type="spellStart"/>
      <w:r w:rsidR="00AE2E70" w:rsidRPr="004E5A1F">
        <w:rPr>
          <w:rFonts w:ascii="Bookman Old Style" w:hAnsi="Bookman Old Style"/>
          <w:color w:val="000000" w:themeColor="text1"/>
        </w:rPr>
        <w:t>insentif</w:t>
      </w:r>
      <w:proofErr w:type="spellEnd"/>
      <w:r w:rsidR="00AE2E70" w:rsidRPr="004E5A1F">
        <w:rPr>
          <w:rFonts w:ascii="Bookman Old Style" w:hAnsi="Bookman Old Style"/>
          <w:color w:val="000000" w:themeColor="text1"/>
        </w:rPr>
        <w:t xml:space="preserve"> dan </w:t>
      </w:r>
      <w:proofErr w:type="spellStart"/>
      <w:r w:rsidR="00AE2E70" w:rsidRPr="004E5A1F">
        <w:rPr>
          <w:rFonts w:ascii="Bookman Old Style" w:hAnsi="Bookman Old Style"/>
          <w:color w:val="000000" w:themeColor="text1"/>
        </w:rPr>
        <w:t>kemudahan</w:t>
      </w:r>
      <w:proofErr w:type="spellEnd"/>
      <w:r w:rsidR="00AE2E70" w:rsidRPr="004E5A1F">
        <w:rPr>
          <w:rFonts w:ascii="Bookman Old Style" w:hAnsi="Bookman Old Style"/>
          <w:color w:val="000000" w:themeColor="text1"/>
        </w:rPr>
        <w:t xml:space="preserve"> </w:t>
      </w:r>
      <w:proofErr w:type="spellStart"/>
      <w:r w:rsidR="008306BB" w:rsidRPr="008444BC">
        <w:rPr>
          <w:rFonts w:ascii="Bookman Old Style" w:hAnsi="Bookman Old Style"/>
          <w:color w:val="000000" w:themeColor="text1"/>
        </w:rPr>
        <w:t>untuk</w:t>
      </w:r>
      <w:proofErr w:type="spellEnd"/>
      <w:r w:rsidR="00477E0C" w:rsidRPr="008444BC">
        <w:rPr>
          <w:rFonts w:ascii="Bookman Old Style" w:hAnsi="Bookman Old Style"/>
          <w:color w:val="000000" w:themeColor="text1"/>
        </w:rPr>
        <w:t xml:space="preserve"> </w:t>
      </w:r>
      <w:proofErr w:type="spellStart"/>
      <w:r w:rsidR="00AE2E70" w:rsidRPr="004E5A1F">
        <w:rPr>
          <w:rFonts w:ascii="Bookman Old Style" w:hAnsi="Bookman Old Style"/>
          <w:color w:val="000000" w:themeColor="text1"/>
        </w:rPr>
        <w:t>Penanaman</w:t>
      </w:r>
      <w:proofErr w:type="spellEnd"/>
      <w:r w:rsidR="00AE2E70" w:rsidRPr="004E5A1F">
        <w:rPr>
          <w:rFonts w:ascii="Bookman Old Style" w:hAnsi="Bookman Old Style"/>
          <w:color w:val="000000" w:themeColor="text1"/>
        </w:rPr>
        <w:t xml:space="preserve"> Modal</w:t>
      </w:r>
      <w:r w:rsidR="0013015B" w:rsidRPr="004E5A1F">
        <w:rPr>
          <w:rFonts w:ascii="Bookman Old Style" w:hAnsi="Bookman Old Style"/>
          <w:color w:val="000000" w:themeColor="text1"/>
        </w:rPr>
        <w:t>,</w:t>
      </w:r>
      <w:r w:rsidR="00AE2E70" w:rsidRPr="004E5A1F">
        <w:rPr>
          <w:rFonts w:ascii="Bookman Old Style" w:hAnsi="Bookman Old Style"/>
          <w:color w:val="000000" w:themeColor="text1"/>
        </w:rPr>
        <w:t xml:space="preserve"> </w:t>
      </w:r>
      <w:proofErr w:type="spellStart"/>
      <w:r w:rsidR="00AE2E70" w:rsidRPr="004E5A1F">
        <w:rPr>
          <w:rFonts w:ascii="Bookman Old Style" w:hAnsi="Bookman Old Style"/>
          <w:color w:val="000000" w:themeColor="text1"/>
        </w:rPr>
        <w:t>kewajiban</w:t>
      </w:r>
      <w:proofErr w:type="spellEnd"/>
      <w:r w:rsidR="00AE2E70" w:rsidRPr="004E5A1F">
        <w:rPr>
          <w:rFonts w:ascii="Bookman Old Style" w:hAnsi="Bookman Old Style"/>
          <w:color w:val="000000" w:themeColor="text1"/>
        </w:rPr>
        <w:t xml:space="preserve"> </w:t>
      </w:r>
      <w:proofErr w:type="spellStart"/>
      <w:r w:rsidR="00AE2E70" w:rsidRPr="004E5A1F">
        <w:rPr>
          <w:rFonts w:ascii="Bookman Old Style" w:hAnsi="Bookman Old Style"/>
          <w:color w:val="000000" w:themeColor="text1"/>
        </w:rPr>
        <w:t>kemitraan</w:t>
      </w:r>
      <w:proofErr w:type="spellEnd"/>
      <w:r w:rsidR="0013015B" w:rsidRPr="004E5A1F">
        <w:rPr>
          <w:rFonts w:ascii="Bookman Old Style" w:hAnsi="Bookman Old Style"/>
          <w:color w:val="000000" w:themeColor="text1"/>
        </w:rPr>
        <w:t xml:space="preserve">, </w:t>
      </w:r>
      <w:r w:rsidR="00AE2E70" w:rsidRPr="004E5A1F">
        <w:rPr>
          <w:rFonts w:ascii="Bookman Old Style" w:hAnsi="Bookman Old Style"/>
          <w:color w:val="000000" w:themeColor="text1"/>
        </w:rPr>
        <w:t>dan/</w:t>
      </w:r>
      <w:proofErr w:type="spellStart"/>
      <w:r w:rsidR="00AE2E70" w:rsidRPr="004E5A1F">
        <w:rPr>
          <w:rFonts w:ascii="Bookman Old Style" w:hAnsi="Bookman Old Style"/>
          <w:color w:val="000000" w:themeColor="text1"/>
        </w:rPr>
        <w:t>atau</w:t>
      </w:r>
      <w:proofErr w:type="spellEnd"/>
      <w:r w:rsidR="00AE2E70" w:rsidRPr="008444BC">
        <w:rPr>
          <w:rFonts w:ascii="Bookman Old Style" w:hAnsi="Bookman Old Style"/>
          <w:color w:val="000000" w:themeColor="text1"/>
        </w:rPr>
        <w:t xml:space="preserve"> </w:t>
      </w:r>
      <w:proofErr w:type="spellStart"/>
      <w:r w:rsidR="00AE2E70" w:rsidRPr="008444BC">
        <w:rPr>
          <w:rFonts w:ascii="Bookman Old Style" w:hAnsi="Bookman Old Style"/>
          <w:color w:val="000000" w:themeColor="text1"/>
        </w:rPr>
        <w:t>kewajiban</w:t>
      </w:r>
      <w:proofErr w:type="spellEnd"/>
      <w:r w:rsidR="00AE2E70" w:rsidRPr="008444BC">
        <w:rPr>
          <w:rFonts w:ascii="Bookman Old Style" w:hAnsi="Bookman Old Style"/>
          <w:color w:val="000000" w:themeColor="text1"/>
        </w:rPr>
        <w:t xml:space="preserve"> </w:t>
      </w:r>
      <w:proofErr w:type="spellStart"/>
      <w:r w:rsidR="00AE2E70" w:rsidRPr="008444BC">
        <w:rPr>
          <w:rFonts w:ascii="Bookman Old Style" w:hAnsi="Bookman Old Style"/>
          <w:color w:val="000000" w:themeColor="text1"/>
        </w:rPr>
        <w:t>lainnya</w:t>
      </w:r>
      <w:proofErr w:type="spellEnd"/>
      <w:r w:rsidR="00AE2E70" w:rsidRPr="008444BC">
        <w:rPr>
          <w:rFonts w:ascii="Bookman Old Style" w:hAnsi="Bookman Old Style"/>
          <w:color w:val="000000" w:themeColor="text1"/>
        </w:rPr>
        <w:t xml:space="preserve"> </w:t>
      </w:r>
      <w:proofErr w:type="spellStart"/>
      <w:r w:rsidR="00AE2E70" w:rsidRPr="008444BC">
        <w:rPr>
          <w:rFonts w:ascii="Bookman Old Style" w:hAnsi="Bookman Old Style"/>
          <w:color w:val="000000" w:themeColor="text1"/>
        </w:rPr>
        <w:t>terkait</w:t>
      </w:r>
      <w:proofErr w:type="spellEnd"/>
      <w:r w:rsidR="00AE2E70" w:rsidRPr="008444BC">
        <w:rPr>
          <w:rFonts w:ascii="Bookman Old Style" w:eastAsia="Bookman Old Style" w:hAnsi="Bookman Old Style" w:cs="Bookman Old Style"/>
          <w:lang w:val="id-ID"/>
        </w:rPr>
        <w:t xml:space="preserve"> pelaksanaan </w:t>
      </w:r>
      <w:r w:rsidR="008306BB" w:rsidRPr="008444BC">
        <w:rPr>
          <w:rFonts w:ascii="Bookman Old Style" w:eastAsia="Bookman Old Style" w:hAnsi="Bookman Old Style" w:cs="Bookman Old Style"/>
        </w:rPr>
        <w:t>P</w:t>
      </w:r>
      <w:r w:rsidR="00AE2E70" w:rsidRPr="008444BC">
        <w:rPr>
          <w:rFonts w:ascii="Bookman Old Style" w:eastAsia="Bookman Old Style" w:hAnsi="Bookman Old Style" w:cs="Bookman Old Style"/>
          <w:lang w:val="id-ID"/>
        </w:rPr>
        <w:t xml:space="preserve">enanaman </w:t>
      </w:r>
      <w:r w:rsidR="008306BB" w:rsidRPr="008444BC">
        <w:rPr>
          <w:rFonts w:ascii="Bookman Old Style" w:eastAsia="Bookman Old Style" w:hAnsi="Bookman Old Style" w:cs="Bookman Old Style"/>
        </w:rPr>
        <w:t>M</w:t>
      </w:r>
      <w:r w:rsidR="00AE2E70" w:rsidRPr="008444BC">
        <w:rPr>
          <w:rFonts w:ascii="Bookman Old Style" w:eastAsia="Bookman Old Style" w:hAnsi="Bookman Old Style" w:cs="Bookman Old Style"/>
          <w:lang w:val="id-ID"/>
        </w:rPr>
        <w:t>odal</w:t>
      </w:r>
      <w:r w:rsidR="00AE2E70" w:rsidRPr="008444BC">
        <w:rPr>
          <w:rFonts w:ascii="Bookman Old Style" w:hAnsi="Bookman Old Style" w:cs="Arial"/>
          <w:color w:val="000000" w:themeColor="text1"/>
        </w:rPr>
        <w:t>.</w:t>
      </w:r>
    </w:p>
    <w:p w14:paraId="094DD842" w14:textId="13E304E8" w:rsidR="00D46B0B" w:rsidRDefault="00041B43">
      <w:pPr>
        <w:pStyle w:val="Style"/>
        <w:numPr>
          <w:ilvl w:val="0"/>
          <w:numId w:val="120"/>
        </w:numPr>
        <w:tabs>
          <w:tab w:val="left" w:pos="2552"/>
        </w:tabs>
        <w:spacing w:after="0" w:line="360" w:lineRule="auto"/>
        <w:ind w:left="2552" w:right="23" w:hanging="567"/>
        <w:jc w:val="both"/>
        <w:rPr>
          <w:rFonts w:ascii="Bookman Old Style" w:hAnsi="Bookman Old Style" w:cs="Arial"/>
          <w:color w:val="000000" w:themeColor="text1"/>
        </w:rPr>
      </w:pPr>
      <w:proofErr w:type="spellStart"/>
      <w:r w:rsidRPr="008444BC">
        <w:rPr>
          <w:rFonts w:ascii="Bookman Old Style" w:hAnsi="Bookman Old Style" w:cs="Arial"/>
          <w:color w:val="000000" w:themeColor="text1"/>
        </w:rPr>
        <w:t>Dalam</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hal</w:t>
      </w:r>
      <w:proofErr w:type="spellEnd"/>
      <w:r w:rsidRPr="008444BC">
        <w:rPr>
          <w:rFonts w:ascii="Bookman Old Style" w:hAnsi="Bookman Old Style" w:cs="Arial"/>
          <w:color w:val="000000" w:themeColor="text1"/>
        </w:rPr>
        <w:t xml:space="preserve"> </w:t>
      </w:r>
      <w:proofErr w:type="spellStart"/>
      <w:r w:rsidR="00B66919" w:rsidRPr="008444BC">
        <w:rPr>
          <w:rFonts w:ascii="Bookman Old Style" w:hAnsi="Bookman Old Style" w:cs="Arial"/>
          <w:color w:val="000000" w:themeColor="text1"/>
        </w:rPr>
        <w:t>inspeksi</w:t>
      </w:r>
      <w:proofErr w:type="spellEnd"/>
      <w:r w:rsidR="00B66919" w:rsidRPr="008444BC">
        <w:rPr>
          <w:rFonts w:ascii="Bookman Old Style" w:hAnsi="Bookman Old Style" w:cs="Arial"/>
          <w:color w:val="000000" w:themeColor="text1"/>
        </w:rPr>
        <w:t xml:space="preserve"> </w:t>
      </w:r>
      <w:proofErr w:type="spellStart"/>
      <w:r w:rsidR="00B66919" w:rsidRPr="008444BC">
        <w:rPr>
          <w:rFonts w:ascii="Bookman Old Style" w:hAnsi="Bookman Old Style" w:cs="Arial"/>
          <w:color w:val="000000" w:themeColor="text1"/>
        </w:rPr>
        <w:t>lapangan</w:t>
      </w:r>
      <w:proofErr w:type="spellEnd"/>
      <w:r w:rsidR="002D06FD" w:rsidRPr="008444BC">
        <w:rPr>
          <w:rFonts w:ascii="Bookman Old Style" w:hAnsi="Bookman Old Style" w:cs="Arial"/>
          <w:color w:val="000000" w:themeColor="text1"/>
        </w:rPr>
        <w:t xml:space="preserve"> </w:t>
      </w:r>
      <w:proofErr w:type="spellStart"/>
      <w:r w:rsidR="002D06FD" w:rsidRPr="008444BC">
        <w:rPr>
          <w:rFonts w:ascii="Bookman Old Style" w:hAnsi="Bookman Old Style" w:cs="Arial"/>
          <w:color w:val="000000" w:themeColor="text1"/>
        </w:rPr>
        <w:t>insidental</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dimaksud</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w:t>
      </w:r>
      <w:r w:rsidR="00137E45" w:rsidRPr="008444BC">
        <w:rPr>
          <w:rFonts w:ascii="Bookman Old Style" w:hAnsi="Bookman Old Style" w:cs="Arial"/>
          <w:color w:val="000000" w:themeColor="text1"/>
        </w:rPr>
        <w:t>3</w:t>
      </w:r>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tidak</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dapat</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dilakukan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dengan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kunjungan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fisik</w:t>
      </w:r>
      <w:proofErr w:type="spellEnd"/>
      <w:r w:rsidRPr="008444BC">
        <w:rPr>
          <w:rFonts w:ascii="Bookman Old Style" w:hAnsi="Bookman Old Style" w:cs="Arial"/>
          <w:color w:val="000000" w:themeColor="text1"/>
        </w:rPr>
        <w:t xml:space="preserve">, </w:t>
      </w:r>
      <w:proofErr w:type="spellStart"/>
      <w:r w:rsidR="00130E69" w:rsidRPr="008444BC">
        <w:rPr>
          <w:rFonts w:ascii="Bookman Old Style" w:hAnsi="Bookman Old Style" w:cs="Arial"/>
          <w:color w:val="000000" w:themeColor="text1"/>
        </w:rPr>
        <w:t>P</w:t>
      </w:r>
      <w:r w:rsidR="002D06FD" w:rsidRPr="008444BC">
        <w:rPr>
          <w:rFonts w:ascii="Bookman Old Style" w:hAnsi="Bookman Old Style" w:cs="Arial"/>
          <w:color w:val="000000" w:themeColor="text1"/>
        </w:rPr>
        <w:t>engawasan</w:t>
      </w:r>
      <w:proofErr w:type="spellEnd"/>
      <w:r w:rsidR="002D06FD" w:rsidRPr="008444BC">
        <w:rPr>
          <w:rFonts w:ascii="Bookman Old Style" w:hAnsi="Bookman Old Style" w:cs="Arial"/>
          <w:color w:val="000000" w:themeColor="text1"/>
        </w:rPr>
        <w:t xml:space="preserve"> </w:t>
      </w:r>
      <w:proofErr w:type="spellStart"/>
      <w:r w:rsidR="002D06FD" w:rsidRPr="008444BC">
        <w:rPr>
          <w:rFonts w:ascii="Bookman Old Style" w:hAnsi="Bookman Old Style" w:cs="Arial"/>
          <w:color w:val="000000" w:themeColor="text1"/>
        </w:rPr>
        <w:t>insidental</w:t>
      </w:r>
      <w:proofErr w:type="spellEnd"/>
      <w:r w:rsidR="002D06FD" w:rsidRPr="008444BC">
        <w:rPr>
          <w:rFonts w:ascii="Bookman Old Style" w:hAnsi="Bookman Old Style" w:cs="Arial"/>
          <w:color w:val="000000" w:themeColor="text1"/>
        </w:rPr>
        <w:t xml:space="preserve"> </w:t>
      </w:r>
      <w:proofErr w:type="spellStart"/>
      <w:r w:rsidR="001305F0" w:rsidRPr="008444BC">
        <w:rPr>
          <w:rFonts w:ascii="Bookman Old Style" w:hAnsi="Bookman Old Style" w:cs="Arial"/>
          <w:color w:val="000000" w:themeColor="text1"/>
        </w:rPr>
        <w:t>dapat</w:t>
      </w:r>
      <w:proofErr w:type="spellEnd"/>
      <w:r w:rsidR="001305F0"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dilakukan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secara</w:t>
      </w:r>
      <w:proofErr w:type="spellEnd"/>
      <w:r w:rsidRPr="008444BC">
        <w:rPr>
          <w:rFonts w:ascii="Bookman Old Style" w:hAnsi="Bookman Old Style" w:cs="Arial"/>
          <w:color w:val="000000" w:themeColor="text1"/>
        </w:rPr>
        <w:t xml:space="preserve"> virtual</w:t>
      </w:r>
      <w:r w:rsidR="00725E85" w:rsidRPr="008444BC">
        <w:rPr>
          <w:rFonts w:ascii="Bookman Old Style" w:hAnsi="Bookman Old Style" w:cs="Arial"/>
          <w:color w:val="000000" w:themeColor="text1"/>
        </w:rPr>
        <w:t>.</w:t>
      </w:r>
      <w:r w:rsidR="004A31C7" w:rsidRPr="008444BC">
        <w:rPr>
          <w:rFonts w:ascii="Bookman Old Style" w:hAnsi="Bookman Old Style" w:cs="Arial"/>
          <w:color w:val="000000" w:themeColor="text1"/>
        </w:rPr>
        <w:t xml:space="preserve"> </w:t>
      </w:r>
    </w:p>
    <w:p w14:paraId="09609009" w14:textId="5EEAC54F" w:rsidR="001305F0" w:rsidRPr="004E5A1F" w:rsidRDefault="00B66919">
      <w:pPr>
        <w:pStyle w:val="Style"/>
        <w:numPr>
          <w:ilvl w:val="0"/>
          <w:numId w:val="120"/>
        </w:numPr>
        <w:tabs>
          <w:tab w:val="left" w:pos="2552"/>
        </w:tabs>
        <w:spacing w:after="0" w:line="360" w:lineRule="auto"/>
        <w:ind w:left="2552" w:right="23" w:hanging="567"/>
        <w:jc w:val="both"/>
        <w:rPr>
          <w:rFonts w:ascii="Bookman Old Style" w:hAnsi="Bookman Old Style" w:cs="Arial"/>
          <w:color w:val="000000" w:themeColor="text1"/>
          <w:lang w:val="id-ID"/>
        </w:rPr>
      </w:pPr>
      <w:proofErr w:type="spellStart"/>
      <w:r w:rsidRPr="008444BC">
        <w:rPr>
          <w:rFonts w:ascii="Bookman Old Style" w:hAnsi="Bookman Old Style" w:cs="Arial"/>
          <w:color w:val="000000" w:themeColor="text1"/>
        </w:rPr>
        <w:t>Inspeksi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lapangan</w:t>
      </w:r>
      <w:proofErr w:type="spellEnd"/>
      <w:r w:rsidRPr="008444BC">
        <w:rPr>
          <w:rFonts w:ascii="Bookman Old Style" w:hAnsi="Bookman Old Style" w:cs="Arial"/>
          <w:color w:val="000000" w:themeColor="text1"/>
        </w:rPr>
        <w:t xml:space="preserve"> </w:t>
      </w:r>
      <w:proofErr w:type="spellStart"/>
      <w:r w:rsidR="001305F0" w:rsidRPr="008444BC">
        <w:rPr>
          <w:rFonts w:ascii="Bookman Old Style" w:hAnsi="Bookman Old Style" w:cs="Arial"/>
          <w:color w:val="000000" w:themeColor="text1"/>
        </w:rPr>
        <w:t>insidental</w:t>
      </w:r>
      <w:proofErr w:type="spellEnd"/>
      <w:r w:rsidR="001305F0" w:rsidRPr="008444BC">
        <w:rPr>
          <w:rFonts w:ascii="Bookman Old Style" w:hAnsi="Bookman Old Style" w:cs="Arial"/>
          <w:color w:val="000000" w:themeColor="text1"/>
        </w:rPr>
        <w:t xml:space="preserve"> </w:t>
      </w:r>
      <w:proofErr w:type="spellStart"/>
      <w:r w:rsidR="001305F0" w:rsidRPr="008444BC">
        <w:rPr>
          <w:rFonts w:ascii="Bookman Old Style" w:hAnsi="Bookman Old Style" w:cs="Arial"/>
          <w:color w:val="000000" w:themeColor="text1"/>
        </w:rPr>
        <w:t>sebagaimana</w:t>
      </w:r>
      <w:proofErr w:type="spellEnd"/>
      <w:r w:rsidR="001305F0" w:rsidRPr="008444BC">
        <w:rPr>
          <w:rFonts w:ascii="Bookman Old Style" w:hAnsi="Bookman Old Style" w:cs="Arial"/>
          <w:color w:val="000000" w:themeColor="text1"/>
        </w:rPr>
        <w:t xml:space="preserve"> </w:t>
      </w:r>
      <w:proofErr w:type="spellStart"/>
      <w:r w:rsidR="001305F0" w:rsidRPr="008444BC">
        <w:rPr>
          <w:rFonts w:ascii="Bookman Old Style" w:hAnsi="Bookman Old Style" w:cs="Arial"/>
          <w:color w:val="000000" w:themeColor="text1"/>
        </w:rPr>
        <w:t>dimaksud</w:t>
      </w:r>
      <w:proofErr w:type="spellEnd"/>
      <w:r w:rsidR="001305F0" w:rsidRPr="008444BC">
        <w:rPr>
          <w:rFonts w:ascii="Bookman Old Style" w:hAnsi="Bookman Old Style" w:cs="Arial"/>
          <w:color w:val="000000" w:themeColor="text1"/>
        </w:rPr>
        <w:t xml:space="preserve"> pada </w:t>
      </w:r>
      <w:proofErr w:type="spellStart"/>
      <w:r w:rsidR="001305F0" w:rsidRPr="008444BC">
        <w:rPr>
          <w:rFonts w:ascii="Bookman Old Style" w:hAnsi="Bookman Old Style" w:cs="Arial"/>
          <w:color w:val="000000" w:themeColor="text1"/>
        </w:rPr>
        <w:t>ayat</w:t>
      </w:r>
      <w:proofErr w:type="spellEnd"/>
      <w:r w:rsidR="001305F0" w:rsidRPr="008444BC">
        <w:rPr>
          <w:rFonts w:ascii="Bookman Old Style" w:hAnsi="Bookman Old Style" w:cs="Arial"/>
          <w:color w:val="000000" w:themeColor="text1"/>
        </w:rPr>
        <w:t xml:space="preserve"> (</w:t>
      </w:r>
      <w:r w:rsidR="00137E45" w:rsidRPr="008444BC">
        <w:rPr>
          <w:rFonts w:ascii="Bookman Old Style" w:hAnsi="Bookman Old Style" w:cs="Arial"/>
          <w:color w:val="000000" w:themeColor="text1"/>
        </w:rPr>
        <w:t>3</w:t>
      </w:r>
      <w:r w:rsidR="001305F0" w:rsidRPr="008444BC">
        <w:rPr>
          <w:rFonts w:ascii="Bookman Old Style" w:hAnsi="Bookman Old Style" w:cs="Arial"/>
          <w:color w:val="000000" w:themeColor="text1"/>
        </w:rPr>
        <w:t xml:space="preserve">) </w:t>
      </w:r>
      <w:proofErr w:type="spellStart"/>
      <w:r w:rsidR="001305F0" w:rsidRPr="008444BC">
        <w:rPr>
          <w:rFonts w:ascii="Bookman Old Style" w:hAnsi="Bookman Old Style" w:cs="Arial"/>
          <w:color w:val="000000" w:themeColor="text1"/>
        </w:rPr>
        <w:t>dilaksanakan</w:t>
      </w:r>
      <w:proofErr w:type="spellEnd"/>
      <w:r w:rsidR="001305F0" w:rsidRPr="008444BC">
        <w:rPr>
          <w:rFonts w:ascii="Bookman Old Style" w:hAnsi="Bookman Old Style" w:cs="Arial"/>
          <w:color w:val="000000" w:themeColor="text1"/>
        </w:rPr>
        <w:t xml:space="preserve"> oleh BKPM, DPMPTSP </w:t>
      </w:r>
      <w:proofErr w:type="spellStart"/>
      <w:r w:rsidR="008306BB" w:rsidRPr="008444BC">
        <w:rPr>
          <w:rFonts w:ascii="Bookman Old Style" w:hAnsi="Bookman Old Style" w:cs="Arial"/>
          <w:color w:val="000000" w:themeColor="text1"/>
        </w:rPr>
        <w:t>p</w:t>
      </w:r>
      <w:r w:rsidR="001305F0" w:rsidRPr="008444BC">
        <w:rPr>
          <w:rFonts w:ascii="Bookman Old Style" w:hAnsi="Bookman Old Style" w:cs="Arial"/>
          <w:color w:val="000000" w:themeColor="text1"/>
        </w:rPr>
        <w:t>rovinsi</w:t>
      </w:r>
      <w:proofErr w:type="spellEnd"/>
      <w:r w:rsidR="001305F0" w:rsidRPr="008444BC">
        <w:rPr>
          <w:rFonts w:ascii="Bookman Old Style" w:hAnsi="Bookman Old Style" w:cs="Arial"/>
          <w:color w:val="000000" w:themeColor="text1"/>
        </w:rPr>
        <w:t xml:space="preserve">, DPMPTSP </w:t>
      </w:r>
      <w:proofErr w:type="spellStart"/>
      <w:r w:rsidR="008306BB" w:rsidRPr="008444BC">
        <w:rPr>
          <w:rFonts w:ascii="Bookman Old Style" w:hAnsi="Bookman Old Style" w:cs="Arial"/>
          <w:color w:val="000000" w:themeColor="text1"/>
        </w:rPr>
        <w:t>k</w:t>
      </w:r>
      <w:r w:rsidR="001305F0" w:rsidRPr="008444BC">
        <w:rPr>
          <w:rFonts w:ascii="Bookman Old Style" w:hAnsi="Bookman Old Style" w:cs="Arial"/>
          <w:color w:val="000000" w:themeColor="text1"/>
        </w:rPr>
        <w:t>ab</w:t>
      </w:r>
      <w:r w:rsidR="008306BB" w:rsidRPr="008444BC">
        <w:rPr>
          <w:rFonts w:ascii="Bookman Old Style" w:hAnsi="Bookman Old Style" w:cs="Arial"/>
          <w:color w:val="000000" w:themeColor="text1"/>
        </w:rPr>
        <w:t>upaten</w:t>
      </w:r>
      <w:proofErr w:type="spellEnd"/>
      <w:r w:rsidR="001305F0" w:rsidRPr="008444BC">
        <w:rPr>
          <w:rFonts w:ascii="Bookman Old Style" w:hAnsi="Bookman Old Style" w:cs="Arial"/>
          <w:color w:val="000000" w:themeColor="text1"/>
        </w:rPr>
        <w:t>/</w:t>
      </w:r>
      <w:proofErr w:type="spellStart"/>
      <w:r w:rsidR="008306BB" w:rsidRPr="008444BC">
        <w:rPr>
          <w:rFonts w:ascii="Bookman Old Style" w:hAnsi="Bookman Old Style" w:cs="Arial"/>
          <w:color w:val="000000" w:themeColor="text1"/>
        </w:rPr>
        <w:t>k</w:t>
      </w:r>
      <w:r w:rsidR="001305F0" w:rsidRPr="008444BC">
        <w:rPr>
          <w:rFonts w:ascii="Bookman Old Style" w:hAnsi="Bookman Old Style" w:cs="Arial"/>
          <w:color w:val="000000" w:themeColor="text1"/>
        </w:rPr>
        <w:t>ota</w:t>
      </w:r>
      <w:proofErr w:type="spellEnd"/>
      <w:r w:rsidR="001305F0" w:rsidRPr="008444BC">
        <w:rPr>
          <w:rFonts w:ascii="Bookman Old Style" w:hAnsi="Bookman Old Style" w:cs="Arial"/>
          <w:color w:val="000000" w:themeColor="text1"/>
        </w:rPr>
        <w:t xml:space="preserve">, </w:t>
      </w:r>
      <w:r w:rsidR="000B036A" w:rsidRPr="008444BC">
        <w:rPr>
          <w:rFonts w:ascii="Bookman Old Style" w:hAnsi="Bookman Old Style" w:cs="Arial"/>
          <w:color w:val="000000" w:themeColor="text1"/>
        </w:rPr>
        <w:t>a</w:t>
      </w:r>
      <w:r w:rsidR="008306BB" w:rsidRPr="008444BC">
        <w:rPr>
          <w:rFonts w:ascii="Bookman Old Style" w:hAnsi="Bookman Old Style" w:cs="Arial"/>
          <w:color w:val="000000" w:themeColor="text1"/>
        </w:rPr>
        <w:t>dministrator KEK, dan/</w:t>
      </w:r>
      <w:proofErr w:type="spellStart"/>
      <w:r w:rsidR="008306BB" w:rsidRPr="008444BC">
        <w:rPr>
          <w:rFonts w:ascii="Bookman Old Style" w:hAnsi="Bookman Old Style" w:cs="Arial"/>
          <w:color w:val="000000" w:themeColor="text1"/>
        </w:rPr>
        <w:t>atau</w:t>
      </w:r>
      <w:proofErr w:type="spellEnd"/>
      <w:r w:rsidR="008306BB" w:rsidRPr="008444BC">
        <w:rPr>
          <w:rFonts w:ascii="Bookman Old Style" w:hAnsi="Bookman Old Style" w:cs="Arial"/>
          <w:color w:val="000000" w:themeColor="text1"/>
        </w:rPr>
        <w:t xml:space="preserve"> </w:t>
      </w:r>
      <w:r w:rsidR="000B036A" w:rsidRPr="008444BC">
        <w:rPr>
          <w:rFonts w:ascii="Bookman Old Style" w:hAnsi="Bookman Old Style" w:cs="Arial"/>
          <w:color w:val="000000" w:themeColor="text1"/>
        </w:rPr>
        <w:t>b</w:t>
      </w:r>
      <w:r w:rsidR="001305F0" w:rsidRPr="008444BC">
        <w:rPr>
          <w:rFonts w:ascii="Bookman Old Style" w:hAnsi="Bookman Old Style" w:cs="Arial"/>
          <w:color w:val="000000" w:themeColor="text1"/>
        </w:rPr>
        <w:t xml:space="preserve">adan </w:t>
      </w:r>
      <w:proofErr w:type="spellStart"/>
      <w:r w:rsidR="000B036A" w:rsidRPr="008444BC">
        <w:rPr>
          <w:rFonts w:ascii="Bookman Old Style" w:hAnsi="Bookman Old Style" w:cs="Arial"/>
          <w:color w:val="000000" w:themeColor="text1"/>
        </w:rPr>
        <w:t>p</w:t>
      </w:r>
      <w:r w:rsidR="001305F0" w:rsidRPr="008444BC">
        <w:rPr>
          <w:rFonts w:ascii="Bookman Old Style" w:hAnsi="Bookman Old Style" w:cs="Arial"/>
          <w:color w:val="000000" w:themeColor="text1"/>
        </w:rPr>
        <w:t>engusahaan</w:t>
      </w:r>
      <w:proofErr w:type="spellEnd"/>
      <w:r w:rsidR="001305F0" w:rsidRPr="008444BC">
        <w:rPr>
          <w:rFonts w:ascii="Bookman Old Style" w:hAnsi="Bookman Old Style" w:cs="Arial"/>
          <w:color w:val="000000" w:themeColor="text1"/>
        </w:rPr>
        <w:t xml:space="preserve"> KPBPB, </w:t>
      </w:r>
      <w:proofErr w:type="spellStart"/>
      <w:r w:rsidR="001305F0" w:rsidRPr="008444BC">
        <w:rPr>
          <w:rFonts w:ascii="Bookman Old Style" w:hAnsi="Bookman Old Style" w:cs="Arial"/>
          <w:color w:val="000000" w:themeColor="text1"/>
        </w:rPr>
        <w:t>secara</w:t>
      </w:r>
      <w:proofErr w:type="spellEnd"/>
      <w:r w:rsidR="001305F0" w:rsidRPr="008444BC">
        <w:rPr>
          <w:rFonts w:ascii="Bookman Old Style" w:hAnsi="Bookman Old Style" w:cs="Arial"/>
          <w:color w:val="000000" w:themeColor="text1"/>
        </w:rPr>
        <w:t xml:space="preserve"> </w:t>
      </w:r>
      <w:proofErr w:type="spellStart"/>
      <w:r w:rsidR="001305F0" w:rsidRPr="008444BC">
        <w:rPr>
          <w:rFonts w:ascii="Bookman Old Style" w:hAnsi="Bookman Old Style" w:cs="Arial"/>
          <w:color w:val="000000" w:themeColor="text1"/>
        </w:rPr>
        <w:t>terkoordinasi</w:t>
      </w:r>
      <w:proofErr w:type="spellEnd"/>
      <w:r w:rsidR="001305F0" w:rsidRPr="008444BC">
        <w:rPr>
          <w:rFonts w:ascii="Bookman Old Style" w:hAnsi="Bookman Old Style" w:cs="Arial"/>
          <w:color w:val="000000" w:themeColor="text1"/>
        </w:rPr>
        <w:t xml:space="preserve"> dan </w:t>
      </w:r>
      <w:proofErr w:type="spellStart"/>
      <w:r w:rsidR="001305F0" w:rsidRPr="008444BC">
        <w:rPr>
          <w:rFonts w:ascii="Bookman Old Style" w:hAnsi="Bookman Old Style" w:cs="Arial"/>
          <w:color w:val="000000" w:themeColor="text1"/>
        </w:rPr>
        <w:t>dapat</w:t>
      </w:r>
      <w:proofErr w:type="spellEnd"/>
      <w:r w:rsidR="001305F0" w:rsidRPr="008444BC">
        <w:rPr>
          <w:rFonts w:ascii="Bookman Old Style" w:hAnsi="Bookman Old Style" w:cs="Arial"/>
          <w:color w:val="000000" w:themeColor="text1"/>
        </w:rPr>
        <w:t xml:space="preserve"> </w:t>
      </w:r>
      <w:proofErr w:type="spellStart"/>
      <w:r w:rsidR="001305F0" w:rsidRPr="008444BC">
        <w:rPr>
          <w:rFonts w:ascii="Bookman Old Style" w:hAnsi="Bookman Old Style" w:cs="Arial"/>
          <w:color w:val="000000" w:themeColor="text1"/>
        </w:rPr>
        <w:t>didampingi</w:t>
      </w:r>
      <w:proofErr w:type="spellEnd"/>
      <w:r w:rsidR="001305F0" w:rsidRPr="008444BC">
        <w:rPr>
          <w:rFonts w:ascii="Bookman Old Style" w:hAnsi="Bookman Old Style" w:cs="Arial"/>
          <w:color w:val="000000" w:themeColor="text1"/>
        </w:rPr>
        <w:t xml:space="preserve"> oleh </w:t>
      </w:r>
      <w:proofErr w:type="spellStart"/>
      <w:r w:rsidR="00AD68FB" w:rsidRPr="008444BC">
        <w:rPr>
          <w:rFonts w:ascii="Bookman Old Style" w:hAnsi="Bookman Old Style" w:cs="Arial"/>
          <w:color w:val="000000" w:themeColor="text1"/>
        </w:rPr>
        <w:t>k</w:t>
      </w:r>
      <w:r w:rsidR="001305F0" w:rsidRPr="008444BC">
        <w:rPr>
          <w:rFonts w:ascii="Bookman Old Style" w:hAnsi="Bookman Old Style" w:cs="Arial"/>
          <w:color w:val="000000" w:themeColor="text1"/>
        </w:rPr>
        <w:t>ementerian</w:t>
      </w:r>
      <w:proofErr w:type="spellEnd"/>
      <w:r w:rsidR="001305F0" w:rsidRPr="008444BC">
        <w:rPr>
          <w:rFonts w:ascii="Bookman Old Style" w:hAnsi="Bookman Old Style" w:cs="Arial"/>
          <w:color w:val="000000" w:themeColor="text1"/>
        </w:rPr>
        <w:t>/</w:t>
      </w:r>
      <w:proofErr w:type="spellStart"/>
      <w:r w:rsidR="00AD68FB" w:rsidRPr="008444BC">
        <w:rPr>
          <w:rFonts w:ascii="Bookman Old Style" w:hAnsi="Bookman Old Style" w:cs="Arial"/>
          <w:color w:val="000000" w:themeColor="text1"/>
        </w:rPr>
        <w:t>l</w:t>
      </w:r>
      <w:r w:rsidR="001305F0" w:rsidRPr="008444BC">
        <w:rPr>
          <w:rFonts w:ascii="Bookman Old Style" w:hAnsi="Bookman Old Style" w:cs="Arial"/>
          <w:color w:val="000000" w:themeColor="text1"/>
        </w:rPr>
        <w:t>embaga</w:t>
      </w:r>
      <w:proofErr w:type="spellEnd"/>
      <w:r w:rsidR="001305F0" w:rsidRPr="008444BC">
        <w:rPr>
          <w:rFonts w:ascii="Bookman Old Style" w:hAnsi="Bookman Old Style" w:cs="Arial"/>
          <w:color w:val="000000" w:themeColor="text1"/>
        </w:rPr>
        <w:t xml:space="preserve"> </w:t>
      </w:r>
      <w:proofErr w:type="spellStart"/>
      <w:r w:rsidR="001305F0" w:rsidRPr="008444BC">
        <w:rPr>
          <w:rFonts w:ascii="Bookman Old Style" w:hAnsi="Bookman Old Style" w:cs="Arial"/>
          <w:color w:val="000000" w:themeColor="text1"/>
        </w:rPr>
        <w:t>atau</w:t>
      </w:r>
      <w:proofErr w:type="spellEnd"/>
      <w:r w:rsidR="001305F0" w:rsidRPr="008444BC">
        <w:rPr>
          <w:rFonts w:ascii="Bookman Old Style" w:hAnsi="Bookman Old Style" w:cs="Arial"/>
          <w:color w:val="000000" w:themeColor="text1"/>
        </w:rPr>
        <w:t xml:space="preserve"> </w:t>
      </w:r>
      <w:proofErr w:type="spellStart"/>
      <w:r w:rsidR="00EF3B57" w:rsidRPr="008444BC">
        <w:rPr>
          <w:rFonts w:ascii="Bookman Old Style" w:hAnsi="Bookman Old Style" w:cs="Arial"/>
          <w:color w:val="000000" w:themeColor="text1"/>
        </w:rPr>
        <w:t>Pemerintah</w:t>
      </w:r>
      <w:proofErr w:type="spellEnd"/>
      <w:r w:rsidR="00EF3B57" w:rsidRPr="008444BC">
        <w:rPr>
          <w:rFonts w:ascii="Bookman Old Style" w:hAnsi="Bookman Old Style" w:cs="Arial"/>
          <w:color w:val="000000" w:themeColor="text1"/>
        </w:rPr>
        <w:t xml:space="preserve"> Daerah </w:t>
      </w:r>
      <w:proofErr w:type="spellStart"/>
      <w:r w:rsidR="001305F0" w:rsidRPr="008444BC">
        <w:rPr>
          <w:rFonts w:ascii="Bookman Old Style" w:hAnsi="Bookman Old Style" w:cs="Arial"/>
          <w:color w:val="000000" w:themeColor="text1"/>
        </w:rPr>
        <w:t>terkait</w:t>
      </w:r>
      <w:proofErr w:type="spellEnd"/>
      <w:r w:rsidR="001305F0" w:rsidRPr="008444BC">
        <w:rPr>
          <w:rFonts w:ascii="Bookman Old Style" w:hAnsi="Bookman Old Style" w:cs="Arial"/>
          <w:color w:val="000000" w:themeColor="text1"/>
        </w:rPr>
        <w:t xml:space="preserve"> </w:t>
      </w:r>
      <w:proofErr w:type="spellStart"/>
      <w:r w:rsidR="001305F0" w:rsidRPr="008444BC">
        <w:rPr>
          <w:rFonts w:ascii="Bookman Old Style" w:hAnsi="Bookman Old Style" w:cs="Arial"/>
          <w:color w:val="000000" w:themeColor="text1"/>
        </w:rPr>
        <w:t>sesuai</w:t>
      </w:r>
      <w:proofErr w:type="spellEnd"/>
      <w:r w:rsidR="001305F0" w:rsidRPr="008444BC">
        <w:rPr>
          <w:rFonts w:ascii="Bookman Old Style" w:hAnsi="Bookman Old Style" w:cs="Arial"/>
          <w:color w:val="000000" w:themeColor="text1"/>
        </w:rPr>
        <w:t xml:space="preserve"> </w:t>
      </w:r>
      <w:proofErr w:type="spellStart"/>
      <w:r w:rsidR="001305F0" w:rsidRPr="008444BC">
        <w:rPr>
          <w:rFonts w:ascii="Bookman Old Style" w:hAnsi="Bookman Old Style" w:cs="Arial"/>
          <w:color w:val="000000" w:themeColor="text1"/>
        </w:rPr>
        <w:t>kewenangannya</w:t>
      </w:r>
      <w:proofErr w:type="spellEnd"/>
      <w:r w:rsidR="00137E45" w:rsidRPr="008444BC">
        <w:rPr>
          <w:rFonts w:ascii="Bookman Old Style" w:hAnsi="Bookman Old Style" w:cs="Arial"/>
          <w:color w:val="000000" w:themeColor="text1"/>
        </w:rPr>
        <w:t>.</w:t>
      </w:r>
    </w:p>
    <w:p w14:paraId="34F32364" w14:textId="02D4FCF1" w:rsidR="000F022F" w:rsidRPr="004E5A1F" w:rsidRDefault="000F022F" w:rsidP="004E5A1F">
      <w:pPr>
        <w:pStyle w:val="Style"/>
        <w:numPr>
          <w:ilvl w:val="0"/>
          <w:numId w:val="120"/>
        </w:numPr>
        <w:tabs>
          <w:tab w:val="left" w:pos="2552"/>
        </w:tabs>
        <w:spacing w:after="0" w:line="360" w:lineRule="auto"/>
        <w:ind w:left="2552"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rPr>
        <w:t xml:space="preserve">Surat </w:t>
      </w:r>
      <w:proofErr w:type="spellStart"/>
      <w:r w:rsidRPr="008444BC">
        <w:rPr>
          <w:rFonts w:ascii="Bookman Old Style" w:hAnsi="Bookman Old Style" w:cs="Arial"/>
          <w:color w:val="000000" w:themeColor="text1"/>
        </w:rPr>
        <w:t>tugas</w:t>
      </w:r>
      <w:proofErr w:type="spellEnd"/>
      <w:r w:rsidRPr="008444BC">
        <w:rPr>
          <w:rFonts w:ascii="Bookman Old Style" w:hAnsi="Bookman Old Style" w:cs="Arial"/>
          <w:color w:val="000000" w:themeColor="text1"/>
        </w:rPr>
        <w:t xml:space="preserve"> dan </w:t>
      </w:r>
      <w:r w:rsidR="003569F6" w:rsidRPr="008444BC">
        <w:rPr>
          <w:rFonts w:ascii="Bookman Old Style" w:hAnsi="Bookman Old Style" w:cs="Arial"/>
          <w:color w:val="000000" w:themeColor="text1"/>
        </w:rPr>
        <w:t xml:space="preserve">BAP </w:t>
      </w:r>
      <w:proofErr w:type="spellStart"/>
      <w:r w:rsidRPr="008444BC">
        <w:rPr>
          <w:rFonts w:ascii="Bookman Old Style" w:hAnsi="Bookman Old Style" w:cs="Arial"/>
          <w:color w:val="000000" w:themeColor="text1"/>
        </w:rPr>
        <w:t>hasil</w:t>
      </w:r>
      <w:proofErr w:type="spellEnd"/>
      <w:r w:rsidRPr="008444BC">
        <w:rPr>
          <w:rFonts w:ascii="Bookman Old Style" w:hAnsi="Bookman Old Style" w:cs="Arial"/>
          <w:color w:val="000000" w:themeColor="text1"/>
        </w:rPr>
        <w:t xml:space="preserve"> </w:t>
      </w:r>
      <w:proofErr w:type="spellStart"/>
      <w:r w:rsidR="00AB6468" w:rsidRPr="008444BC">
        <w:rPr>
          <w:rFonts w:ascii="Bookman Old Style" w:hAnsi="Bookman Old Style" w:cs="Arial"/>
          <w:color w:val="000000" w:themeColor="text1"/>
        </w:rPr>
        <w:t>P</w:t>
      </w:r>
      <w:r w:rsidRPr="008444BC">
        <w:rPr>
          <w:rFonts w:ascii="Bookman Old Style" w:hAnsi="Bookman Old Style" w:cs="Arial"/>
          <w:color w:val="000000" w:themeColor="text1"/>
        </w:rPr>
        <w:t>engawasan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insidental</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diinput</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w:t>
      </w:r>
      <w:proofErr w:type="spellEnd"/>
      <w:r w:rsidRPr="008444BC">
        <w:rPr>
          <w:rFonts w:ascii="Bookman Old Style" w:hAnsi="Bookman Old Style" w:cs="Arial"/>
          <w:color w:val="000000" w:themeColor="text1"/>
        </w:rPr>
        <w:t xml:space="preserve"> </w:t>
      </w:r>
      <w:proofErr w:type="spellStart"/>
      <w:r w:rsidR="008306BB" w:rsidRPr="008444BC">
        <w:rPr>
          <w:rFonts w:ascii="Bookman Old Style" w:hAnsi="Bookman Old Style" w:cs="Arial"/>
          <w:color w:val="000000" w:themeColor="text1"/>
        </w:rPr>
        <w:t>S</w:t>
      </w:r>
      <w:r w:rsidRPr="008444BC">
        <w:rPr>
          <w:rFonts w:ascii="Bookman Old Style" w:hAnsi="Bookman Old Style" w:cs="Arial"/>
          <w:color w:val="000000" w:themeColor="text1"/>
        </w:rPr>
        <w:t>istem</w:t>
      </w:r>
      <w:proofErr w:type="spellEnd"/>
      <w:r w:rsidRPr="008444BC">
        <w:rPr>
          <w:rFonts w:ascii="Bookman Old Style" w:hAnsi="Bookman Old Style" w:cs="Arial"/>
          <w:color w:val="000000" w:themeColor="text1"/>
        </w:rPr>
        <w:t xml:space="preserve"> OSS </w:t>
      </w:r>
      <w:proofErr w:type="spellStart"/>
      <w:r w:rsidRPr="008444BC">
        <w:rPr>
          <w:rFonts w:ascii="Bookman Old Style" w:hAnsi="Bookman Old Style" w:cs="Arial"/>
          <w:color w:val="000000" w:themeColor="text1"/>
        </w:rPr>
        <w:t>setelah</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pelaksanaan</w:t>
      </w:r>
      <w:proofErr w:type="spellEnd"/>
      <w:r w:rsidRPr="008444BC">
        <w:rPr>
          <w:rFonts w:ascii="Bookman Old Style" w:hAnsi="Bookman Old Style" w:cs="Arial"/>
          <w:color w:val="000000" w:themeColor="text1"/>
        </w:rPr>
        <w:t xml:space="preserve"> </w:t>
      </w:r>
      <w:proofErr w:type="spellStart"/>
      <w:r w:rsidR="00AB6468" w:rsidRPr="008444BC">
        <w:rPr>
          <w:rFonts w:ascii="Bookman Old Style" w:hAnsi="Bookman Old Style" w:cs="Arial"/>
          <w:color w:val="000000" w:themeColor="text1"/>
        </w:rPr>
        <w:t>i</w:t>
      </w:r>
      <w:r w:rsidRPr="008444BC">
        <w:rPr>
          <w:rFonts w:ascii="Bookman Old Style" w:hAnsi="Bookman Old Style" w:cs="Arial"/>
          <w:color w:val="000000" w:themeColor="text1"/>
        </w:rPr>
        <w:t>nspeksi</w:t>
      </w:r>
      <w:proofErr w:type="spellEnd"/>
      <w:r w:rsidRPr="008444BC">
        <w:rPr>
          <w:rFonts w:ascii="Bookman Old Style" w:hAnsi="Bookman Old Style" w:cs="Arial"/>
          <w:color w:val="000000" w:themeColor="text1"/>
        </w:rPr>
        <w:t xml:space="preserve"> </w:t>
      </w:r>
      <w:proofErr w:type="spellStart"/>
      <w:r w:rsidR="00AB6468" w:rsidRPr="008444BC">
        <w:rPr>
          <w:rFonts w:ascii="Bookman Old Style" w:hAnsi="Bookman Old Style" w:cs="Arial"/>
          <w:color w:val="000000" w:themeColor="text1"/>
        </w:rPr>
        <w:t>l</w:t>
      </w:r>
      <w:r w:rsidRPr="008444BC">
        <w:rPr>
          <w:rFonts w:ascii="Bookman Old Style" w:hAnsi="Bookman Old Style" w:cs="Arial"/>
          <w:color w:val="000000" w:themeColor="text1"/>
        </w:rPr>
        <w:t>apangan</w:t>
      </w:r>
      <w:proofErr w:type="spellEnd"/>
      <w:r w:rsidRPr="008444BC">
        <w:rPr>
          <w:rFonts w:ascii="Bookman Old Style" w:hAnsi="Bookman Old Style" w:cs="Arial"/>
          <w:color w:val="000000" w:themeColor="text1"/>
        </w:rPr>
        <w:t>.</w:t>
      </w:r>
    </w:p>
    <w:p w14:paraId="4E07ABD2" w14:textId="77777777" w:rsidR="00BF3B16" w:rsidRPr="004E5A1F" w:rsidRDefault="00BF3B16">
      <w:pPr>
        <w:spacing w:after="0" w:line="360" w:lineRule="auto"/>
        <w:jc w:val="center"/>
        <w:rPr>
          <w:rFonts w:ascii="Bookman Old Style" w:hAnsi="Bookman Old Style"/>
          <w:sz w:val="24"/>
          <w:szCs w:val="24"/>
        </w:rPr>
      </w:pPr>
    </w:p>
    <w:p w14:paraId="17576897" w14:textId="1BE6F2F7" w:rsidR="00BF3B16" w:rsidRPr="008444BC" w:rsidRDefault="00BF3B16">
      <w:pPr>
        <w:pStyle w:val="Heading8"/>
        <w:spacing w:before="0" w:after="0" w:line="360" w:lineRule="auto"/>
        <w:ind w:left="2160"/>
        <w:rPr>
          <w:szCs w:val="24"/>
          <w:lang w:val="en-US"/>
        </w:rPr>
      </w:pPr>
      <w:proofErr w:type="spellStart"/>
      <w:r w:rsidRPr="008444BC">
        <w:rPr>
          <w:szCs w:val="24"/>
          <w:lang w:val="en-US"/>
        </w:rPr>
        <w:t>Bagian</w:t>
      </w:r>
      <w:proofErr w:type="spellEnd"/>
      <w:r w:rsidRPr="008444BC">
        <w:rPr>
          <w:szCs w:val="24"/>
          <w:lang w:val="en-US"/>
        </w:rPr>
        <w:t xml:space="preserve"> </w:t>
      </w:r>
      <w:proofErr w:type="spellStart"/>
      <w:r w:rsidRPr="008444BC">
        <w:rPr>
          <w:szCs w:val="24"/>
          <w:lang w:val="en-US"/>
        </w:rPr>
        <w:t>Keempat</w:t>
      </w:r>
      <w:proofErr w:type="spellEnd"/>
    </w:p>
    <w:p w14:paraId="0F541F68" w14:textId="382497EE" w:rsidR="00BF3B16" w:rsidRPr="008444BC" w:rsidRDefault="00BF3B16">
      <w:pPr>
        <w:pStyle w:val="Heading8"/>
        <w:spacing w:before="0" w:after="0" w:line="360" w:lineRule="auto"/>
        <w:ind w:left="2160"/>
        <w:rPr>
          <w:rFonts w:eastAsia="Bookman Old Style" w:cs="Bookman Old Style"/>
          <w:iCs/>
          <w:szCs w:val="24"/>
          <w:lang w:val="en-US"/>
        </w:rPr>
      </w:pPr>
      <w:proofErr w:type="spellStart"/>
      <w:r w:rsidRPr="008444BC">
        <w:rPr>
          <w:rFonts w:eastAsia="Bookman Old Style" w:cs="Bookman Old Style"/>
          <w:szCs w:val="24"/>
          <w:lang w:val="en-US"/>
        </w:rPr>
        <w:t>Pemantauan</w:t>
      </w:r>
      <w:proofErr w:type="spellEnd"/>
      <w:r w:rsidRPr="008444BC">
        <w:rPr>
          <w:rFonts w:eastAsia="Bookman Old Style" w:cs="Bookman Old Style"/>
          <w:szCs w:val="24"/>
          <w:lang w:val="en-US"/>
        </w:rPr>
        <w:t xml:space="preserve"> </w:t>
      </w:r>
      <w:proofErr w:type="spellStart"/>
      <w:r w:rsidRPr="008444BC">
        <w:rPr>
          <w:rFonts w:eastAsia="Bookman Old Style" w:cs="Bookman Old Style"/>
          <w:szCs w:val="24"/>
          <w:lang w:val="en-US"/>
        </w:rPr>
        <w:t>Laporan</w:t>
      </w:r>
      <w:proofErr w:type="spellEnd"/>
    </w:p>
    <w:p w14:paraId="29459540" w14:textId="77777777" w:rsidR="00BF3B16" w:rsidRPr="004E5A1F" w:rsidRDefault="00BF3B16" w:rsidP="004E5A1F">
      <w:pPr>
        <w:spacing w:after="0" w:line="360" w:lineRule="auto"/>
        <w:rPr>
          <w:rFonts w:ascii="Bookman Old Style" w:hAnsi="Bookman Old Style"/>
          <w:sz w:val="24"/>
          <w:szCs w:val="24"/>
          <w:lang w:val="en-US"/>
        </w:rPr>
      </w:pPr>
    </w:p>
    <w:p w14:paraId="41865FA7" w14:textId="52E5FEA7" w:rsidR="00A667A5" w:rsidRPr="008444BC" w:rsidRDefault="00BF3B16">
      <w:pPr>
        <w:pStyle w:val="Heading8"/>
        <w:spacing w:before="0" w:after="0" w:line="360" w:lineRule="auto"/>
        <w:ind w:left="1985"/>
        <w:rPr>
          <w:szCs w:val="24"/>
        </w:rPr>
      </w:pPr>
      <w:r w:rsidRPr="004E5A1F">
        <w:rPr>
          <w:szCs w:val="24"/>
        </w:rPr>
        <w:t>Pasal</w:t>
      </w:r>
      <w:r w:rsidRPr="004E5A1F">
        <w:rPr>
          <w:szCs w:val="24"/>
          <w:lang w:val="en-US"/>
        </w:rPr>
        <w:t xml:space="preserve"> 3</w:t>
      </w:r>
      <w:r w:rsidR="002F2460" w:rsidRPr="008444BC">
        <w:rPr>
          <w:szCs w:val="24"/>
          <w:lang w:val="en-US"/>
        </w:rPr>
        <w:t>1</w:t>
      </w:r>
    </w:p>
    <w:p w14:paraId="5B51C7A0" w14:textId="32A3450B" w:rsidR="007D614C" w:rsidRPr="004E5A1F" w:rsidRDefault="007D614C" w:rsidP="004E5A1F">
      <w:pPr>
        <w:numPr>
          <w:ilvl w:val="0"/>
          <w:numId w:val="127"/>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 xml:space="preserve">Kegiatan Pemantauan </w:t>
      </w:r>
      <w:proofErr w:type="spellStart"/>
      <w:r w:rsidR="00A71381" w:rsidRPr="008444BC">
        <w:rPr>
          <w:rFonts w:ascii="Bookman Old Style" w:eastAsia="Bookman Old Style" w:hAnsi="Bookman Old Style" w:cs="Bookman Old Style"/>
          <w:sz w:val="24"/>
          <w:szCs w:val="24"/>
          <w:lang w:val="en-US"/>
        </w:rPr>
        <w:t>atas</w:t>
      </w:r>
      <w:proofErr w:type="spellEnd"/>
      <w:r w:rsidR="00A71381" w:rsidRPr="008444BC">
        <w:rPr>
          <w:rFonts w:ascii="Bookman Old Style" w:eastAsia="Bookman Old Style" w:hAnsi="Bookman Old Style" w:cs="Bookman Old Style"/>
          <w:sz w:val="24"/>
          <w:szCs w:val="24"/>
          <w:lang w:val="en-US"/>
        </w:rPr>
        <w:t xml:space="preserve"> </w:t>
      </w:r>
      <w:proofErr w:type="spellStart"/>
      <w:r w:rsidR="00A71381" w:rsidRPr="008444BC">
        <w:rPr>
          <w:rFonts w:ascii="Bookman Old Style" w:eastAsia="Bookman Old Style" w:hAnsi="Bookman Old Style" w:cs="Bookman Old Style"/>
          <w:sz w:val="24"/>
          <w:szCs w:val="24"/>
          <w:lang w:val="en-US"/>
        </w:rPr>
        <w:t>laporan</w:t>
      </w:r>
      <w:proofErr w:type="spellEnd"/>
      <w:r w:rsidR="00A71381" w:rsidRPr="008444BC">
        <w:rPr>
          <w:rFonts w:ascii="Bookman Old Style" w:eastAsia="Bookman Old Style" w:hAnsi="Bookman Old Style" w:cs="Bookman Old Style"/>
          <w:sz w:val="24"/>
          <w:szCs w:val="24"/>
          <w:lang w:val="en-US"/>
        </w:rPr>
        <w:t xml:space="preserve"> </w:t>
      </w:r>
      <w:proofErr w:type="spellStart"/>
      <w:r w:rsidR="00A71381" w:rsidRPr="008444BC">
        <w:rPr>
          <w:rFonts w:ascii="Bookman Old Style" w:eastAsia="Bookman Old Style" w:hAnsi="Bookman Old Style" w:cs="Bookman Old Style"/>
          <w:sz w:val="24"/>
          <w:szCs w:val="24"/>
          <w:lang w:val="en-US"/>
        </w:rPr>
        <w:t>Pelaku</w:t>
      </w:r>
      <w:proofErr w:type="spellEnd"/>
      <w:r w:rsidR="00A71381" w:rsidRPr="008444BC">
        <w:rPr>
          <w:rFonts w:ascii="Bookman Old Style" w:eastAsia="Bookman Old Style" w:hAnsi="Bookman Old Style" w:cs="Bookman Old Style"/>
          <w:sz w:val="24"/>
          <w:szCs w:val="24"/>
          <w:lang w:val="en-US"/>
        </w:rPr>
        <w:t xml:space="preserve"> Usaha </w:t>
      </w:r>
      <w:r w:rsidRPr="008444BC">
        <w:rPr>
          <w:rFonts w:ascii="Bookman Old Style" w:eastAsia="Bookman Old Style" w:hAnsi="Bookman Old Style" w:cs="Bookman Old Style"/>
          <w:sz w:val="24"/>
          <w:szCs w:val="24"/>
        </w:rPr>
        <w:t xml:space="preserve">sebagaimana dimaksud </w:t>
      </w:r>
      <w:proofErr w:type="spellStart"/>
      <w:r w:rsidR="004C3424" w:rsidRPr="008444BC">
        <w:rPr>
          <w:rFonts w:ascii="Bookman Old Style" w:eastAsia="Bookman Old Style" w:hAnsi="Bookman Old Style" w:cs="Bookman Old Style"/>
          <w:sz w:val="24"/>
          <w:szCs w:val="24"/>
          <w:lang w:val="en-US"/>
        </w:rPr>
        <w:t>dalam</w:t>
      </w:r>
      <w:proofErr w:type="spellEnd"/>
      <w:r w:rsidR="000D073E" w:rsidRPr="004E5A1F">
        <w:rPr>
          <w:rFonts w:ascii="Bookman Old Style" w:eastAsia="Bookman Old Style" w:hAnsi="Bookman Old Style" w:cs="Bookman Old Style"/>
          <w:sz w:val="24"/>
          <w:szCs w:val="24"/>
        </w:rPr>
        <w:t xml:space="preserve"> Pasal </w:t>
      </w:r>
      <w:r w:rsidR="002F2460" w:rsidRPr="008444BC">
        <w:rPr>
          <w:rFonts w:ascii="Bookman Old Style" w:eastAsia="Bookman Old Style" w:hAnsi="Bookman Old Style" w:cs="Bookman Old Style"/>
          <w:sz w:val="24"/>
          <w:szCs w:val="24"/>
          <w:lang w:val="en-US"/>
        </w:rPr>
        <w:t>29</w:t>
      </w:r>
      <w:r w:rsidRPr="008444BC">
        <w:rPr>
          <w:rFonts w:ascii="Bookman Old Style" w:eastAsia="Bookman Old Style" w:hAnsi="Bookman Old Style" w:cs="Bookman Old Style"/>
          <w:sz w:val="24"/>
          <w:szCs w:val="24"/>
        </w:rPr>
        <w:t xml:space="preserve"> ayat (</w:t>
      </w:r>
      <w:r w:rsidR="00EB42E5" w:rsidRPr="008444BC">
        <w:rPr>
          <w:rFonts w:ascii="Bookman Old Style" w:eastAsia="Bookman Old Style" w:hAnsi="Bookman Old Style" w:cs="Bookman Old Style"/>
          <w:sz w:val="24"/>
          <w:szCs w:val="24"/>
          <w:lang w:val="en-US"/>
        </w:rPr>
        <w:t>4</w:t>
      </w:r>
      <w:r w:rsidRPr="008444BC">
        <w:rPr>
          <w:rFonts w:ascii="Bookman Old Style" w:eastAsia="Bookman Old Style" w:hAnsi="Bookman Old Style" w:cs="Bookman Old Style"/>
          <w:sz w:val="24"/>
          <w:szCs w:val="24"/>
        </w:rPr>
        <w:t>)</w:t>
      </w:r>
      <w:r w:rsidR="000D073E" w:rsidRPr="004E5A1F">
        <w:rPr>
          <w:rFonts w:ascii="Bookman Old Style" w:eastAsia="Bookman Old Style" w:hAnsi="Bookman Old Style" w:cs="Bookman Old Style"/>
          <w:sz w:val="24"/>
          <w:szCs w:val="24"/>
        </w:rPr>
        <w:t xml:space="preserve"> </w:t>
      </w:r>
      <w:r w:rsidR="00FE09A0">
        <w:rPr>
          <w:rFonts w:ascii="Bookman Old Style" w:eastAsia="Bookman Old Style" w:hAnsi="Bookman Old Style" w:cs="Bookman Old Style"/>
          <w:sz w:val="24"/>
          <w:szCs w:val="24"/>
          <w:lang w:val="en-US"/>
        </w:rPr>
        <w:t xml:space="preserve">    </w:t>
      </w:r>
      <w:r w:rsidR="000D073E" w:rsidRPr="004E5A1F">
        <w:rPr>
          <w:rFonts w:ascii="Bookman Old Style" w:eastAsia="Bookman Old Style" w:hAnsi="Bookman Old Style" w:cs="Bookman Old Style"/>
          <w:sz w:val="24"/>
          <w:szCs w:val="24"/>
        </w:rPr>
        <w:t>huruf a</w:t>
      </w:r>
      <w:r w:rsidRPr="008444BC">
        <w:rPr>
          <w:rFonts w:ascii="Bookman Old Style" w:eastAsia="Bookman Old Style" w:hAnsi="Bookman Old Style" w:cs="Bookman Old Style"/>
          <w:sz w:val="24"/>
          <w:szCs w:val="24"/>
        </w:rPr>
        <w:t xml:space="preserve"> dilaksanakan </w:t>
      </w:r>
      <w:r w:rsidR="00BA020D" w:rsidRPr="004E5A1F">
        <w:rPr>
          <w:rFonts w:ascii="Bookman Old Style" w:eastAsia="Bookman Old Style" w:hAnsi="Bookman Old Style" w:cs="Bookman Old Style"/>
          <w:sz w:val="24"/>
          <w:szCs w:val="24"/>
        </w:rPr>
        <w:t xml:space="preserve">oleh BKPM, DPMPTSP </w:t>
      </w:r>
      <w:r w:rsidR="004C3424" w:rsidRPr="008444BC">
        <w:rPr>
          <w:rFonts w:ascii="Bookman Old Style" w:eastAsia="Bookman Old Style" w:hAnsi="Bookman Old Style" w:cs="Bookman Old Style"/>
          <w:sz w:val="24"/>
          <w:szCs w:val="24"/>
          <w:lang w:val="en-US"/>
        </w:rPr>
        <w:t>p</w:t>
      </w:r>
      <w:r w:rsidR="00BA020D" w:rsidRPr="004E5A1F">
        <w:rPr>
          <w:rFonts w:ascii="Bookman Old Style" w:eastAsia="Bookman Old Style" w:hAnsi="Bookman Old Style" w:cs="Bookman Old Style"/>
          <w:sz w:val="24"/>
          <w:szCs w:val="24"/>
        </w:rPr>
        <w:t xml:space="preserve">rovinsi, DPMPTSP </w:t>
      </w:r>
      <w:r w:rsidR="004C3424" w:rsidRPr="008444BC">
        <w:rPr>
          <w:rFonts w:ascii="Bookman Old Style" w:eastAsia="Bookman Old Style" w:hAnsi="Bookman Old Style" w:cs="Bookman Old Style"/>
          <w:sz w:val="24"/>
          <w:szCs w:val="24"/>
          <w:lang w:val="en-US"/>
        </w:rPr>
        <w:t>k</w:t>
      </w:r>
      <w:r w:rsidR="00BA020D" w:rsidRPr="004E5A1F">
        <w:rPr>
          <w:rFonts w:ascii="Bookman Old Style" w:eastAsia="Bookman Old Style" w:hAnsi="Bookman Old Style" w:cs="Bookman Old Style"/>
          <w:sz w:val="24"/>
          <w:szCs w:val="24"/>
        </w:rPr>
        <w:t>abupaten/</w:t>
      </w:r>
      <w:r w:rsidR="004C3424" w:rsidRPr="008444BC">
        <w:rPr>
          <w:rFonts w:ascii="Bookman Old Style" w:eastAsia="Bookman Old Style" w:hAnsi="Bookman Old Style" w:cs="Bookman Old Style"/>
          <w:sz w:val="24"/>
          <w:szCs w:val="24"/>
          <w:lang w:val="en-US"/>
        </w:rPr>
        <w:t>k</w:t>
      </w:r>
      <w:r w:rsidR="00BA020D" w:rsidRPr="004E5A1F">
        <w:rPr>
          <w:rFonts w:ascii="Bookman Old Style" w:eastAsia="Bookman Old Style" w:hAnsi="Bookman Old Style" w:cs="Bookman Old Style"/>
          <w:sz w:val="24"/>
          <w:szCs w:val="24"/>
        </w:rPr>
        <w:t xml:space="preserve">ota, </w:t>
      </w:r>
      <w:r w:rsidR="00E93195" w:rsidRPr="008444BC">
        <w:rPr>
          <w:rFonts w:ascii="Bookman Old Style" w:eastAsia="Bookman Old Style" w:hAnsi="Bookman Old Style" w:cs="Bookman Old Style"/>
          <w:sz w:val="24"/>
          <w:szCs w:val="24"/>
          <w:lang w:val="en-AU"/>
        </w:rPr>
        <w:t>a</w:t>
      </w:r>
      <w:r w:rsidR="004C3424" w:rsidRPr="008444BC">
        <w:rPr>
          <w:rFonts w:ascii="Bookman Old Style" w:eastAsia="Bookman Old Style" w:hAnsi="Bookman Old Style" w:cs="Bookman Old Style"/>
          <w:sz w:val="24"/>
          <w:szCs w:val="24"/>
        </w:rPr>
        <w:t>dministrator KEK</w:t>
      </w:r>
      <w:r w:rsidR="004C3424" w:rsidRPr="008444BC">
        <w:rPr>
          <w:rFonts w:ascii="Bookman Old Style" w:eastAsia="Bookman Old Style" w:hAnsi="Bookman Old Style" w:cs="Bookman Old Style"/>
          <w:sz w:val="24"/>
          <w:szCs w:val="24"/>
          <w:lang w:val="en-US"/>
        </w:rPr>
        <w:t>, dan</w:t>
      </w:r>
      <w:r w:rsidR="004C3424" w:rsidRPr="008444BC">
        <w:rPr>
          <w:rFonts w:ascii="Bookman Old Style" w:eastAsia="Bookman Old Style" w:hAnsi="Bookman Old Style" w:cs="Bookman Old Style"/>
          <w:sz w:val="24"/>
          <w:szCs w:val="24"/>
        </w:rPr>
        <w:t xml:space="preserve"> </w:t>
      </w:r>
      <w:r w:rsidR="00E93195" w:rsidRPr="008444BC">
        <w:rPr>
          <w:rFonts w:ascii="Bookman Old Style" w:eastAsia="Bookman Old Style" w:hAnsi="Bookman Old Style" w:cs="Bookman Old Style"/>
          <w:sz w:val="24"/>
          <w:szCs w:val="24"/>
          <w:lang w:val="en-AU"/>
        </w:rPr>
        <w:t>b</w:t>
      </w:r>
      <w:r w:rsidR="00BA020D" w:rsidRPr="004E5A1F">
        <w:rPr>
          <w:rFonts w:ascii="Bookman Old Style" w:eastAsia="Bookman Old Style" w:hAnsi="Bookman Old Style" w:cs="Bookman Old Style"/>
          <w:sz w:val="24"/>
          <w:szCs w:val="24"/>
        </w:rPr>
        <w:t xml:space="preserve">adan </w:t>
      </w:r>
      <w:r w:rsidR="00E93195" w:rsidRPr="008444BC">
        <w:rPr>
          <w:rFonts w:ascii="Bookman Old Style" w:eastAsia="Bookman Old Style" w:hAnsi="Bookman Old Style" w:cs="Bookman Old Style"/>
          <w:sz w:val="24"/>
          <w:szCs w:val="24"/>
          <w:lang w:val="en-AU"/>
        </w:rPr>
        <w:t>p</w:t>
      </w:r>
      <w:r w:rsidR="00BA020D" w:rsidRPr="004E5A1F">
        <w:rPr>
          <w:rFonts w:ascii="Bookman Old Style" w:eastAsia="Bookman Old Style" w:hAnsi="Bookman Old Style" w:cs="Bookman Old Style"/>
          <w:sz w:val="24"/>
          <w:szCs w:val="24"/>
        </w:rPr>
        <w:t xml:space="preserve">engusahaan KPBPB, </w:t>
      </w:r>
      <w:r w:rsidR="00E46231" w:rsidRPr="004E5A1F">
        <w:rPr>
          <w:rFonts w:ascii="Bookman Old Style" w:eastAsia="Bookman Old Style" w:hAnsi="Bookman Old Style" w:cs="Bookman Old Style"/>
          <w:sz w:val="24"/>
          <w:szCs w:val="24"/>
        </w:rPr>
        <w:t>sesuai kewenangannya</w:t>
      </w:r>
      <w:r w:rsidR="009A5DD7" w:rsidRPr="004E5A1F">
        <w:rPr>
          <w:rFonts w:ascii="Bookman Old Style" w:eastAsia="Bookman Old Style" w:hAnsi="Bookman Old Style" w:cs="Bookman Old Style"/>
          <w:sz w:val="24"/>
          <w:szCs w:val="24"/>
        </w:rPr>
        <w:t xml:space="preserve"> </w:t>
      </w:r>
      <w:r w:rsidR="00BA020D" w:rsidRPr="004E5A1F">
        <w:rPr>
          <w:rFonts w:ascii="Bookman Old Style" w:eastAsia="Bookman Old Style" w:hAnsi="Bookman Old Style" w:cs="Bookman Old Style"/>
          <w:sz w:val="24"/>
          <w:szCs w:val="24"/>
        </w:rPr>
        <w:t>sejak Pelaku Usaha mendapatkan Perizinan Berusaha</w:t>
      </w:r>
      <w:r w:rsidR="00A16740" w:rsidRPr="008444BC">
        <w:rPr>
          <w:rFonts w:ascii="Bookman Old Style" w:eastAsia="Bookman Old Style" w:hAnsi="Bookman Old Style" w:cs="Bookman Old Style"/>
          <w:sz w:val="24"/>
          <w:szCs w:val="24"/>
          <w:lang w:val="en-US"/>
        </w:rPr>
        <w:t xml:space="preserve"> </w:t>
      </w:r>
      <w:proofErr w:type="spellStart"/>
      <w:r w:rsidR="00A16740" w:rsidRPr="008444BC">
        <w:rPr>
          <w:rFonts w:ascii="Bookman Old Style" w:eastAsia="Bookman Old Style" w:hAnsi="Bookman Old Style" w:cs="Bookman Old Style"/>
          <w:sz w:val="24"/>
          <w:szCs w:val="24"/>
          <w:lang w:val="en-US"/>
        </w:rPr>
        <w:t>Berbasis</w:t>
      </w:r>
      <w:proofErr w:type="spellEnd"/>
      <w:r w:rsidR="00A16740" w:rsidRPr="008444BC">
        <w:rPr>
          <w:rFonts w:ascii="Bookman Old Style" w:eastAsia="Bookman Old Style" w:hAnsi="Bookman Old Style" w:cs="Bookman Old Style"/>
          <w:sz w:val="24"/>
          <w:szCs w:val="24"/>
          <w:lang w:val="en-US"/>
        </w:rPr>
        <w:t xml:space="preserve"> </w:t>
      </w:r>
      <w:proofErr w:type="spellStart"/>
      <w:r w:rsidR="00A16740" w:rsidRPr="008444BC">
        <w:rPr>
          <w:rFonts w:ascii="Bookman Old Style" w:eastAsia="Bookman Old Style" w:hAnsi="Bookman Old Style" w:cs="Bookman Old Style"/>
          <w:sz w:val="24"/>
          <w:szCs w:val="24"/>
          <w:lang w:val="en-US"/>
        </w:rPr>
        <w:t>Risiko</w:t>
      </w:r>
      <w:proofErr w:type="spellEnd"/>
      <w:r w:rsidRPr="008444BC">
        <w:rPr>
          <w:rFonts w:ascii="Bookman Old Style" w:eastAsia="Bookman Old Style" w:hAnsi="Bookman Old Style" w:cs="Bookman Old Style"/>
          <w:sz w:val="24"/>
          <w:szCs w:val="24"/>
        </w:rPr>
        <w:t>.</w:t>
      </w:r>
    </w:p>
    <w:p w14:paraId="59D52188" w14:textId="218265CA" w:rsidR="0063582F" w:rsidRPr="008444BC" w:rsidRDefault="0063582F">
      <w:pPr>
        <w:numPr>
          <w:ilvl w:val="0"/>
          <w:numId w:val="127"/>
        </w:numPr>
        <w:tabs>
          <w:tab w:val="left" w:pos="2552"/>
        </w:tabs>
        <w:spacing w:after="0" w:line="360" w:lineRule="auto"/>
        <w:ind w:left="2552" w:hanging="566"/>
        <w:jc w:val="both"/>
        <w:rPr>
          <w:rFonts w:ascii="Bookman Old Style" w:hAnsi="Bookman Old Style"/>
          <w:color w:val="000000"/>
          <w:sz w:val="24"/>
          <w:szCs w:val="24"/>
          <w:lang w:val="en-US"/>
        </w:rPr>
      </w:pPr>
      <w:proofErr w:type="spellStart"/>
      <w:r w:rsidRPr="008444BC">
        <w:rPr>
          <w:rFonts w:ascii="Bookman Old Style" w:eastAsia="Bookman Old Style" w:hAnsi="Bookman Old Style" w:cs="Bookman Old Style"/>
          <w:sz w:val="24"/>
          <w:szCs w:val="24"/>
          <w:lang w:val="en-US"/>
        </w:rPr>
        <w:lastRenderedPageBreak/>
        <w:t>Kegiatan</w:t>
      </w:r>
      <w:proofErr w:type="spellEnd"/>
      <w:r w:rsidRPr="008444BC">
        <w:rPr>
          <w:rFonts w:ascii="Bookman Old Style" w:eastAsia="Bookman Old Style" w:hAnsi="Bookman Old Style" w:cs="Bookman Old Style"/>
          <w:sz w:val="24"/>
          <w:szCs w:val="24"/>
        </w:rPr>
        <w:t xml:space="preserve"> Pemantauan sebagaimana dimaksud pada</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ayat (1</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dilakukan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melalui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pengumpulan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verifikasi</w:t>
      </w:r>
      <w:proofErr w:type="spellEnd"/>
      <w:r w:rsidRPr="008444BC">
        <w:rPr>
          <w:rFonts w:ascii="Bookman Old Style" w:eastAsia="Bookman Old Style" w:hAnsi="Bookman Old Style" w:cs="Bookman Old Style"/>
          <w:sz w:val="24"/>
          <w:szCs w:val="24"/>
          <w:lang w:val="en-US"/>
        </w:rPr>
        <w:t xml:space="preserve">, dan </w:t>
      </w:r>
      <w:proofErr w:type="spellStart"/>
      <w:r w:rsidRPr="008444BC">
        <w:rPr>
          <w:rFonts w:ascii="Bookman Old Style" w:eastAsia="Bookman Old Style" w:hAnsi="Bookman Old Style" w:cs="Bookman Old Style"/>
          <w:sz w:val="24"/>
          <w:szCs w:val="24"/>
          <w:lang w:val="en-US"/>
        </w:rPr>
        <w:t>evaluasi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terhadap</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laporan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berkala</w:t>
      </w:r>
      <w:proofErr w:type="spellEnd"/>
      <w:r w:rsidRPr="008444BC">
        <w:rPr>
          <w:rFonts w:ascii="Bookman Old Style" w:eastAsia="Bookman Old Style" w:hAnsi="Bookman Old Style" w:cs="Bookman Old Style"/>
          <w:sz w:val="24"/>
          <w:szCs w:val="24"/>
          <w:lang w:val="en-US"/>
        </w:rPr>
        <w:t>.</w:t>
      </w:r>
    </w:p>
    <w:p w14:paraId="6B641C30" w14:textId="3EDDB0D1" w:rsidR="007D614C" w:rsidRPr="008444BC" w:rsidRDefault="007D614C">
      <w:pPr>
        <w:numPr>
          <w:ilvl w:val="0"/>
          <w:numId w:val="127"/>
        </w:numPr>
        <w:tabs>
          <w:tab w:val="left" w:pos="2552"/>
        </w:tabs>
        <w:spacing w:after="0" w:line="360" w:lineRule="auto"/>
        <w:ind w:left="2552" w:hanging="566"/>
        <w:jc w:val="both"/>
        <w:rPr>
          <w:rFonts w:ascii="Bookman Old Style" w:hAnsi="Bookman Old Style"/>
          <w:color w:val="000000"/>
          <w:sz w:val="24"/>
          <w:szCs w:val="24"/>
          <w:lang w:val="en-US"/>
        </w:rPr>
      </w:pPr>
      <w:proofErr w:type="spellStart"/>
      <w:r w:rsidRPr="008444BC">
        <w:rPr>
          <w:rFonts w:ascii="Bookman Old Style" w:eastAsia="Bookman Old Style" w:hAnsi="Bookman Old Style" w:cs="Bookman Old Style"/>
          <w:sz w:val="24"/>
          <w:szCs w:val="24"/>
          <w:lang w:val="en-US"/>
        </w:rPr>
        <w:t>Dalam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pelaksanaan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kegiatan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Pemantauan</w:t>
      </w:r>
      <w:proofErr w:type="spellEnd"/>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menjadi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kewenangan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Pemerintah</w:t>
      </w:r>
      <w:proofErr w:type="spellEnd"/>
      <w:r w:rsidRPr="008444BC">
        <w:rPr>
          <w:rFonts w:ascii="Bookman Old Style" w:eastAsia="Bookman Old Style" w:hAnsi="Bookman Old Style" w:cs="Bookman Old Style"/>
          <w:sz w:val="24"/>
          <w:szCs w:val="24"/>
          <w:lang w:val="en-US"/>
        </w:rPr>
        <w:t xml:space="preserve"> Pusat, </w:t>
      </w:r>
      <w:proofErr w:type="spellStart"/>
      <w:r w:rsidRPr="008444BC">
        <w:rPr>
          <w:rFonts w:ascii="Bookman Old Style" w:eastAsia="Bookman Old Style" w:hAnsi="Bookman Old Style" w:cs="Bookman Old Style"/>
          <w:sz w:val="24"/>
          <w:szCs w:val="24"/>
          <w:lang w:val="en-US"/>
        </w:rPr>
        <w:t>Kepala</w:t>
      </w:r>
      <w:proofErr w:type="spellEnd"/>
      <w:r w:rsidRPr="008444BC">
        <w:rPr>
          <w:rFonts w:ascii="Bookman Old Style" w:eastAsia="Bookman Old Style" w:hAnsi="Bookman Old Style" w:cs="Bookman Old Style"/>
          <w:sz w:val="24"/>
          <w:szCs w:val="24"/>
          <w:lang w:val="en-US"/>
        </w:rPr>
        <w:t xml:space="preserve"> BKPM </w:t>
      </w:r>
      <w:proofErr w:type="spellStart"/>
      <w:r w:rsidRPr="008444BC">
        <w:rPr>
          <w:rFonts w:ascii="Bookman Old Style" w:eastAsia="Bookman Old Style" w:hAnsi="Bookman Old Style" w:cs="Bookman Old Style"/>
          <w:sz w:val="24"/>
          <w:szCs w:val="24"/>
          <w:lang w:val="en-US"/>
        </w:rPr>
        <w:t>dapat</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memberikan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Mandat</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kepada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gubernur</w:t>
      </w:r>
      <w:proofErr w:type="spellEnd"/>
      <w:r w:rsidRPr="008444BC">
        <w:rPr>
          <w:rFonts w:ascii="Bookman Old Style" w:eastAsia="Bookman Old Style" w:hAnsi="Bookman Old Style" w:cs="Bookman Old Style"/>
          <w:sz w:val="24"/>
          <w:szCs w:val="24"/>
          <w:lang w:val="en-US"/>
        </w:rPr>
        <w:t>.</w:t>
      </w:r>
    </w:p>
    <w:p w14:paraId="7A9A602F" w14:textId="500E415D" w:rsidR="007D614C" w:rsidRPr="004E5A1F" w:rsidRDefault="007D614C">
      <w:pPr>
        <w:numPr>
          <w:ilvl w:val="0"/>
          <w:numId w:val="127"/>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Mandat sebagaimana dimaksud pada</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ayat (</w:t>
      </w:r>
      <w:r w:rsidR="00E46231" w:rsidRPr="008444BC">
        <w:rPr>
          <w:rFonts w:ascii="Bookman Old Style" w:eastAsia="Bookman Old Style" w:hAnsi="Bookman Old Style" w:cs="Bookman Old Style"/>
          <w:sz w:val="24"/>
          <w:szCs w:val="24"/>
          <w:lang w:val="en-ID"/>
        </w:rPr>
        <w:t>3</w:t>
      </w:r>
      <w:r w:rsidRPr="008444BC">
        <w:rPr>
          <w:rFonts w:ascii="Bookman Old Style" w:eastAsia="Bookman Old Style" w:hAnsi="Bookman Old Style" w:cs="Bookman Old Style"/>
          <w:sz w:val="24"/>
          <w:szCs w:val="24"/>
        </w:rPr>
        <w:t>)</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diberikan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melalui</w:t>
      </w:r>
      <w:proofErr w:type="spellEnd"/>
      <w:r w:rsidRPr="008444BC">
        <w:rPr>
          <w:rFonts w:ascii="Bookman Old Style" w:eastAsia="Bookman Old Style" w:hAnsi="Bookman Old Style" w:cs="Bookman Old Style"/>
          <w:sz w:val="24"/>
          <w:szCs w:val="24"/>
          <w:lang w:val="en-US"/>
        </w:rPr>
        <w:t xml:space="preserve"> </w:t>
      </w:r>
      <w:proofErr w:type="spellStart"/>
      <w:r w:rsidR="003569F6" w:rsidRPr="008444BC">
        <w:rPr>
          <w:rFonts w:ascii="Bookman Old Style" w:eastAsia="Bookman Old Style" w:hAnsi="Bookman Old Style" w:cs="Bookman Old Style"/>
          <w:sz w:val="24"/>
          <w:szCs w:val="24"/>
          <w:lang w:val="en-US"/>
        </w:rPr>
        <w:t>d</w:t>
      </w:r>
      <w:r w:rsidRPr="008444BC">
        <w:rPr>
          <w:rFonts w:ascii="Bookman Old Style" w:eastAsia="Bookman Old Style" w:hAnsi="Bookman Old Style" w:cs="Bookman Old Style"/>
          <w:sz w:val="24"/>
          <w:szCs w:val="24"/>
          <w:lang w:val="en-US"/>
        </w:rPr>
        <w:t>ekonsentrasi</w:t>
      </w:r>
      <w:proofErr w:type="spellEnd"/>
      <w:r w:rsidRPr="008444BC">
        <w:rPr>
          <w:rFonts w:ascii="Bookman Old Style" w:eastAsia="Bookman Old Style" w:hAnsi="Bookman Old Style" w:cs="Bookman Old Style"/>
          <w:sz w:val="24"/>
          <w:szCs w:val="24"/>
          <w:lang w:val="en-US"/>
        </w:rPr>
        <w:t xml:space="preserve"> yang </w:t>
      </w:r>
      <w:r w:rsidRPr="008444BC">
        <w:rPr>
          <w:rFonts w:ascii="Bookman Old Style" w:eastAsia="Bookman Old Style" w:hAnsi="Bookman Old Style" w:cs="Bookman Old Style"/>
          <w:sz w:val="24"/>
          <w:szCs w:val="24"/>
        </w:rPr>
        <w:t xml:space="preserve">diatur dalam Peraturan </w:t>
      </w:r>
      <w:r w:rsidRPr="008444BC">
        <w:rPr>
          <w:rFonts w:ascii="Bookman Old Style" w:eastAsia="Bookman Old Style" w:hAnsi="Bookman Old Style" w:cs="Bookman Old Style"/>
          <w:sz w:val="24"/>
          <w:szCs w:val="24"/>
          <w:lang w:val="en-US"/>
        </w:rPr>
        <w:t xml:space="preserve">BKPM </w:t>
      </w:r>
      <w:proofErr w:type="spellStart"/>
      <w:r w:rsidRPr="008444BC">
        <w:rPr>
          <w:rFonts w:ascii="Bookman Old Style" w:eastAsia="Bookman Old Style" w:hAnsi="Bookman Old Style" w:cs="Bookman Old Style"/>
          <w:sz w:val="24"/>
          <w:szCs w:val="24"/>
          <w:lang w:val="en-US"/>
        </w:rPr>
        <w:t>mengenai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pelimpahan</w:t>
      </w:r>
      <w:proofErr w:type="spellEnd"/>
      <w:r w:rsidRPr="008444BC">
        <w:rPr>
          <w:rFonts w:ascii="Bookman Old Style" w:eastAsia="Bookman Old Style" w:hAnsi="Bookman Old Style" w:cs="Bookman Old Style"/>
          <w:sz w:val="24"/>
          <w:szCs w:val="24"/>
          <w:lang w:val="en-US"/>
        </w:rPr>
        <w:t xml:space="preserve"> dan </w:t>
      </w:r>
      <w:proofErr w:type="spellStart"/>
      <w:r w:rsidRPr="008444BC">
        <w:rPr>
          <w:rFonts w:ascii="Bookman Old Style" w:eastAsia="Bookman Old Style" w:hAnsi="Bookman Old Style" w:cs="Bookman Old Style"/>
          <w:sz w:val="24"/>
          <w:szCs w:val="24"/>
          <w:lang w:val="en-US"/>
        </w:rPr>
        <w:t>pedoman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penyelenggaraan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dekonsentrasi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bidang</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pengendalian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pelaksanaan</w:t>
      </w:r>
      <w:proofErr w:type="spellEnd"/>
      <w:r w:rsidRPr="008444BC">
        <w:rPr>
          <w:rFonts w:ascii="Bookman Old Style" w:eastAsia="Bookman Old Style" w:hAnsi="Bookman Old Style" w:cs="Bookman Old Style"/>
          <w:sz w:val="24"/>
          <w:szCs w:val="24"/>
          <w:lang w:val="en-US"/>
        </w:rPr>
        <w:t xml:space="preserve"> </w:t>
      </w:r>
      <w:proofErr w:type="spellStart"/>
      <w:r w:rsidR="00E93195"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lang w:val="en-US"/>
        </w:rPr>
        <w:t>enanaman</w:t>
      </w:r>
      <w:proofErr w:type="spellEnd"/>
      <w:r w:rsidRPr="008444BC">
        <w:rPr>
          <w:rFonts w:ascii="Bookman Old Style" w:eastAsia="Bookman Old Style" w:hAnsi="Bookman Old Style" w:cs="Bookman Old Style"/>
          <w:sz w:val="24"/>
          <w:szCs w:val="24"/>
          <w:lang w:val="en-US"/>
        </w:rPr>
        <w:t xml:space="preserve"> </w:t>
      </w:r>
      <w:r w:rsidR="00E93195" w:rsidRPr="008444BC">
        <w:rPr>
          <w:rFonts w:ascii="Bookman Old Style" w:eastAsia="Bookman Old Style" w:hAnsi="Bookman Old Style" w:cs="Bookman Old Style"/>
          <w:sz w:val="24"/>
          <w:szCs w:val="24"/>
          <w:lang w:val="en-US"/>
        </w:rPr>
        <w:t>M</w:t>
      </w:r>
      <w:r w:rsidRPr="008444BC">
        <w:rPr>
          <w:rFonts w:ascii="Bookman Old Style" w:eastAsia="Bookman Old Style" w:hAnsi="Bookman Old Style" w:cs="Bookman Old Style"/>
          <w:sz w:val="24"/>
          <w:szCs w:val="24"/>
          <w:lang w:val="en-US"/>
        </w:rPr>
        <w:t>odal.</w:t>
      </w:r>
    </w:p>
    <w:p w14:paraId="21E121F4" w14:textId="77777777" w:rsidR="00A667A5" w:rsidRPr="008444BC" w:rsidRDefault="00A667A5" w:rsidP="004E5A1F">
      <w:pPr>
        <w:tabs>
          <w:tab w:val="left" w:pos="2552"/>
        </w:tabs>
        <w:spacing w:after="0" w:line="360" w:lineRule="auto"/>
        <w:jc w:val="both"/>
        <w:rPr>
          <w:rFonts w:ascii="Bookman Old Style" w:hAnsi="Bookman Old Style"/>
          <w:color w:val="000000"/>
          <w:sz w:val="24"/>
          <w:szCs w:val="24"/>
        </w:rPr>
      </w:pPr>
    </w:p>
    <w:p w14:paraId="4D9BBFC8" w14:textId="75D075F9" w:rsidR="006E20DD" w:rsidRPr="008444BC" w:rsidRDefault="006E20DD">
      <w:pPr>
        <w:pStyle w:val="Heading8"/>
        <w:spacing w:before="0" w:after="0" w:line="360" w:lineRule="auto"/>
        <w:ind w:left="1985"/>
        <w:rPr>
          <w:rFonts w:eastAsia="Bookman Old Style" w:cs="Bookman Old Style"/>
          <w:color w:val="000000"/>
          <w:szCs w:val="24"/>
        </w:rPr>
      </w:pPr>
      <w:r w:rsidRPr="008444BC">
        <w:rPr>
          <w:szCs w:val="24"/>
        </w:rPr>
        <w:t xml:space="preserve">Pasal </w:t>
      </w:r>
      <w:r w:rsidR="002319FF" w:rsidRPr="004E5A1F">
        <w:rPr>
          <w:szCs w:val="24"/>
          <w:lang w:val="en-US"/>
        </w:rPr>
        <w:t>3</w:t>
      </w:r>
      <w:r w:rsidR="002F2460" w:rsidRPr="004E5A1F">
        <w:rPr>
          <w:szCs w:val="24"/>
          <w:lang w:val="en-US"/>
        </w:rPr>
        <w:t>2</w:t>
      </w:r>
    </w:p>
    <w:p w14:paraId="6B194407" w14:textId="1D57933A" w:rsidR="006E20DD" w:rsidRPr="008444BC" w:rsidRDefault="006E20DD">
      <w:pPr>
        <w:numPr>
          <w:ilvl w:val="0"/>
          <w:numId w:val="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Pelaku Usaha wajib menyampaikan LKPM</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sebagaimana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dimaksud</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dalam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Pasal</w:t>
      </w:r>
      <w:proofErr w:type="spellEnd"/>
      <w:r w:rsidRPr="008444BC">
        <w:rPr>
          <w:rFonts w:ascii="Bookman Old Style" w:eastAsia="Bookman Old Style" w:hAnsi="Bookman Old Style" w:cs="Bookman Old Style"/>
          <w:sz w:val="24"/>
          <w:szCs w:val="24"/>
          <w:lang w:val="en-US"/>
        </w:rPr>
        <w:t xml:space="preserve"> </w:t>
      </w:r>
      <w:r w:rsidR="002F2460" w:rsidRPr="004E5A1F">
        <w:rPr>
          <w:rFonts w:ascii="Bookman Old Style" w:eastAsia="Bookman Old Style" w:hAnsi="Bookman Old Style" w:cs="Bookman Old Style"/>
          <w:sz w:val="24"/>
          <w:szCs w:val="24"/>
          <w:lang w:val="en-US"/>
        </w:rPr>
        <w:t>29</w:t>
      </w:r>
      <w:r w:rsidRPr="008444BC">
        <w:rPr>
          <w:rFonts w:ascii="Bookman Old Style" w:eastAsia="Bookman Old Style" w:hAnsi="Bookman Old Style" w:cs="Bookman Old Style"/>
          <w:sz w:val="24"/>
          <w:szCs w:val="24"/>
          <w:lang w:val="en-US"/>
        </w:rPr>
        <w:t xml:space="preserve"> </w:t>
      </w:r>
      <w:proofErr w:type="spellStart"/>
      <w:r w:rsidR="00A667A5" w:rsidRPr="008444BC">
        <w:rPr>
          <w:rFonts w:ascii="Bookman Old Style" w:eastAsia="Bookman Old Style" w:hAnsi="Bookman Old Style" w:cs="Bookman Old Style"/>
          <w:sz w:val="24"/>
          <w:szCs w:val="24"/>
          <w:lang w:val="en-US"/>
        </w:rPr>
        <w:t>ayat</w:t>
      </w:r>
      <w:proofErr w:type="spellEnd"/>
      <w:r w:rsidR="00A667A5" w:rsidRPr="008444BC">
        <w:rPr>
          <w:rFonts w:ascii="Bookman Old Style" w:eastAsia="Bookman Old Style" w:hAnsi="Bookman Old Style" w:cs="Bookman Old Style"/>
          <w:sz w:val="24"/>
          <w:szCs w:val="24"/>
          <w:lang w:val="en-US"/>
        </w:rPr>
        <w:t xml:space="preserve"> (</w:t>
      </w:r>
      <w:r w:rsidR="00E730AD" w:rsidRPr="008444BC">
        <w:rPr>
          <w:rFonts w:ascii="Bookman Old Style" w:eastAsia="Bookman Old Style" w:hAnsi="Bookman Old Style" w:cs="Bookman Old Style"/>
          <w:sz w:val="24"/>
          <w:szCs w:val="24"/>
          <w:lang w:val="en-US"/>
        </w:rPr>
        <w:t>4</w:t>
      </w:r>
      <w:r w:rsidR="00A667A5" w:rsidRPr="008444BC">
        <w:rPr>
          <w:rFonts w:ascii="Bookman Old Style" w:eastAsia="Bookman Old Style" w:hAnsi="Bookman Old Style" w:cs="Bookman Old Style"/>
          <w:sz w:val="24"/>
          <w:szCs w:val="24"/>
          <w:lang w:val="en-US"/>
        </w:rPr>
        <w:t xml:space="preserve">) </w:t>
      </w:r>
      <w:r w:rsidR="004E5A1F">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huruf</w:t>
      </w:r>
      <w:proofErr w:type="spellEnd"/>
      <w:r w:rsidRPr="008444BC">
        <w:rPr>
          <w:rFonts w:ascii="Bookman Old Style" w:eastAsia="Bookman Old Style" w:hAnsi="Bookman Old Style" w:cs="Bookman Old Style"/>
          <w:sz w:val="24"/>
          <w:szCs w:val="24"/>
          <w:lang w:val="en-US"/>
        </w:rPr>
        <w:t xml:space="preserve"> </w:t>
      </w:r>
      <w:r w:rsidR="00A667A5" w:rsidRPr="008444BC">
        <w:rPr>
          <w:rFonts w:ascii="Bookman Old Style" w:eastAsia="Bookman Old Style" w:hAnsi="Bookman Old Style" w:cs="Bookman Old Style"/>
          <w:sz w:val="24"/>
          <w:szCs w:val="24"/>
          <w:lang w:val="en-US"/>
        </w:rPr>
        <w:t>a</w:t>
      </w:r>
      <w:r w:rsidRPr="008444BC">
        <w:rPr>
          <w:rFonts w:ascii="Bookman Old Style" w:eastAsia="Bookman Old Style" w:hAnsi="Bookman Old Style" w:cs="Bookman Old Style"/>
          <w:sz w:val="24"/>
          <w:szCs w:val="24"/>
          <w:lang w:val="en-US"/>
        </w:rPr>
        <w:t>,</w:t>
      </w:r>
      <w:r w:rsidRPr="008444BC">
        <w:rPr>
          <w:rFonts w:ascii="Bookman Old Style" w:eastAsia="Bookman Old Style" w:hAnsi="Bookman Old Style" w:cs="Bookman Old Style"/>
          <w:sz w:val="24"/>
          <w:szCs w:val="24"/>
        </w:rPr>
        <w:t xml:space="preserve"> untuk </w:t>
      </w:r>
      <w:proofErr w:type="spellStart"/>
      <w:r w:rsidR="003569F6" w:rsidRPr="008444BC">
        <w:rPr>
          <w:rFonts w:ascii="Bookman Old Style" w:eastAsia="Bookman Old Style" w:hAnsi="Bookman Old Style" w:cs="Bookman Old Style"/>
          <w:sz w:val="24"/>
          <w:szCs w:val="24"/>
          <w:lang w:val="en-US"/>
        </w:rPr>
        <w:t>setiap</w:t>
      </w:r>
      <w:proofErr w:type="spellEnd"/>
      <w:r w:rsidR="003569F6"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bidang usaha dan/atau lokasi.</w:t>
      </w:r>
    </w:p>
    <w:p w14:paraId="4353C1B8" w14:textId="4D32E824" w:rsidR="006E20DD" w:rsidRPr="008444BC" w:rsidRDefault="006E20DD">
      <w:pPr>
        <w:numPr>
          <w:ilvl w:val="0"/>
          <w:numId w:val="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 xml:space="preserve">enyampaian LKPM </w:t>
      </w:r>
      <w:r w:rsidRPr="008444BC">
        <w:rPr>
          <w:rFonts w:ascii="Bookman Old Style" w:hAnsi="Bookman Old Style"/>
          <w:sz w:val="24"/>
          <w:szCs w:val="24"/>
        </w:rPr>
        <w:t xml:space="preserve">sebagaimana dimaksud pada </w:t>
      </w:r>
      <w:r w:rsidRPr="008444BC">
        <w:rPr>
          <w:rFonts w:ascii="Bookman Old Style" w:hAnsi="Bookman Old Style"/>
          <w:sz w:val="24"/>
          <w:szCs w:val="24"/>
          <w:lang w:val="en-US"/>
        </w:rPr>
        <w:t xml:space="preserve">    </w:t>
      </w:r>
      <w:r w:rsidRPr="008444BC">
        <w:rPr>
          <w:rFonts w:ascii="Bookman Old Style" w:hAnsi="Bookman Old Style"/>
          <w:sz w:val="24"/>
          <w:szCs w:val="24"/>
        </w:rPr>
        <w:t xml:space="preserve">ayat (1) </w:t>
      </w:r>
      <w:r w:rsidRPr="008444BC">
        <w:rPr>
          <w:rFonts w:ascii="Bookman Old Style" w:eastAsia="Bookman Old Style" w:hAnsi="Bookman Old Style" w:cs="Bookman Old Style"/>
          <w:sz w:val="24"/>
          <w:szCs w:val="24"/>
        </w:rPr>
        <w:t xml:space="preserve">dilakukan secara daring melalui </w:t>
      </w:r>
      <w:r w:rsidR="004C3424"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istem OSS</w:t>
      </w:r>
      <w:r w:rsidRPr="008444BC">
        <w:rPr>
          <w:rFonts w:ascii="Bookman Old Style" w:hAnsi="Bookman Old Style"/>
          <w:sz w:val="24"/>
          <w:szCs w:val="24"/>
          <w:lang w:val="en-US"/>
        </w:rPr>
        <w:t>.</w:t>
      </w:r>
    </w:p>
    <w:p w14:paraId="7FD2332B" w14:textId="3500808D" w:rsidR="006E20DD" w:rsidRPr="008444BC" w:rsidRDefault="006E20DD">
      <w:pPr>
        <w:numPr>
          <w:ilvl w:val="0"/>
          <w:numId w:val="9"/>
        </w:numPr>
        <w:spacing w:after="0" w:line="360" w:lineRule="auto"/>
        <w:ind w:left="2552" w:hanging="566"/>
        <w:jc w:val="both"/>
        <w:rPr>
          <w:rFonts w:ascii="Bookman Old Style" w:hAnsi="Bookman Old Style"/>
          <w:sz w:val="24"/>
          <w:szCs w:val="24"/>
        </w:rPr>
      </w:pPr>
      <w:r w:rsidRPr="008444BC">
        <w:rPr>
          <w:rFonts w:ascii="Bookman Old Style" w:hAnsi="Bookman Old Style"/>
          <w:sz w:val="24"/>
          <w:szCs w:val="24"/>
        </w:rPr>
        <w:t xml:space="preserve">Penyampaian LKPM mengacu pada data Perizinan Berusaha, termasuk perubahan data yang tercantum dalam </w:t>
      </w:r>
      <w:r w:rsidR="004C3424" w:rsidRPr="008444BC">
        <w:rPr>
          <w:rFonts w:ascii="Bookman Old Style" w:hAnsi="Bookman Old Style"/>
          <w:sz w:val="24"/>
          <w:szCs w:val="24"/>
          <w:lang w:val="en-US"/>
        </w:rPr>
        <w:t>S</w:t>
      </w:r>
      <w:r w:rsidRPr="008444BC">
        <w:rPr>
          <w:rFonts w:ascii="Bookman Old Style" w:hAnsi="Bookman Old Style"/>
          <w:sz w:val="24"/>
          <w:szCs w:val="24"/>
        </w:rPr>
        <w:t>istem OSS sesuai dengan periode berjalan.</w:t>
      </w:r>
    </w:p>
    <w:p w14:paraId="75830C29" w14:textId="6F506208" w:rsidR="00911A43" w:rsidRPr="004E5A1F" w:rsidRDefault="00911A43">
      <w:pPr>
        <w:pStyle w:val="ListParagraph"/>
        <w:numPr>
          <w:ilvl w:val="0"/>
          <w:numId w:val="9"/>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hAnsi="Bookman Old Style"/>
          <w:sz w:val="24"/>
          <w:szCs w:val="24"/>
        </w:rPr>
        <w:t>Penyampaian LKPM sebagaimana dimaksud pada     ayat (</w:t>
      </w:r>
      <w:r w:rsidRPr="004E5A1F">
        <w:rPr>
          <w:rFonts w:ascii="Bookman Old Style" w:eastAsia="Bookman Old Style" w:hAnsi="Bookman Old Style" w:cs="Bookman Old Style"/>
          <w:sz w:val="24"/>
          <w:szCs w:val="24"/>
        </w:rPr>
        <w:t>2</w:t>
      </w:r>
      <w:r w:rsidRPr="008444BC">
        <w:rPr>
          <w:rFonts w:ascii="Bookman Old Style" w:eastAsia="Bookman Old Style" w:hAnsi="Bookman Old Style" w:cs="Bookman Old Style"/>
          <w:sz w:val="24"/>
          <w:szCs w:val="24"/>
        </w:rPr>
        <w:t xml:space="preserve">) </w:t>
      </w:r>
      <w:r w:rsidR="00B82BEF" w:rsidRPr="004E5A1F">
        <w:rPr>
          <w:rFonts w:ascii="Bookman Old Style" w:eastAsia="Bookman Old Style" w:hAnsi="Bookman Old Style" w:cs="Bookman Old Style"/>
          <w:sz w:val="24"/>
          <w:szCs w:val="24"/>
        </w:rPr>
        <w:t>disampaikan</w:t>
      </w:r>
      <w:r w:rsidRPr="004E5A1F">
        <w:rPr>
          <w:rFonts w:ascii="Bookman Old Style" w:eastAsia="Bookman Old Style" w:hAnsi="Bookman Old Style" w:cs="Bookman Old Style"/>
          <w:sz w:val="24"/>
          <w:szCs w:val="24"/>
        </w:rPr>
        <w:t xml:space="preserve"> </w:t>
      </w:r>
      <w:r w:rsidR="00B82BEF" w:rsidRPr="004E5A1F">
        <w:rPr>
          <w:rFonts w:ascii="Bookman Old Style" w:eastAsia="Bookman Old Style" w:hAnsi="Bookman Old Style" w:cs="Bookman Old Style"/>
          <w:sz w:val="24"/>
          <w:szCs w:val="24"/>
        </w:rPr>
        <w:t xml:space="preserve">oleh Pelaku Usaha </w:t>
      </w:r>
      <w:r w:rsidRPr="004E5A1F">
        <w:rPr>
          <w:rFonts w:ascii="Bookman Old Style" w:eastAsia="Bookman Old Style" w:hAnsi="Bookman Old Style" w:cs="Bookman Old Style"/>
          <w:sz w:val="24"/>
          <w:szCs w:val="24"/>
        </w:rPr>
        <w:t xml:space="preserve">untuk setiap tingkat </w:t>
      </w:r>
      <w:r w:rsidR="00E93195" w:rsidRPr="008444BC">
        <w:rPr>
          <w:rFonts w:ascii="Bookman Old Style" w:eastAsia="Bookman Old Style" w:hAnsi="Bookman Old Style" w:cs="Bookman Old Style"/>
          <w:sz w:val="24"/>
          <w:szCs w:val="24"/>
          <w:lang w:val="en-AU"/>
        </w:rPr>
        <w:t>R</w:t>
      </w:r>
      <w:r w:rsidRPr="004E5A1F">
        <w:rPr>
          <w:rFonts w:ascii="Bookman Old Style" w:eastAsia="Bookman Old Style" w:hAnsi="Bookman Old Style" w:cs="Bookman Old Style"/>
          <w:sz w:val="24"/>
          <w:szCs w:val="24"/>
        </w:rPr>
        <w:t>isiko</w:t>
      </w:r>
      <w:r w:rsidR="00B82BEF" w:rsidRPr="004E5A1F">
        <w:rPr>
          <w:rFonts w:ascii="Bookman Old Style" w:eastAsia="Bookman Old Style" w:hAnsi="Bookman Old Style" w:cs="Bookman Old Style"/>
          <w:sz w:val="24"/>
          <w:szCs w:val="24"/>
        </w:rPr>
        <w:t xml:space="preserve"> secara berkala dengan ketentuan sebagai berikut:</w:t>
      </w:r>
    </w:p>
    <w:p w14:paraId="5B15F869" w14:textId="67F1D4F4" w:rsidR="00B82BEF" w:rsidRPr="008444BC" w:rsidRDefault="004C3424">
      <w:pPr>
        <w:pStyle w:val="ListParagraph"/>
        <w:numPr>
          <w:ilvl w:val="1"/>
          <w:numId w:val="9"/>
        </w:numPr>
        <w:spacing w:after="0" w:line="360" w:lineRule="auto"/>
        <w:ind w:left="3119" w:hanging="567"/>
        <w:jc w:val="both"/>
        <w:rPr>
          <w:rFonts w:ascii="Bookman Old Style" w:eastAsia="Bookman Old Style" w:hAnsi="Bookman Old Style" w:cs="Bookman Old Style"/>
          <w:sz w:val="24"/>
          <w:szCs w:val="24"/>
          <w:lang w:val="en-US"/>
        </w:rPr>
      </w:pPr>
      <w:proofErr w:type="spellStart"/>
      <w:r w:rsidRPr="008444BC">
        <w:rPr>
          <w:rFonts w:ascii="Bookman Old Style" w:eastAsia="Bookman Old Style" w:hAnsi="Bookman Old Style" w:cs="Bookman Old Style"/>
          <w:sz w:val="24"/>
          <w:szCs w:val="24"/>
          <w:lang w:val="en-US"/>
        </w:rPr>
        <w:t>b</w:t>
      </w:r>
      <w:r w:rsidR="00B82BEF" w:rsidRPr="008444BC">
        <w:rPr>
          <w:rFonts w:ascii="Bookman Old Style" w:eastAsia="Bookman Old Style" w:hAnsi="Bookman Old Style" w:cs="Bookman Old Style"/>
          <w:sz w:val="24"/>
          <w:szCs w:val="24"/>
          <w:lang w:val="en-US"/>
        </w:rPr>
        <w:t>agi</w:t>
      </w:r>
      <w:proofErr w:type="spellEnd"/>
      <w:r w:rsidR="00B82BEF" w:rsidRPr="008444BC">
        <w:rPr>
          <w:rFonts w:ascii="Bookman Old Style" w:eastAsia="Bookman Old Style" w:hAnsi="Bookman Old Style" w:cs="Bookman Old Style"/>
          <w:sz w:val="24"/>
          <w:szCs w:val="24"/>
          <w:lang w:val="en-US"/>
        </w:rPr>
        <w:t xml:space="preserve"> </w:t>
      </w:r>
      <w:proofErr w:type="spellStart"/>
      <w:r w:rsidR="00B82BEF" w:rsidRPr="008444BC">
        <w:rPr>
          <w:rFonts w:ascii="Bookman Old Style" w:eastAsia="Bookman Old Style" w:hAnsi="Bookman Old Style" w:cs="Bookman Old Style"/>
          <w:sz w:val="24"/>
          <w:szCs w:val="24"/>
          <w:lang w:val="en-US"/>
        </w:rPr>
        <w:t>Pelaku</w:t>
      </w:r>
      <w:proofErr w:type="spellEnd"/>
      <w:r w:rsidR="00B82BEF" w:rsidRPr="008444BC">
        <w:rPr>
          <w:rFonts w:ascii="Bookman Old Style" w:eastAsia="Bookman Old Style" w:hAnsi="Bookman Old Style" w:cs="Bookman Old Style"/>
          <w:sz w:val="24"/>
          <w:szCs w:val="24"/>
          <w:lang w:val="en-US"/>
        </w:rPr>
        <w:t xml:space="preserve"> Usaha </w:t>
      </w:r>
      <w:proofErr w:type="spellStart"/>
      <w:r w:rsidR="00B82BEF" w:rsidRPr="008444BC">
        <w:rPr>
          <w:rFonts w:ascii="Bookman Old Style" w:eastAsia="Bookman Old Style" w:hAnsi="Bookman Old Style" w:cs="Bookman Old Style"/>
          <w:sz w:val="24"/>
          <w:szCs w:val="24"/>
          <w:lang w:val="en-US"/>
        </w:rPr>
        <w:t>kecil</w:t>
      </w:r>
      <w:proofErr w:type="spellEnd"/>
      <w:r w:rsidR="00B82BEF" w:rsidRPr="008444BC">
        <w:rPr>
          <w:rFonts w:ascii="Bookman Old Style" w:eastAsia="Bookman Old Style" w:hAnsi="Bookman Old Style" w:cs="Bookman Old Style"/>
          <w:sz w:val="24"/>
          <w:szCs w:val="24"/>
          <w:lang w:val="en-US"/>
        </w:rPr>
        <w:t xml:space="preserve"> </w:t>
      </w:r>
      <w:r w:rsidR="00B82BEF" w:rsidRPr="008444BC">
        <w:rPr>
          <w:rFonts w:ascii="Bookman Old Style" w:hAnsi="Bookman Old Style" w:cs="Arial"/>
          <w:color w:val="000000" w:themeColor="text1"/>
          <w:sz w:val="24"/>
          <w:szCs w:val="24"/>
        </w:rPr>
        <w:t>setiap 6 (enam) bulan dalam 1 (satu) tahun laporan</w:t>
      </w:r>
      <w:r w:rsidR="00E73F18" w:rsidRPr="008444BC">
        <w:rPr>
          <w:rFonts w:ascii="Bookman Old Style" w:hAnsi="Bookman Old Style" w:cs="Arial"/>
          <w:color w:val="000000" w:themeColor="text1"/>
          <w:sz w:val="24"/>
          <w:szCs w:val="24"/>
          <w:lang w:val="en-US"/>
        </w:rPr>
        <w:t>;</w:t>
      </w:r>
      <w:r w:rsidR="00022450" w:rsidRPr="008444BC">
        <w:rPr>
          <w:rFonts w:ascii="Bookman Old Style" w:hAnsi="Bookman Old Style" w:cs="Arial"/>
          <w:color w:val="000000" w:themeColor="text1"/>
          <w:sz w:val="24"/>
          <w:szCs w:val="24"/>
          <w:lang w:val="en-US"/>
        </w:rPr>
        <w:t xml:space="preserve"> dan</w:t>
      </w:r>
    </w:p>
    <w:p w14:paraId="10A70EF7" w14:textId="26B61963" w:rsidR="00E73F18" w:rsidRPr="004E5A1F" w:rsidRDefault="004C3424" w:rsidP="004E5A1F">
      <w:pPr>
        <w:pStyle w:val="ListParagraph"/>
        <w:numPr>
          <w:ilvl w:val="1"/>
          <w:numId w:val="9"/>
        </w:numPr>
        <w:spacing w:after="0" w:line="360" w:lineRule="auto"/>
        <w:ind w:left="3119" w:hanging="567"/>
        <w:jc w:val="both"/>
        <w:rPr>
          <w:rFonts w:ascii="Bookman Old Style" w:eastAsia="Bookman Old Style" w:hAnsi="Bookman Old Style" w:cs="Bookman Old Style"/>
          <w:sz w:val="24"/>
          <w:szCs w:val="24"/>
          <w:lang w:val="en-US"/>
        </w:rPr>
      </w:pPr>
      <w:proofErr w:type="spellStart"/>
      <w:r w:rsidRPr="008444BC">
        <w:rPr>
          <w:rFonts w:ascii="Bookman Old Style" w:eastAsia="Bookman Old Style" w:hAnsi="Bookman Old Style" w:cs="Bookman Old Style"/>
          <w:sz w:val="24"/>
          <w:szCs w:val="24"/>
          <w:lang w:val="en-US"/>
        </w:rPr>
        <w:t>b</w:t>
      </w:r>
      <w:r w:rsidR="00B82BEF" w:rsidRPr="008444BC">
        <w:rPr>
          <w:rFonts w:ascii="Bookman Old Style" w:eastAsia="Bookman Old Style" w:hAnsi="Bookman Old Style" w:cs="Bookman Old Style"/>
          <w:sz w:val="24"/>
          <w:szCs w:val="24"/>
          <w:lang w:val="en-US"/>
        </w:rPr>
        <w:t>agi</w:t>
      </w:r>
      <w:proofErr w:type="spellEnd"/>
      <w:r w:rsidR="00B82BEF" w:rsidRPr="008444BC">
        <w:rPr>
          <w:rFonts w:ascii="Bookman Old Style" w:eastAsia="Bookman Old Style" w:hAnsi="Bookman Old Style" w:cs="Bookman Old Style"/>
          <w:sz w:val="24"/>
          <w:szCs w:val="24"/>
          <w:lang w:val="en-US"/>
        </w:rPr>
        <w:t xml:space="preserve"> </w:t>
      </w:r>
      <w:proofErr w:type="spellStart"/>
      <w:r w:rsidR="00B82BEF" w:rsidRPr="008444BC">
        <w:rPr>
          <w:rFonts w:ascii="Bookman Old Style" w:eastAsia="Bookman Old Style" w:hAnsi="Bookman Old Style" w:cs="Bookman Old Style"/>
          <w:sz w:val="24"/>
          <w:szCs w:val="24"/>
          <w:lang w:val="en-US"/>
        </w:rPr>
        <w:t>Pelaku</w:t>
      </w:r>
      <w:proofErr w:type="spellEnd"/>
      <w:r w:rsidR="00B82BEF" w:rsidRPr="008444BC">
        <w:rPr>
          <w:rFonts w:ascii="Bookman Old Style" w:eastAsia="Bookman Old Style" w:hAnsi="Bookman Old Style" w:cs="Bookman Old Style"/>
          <w:sz w:val="24"/>
          <w:szCs w:val="24"/>
          <w:lang w:val="en-US"/>
        </w:rPr>
        <w:t xml:space="preserve"> Usaha </w:t>
      </w:r>
      <w:proofErr w:type="spellStart"/>
      <w:r w:rsidR="00B82BEF" w:rsidRPr="008444BC">
        <w:rPr>
          <w:rFonts w:ascii="Bookman Old Style" w:eastAsia="Bookman Old Style" w:hAnsi="Bookman Old Style" w:cs="Bookman Old Style"/>
          <w:sz w:val="24"/>
          <w:szCs w:val="24"/>
          <w:lang w:val="en-US"/>
        </w:rPr>
        <w:t>menengah</w:t>
      </w:r>
      <w:proofErr w:type="spellEnd"/>
      <w:r w:rsidR="00022450" w:rsidRPr="008444BC">
        <w:rPr>
          <w:rFonts w:ascii="Bookman Old Style" w:eastAsia="Bookman Old Style" w:hAnsi="Bookman Old Style" w:cs="Bookman Old Style"/>
          <w:sz w:val="24"/>
          <w:szCs w:val="24"/>
          <w:lang w:val="en-US"/>
        </w:rPr>
        <w:t xml:space="preserve"> dan </w:t>
      </w:r>
      <w:proofErr w:type="spellStart"/>
      <w:r w:rsidR="00022450" w:rsidRPr="008444BC">
        <w:rPr>
          <w:rFonts w:ascii="Bookman Old Style" w:eastAsia="Bookman Old Style" w:hAnsi="Bookman Old Style" w:cs="Bookman Old Style"/>
          <w:sz w:val="24"/>
          <w:szCs w:val="24"/>
          <w:lang w:val="en-US"/>
        </w:rPr>
        <w:t>besar</w:t>
      </w:r>
      <w:proofErr w:type="spellEnd"/>
      <w:r w:rsidR="00B82BEF" w:rsidRPr="008444BC">
        <w:rPr>
          <w:rFonts w:ascii="Bookman Old Style" w:eastAsia="Bookman Old Style" w:hAnsi="Bookman Old Style" w:cs="Bookman Old Style"/>
          <w:sz w:val="24"/>
          <w:szCs w:val="24"/>
          <w:lang w:val="en-US"/>
        </w:rPr>
        <w:t xml:space="preserve"> </w:t>
      </w:r>
      <w:proofErr w:type="spellStart"/>
      <w:r w:rsidR="00B82BEF" w:rsidRPr="008444BC">
        <w:rPr>
          <w:rFonts w:ascii="Bookman Old Style" w:eastAsia="Bookman Old Style" w:hAnsi="Bookman Old Style" w:cs="Bookman Old Style"/>
          <w:sz w:val="24"/>
          <w:szCs w:val="24"/>
          <w:lang w:val="en-US"/>
        </w:rPr>
        <w:t>setiap</w:t>
      </w:r>
      <w:proofErr w:type="spellEnd"/>
      <w:r w:rsidR="00B82BEF" w:rsidRPr="008444BC">
        <w:rPr>
          <w:rFonts w:ascii="Bookman Old Style" w:eastAsia="Bookman Old Style" w:hAnsi="Bookman Old Style" w:cs="Bookman Old Style"/>
          <w:sz w:val="24"/>
          <w:szCs w:val="24"/>
          <w:lang w:val="en-US"/>
        </w:rPr>
        <w:t xml:space="preserve"> 3 (</w:t>
      </w:r>
      <w:proofErr w:type="spellStart"/>
      <w:r w:rsidR="00B82BEF" w:rsidRPr="008444BC">
        <w:rPr>
          <w:rFonts w:ascii="Bookman Old Style" w:eastAsia="Bookman Old Style" w:hAnsi="Bookman Old Style" w:cs="Bookman Old Style"/>
          <w:sz w:val="24"/>
          <w:szCs w:val="24"/>
          <w:lang w:val="en-US"/>
        </w:rPr>
        <w:t>tiga</w:t>
      </w:r>
      <w:proofErr w:type="spellEnd"/>
      <w:r w:rsidR="00B82BEF" w:rsidRPr="008444BC">
        <w:rPr>
          <w:rFonts w:ascii="Bookman Old Style" w:eastAsia="Bookman Old Style" w:hAnsi="Bookman Old Style" w:cs="Bookman Old Style"/>
          <w:sz w:val="24"/>
          <w:szCs w:val="24"/>
          <w:lang w:val="en-US"/>
        </w:rPr>
        <w:t xml:space="preserve">) </w:t>
      </w:r>
      <w:proofErr w:type="spellStart"/>
      <w:r w:rsidR="00B82BEF" w:rsidRPr="008444BC">
        <w:rPr>
          <w:rFonts w:ascii="Bookman Old Style" w:eastAsia="Bookman Old Style" w:hAnsi="Bookman Old Style" w:cs="Bookman Old Style"/>
          <w:sz w:val="24"/>
          <w:szCs w:val="24"/>
          <w:lang w:val="en-US"/>
        </w:rPr>
        <w:t>bulan</w:t>
      </w:r>
      <w:proofErr w:type="spellEnd"/>
      <w:r w:rsidR="00B82BEF" w:rsidRPr="008444BC">
        <w:rPr>
          <w:rFonts w:ascii="Bookman Old Style" w:eastAsia="Bookman Old Style" w:hAnsi="Bookman Old Style" w:cs="Bookman Old Style"/>
          <w:sz w:val="24"/>
          <w:szCs w:val="24"/>
          <w:lang w:val="en-US"/>
        </w:rPr>
        <w:t xml:space="preserve"> (</w:t>
      </w:r>
      <w:proofErr w:type="spellStart"/>
      <w:r w:rsidR="00B82BEF" w:rsidRPr="008444BC">
        <w:rPr>
          <w:rFonts w:ascii="Bookman Old Style" w:eastAsia="Bookman Old Style" w:hAnsi="Bookman Old Style" w:cs="Bookman Old Style"/>
          <w:sz w:val="24"/>
          <w:szCs w:val="24"/>
          <w:lang w:val="en-US"/>
        </w:rPr>
        <w:t>triwulan</w:t>
      </w:r>
      <w:proofErr w:type="spellEnd"/>
      <w:r w:rsidR="00B82BEF" w:rsidRPr="008444BC">
        <w:rPr>
          <w:rFonts w:ascii="Bookman Old Style" w:eastAsia="Bookman Old Style" w:hAnsi="Bookman Old Style" w:cs="Bookman Old Style"/>
          <w:sz w:val="24"/>
          <w:szCs w:val="24"/>
          <w:lang w:val="en-US"/>
        </w:rPr>
        <w:t>)</w:t>
      </w:r>
      <w:r w:rsidR="00022450" w:rsidRPr="008444BC">
        <w:rPr>
          <w:rFonts w:ascii="Bookman Old Style" w:eastAsia="Bookman Old Style" w:hAnsi="Bookman Old Style" w:cs="Bookman Old Style"/>
          <w:sz w:val="24"/>
          <w:szCs w:val="24"/>
          <w:lang w:val="en-US"/>
        </w:rPr>
        <w:t>.</w:t>
      </w:r>
    </w:p>
    <w:p w14:paraId="3841BB2A" w14:textId="0C35A96D" w:rsidR="00CA1ABB" w:rsidRPr="002943E6" w:rsidRDefault="004E3F85" w:rsidP="004E5A1F">
      <w:pPr>
        <w:pStyle w:val="ListParagraph"/>
        <w:numPr>
          <w:ilvl w:val="0"/>
          <w:numId w:val="9"/>
        </w:numPr>
        <w:spacing w:after="0" w:line="360" w:lineRule="auto"/>
        <w:ind w:left="2552" w:hanging="567"/>
        <w:jc w:val="both"/>
        <w:rPr>
          <w:rFonts w:ascii="Bookman Old Style" w:hAnsi="Bookman Old Style" w:cs="Arial"/>
          <w:color w:val="000000" w:themeColor="text1"/>
        </w:rPr>
      </w:pPr>
      <w:r w:rsidRPr="008444BC">
        <w:rPr>
          <w:rFonts w:ascii="Bookman Old Style" w:hAnsi="Bookman Old Style"/>
          <w:sz w:val="24"/>
          <w:szCs w:val="24"/>
        </w:rPr>
        <w:t>Penyampaian LKPM sebagaimana dimaksud pada     ayat (</w:t>
      </w:r>
      <w:r w:rsidRPr="008444BC">
        <w:rPr>
          <w:rFonts w:ascii="Bookman Old Style" w:eastAsia="Bookman Old Style" w:hAnsi="Bookman Old Style" w:cs="Bookman Old Style"/>
          <w:sz w:val="24"/>
          <w:szCs w:val="24"/>
          <w:lang w:val="en-US"/>
        </w:rPr>
        <w:t>2</w:t>
      </w:r>
      <w:r w:rsidRPr="008444BC">
        <w:rPr>
          <w:rFonts w:ascii="Bookman Old Style" w:eastAsia="Bookman Old Style" w:hAnsi="Bookman Old Style" w:cs="Bookman Old Style"/>
          <w:sz w:val="24"/>
          <w:szCs w:val="24"/>
        </w:rPr>
        <w:t>)</w:t>
      </w:r>
      <w:r w:rsidRPr="008444BC">
        <w:rPr>
          <w:rFonts w:ascii="Bookman Old Style" w:eastAsia="Bookman Old Style" w:hAnsi="Bookman Old Style" w:cs="Bookman Old Style"/>
          <w:sz w:val="24"/>
          <w:szCs w:val="24"/>
          <w:lang w:val="en-US"/>
        </w:rPr>
        <w:t xml:space="preserve"> </w:t>
      </w:r>
      <w:proofErr w:type="spellStart"/>
      <w:r w:rsidR="00911A43" w:rsidRPr="004E5A1F">
        <w:rPr>
          <w:rFonts w:ascii="Bookman Old Style" w:hAnsi="Bookman Old Style" w:cs="Arial"/>
          <w:color w:val="000000" w:themeColor="text1"/>
          <w:sz w:val="24"/>
          <w:szCs w:val="24"/>
          <w:lang w:val="en-US"/>
        </w:rPr>
        <w:t>tidak</w:t>
      </w:r>
      <w:proofErr w:type="spellEnd"/>
      <w:r w:rsidR="00911A43" w:rsidRPr="004E5A1F">
        <w:rPr>
          <w:rFonts w:ascii="Bookman Old Style" w:hAnsi="Bookman Old Style" w:cs="Arial"/>
          <w:color w:val="000000" w:themeColor="text1"/>
          <w:sz w:val="24"/>
          <w:szCs w:val="24"/>
          <w:lang w:val="en-US"/>
        </w:rPr>
        <w:t xml:space="preserve"> </w:t>
      </w:r>
      <w:proofErr w:type="spellStart"/>
      <w:r w:rsidR="00911A43" w:rsidRPr="004E5A1F">
        <w:rPr>
          <w:rFonts w:ascii="Bookman Old Style" w:hAnsi="Bookman Old Style" w:cs="Arial"/>
          <w:color w:val="000000" w:themeColor="text1"/>
          <w:sz w:val="24"/>
          <w:szCs w:val="24"/>
          <w:lang w:val="en-US"/>
        </w:rPr>
        <w:t>diwajibkan</w:t>
      </w:r>
      <w:proofErr w:type="spellEnd"/>
      <w:r w:rsidR="00911A43" w:rsidRPr="004E5A1F">
        <w:rPr>
          <w:rFonts w:ascii="Bookman Old Style" w:hAnsi="Bookman Old Style" w:cs="Arial"/>
          <w:color w:val="000000" w:themeColor="text1"/>
          <w:sz w:val="24"/>
          <w:szCs w:val="24"/>
          <w:lang w:val="en-US"/>
        </w:rPr>
        <w:t xml:space="preserve"> </w:t>
      </w:r>
      <w:proofErr w:type="spellStart"/>
      <w:r w:rsidR="00911A43" w:rsidRPr="004E5A1F">
        <w:rPr>
          <w:rFonts w:ascii="Bookman Old Style" w:hAnsi="Bookman Old Style" w:cs="Arial"/>
          <w:color w:val="000000" w:themeColor="text1"/>
          <w:sz w:val="24"/>
          <w:szCs w:val="24"/>
          <w:lang w:val="en-US"/>
        </w:rPr>
        <w:t>bagi</w:t>
      </w:r>
      <w:proofErr w:type="spellEnd"/>
      <w:r w:rsidR="00CA1ABB" w:rsidRPr="004E5A1F">
        <w:rPr>
          <w:rFonts w:ascii="Bookman Old Style" w:hAnsi="Bookman Old Style" w:cs="Arial"/>
          <w:color w:val="000000" w:themeColor="text1"/>
          <w:sz w:val="24"/>
          <w:szCs w:val="24"/>
        </w:rPr>
        <w:t xml:space="preserve">: </w:t>
      </w:r>
    </w:p>
    <w:p w14:paraId="4CB60EED" w14:textId="01B170C6" w:rsidR="00CA1ABB" w:rsidRPr="004E5A1F" w:rsidRDefault="00CA1ABB">
      <w:pPr>
        <w:pStyle w:val="Style"/>
        <w:numPr>
          <w:ilvl w:val="1"/>
          <w:numId w:val="30"/>
        </w:numPr>
        <w:tabs>
          <w:tab w:val="left" w:pos="2552"/>
        </w:tabs>
        <w:spacing w:after="0" w:line="360" w:lineRule="auto"/>
        <w:ind w:left="3119" w:right="23" w:hanging="567"/>
        <w:jc w:val="both"/>
        <w:rPr>
          <w:rFonts w:ascii="Bookman Old Style" w:hAnsi="Bookman Old Style" w:cs="Arial"/>
          <w:color w:val="000000" w:themeColor="text1"/>
          <w:lang w:val="id-ID"/>
        </w:rPr>
      </w:pPr>
      <w:proofErr w:type="spellStart"/>
      <w:r w:rsidRPr="008444BC">
        <w:rPr>
          <w:rFonts w:ascii="Bookman Old Style" w:hAnsi="Bookman Old Style" w:cs="Arial"/>
          <w:color w:val="000000" w:themeColor="text1"/>
        </w:rPr>
        <w:t>Pelaku</w:t>
      </w:r>
      <w:proofErr w:type="spellEnd"/>
      <w:r w:rsidRPr="008444BC">
        <w:rPr>
          <w:rFonts w:ascii="Bookman Old Style" w:hAnsi="Bookman Old Style" w:cs="Arial"/>
          <w:color w:val="000000" w:themeColor="text1"/>
        </w:rPr>
        <w:t xml:space="preserve"> Usaha </w:t>
      </w:r>
      <w:proofErr w:type="spellStart"/>
      <w:r w:rsidRPr="008444BC">
        <w:rPr>
          <w:rFonts w:ascii="Bookman Old Style" w:hAnsi="Bookman Old Style" w:cs="Arial"/>
          <w:color w:val="000000" w:themeColor="text1"/>
        </w:rPr>
        <w:t>mikro</w:t>
      </w:r>
      <w:proofErr w:type="spellEnd"/>
      <w:r w:rsidRPr="008444BC">
        <w:rPr>
          <w:rFonts w:ascii="Bookman Old Style" w:hAnsi="Bookman Old Style" w:cs="Arial"/>
          <w:color w:val="000000" w:themeColor="text1"/>
        </w:rPr>
        <w:t>;</w:t>
      </w:r>
      <w:r w:rsidR="004C3424" w:rsidRPr="008444BC">
        <w:rPr>
          <w:rFonts w:ascii="Bookman Old Style" w:hAnsi="Bookman Old Style" w:cs="Arial"/>
          <w:color w:val="000000" w:themeColor="text1"/>
        </w:rPr>
        <w:t xml:space="preserve"> dan</w:t>
      </w:r>
    </w:p>
    <w:p w14:paraId="73C2EEFD" w14:textId="297BE4DC" w:rsidR="00911A43" w:rsidRPr="008444BC" w:rsidRDefault="00911A43">
      <w:pPr>
        <w:pStyle w:val="Style"/>
        <w:numPr>
          <w:ilvl w:val="1"/>
          <w:numId w:val="30"/>
        </w:numPr>
        <w:tabs>
          <w:tab w:val="left" w:pos="2552"/>
        </w:tabs>
        <w:spacing w:after="0" w:line="360" w:lineRule="auto"/>
        <w:ind w:left="3119" w:right="23" w:hanging="567"/>
        <w:jc w:val="both"/>
        <w:rPr>
          <w:rFonts w:ascii="Bookman Old Style" w:hAnsi="Bookman Old Style" w:cs="Arial"/>
          <w:color w:val="000000" w:themeColor="text1"/>
          <w:lang w:val="id-ID"/>
        </w:rPr>
      </w:pPr>
      <w:proofErr w:type="spellStart"/>
      <w:r w:rsidRPr="008444BC">
        <w:rPr>
          <w:rFonts w:ascii="Bookman Old Style" w:hAnsi="Bookman Old Style"/>
        </w:rPr>
        <w:t>bidang</w:t>
      </w:r>
      <w:proofErr w:type="spellEnd"/>
      <w:r w:rsidRPr="008444BC">
        <w:rPr>
          <w:rFonts w:ascii="Bookman Old Style" w:hAnsi="Bookman Old Style"/>
        </w:rPr>
        <w:t xml:space="preserve"> </w:t>
      </w:r>
      <w:proofErr w:type="spellStart"/>
      <w:r w:rsidRPr="008444BC">
        <w:rPr>
          <w:rFonts w:ascii="Bookman Old Style" w:hAnsi="Bookman Old Style"/>
        </w:rPr>
        <w:t>usaha</w:t>
      </w:r>
      <w:proofErr w:type="spellEnd"/>
      <w:r w:rsidRPr="008444BC">
        <w:rPr>
          <w:rFonts w:ascii="Bookman Old Style" w:hAnsi="Bookman Old Style"/>
        </w:rPr>
        <w:t xml:space="preserve"> </w:t>
      </w:r>
      <w:proofErr w:type="spellStart"/>
      <w:r w:rsidRPr="008444BC">
        <w:rPr>
          <w:rFonts w:ascii="Bookman Old Style" w:hAnsi="Bookman Old Style"/>
        </w:rPr>
        <w:t>hulu</w:t>
      </w:r>
      <w:proofErr w:type="spellEnd"/>
      <w:r w:rsidRPr="008444BC">
        <w:rPr>
          <w:rFonts w:ascii="Bookman Old Style" w:hAnsi="Bookman Old Style"/>
        </w:rPr>
        <w:t xml:space="preserve"> </w:t>
      </w:r>
      <w:proofErr w:type="spellStart"/>
      <w:r w:rsidRPr="008444BC">
        <w:rPr>
          <w:rFonts w:ascii="Bookman Old Style" w:hAnsi="Bookman Old Style"/>
        </w:rPr>
        <w:t>migas</w:t>
      </w:r>
      <w:proofErr w:type="spellEnd"/>
      <w:r w:rsidRPr="008444BC">
        <w:rPr>
          <w:rFonts w:ascii="Bookman Old Style" w:hAnsi="Bookman Old Style"/>
        </w:rPr>
        <w:t xml:space="preserve">, </w:t>
      </w:r>
      <w:proofErr w:type="spellStart"/>
      <w:r w:rsidRPr="008444BC">
        <w:rPr>
          <w:rFonts w:ascii="Bookman Old Style" w:hAnsi="Bookman Old Style"/>
        </w:rPr>
        <w:t>perbankan</w:t>
      </w:r>
      <w:proofErr w:type="spellEnd"/>
      <w:r w:rsidRPr="008444BC">
        <w:rPr>
          <w:rFonts w:ascii="Bookman Old Style" w:hAnsi="Bookman Old Style"/>
        </w:rPr>
        <w:t xml:space="preserve">, </w:t>
      </w:r>
      <w:proofErr w:type="spellStart"/>
      <w:r w:rsidRPr="008444BC">
        <w:rPr>
          <w:rFonts w:ascii="Bookman Old Style" w:hAnsi="Bookman Old Style"/>
        </w:rPr>
        <w:t>lembaga</w:t>
      </w:r>
      <w:proofErr w:type="spellEnd"/>
      <w:r w:rsidRPr="008444BC">
        <w:rPr>
          <w:rFonts w:ascii="Bookman Old Style" w:hAnsi="Bookman Old Style"/>
        </w:rPr>
        <w:t xml:space="preserve"> </w:t>
      </w:r>
      <w:proofErr w:type="spellStart"/>
      <w:r w:rsidRPr="008444BC">
        <w:rPr>
          <w:rFonts w:ascii="Bookman Old Style" w:hAnsi="Bookman Old Style"/>
        </w:rPr>
        <w:t>keuangan</w:t>
      </w:r>
      <w:proofErr w:type="spellEnd"/>
      <w:r w:rsidRPr="008444BC">
        <w:rPr>
          <w:rFonts w:ascii="Bookman Old Style" w:hAnsi="Bookman Old Style"/>
        </w:rPr>
        <w:t xml:space="preserve"> </w:t>
      </w:r>
      <w:proofErr w:type="spellStart"/>
      <w:r w:rsidRPr="008444BC">
        <w:rPr>
          <w:rFonts w:ascii="Bookman Old Style" w:hAnsi="Bookman Old Style"/>
        </w:rPr>
        <w:t>non bank</w:t>
      </w:r>
      <w:proofErr w:type="spellEnd"/>
      <w:r w:rsidRPr="008444BC">
        <w:rPr>
          <w:rFonts w:ascii="Bookman Old Style" w:hAnsi="Bookman Old Style"/>
        </w:rPr>
        <w:t xml:space="preserve">, dan </w:t>
      </w:r>
      <w:proofErr w:type="spellStart"/>
      <w:r w:rsidRPr="008444BC">
        <w:rPr>
          <w:rFonts w:ascii="Bookman Old Style" w:hAnsi="Bookman Old Style"/>
        </w:rPr>
        <w:t>asuransi</w:t>
      </w:r>
      <w:proofErr w:type="spellEnd"/>
      <w:r w:rsidR="009F69A5" w:rsidRPr="008444BC">
        <w:rPr>
          <w:rFonts w:ascii="Bookman Old Style" w:hAnsi="Bookman Old Style"/>
        </w:rPr>
        <w:t>.</w:t>
      </w:r>
      <w:r w:rsidR="00D93DF1" w:rsidRPr="004E5A1F">
        <w:rPr>
          <w:rFonts w:ascii="Bookman Old Style" w:hAnsi="Bookman Old Style"/>
        </w:rPr>
        <w:t xml:space="preserve"> </w:t>
      </w:r>
    </w:p>
    <w:p w14:paraId="72890CA0" w14:textId="1D1A1ACD" w:rsidR="006E20DD" w:rsidRPr="008444BC" w:rsidRDefault="006E20DD" w:rsidP="004E5A1F">
      <w:pPr>
        <w:pStyle w:val="ListParagraph"/>
        <w:numPr>
          <w:ilvl w:val="0"/>
          <w:numId w:val="9"/>
        </w:numPr>
        <w:spacing w:after="0" w:line="360" w:lineRule="auto"/>
        <w:ind w:left="2552" w:hanging="567"/>
        <w:jc w:val="both"/>
        <w:rPr>
          <w:rFonts w:ascii="Bookman Old Style" w:hAnsi="Bookman Old Style"/>
          <w:sz w:val="24"/>
          <w:szCs w:val="24"/>
        </w:rPr>
      </w:pPr>
      <w:r w:rsidRPr="008444BC">
        <w:rPr>
          <w:rFonts w:ascii="Bookman Old Style" w:hAnsi="Bookman Old Style"/>
          <w:sz w:val="24"/>
          <w:szCs w:val="24"/>
        </w:rPr>
        <w:t>Penyampaian LKPM sebagaimana dimaksud pada     ayat</w:t>
      </w:r>
      <w:r w:rsidRPr="008444BC">
        <w:rPr>
          <w:rFonts w:ascii="Bookman Old Style" w:eastAsia="Bookman Old Style" w:hAnsi="Bookman Old Style" w:cs="Bookman Old Style"/>
          <w:sz w:val="24"/>
          <w:szCs w:val="24"/>
        </w:rPr>
        <w:t xml:space="preserve"> (</w:t>
      </w:r>
      <w:r w:rsidR="00423B85" w:rsidRPr="008444BC">
        <w:rPr>
          <w:rFonts w:ascii="Bookman Old Style" w:eastAsia="Bookman Old Style" w:hAnsi="Bookman Old Style" w:cs="Bookman Old Style"/>
          <w:sz w:val="24"/>
          <w:szCs w:val="24"/>
          <w:lang w:val="en-US"/>
        </w:rPr>
        <w:t>4</w:t>
      </w:r>
      <w:r w:rsidRPr="008444BC">
        <w:rPr>
          <w:rFonts w:ascii="Bookman Old Style" w:eastAsia="Bookman Old Style" w:hAnsi="Bookman Old Style" w:cs="Bookman Old Style"/>
          <w:sz w:val="24"/>
          <w:szCs w:val="24"/>
        </w:rPr>
        <w:t xml:space="preserve">) </w:t>
      </w:r>
      <w:proofErr w:type="spellStart"/>
      <w:r w:rsidR="00423B85" w:rsidRPr="008444BC">
        <w:rPr>
          <w:rFonts w:ascii="Bookman Old Style" w:eastAsia="Bookman Old Style" w:hAnsi="Bookman Old Style" w:cs="Bookman Old Style"/>
          <w:sz w:val="24"/>
          <w:szCs w:val="24"/>
          <w:lang w:val="en-US"/>
        </w:rPr>
        <w:t>huruf</w:t>
      </w:r>
      <w:proofErr w:type="spellEnd"/>
      <w:r w:rsidR="00423B85" w:rsidRPr="008444BC">
        <w:rPr>
          <w:rFonts w:ascii="Bookman Old Style" w:eastAsia="Bookman Old Style" w:hAnsi="Bookman Old Style" w:cs="Bookman Old Style"/>
          <w:sz w:val="24"/>
          <w:szCs w:val="24"/>
          <w:lang w:val="en-US"/>
        </w:rPr>
        <w:t xml:space="preserve"> a </w:t>
      </w:r>
      <w:r w:rsidRPr="008444BC">
        <w:rPr>
          <w:rFonts w:ascii="Bookman Old Style" w:eastAsia="Bookman Old Style" w:hAnsi="Bookman Old Style" w:cs="Bookman Old Style"/>
          <w:sz w:val="24"/>
          <w:szCs w:val="24"/>
        </w:rPr>
        <w:t>dilakukan dengan ketentuan</w:t>
      </w:r>
      <w:r w:rsidR="004F1254" w:rsidRPr="008444BC">
        <w:rPr>
          <w:rFonts w:ascii="Bookman Old Style" w:eastAsia="Bookman Old Style" w:hAnsi="Bookman Old Style" w:cs="Bookman Old Style"/>
          <w:sz w:val="24"/>
          <w:szCs w:val="24"/>
          <w:lang w:val="en-US"/>
        </w:rPr>
        <w:t>:</w:t>
      </w:r>
    </w:p>
    <w:p w14:paraId="0ECE33FF" w14:textId="77777777" w:rsidR="00FC317D" w:rsidRPr="008444BC" w:rsidRDefault="00FC317D" w:rsidP="004E5A1F">
      <w:pPr>
        <w:numPr>
          <w:ilvl w:val="0"/>
          <w:numId w:val="92"/>
        </w:numPr>
        <w:tabs>
          <w:tab w:val="left" w:pos="3119"/>
        </w:tabs>
        <w:spacing w:after="0" w:line="360" w:lineRule="auto"/>
        <w:ind w:left="3119" w:hanging="566"/>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rPr>
        <w:t xml:space="preserve">Periode </w:t>
      </w:r>
      <w:proofErr w:type="spellStart"/>
      <w:r w:rsidRPr="008444BC">
        <w:rPr>
          <w:rFonts w:ascii="Bookman Old Style" w:eastAsia="Bookman Old Style" w:hAnsi="Bookman Old Style" w:cs="Bookman Old Style"/>
          <w:sz w:val="24"/>
          <w:szCs w:val="24"/>
          <w:lang w:val="en-US"/>
        </w:rPr>
        <w:t>pe</w:t>
      </w:r>
      <w:r w:rsidR="006E20DD" w:rsidRPr="008444BC">
        <w:rPr>
          <w:rFonts w:ascii="Bookman Old Style" w:eastAsia="Bookman Old Style" w:hAnsi="Bookman Old Style" w:cs="Bookman Old Style"/>
          <w:sz w:val="24"/>
          <w:szCs w:val="24"/>
          <w:lang w:val="en-US"/>
        </w:rPr>
        <w:t>l</w:t>
      </w:r>
      <w:r w:rsidR="006E20DD" w:rsidRPr="004E5A1F">
        <w:rPr>
          <w:rFonts w:ascii="Bookman Old Style" w:eastAsia="Bookman Old Style" w:hAnsi="Bookman Old Style" w:cs="Bookman Old Style"/>
          <w:sz w:val="24"/>
          <w:szCs w:val="24"/>
          <w:lang w:val="en-US"/>
        </w:rPr>
        <w:t>aporan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sebagai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berikut</w:t>
      </w:r>
      <w:proofErr w:type="spellEnd"/>
      <w:r w:rsidRPr="008444BC">
        <w:rPr>
          <w:rFonts w:ascii="Bookman Old Style" w:eastAsia="Bookman Old Style" w:hAnsi="Bookman Old Style" w:cs="Bookman Old Style"/>
          <w:sz w:val="24"/>
          <w:szCs w:val="24"/>
          <w:lang w:val="en-US"/>
        </w:rPr>
        <w:t>:</w:t>
      </w:r>
    </w:p>
    <w:p w14:paraId="2722A5C3" w14:textId="0A1925FB" w:rsidR="006E20DD" w:rsidRPr="008444BC" w:rsidRDefault="00FC317D" w:rsidP="004E5A1F">
      <w:pPr>
        <w:numPr>
          <w:ilvl w:val="2"/>
          <w:numId w:val="92"/>
        </w:numPr>
        <w:spacing w:after="0" w:line="360" w:lineRule="auto"/>
        <w:ind w:left="3686" w:hanging="567"/>
        <w:jc w:val="both"/>
        <w:rPr>
          <w:rFonts w:ascii="Bookman Old Style" w:eastAsia="Bookman Old Style" w:hAnsi="Bookman Old Style" w:cs="Bookman Old Style"/>
          <w:sz w:val="24"/>
          <w:szCs w:val="24"/>
          <w:lang w:val="en-US"/>
        </w:rPr>
      </w:pPr>
      <w:proofErr w:type="spellStart"/>
      <w:r w:rsidRPr="008444BC">
        <w:rPr>
          <w:rFonts w:ascii="Bookman Old Style" w:eastAsia="Bookman Old Style" w:hAnsi="Bookman Old Style" w:cs="Bookman Old Style"/>
          <w:sz w:val="24"/>
          <w:szCs w:val="24"/>
          <w:lang w:val="en-US"/>
        </w:rPr>
        <w:lastRenderedPageBreak/>
        <w:t>laporan</w:t>
      </w:r>
      <w:proofErr w:type="spellEnd"/>
      <w:r w:rsidR="006E20DD" w:rsidRPr="004E5A1F">
        <w:rPr>
          <w:rFonts w:ascii="Bookman Old Style" w:eastAsia="Bookman Old Style" w:hAnsi="Bookman Old Style" w:cs="Bookman Old Style"/>
          <w:sz w:val="24"/>
          <w:szCs w:val="24"/>
          <w:lang w:val="en-US"/>
        </w:rPr>
        <w:t xml:space="preserve"> </w:t>
      </w:r>
      <w:r w:rsidR="006E20DD" w:rsidRPr="008444BC">
        <w:rPr>
          <w:rFonts w:ascii="Bookman Old Style" w:eastAsia="Bookman Old Style" w:hAnsi="Bookman Old Style" w:cs="Bookman Old Style"/>
          <w:sz w:val="24"/>
          <w:szCs w:val="24"/>
          <w:lang w:val="en-US"/>
        </w:rPr>
        <w:t>semester</w:t>
      </w:r>
      <w:r w:rsidR="006E20DD" w:rsidRPr="004E5A1F">
        <w:rPr>
          <w:rFonts w:ascii="Bookman Old Style" w:eastAsia="Bookman Old Style" w:hAnsi="Bookman Old Style" w:cs="Bookman Old Style"/>
          <w:sz w:val="24"/>
          <w:szCs w:val="24"/>
          <w:lang w:val="en-US"/>
        </w:rPr>
        <w:t xml:space="preserve"> I </w:t>
      </w:r>
      <w:proofErr w:type="spellStart"/>
      <w:r w:rsidR="006E20DD" w:rsidRPr="004E5A1F">
        <w:rPr>
          <w:rFonts w:ascii="Bookman Old Style" w:eastAsia="Bookman Old Style" w:hAnsi="Bookman Old Style" w:cs="Bookman Old Style"/>
          <w:sz w:val="24"/>
          <w:szCs w:val="24"/>
          <w:lang w:val="en-US"/>
        </w:rPr>
        <w:t>disampaikan</w:t>
      </w:r>
      <w:proofErr w:type="spellEnd"/>
      <w:r w:rsidR="006E20DD" w:rsidRPr="004E5A1F">
        <w:rPr>
          <w:rFonts w:ascii="Bookman Old Style" w:eastAsia="Bookman Old Style" w:hAnsi="Bookman Old Style" w:cs="Bookman Old Style"/>
          <w:sz w:val="24"/>
          <w:szCs w:val="24"/>
          <w:lang w:val="en-US"/>
        </w:rPr>
        <w:t xml:space="preserve"> </w:t>
      </w:r>
      <w:r w:rsidR="006E20DD" w:rsidRPr="008444BC">
        <w:rPr>
          <w:rFonts w:ascii="Bookman Old Style" w:eastAsia="Bookman Old Style" w:hAnsi="Bookman Old Style" w:cs="Bookman Old Style"/>
          <w:sz w:val="24"/>
          <w:szCs w:val="24"/>
          <w:lang w:val="en-US"/>
        </w:rPr>
        <w:t xml:space="preserve">paling </w:t>
      </w:r>
      <w:proofErr w:type="spellStart"/>
      <w:r w:rsidR="006E20DD" w:rsidRPr="004E5A1F">
        <w:rPr>
          <w:rFonts w:ascii="Bookman Old Style" w:eastAsia="Bookman Old Style" w:hAnsi="Bookman Old Style" w:cs="Bookman Old Style"/>
          <w:sz w:val="24"/>
          <w:szCs w:val="24"/>
          <w:lang w:val="en-US"/>
        </w:rPr>
        <w:t>lambat</w:t>
      </w:r>
      <w:proofErr w:type="spellEnd"/>
      <w:r w:rsidR="006E20DD" w:rsidRPr="004E5A1F">
        <w:rPr>
          <w:rFonts w:ascii="Bookman Old Style" w:eastAsia="Bookman Old Style" w:hAnsi="Bookman Old Style" w:cs="Bookman Old Style"/>
          <w:sz w:val="24"/>
          <w:szCs w:val="24"/>
          <w:lang w:val="en-US"/>
        </w:rPr>
        <w:t xml:space="preserve"> </w:t>
      </w:r>
      <w:proofErr w:type="spellStart"/>
      <w:r w:rsidR="006E20DD" w:rsidRPr="004E5A1F">
        <w:rPr>
          <w:rFonts w:ascii="Bookman Old Style" w:eastAsia="Bookman Old Style" w:hAnsi="Bookman Old Style" w:cs="Bookman Old Style"/>
          <w:sz w:val="24"/>
          <w:szCs w:val="24"/>
          <w:lang w:val="en-US"/>
        </w:rPr>
        <w:t>tanggal</w:t>
      </w:r>
      <w:proofErr w:type="spellEnd"/>
      <w:r w:rsidR="006E20DD" w:rsidRPr="004E5A1F">
        <w:rPr>
          <w:rFonts w:ascii="Bookman Old Style" w:eastAsia="Bookman Old Style" w:hAnsi="Bookman Old Style" w:cs="Bookman Old Style"/>
          <w:sz w:val="24"/>
          <w:szCs w:val="24"/>
          <w:lang w:val="en-US"/>
        </w:rPr>
        <w:t xml:space="preserve"> 10 </w:t>
      </w:r>
      <w:proofErr w:type="spellStart"/>
      <w:r w:rsidR="006E20DD" w:rsidRPr="004E5A1F">
        <w:rPr>
          <w:rFonts w:ascii="Bookman Old Style" w:eastAsia="Bookman Old Style" w:hAnsi="Bookman Old Style" w:cs="Bookman Old Style"/>
          <w:sz w:val="24"/>
          <w:szCs w:val="24"/>
          <w:lang w:val="en-US"/>
        </w:rPr>
        <w:t>bulan</w:t>
      </w:r>
      <w:proofErr w:type="spellEnd"/>
      <w:r w:rsidR="006E20DD" w:rsidRPr="004E5A1F">
        <w:rPr>
          <w:rFonts w:ascii="Bookman Old Style" w:eastAsia="Bookman Old Style" w:hAnsi="Bookman Old Style" w:cs="Bookman Old Style"/>
          <w:sz w:val="24"/>
          <w:szCs w:val="24"/>
          <w:lang w:val="en-US"/>
        </w:rPr>
        <w:t xml:space="preserve"> </w:t>
      </w:r>
      <w:proofErr w:type="spellStart"/>
      <w:r w:rsidR="006E20DD" w:rsidRPr="004E5A1F">
        <w:rPr>
          <w:rFonts w:ascii="Bookman Old Style" w:eastAsia="Bookman Old Style" w:hAnsi="Bookman Old Style" w:cs="Bookman Old Style"/>
          <w:sz w:val="24"/>
          <w:szCs w:val="24"/>
          <w:lang w:val="en-US"/>
        </w:rPr>
        <w:t>Juli</w:t>
      </w:r>
      <w:proofErr w:type="spellEnd"/>
      <w:r w:rsidR="006E20DD" w:rsidRPr="004E5A1F">
        <w:rPr>
          <w:rFonts w:ascii="Bookman Old Style" w:eastAsia="Bookman Old Style" w:hAnsi="Bookman Old Style" w:cs="Bookman Old Style"/>
          <w:sz w:val="24"/>
          <w:szCs w:val="24"/>
          <w:lang w:val="en-US"/>
        </w:rPr>
        <w:t xml:space="preserve"> </w:t>
      </w:r>
      <w:proofErr w:type="spellStart"/>
      <w:r w:rsidR="006E20DD" w:rsidRPr="004E5A1F">
        <w:rPr>
          <w:rFonts w:ascii="Bookman Old Style" w:eastAsia="Bookman Old Style" w:hAnsi="Bookman Old Style" w:cs="Bookman Old Style"/>
          <w:sz w:val="24"/>
          <w:szCs w:val="24"/>
          <w:lang w:val="en-US"/>
        </w:rPr>
        <w:t>tahun</w:t>
      </w:r>
      <w:proofErr w:type="spellEnd"/>
      <w:r w:rsidR="006E20DD" w:rsidRPr="004E5A1F">
        <w:rPr>
          <w:rFonts w:ascii="Bookman Old Style" w:eastAsia="Bookman Old Style" w:hAnsi="Bookman Old Style" w:cs="Bookman Old Style"/>
          <w:sz w:val="24"/>
          <w:szCs w:val="24"/>
          <w:lang w:val="en-US"/>
        </w:rPr>
        <w:t xml:space="preserve"> yang </w:t>
      </w:r>
      <w:proofErr w:type="spellStart"/>
      <w:r w:rsidR="006E20DD" w:rsidRPr="004E5A1F">
        <w:rPr>
          <w:rFonts w:ascii="Bookman Old Style" w:eastAsia="Bookman Old Style" w:hAnsi="Bookman Old Style" w:cs="Bookman Old Style"/>
          <w:sz w:val="24"/>
          <w:szCs w:val="24"/>
          <w:lang w:val="en-US"/>
        </w:rPr>
        <w:t>bersangkutan</w:t>
      </w:r>
      <w:proofErr w:type="spellEnd"/>
      <w:r w:rsidR="006E20DD" w:rsidRPr="004E5A1F">
        <w:rPr>
          <w:rFonts w:ascii="Bookman Old Style" w:eastAsia="Bookman Old Style" w:hAnsi="Bookman Old Style" w:cs="Bookman Old Style"/>
          <w:sz w:val="24"/>
          <w:szCs w:val="24"/>
          <w:lang w:val="en-US"/>
        </w:rPr>
        <w:t>;</w:t>
      </w:r>
      <w:r w:rsidR="006E20DD" w:rsidRPr="008444BC">
        <w:rPr>
          <w:rFonts w:ascii="Bookman Old Style" w:eastAsia="Bookman Old Style" w:hAnsi="Bookman Old Style" w:cs="Bookman Old Style"/>
          <w:sz w:val="24"/>
          <w:szCs w:val="24"/>
          <w:lang w:val="en-US"/>
        </w:rPr>
        <w:t xml:space="preserve"> dan</w:t>
      </w:r>
    </w:p>
    <w:p w14:paraId="3BFF3333" w14:textId="5349A871" w:rsidR="00FC317D" w:rsidRPr="004E5A1F" w:rsidRDefault="00FC317D" w:rsidP="004E5A1F">
      <w:pPr>
        <w:numPr>
          <w:ilvl w:val="2"/>
          <w:numId w:val="92"/>
        </w:numPr>
        <w:spacing w:after="0" w:line="360" w:lineRule="auto"/>
        <w:ind w:left="3686" w:hanging="567"/>
        <w:jc w:val="both"/>
        <w:rPr>
          <w:rFonts w:ascii="Bookman Old Style" w:eastAsia="Bookman Old Style" w:hAnsi="Bookman Old Style" w:cs="Bookman Old Style"/>
          <w:sz w:val="24"/>
          <w:szCs w:val="24"/>
          <w:lang w:val="en-US"/>
        </w:rPr>
      </w:pPr>
      <w:proofErr w:type="spellStart"/>
      <w:r w:rsidRPr="008444BC">
        <w:rPr>
          <w:rFonts w:ascii="Bookman Old Style" w:eastAsia="Bookman Old Style" w:hAnsi="Bookman Old Style" w:cs="Bookman Old Style"/>
          <w:sz w:val="24"/>
          <w:szCs w:val="24"/>
          <w:lang w:val="en-US"/>
        </w:rPr>
        <w:t>laporan</w:t>
      </w:r>
      <w:proofErr w:type="spellEnd"/>
      <w:r w:rsidRPr="008444BC">
        <w:rPr>
          <w:rFonts w:ascii="Bookman Old Style" w:eastAsia="Bookman Old Style" w:hAnsi="Bookman Old Style" w:cs="Bookman Old Style"/>
          <w:sz w:val="24"/>
          <w:szCs w:val="24"/>
          <w:lang w:val="en-US"/>
        </w:rPr>
        <w:t xml:space="preserve"> semester II </w:t>
      </w:r>
      <w:proofErr w:type="spellStart"/>
      <w:r w:rsidRPr="008444BC">
        <w:rPr>
          <w:rFonts w:ascii="Bookman Old Style" w:eastAsia="Bookman Old Style" w:hAnsi="Bookman Old Style" w:cs="Bookman Old Style"/>
          <w:sz w:val="24"/>
          <w:szCs w:val="24"/>
          <w:lang w:val="en-US"/>
        </w:rPr>
        <w:t>disampaikan</w:t>
      </w:r>
      <w:proofErr w:type="spellEnd"/>
      <w:r w:rsidRPr="008444BC">
        <w:rPr>
          <w:rFonts w:ascii="Bookman Old Style" w:eastAsia="Bookman Old Style" w:hAnsi="Bookman Old Style" w:cs="Bookman Old Style"/>
          <w:sz w:val="24"/>
          <w:szCs w:val="24"/>
          <w:lang w:val="en-US"/>
        </w:rPr>
        <w:t xml:space="preserve"> paling </w:t>
      </w:r>
      <w:proofErr w:type="spellStart"/>
      <w:r w:rsidRPr="008444BC">
        <w:rPr>
          <w:rFonts w:ascii="Bookman Old Style" w:eastAsia="Bookman Old Style" w:hAnsi="Bookman Old Style" w:cs="Bookman Old Style"/>
          <w:sz w:val="24"/>
          <w:szCs w:val="24"/>
          <w:lang w:val="en-US"/>
        </w:rPr>
        <w:t>lambat</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tanggal</w:t>
      </w:r>
      <w:proofErr w:type="spellEnd"/>
      <w:r w:rsidRPr="008444BC">
        <w:rPr>
          <w:rFonts w:ascii="Bookman Old Style" w:eastAsia="Bookman Old Style" w:hAnsi="Bookman Old Style" w:cs="Bookman Old Style"/>
          <w:sz w:val="24"/>
          <w:szCs w:val="24"/>
          <w:lang w:val="en-US"/>
        </w:rPr>
        <w:t xml:space="preserve"> 10 </w:t>
      </w:r>
      <w:proofErr w:type="spellStart"/>
      <w:r w:rsidRPr="008444BC">
        <w:rPr>
          <w:rFonts w:ascii="Bookman Old Style" w:eastAsia="Bookman Old Style" w:hAnsi="Bookman Old Style" w:cs="Bookman Old Style"/>
          <w:sz w:val="24"/>
          <w:szCs w:val="24"/>
          <w:lang w:val="en-US"/>
        </w:rPr>
        <w:t>bulan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Januari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tahun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berikutnya</w:t>
      </w:r>
      <w:proofErr w:type="spellEnd"/>
      <w:r w:rsidRPr="008444BC">
        <w:rPr>
          <w:rFonts w:ascii="Bookman Old Style" w:eastAsia="Bookman Old Style" w:hAnsi="Bookman Old Style" w:cs="Bookman Old Style"/>
          <w:sz w:val="24"/>
          <w:szCs w:val="24"/>
          <w:lang w:val="en-US"/>
        </w:rPr>
        <w:t>.</w:t>
      </w:r>
    </w:p>
    <w:p w14:paraId="1C09D678" w14:textId="11079847" w:rsidR="006E20DD" w:rsidRPr="008444BC" w:rsidRDefault="006E20DD">
      <w:pPr>
        <w:numPr>
          <w:ilvl w:val="0"/>
          <w:numId w:val="92"/>
        </w:numPr>
        <w:tabs>
          <w:tab w:val="left" w:pos="3119"/>
        </w:tabs>
        <w:spacing w:after="0" w:line="360" w:lineRule="auto"/>
        <w:ind w:left="3119" w:hanging="566"/>
        <w:jc w:val="both"/>
        <w:rPr>
          <w:rFonts w:ascii="Bookman Old Style" w:hAnsi="Bookman Old Style"/>
          <w:sz w:val="24"/>
          <w:szCs w:val="24"/>
        </w:rPr>
      </w:pPr>
      <w:r w:rsidRPr="008444BC">
        <w:rPr>
          <w:rFonts w:ascii="Bookman Old Style" w:eastAsia="Bookman Old Style" w:hAnsi="Bookman Old Style" w:cs="Bookman Old Style"/>
          <w:sz w:val="24"/>
          <w:szCs w:val="24"/>
          <w:lang w:val="en-US"/>
        </w:rPr>
        <w:t xml:space="preserve">Format LKPM </w:t>
      </w:r>
      <w:proofErr w:type="spellStart"/>
      <w:r w:rsidRPr="008444BC">
        <w:rPr>
          <w:rFonts w:ascii="Bookman Old Style" w:eastAsia="Bookman Old Style" w:hAnsi="Bookman Old Style" w:cs="Bookman Old Style"/>
          <w:sz w:val="24"/>
          <w:szCs w:val="24"/>
          <w:lang w:val="en-US"/>
        </w:rPr>
        <w:t>sebagaimana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dimaksud</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dalam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huruf</w:t>
      </w:r>
      <w:proofErr w:type="spellEnd"/>
      <w:r w:rsidRPr="008444BC">
        <w:rPr>
          <w:rFonts w:ascii="Bookman Old Style" w:eastAsia="Bookman Old Style" w:hAnsi="Bookman Old Style" w:cs="Bookman Old Style"/>
          <w:sz w:val="24"/>
          <w:szCs w:val="24"/>
          <w:lang w:val="en-US"/>
        </w:rPr>
        <w:t xml:space="preserve"> </w:t>
      </w:r>
      <w:r w:rsidR="00423B85" w:rsidRPr="008444BC">
        <w:rPr>
          <w:rFonts w:ascii="Bookman Old Style" w:eastAsia="Bookman Old Style" w:hAnsi="Bookman Old Style" w:cs="Bookman Old Style"/>
          <w:sz w:val="24"/>
          <w:szCs w:val="24"/>
          <w:lang w:val="en-US"/>
        </w:rPr>
        <w:t xml:space="preserve">a </w:t>
      </w:r>
      <w:r w:rsidRPr="008444BC">
        <w:rPr>
          <w:rFonts w:ascii="Bookman Old Style" w:eastAsia="Bookman Old Style" w:hAnsi="Bookman Old Style" w:cs="Bookman Old Style"/>
          <w:sz w:val="24"/>
          <w:szCs w:val="24"/>
        </w:rPr>
        <w:t xml:space="preserve">tercantum dalam </w:t>
      </w:r>
      <w:r w:rsidRPr="008444BC">
        <w:rPr>
          <w:rFonts w:ascii="Bookman Old Style" w:eastAsia="Bookman Old Style" w:hAnsi="Bookman Old Style" w:cs="Bookman Old Style"/>
          <w:sz w:val="24"/>
          <w:szCs w:val="24"/>
          <w:lang w:val="en-US"/>
        </w:rPr>
        <w:t>L</w:t>
      </w:r>
      <w:r w:rsidRPr="008444BC">
        <w:rPr>
          <w:rFonts w:ascii="Bookman Old Style" w:eastAsia="Bookman Old Style" w:hAnsi="Bookman Old Style" w:cs="Bookman Old Style"/>
          <w:sz w:val="24"/>
          <w:szCs w:val="24"/>
        </w:rPr>
        <w:t>ampiran</w:t>
      </w:r>
      <w:r w:rsidR="00697CA0" w:rsidRPr="004E5A1F">
        <w:rPr>
          <w:rFonts w:ascii="Bookman Old Style" w:eastAsia="Bookman Old Style" w:hAnsi="Bookman Old Style" w:cs="Bookman Old Style"/>
          <w:sz w:val="24"/>
          <w:szCs w:val="24"/>
          <w:lang w:val="en-US"/>
        </w:rPr>
        <w:t xml:space="preserve"> XII</w:t>
      </w:r>
      <w:r w:rsidRPr="008444BC">
        <w:rPr>
          <w:rFonts w:ascii="Bookman Old Style" w:eastAsia="Bookman Old Style" w:hAnsi="Bookman Old Style" w:cs="Bookman Old Style"/>
          <w:sz w:val="24"/>
          <w:szCs w:val="24"/>
          <w:lang w:val="en-US"/>
        </w:rPr>
        <w:t>I</w:t>
      </w:r>
      <w:r w:rsidRPr="008444BC">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lang w:val="en-US"/>
        </w:rPr>
        <w:t xml:space="preserve">yang </w:t>
      </w:r>
      <w:r w:rsidRPr="008444BC">
        <w:rPr>
          <w:rFonts w:ascii="Bookman Old Style" w:eastAsia="Bookman Old Style" w:hAnsi="Bookman Old Style" w:cs="Bookman Old Style"/>
          <w:sz w:val="24"/>
          <w:szCs w:val="24"/>
        </w:rPr>
        <w:t>merupakan bagian tidak terpisahkan dari Peraturan Badan ini</w:t>
      </w:r>
      <w:r w:rsidRPr="008444BC">
        <w:rPr>
          <w:rFonts w:ascii="Bookman Old Style" w:eastAsia="Bookman Old Style" w:hAnsi="Bookman Old Style" w:cs="Bookman Old Style"/>
          <w:sz w:val="24"/>
          <w:szCs w:val="24"/>
          <w:lang w:val="en-US"/>
        </w:rPr>
        <w:t>.</w:t>
      </w:r>
    </w:p>
    <w:p w14:paraId="52F0DF81" w14:textId="65469B0E" w:rsidR="004F1254" w:rsidRPr="004E5A1F" w:rsidRDefault="004F1254" w:rsidP="004E5A1F">
      <w:pPr>
        <w:pStyle w:val="ListParagraph"/>
        <w:numPr>
          <w:ilvl w:val="0"/>
          <w:numId w:val="9"/>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Penyampaian LKPM sebagaimana dimaksud pada     ayat (4) huruf </w:t>
      </w:r>
      <w:r w:rsidRPr="008444BC">
        <w:rPr>
          <w:rFonts w:ascii="Bookman Old Style" w:eastAsia="Bookman Old Style" w:hAnsi="Bookman Old Style" w:cs="Bookman Old Style"/>
          <w:sz w:val="24"/>
          <w:szCs w:val="24"/>
          <w:lang w:val="en-US"/>
        </w:rPr>
        <w:t>b</w:t>
      </w:r>
      <w:r w:rsidR="00B6698C"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dilakukan dengan ketentuan</w:t>
      </w:r>
      <w:r w:rsidRPr="008444BC">
        <w:rPr>
          <w:rFonts w:ascii="Bookman Old Style" w:eastAsia="Bookman Old Style" w:hAnsi="Bookman Old Style" w:cs="Bookman Old Style"/>
          <w:sz w:val="24"/>
          <w:szCs w:val="24"/>
          <w:lang w:val="en-US"/>
        </w:rPr>
        <w:t>:</w:t>
      </w:r>
    </w:p>
    <w:p w14:paraId="517348DA" w14:textId="11942F06" w:rsidR="004F1254" w:rsidRPr="004E5A1F" w:rsidRDefault="004F1254" w:rsidP="004E5A1F">
      <w:pPr>
        <w:pStyle w:val="ListParagraph"/>
        <w:numPr>
          <w:ilvl w:val="1"/>
          <w:numId w:val="9"/>
        </w:numPr>
        <w:spacing w:after="0" w:line="360" w:lineRule="auto"/>
        <w:ind w:left="3119"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lang w:val="en-US"/>
        </w:rPr>
        <w:t xml:space="preserve">LKPM </w:t>
      </w:r>
      <w:proofErr w:type="spellStart"/>
      <w:r w:rsidRPr="008444BC">
        <w:rPr>
          <w:rFonts w:ascii="Bookman Old Style" w:eastAsia="Bookman Old Style" w:hAnsi="Bookman Old Style" w:cs="Bookman Old Style"/>
          <w:sz w:val="24"/>
          <w:szCs w:val="24"/>
          <w:lang w:val="en-US"/>
        </w:rPr>
        <w:t>terdiri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atas</w:t>
      </w:r>
      <w:proofErr w:type="spellEnd"/>
      <w:r w:rsidRPr="008444BC">
        <w:rPr>
          <w:rFonts w:ascii="Bookman Old Style" w:eastAsia="Bookman Old Style" w:hAnsi="Bookman Old Style" w:cs="Bookman Old Style"/>
          <w:sz w:val="24"/>
          <w:szCs w:val="24"/>
          <w:lang w:val="en-US"/>
        </w:rPr>
        <w:t>:</w:t>
      </w:r>
    </w:p>
    <w:p w14:paraId="2B72D1F0" w14:textId="4C3135A9" w:rsidR="004F1254" w:rsidRPr="008444BC" w:rsidRDefault="004F1254" w:rsidP="004E5A1F">
      <w:pPr>
        <w:numPr>
          <w:ilvl w:val="0"/>
          <w:numId w:val="131"/>
        </w:numPr>
        <w:tabs>
          <w:tab w:val="left" w:pos="3119"/>
        </w:tabs>
        <w:spacing w:after="0" w:line="360" w:lineRule="auto"/>
        <w:ind w:left="3686"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rPr>
        <w:t xml:space="preserve">LKPM </w:t>
      </w:r>
      <w:proofErr w:type="spellStart"/>
      <w:r w:rsidRPr="008444BC">
        <w:rPr>
          <w:rFonts w:ascii="Bookman Old Style" w:eastAsia="Bookman Old Style" w:hAnsi="Bookman Old Style" w:cs="Bookman Old Style"/>
          <w:sz w:val="24"/>
          <w:szCs w:val="24"/>
          <w:lang w:val="en-US"/>
        </w:rPr>
        <w:t>tahap</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konstruksi</w:t>
      </w:r>
      <w:proofErr w:type="spellEnd"/>
      <w:r w:rsidR="007D1F32" w:rsidRPr="008444BC">
        <w:rPr>
          <w:rFonts w:ascii="Bookman Old Style" w:eastAsia="Bookman Old Style" w:hAnsi="Bookman Old Style" w:cs="Bookman Old Style"/>
          <w:sz w:val="24"/>
          <w:szCs w:val="24"/>
          <w:lang w:val="en-US"/>
        </w:rPr>
        <w:t>/</w:t>
      </w:r>
      <w:proofErr w:type="spellStart"/>
      <w:r w:rsidR="007D1F32" w:rsidRPr="008444BC">
        <w:rPr>
          <w:rFonts w:ascii="Bookman Old Style" w:eastAsia="Bookman Old Style" w:hAnsi="Bookman Old Style" w:cs="Bookman Old Style"/>
          <w:sz w:val="24"/>
          <w:szCs w:val="24"/>
          <w:lang w:val="en-US"/>
        </w:rPr>
        <w:t>persiapan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bagi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kegiatan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belum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berproduksi</w:t>
      </w:r>
      <w:proofErr w:type="spellEnd"/>
      <w:r w:rsidR="007D1F32" w:rsidRPr="008444BC">
        <w:rPr>
          <w:rFonts w:ascii="Bookman Old Style" w:eastAsia="Bookman Old Style" w:hAnsi="Bookman Old Style" w:cs="Bookman Old Style"/>
          <w:sz w:val="24"/>
          <w:szCs w:val="24"/>
          <w:lang w:val="en-US"/>
        </w:rPr>
        <w:t xml:space="preserve"> dan/</w:t>
      </w:r>
      <w:proofErr w:type="spellStart"/>
      <w:r w:rsidR="007D1F32" w:rsidRPr="008444BC">
        <w:rPr>
          <w:rFonts w:ascii="Bookman Old Style" w:eastAsia="Bookman Old Style" w:hAnsi="Bookman Old Style" w:cs="Bookman Old Style"/>
          <w:sz w:val="24"/>
          <w:szCs w:val="24"/>
          <w:lang w:val="en-US"/>
        </w:rPr>
        <w:t>atau</w:t>
      </w:r>
      <w:proofErr w:type="spellEnd"/>
      <w:r w:rsidR="007D1F32"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beroperasi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komersial</w:t>
      </w:r>
      <w:proofErr w:type="spellEnd"/>
      <w:r w:rsidRPr="008444BC">
        <w:rPr>
          <w:rFonts w:ascii="Bookman Old Style" w:eastAsia="Bookman Old Style" w:hAnsi="Bookman Old Style" w:cs="Bookman Old Style"/>
          <w:sz w:val="24"/>
          <w:szCs w:val="24"/>
          <w:lang w:val="en-US"/>
        </w:rPr>
        <w:t>; dan</w:t>
      </w:r>
    </w:p>
    <w:p w14:paraId="769FAA27" w14:textId="5B6C9F81" w:rsidR="006B0D28" w:rsidRPr="004E5A1F" w:rsidRDefault="004F1254" w:rsidP="004E5A1F">
      <w:pPr>
        <w:numPr>
          <w:ilvl w:val="0"/>
          <w:numId w:val="131"/>
        </w:numPr>
        <w:tabs>
          <w:tab w:val="left" w:pos="3119"/>
        </w:tabs>
        <w:spacing w:after="0" w:line="360" w:lineRule="auto"/>
        <w:ind w:left="3686" w:hanging="567"/>
        <w:jc w:val="both"/>
        <w:rPr>
          <w:rFonts w:ascii="Bookman Old Style" w:hAnsi="Bookman Old Style"/>
          <w:sz w:val="24"/>
          <w:szCs w:val="24"/>
        </w:rPr>
      </w:pPr>
      <w:r w:rsidRPr="008444BC">
        <w:rPr>
          <w:rFonts w:ascii="Bookman Old Style" w:eastAsia="Bookman Old Style" w:hAnsi="Bookman Old Style" w:cs="Bookman Old Style"/>
          <w:sz w:val="24"/>
          <w:szCs w:val="24"/>
        </w:rPr>
        <w:t>LKPM</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tahap</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operasi</w:t>
      </w:r>
      <w:r w:rsidR="007D1F32" w:rsidRPr="008444BC">
        <w:rPr>
          <w:rFonts w:ascii="Bookman Old Style" w:eastAsia="Bookman Old Style" w:hAnsi="Bookman Old Style" w:cs="Bookman Old Style"/>
          <w:sz w:val="24"/>
          <w:szCs w:val="24"/>
          <w:lang w:val="en-US"/>
        </w:rPr>
        <w:t>onal</w:t>
      </w:r>
      <w:proofErr w:type="spellEnd"/>
      <w:r w:rsidR="007D1F32" w:rsidRPr="008444BC">
        <w:rPr>
          <w:rFonts w:ascii="Bookman Old Style" w:eastAsia="Bookman Old Style" w:hAnsi="Bookman Old Style" w:cs="Bookman Old Style"/>
          <w:sz w:val="24"/>
          <w:szCs w:val="24"/>
          <w:lang w:val="en-US"/>
        </w:rPr>
        <w:t xml:space="preserve"> dan/</w:t>
      </w:r>
      <w:proofErr w:type="spellStart"/>
      <w:r w:rsidR="007D1F32" w:rsidRPr="008444BC">
        <w:rPr>
          <w:rFonts w:ascii="Bookman Old Style" w:eastAsia="Bookman Old Style" w:hAnsi="Bookman Old Style" w:cs="Bookman Old Style"/>
          <w:sz w:val="24"/>
          <w:szCs w:val="24"/>
          <w:lang w:val="en-US"/>
        </w:rPr>
        <w:t>atau</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komersial</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bagi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kegiatan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sudah</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berproduksi</w:t>
      </w:r>
      <w:proofErr w:type="spellEnd"/>
      <w:r w:rsidR="007D1F32" w:rsidRPr="008444BC">
        <w:rPr>
          <w:rFonts w:ascii="Bookman Old Style" w:eastAsia="Bookman Old Style" w:hAnsi="Bookman Old Style" w:cs="Bookman Old Style"/>
          <w:sz w:val="24"/>
          <w:szCs w:val="24"/>
          <w:lang w:val="en-US"/>
        </w:rPr>
        <w:t xml:space="preserve">  dan/</w:t>
      </w:r>
      <w:proofErr w:type="spellStart"/>
      <w:r w:rsidR="007D1F32" w:rsidRPr="008444BC">
        <w:rPr>
          <w:rFonts w:ascii="Bookman Old Style" w:eastAsia="Bookman Old Style" w:hAnsi="Bookman Old Style" w:cs="Bookman Old Style"/>
          <w:sz w:val="24"/>
          <w:szCs w:val="24"/>
          <w:lang w:val="en-US"/>
        </w:rPr>
        <w:t>atau</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beroperasi komersial.</w:t>
      </w:r>
    </w:p>
    <w:p w14:paraId="5C83D9DC" w14:textId="64BC5FD6" w:rsidR="004F1254" w:rsidRPr="004E5A1F" w:rsidRDefault="004F1254" w:rsidP="004E5A1F">
      <w:pPr>
        <w:pStyle w:val="ListParagraph"/>
        <w:numPr>
          <w:ilvl w:val="1"/>
          <w:numId w:val="9"/>
        </w:numPr>
        <w:spacing w:after="0" w:line="360" w:lineRule="auto"/>
        <w:ind w:left="3119" w:hanging="567"/>
        <w:jc w:val="both"/>
        <w:rPr>
          <w:rFonts w:ascii="Bookman Old Style" w:eastAsia="Bookman Old Style" w:hAnsi="Bookman Old Style" w:cs="Bookman Old Style"/>
          <w:sz w:val="24"/>
          <w:szCs w:val="24"/>
        </w:rPr>
      </w:pPr>
      <w:proofErr w:type="spellStart"/>
      <w:r w:rsidRPr="008444BC">
        <w:rPr>
          <w:rFonts w:ascii="Bookman Old Style" w:eastAsia="Bookman Old Style" w:hAnsi="Bookman Old Style" w:cs="Bookman Old Style"/>
          <w:sz w:val="24"/>
          <w:szCs w:val="24"/>
          <w:lang w:val="en-US"/>
        </w:rPr>
        <w:t>Periode</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pelaporan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sebagai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berikut</w:t>
      </w:r>
      <w:proofErr w:type="spellEnd"/>
      <w:r w:rsidRPr="008444BC">
        <w:rPr>
          <w:rFonts w:ascii="Bookman Old Style" w:eastAsia="Bookman Old Style" w:hAnsi="Bookman Old Style" w:cs="Bookman Old Style"/>
          <w:sz w:val="24"/>
          <w:szCs w:val="24"/>
          <w:lang w:val="en-US"/>
        </w:rPr>
        <w:t>:</w:t>
      </w:r>
    </w:p>
    <w:p w14:paraId="1D2834DE" w14:textId="77777777" w:rsidR="004F1254" w:rsidRPr="004E5A1F" w:rsidRDefault="004F1254" w:rsidP="004E5A1F">
      <w:pPr>
        <w:numPr>
          <w:ilvl w:val="0"/>
          <w:numId w:val="132"/>
        </w:numPr>
        <w:tabs>
          <w:tab w:val="left" w:pos="3119"/>
        </w:tabs>
        <w:spacing w:after="0" w:line="360" w:lineRule="auto"/>
        <w:ind w:left="3686" w:hanging="567"/>
        <w:jc w:val="both"/>
        <w:rPr>
          <w:rFonts w:ascii="Bookman Old Style" w:eastAsia="Bookman Old Style" w:hAnsi="Bookman Old Style" w:cs="Bookman Old Style"/>
          <w:sz w:val="24"/>
          <w:szCs w:val="24"/>
        </w:rPr>
      </w:pPr>
      <w:r w:rsidRPr="004E5A1F">
        <w:rPr>
          <w:rFonts w:ascii="Bookman Old Style" w:eastAsia="Bookman Old Style" w:hAnsi="Bookman Old Style" w:cs="Bookman Old Style"/>
          <w:sz w:val="24"/>
          <w:szCs w:val="24"/>
        </w:rPr>
        <w:t>l</w:t>
      </w:r>
      <w:r w:rsidRPr="008444BC">
        <w:rPr>
          <w:rFonts w:ascii="Bookman Old Style" w:eastAsia="Bookman Old Style" w:hAnsi="Bookman Old Style" w:cs="Bookman Old Style"/>
          <w:sz w:val="24"/>
          <w:szCs w:val="24"/>
        </w:rPr>
        <w:t xml:space="preserve">aporan triwulan I disampaikan </w:t>
      </w:r>
      <w:r w:rsidRPr="004E5A1F">
        <w:rPr>
          <w:rFonts w:ascii="Bookman Old Style" w:eastAsia="Bookman Old Style" w:hAnsi="Bookman Old Style" w:cs="Bookman Old Style"/>
          <w:sz w:val="24"/>
          <w:szCs w:val="24"/>
        </w:rPr>
        <w:t xml:space="preserve">paling </w:t>
      </w:r>
      <w:r w:rsidRPr="008444BC">
        <w:rPr>
          <w:rFonts w:ascii="Bookman Old Style" w:eastAsia="Bookman Old Style" w:hAnsi="Bookman Old Style" w:cs="Bookman Old Style"/>
          <w:sz w:val="24"/>
          <w:szCs w:val="24"/>
        </w:rPr>
        <w:t>lambat</w:t>
      </w:r>
      <w:r w:rsidRPr="004E5A1F">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rPr>
        <w:t>tanggal 10 bulan April tahun yang bersangkutan;</w:t>
      </w:r>
    </w:p>
    <w:p w14:paraId="2A80E6C4" w14:textId="77777777" w:rsidR="004F1254" w:rsidRPr="004E5A1F" w:rsidRDefault="004F1254" w:rsidP="004E5A1F">
      <w:pPr>
        <w:numPr>
          <w:ilvl w:val="0"/>
          <w:numId w:val="132"/>
        </w:numPr>
        <w:tabs>
          <w:tab w:val="left" w:pos="3119"/>
        </w:tabs>
        <w:spacing w:after="0" w:line="360" w:lineRule="auto"/>
        <w:ind w:left="3686" w:hanging="567"/>
        <w:jc w:val="both"/>
        <w:rPr>
          <w:rFonts w:ascii="Bookman Old Style" w:eastAsia="Bookman Old Style" w:hAnsi="Bookman Old Style" w:cs="Bookman Old Style"/>
          <w:sz w:val="24"/>
          <w:szCs w:val="24"/>
        </w:rPr>
      </w:pPr>
      <w:r w:rsidRPr="004E5A1F">
        <w:rPr>
          <w:rFonts w:ascii="Bookman Old Style" w:eastAsia="Bookman Old Style" w:hAnsi="Bookman Old Style" w:cs="Bookman Old Style"/>
          <w:sz w:val="24"/>
          <w:szCs w:val="24"/>
        </w:rPr>
        <w:t>l</w:t>
      </w:r>
      <w:r w:rsidRPr="008444BC">
        <w:rPr>
          <w:rFonts w:ascii="Bookman Old Style" w:eastAsia="Bookman Old Style" w:hAnsi="Bookman Old Style" w:cs="Bookman Old Style"/>
          <w:sz w:val="24"/>
          <w:szCs w:val="24"/>
        </w:rPr>
        <w:t xml:space="preserve">aporan triwulan II disampaikan </w:t>
      </w:r>
      <w:r w:rsidRPr="004E5A1F">
        <w:rPr>
          <w:rFonts w:ascii="Bookman Old Style" w:eastAsia="Bookman Old Style" w:hAnsi="Bookman Old Style" w:cs="Bookman Old Style"/>
          <w:sz w:val="24"/>
          <w:szCs w:val="24"/>
        </w:rPr>
        <w:t xml:space="preserve">paling </w:t>
      </w:r>
      <w:r w:rsidRPr="008444BC">
        <w:rPr>
          <w:rFonts w:ascii="Bookman Old Style" w:eastAsia="Bookman Old Style" w:hAnsi="Bookman Old Style" w:cs="Bookman Old Style"/>
          <w:sz w:val="24"/>
          <w:szCs w:val="24"/>
        </w:rPr>
        <w:t>lambat tanggal 10 bulan Juli tahun yang bersangkutan;</w:t>
      </w:r>
    </w:p>
    <w:p w14:paraId="2E21B6EF" w14:textId="77777777" w:rsidR="004F1254" w:rsidRPr="004E5A1F" w:rsidRDefault="004F1254" w:rsidP="004E5A1F">
      <w:pPr>
        <w:numPr>
          <w:ilvl w:val="0"/>
          <w:numId w:val="132"/>
        </w:numPr>
        <w:tabs>
          <w:tab w:val="left" w:pos="3119"/>
        </w:tabs>
        <w:spacing w:after="0" w:line="360" w:lineRule="auto"/>
        <w:ind w:left="3686" w:hanging="567"/>
        <w:jc w:val="both"/>
        <w:rPr>
          <w:rFonts w:ascii="Bookman Old Style" w:eastAsia="Bookman Old Style" w:hAnsi="Bookman Old Style" w:cs="Bookman Old Style"/>
          <w:sz w:val="24"/>
          <w:szCs w:val="24"/>
        </w:rPr>
      </w:pPr>
      <w:r w:rsidRPr="004E5A1F">
        <w:rPr>
          <w:rFonts w:ascii="Bookman Old Style" w:eastAsia="Bookman Old Style" w:hAnsi="Bookman Old Style" w:cs="Bookman Old Style"/>
          <w:sz w:val="24"/>
          <w:szCs w:val="24"/>
        </w:rPr>
        <w:t>l</w:t>
      </w:r>
      <w:r w:rsidRPr="008444BC">
        <w:rPr>
          <w:rFonts w:ascii="Bookman Old Style" w:eastAsia="Bookman Old Style" w:hAnsi="Bookman Old Style" w:cs="Bookman Old Style"/>
          <w:sz w:val="24"/>
          <w:szCs w:val="24"/>
        </w:rPr>
        <w:t xml:space="preserve">aporan triwulan III disampaikan </w:t>
      </w:r>
      <w:r w:rsidRPr="004E5A1F">
        <w:rPr>
          <w:rFonts w:ascii="Bookman Old Style" w:eastAsia="Bookman Old Style" w:hAnsi="Bookman Old Style" w:cs="Bookman Old Style"/>
          <w:sz w:val="24"/>
          <w:szCs w:val="24"/>
        </w:rPr>
        <w:t xml:space="preserve">paling </w:t>
      </w:r>
      <w:r w:rsidRPr="008444BC">
        <w:rPr>
          <w:rFonts w:ascii="Bookman Old Style" w:eastAsia="Bookman Old Style" w:hAnsi="Bookman Old Style" w:cs="Bookman Old Style"/>
          <w:sz w:val="24"/>
          <w:szCs w:val="24"/>
        </w:rPr>
        <w:t>lambat tanggal 10 bulan Oktober tahun yang bersangkutan; dan</w:t>
      </w:r>
    </w:p>
    <w:p w14:paraId="29B59459" w14:textId="12FFBFFD" w:rsidR="004F1254" w:rsidRPr="004E5A1F" w:rsidRDefault="004F1254" w:rsidP="004E5A1F">
      <w:pPr>
        <w:numPr>
          <w:ilvl w:val="0"/>
          <w:numId w:val="132"/>
        </w:numPr>
        <w:tabs>
          <w:tab w:val="left" w:pos="3119"/>
        </w:tabs>
        <w:spacing w:after="0" w:line="360" w:lineRule="auto"/>
        <w:ind w:left="3686" w:hanging="567"/>
        <w:jc w:val="both"/>
        <w:rPr>
          <w:rFonts w:ascii="Bookman Old Style" w:eastAsia="Bookman Old Style" w:hAnsi="Bookman Old Style" w:cs="Bookman Old Style"/>
          <w:sz w:val="24"/>
          <w:szCs w:val="24"/>
        </w:rPr>
      </w:pPr>
      <w:r w:rsidRPr="004E5A1F">
        <w:rPr>
          <w:rFonts w:ascii="Bookman Old Style" w:eastAsia="Bookman Old Style" w:hAnsi="Bookman Old Style" w:cs="Bookman Old Style"/>
          <w:sz w:val="24"/>
          <w:szCs w:val="24"/>
        </w:rPr>
        <w:t>l</w:t>
      </w:r>
      <w:r w:rsidRPr="008444BC">
        <w:rPr>
          <w:rFonts w:ascii="Bookman Old Style" w:eastAsia="Bookman Old Style" w:hAnsi="Bookman Old Style" w:cs="Bookman Old Style"/>
          <w:sz w:val="24"/>
          <w:szCs w:val="24"/>
        </w:rPr>
        <w:t xml:space="preserve">aporan triwulan IV disampaikan </w:t>
      </w:r>
      <w:r w:rsidRPr="004E5A1F">
        <w:rPr>
          <w:rFonts w:ascii="Bookman Old Style" w:eastAsia="Bookman Old Style" w:hAnsi="Bookman Old Style" w:cs="Bookman Old Style"/>
          <w:sz w:val="24"/>
          <w:szCs w:val="24"/>
        </w:rPr>
        <w:t xml:space="preserve">paling </w:t>
      </w:r>
      <w:r w:rsidRPr="008444BC">
        <w:rPr>
          <w:rFonts w:ascii="Bookman Old Style" w:eastAsia="Bookman Old Style" w:hAnsi="Bookman Old Style" w:cs="Bookman Old Style"/>
          <w:sz w:val="24"/>
          <w:szCs w:val="24"/>
        </w:rPr>
        <w:t>lambat tanggal 10 bulan Januari tahun berikutnya.</w:t>
      </w:r>
    </w:p>
    <w:p w14:paraId="38EF875F" w14:textId="2D79D8DC" w:rsidR="006E20DD" w:rsidRPr="004E5A1F" w:rsidRDefault="006E20DD">
      <w:pPr>
        <w:pStyle w:val="ListParagraph"/>
        <w:numPr>
          <w:ilvl w:val="1"/>
          <w:numId w:val="9"/>
        </w:numPr>
        <w:spacing w:after="0" w:line="360" w:lineRule="auto"/>
        <w:ind w:left="3119" w:hanging="567"/>
        <w:jc w:val="both"/>
        <w:rPr>
          <w:rFonts w:ascii="Bookman Old Style" w:hAnsi="Bookman Old Style"/>
          <w:sz w:val="24"/>
          <w:szCs w:val="24"/>
        </w:rPr>
      </w:pPr>
      <w:r w:rsidRPr="008444BC">
        <w:rPr>
          <w:rFonts w:ascii="Bookman Old Style" w:eastAsia="Bookman Old Style" w:hAnsi="Bookman Old Style" w:cs="Bookman Old Style"/>
          <w:sz w:val="24"/>
          <w:szCs w:val="24"/>
        </w:rPr>
        <w:t>Format</w:t>
      </w:r>
      <w:r w:rsidRPr="008444BC">
        <w:rPr>
          <w:rFonts w:ascii="Bookman Old Style" w:eastAsia="Bookman Old Style" w:hAnsi="Bookman Old Style" w:cs="Bookman Old Style"/>
          <w:sz w:val="24"/>
          <w:szCs w:val="24"/>
          <w:lang w:val="en-US"/>
        </w:rPr>
        <w:t xml:space="preserve"> LKPM </w:t>
      </w:r>
      <w:proofErr w:type="spellStart"/>
      <w:r w:rsidRPr="008444BC">
        <w:rPr>
          <w:rFonts w:ascii="Bookman Old Style" w:eastAsia="Bookman Old Style" w:hAnsi="Bookman Old Style" w:cs="Bookman Old Style"/>
          <w:sz w:val="24"/>
          <w:szCs w:val="24"/>
          <w:lang w:val="en-US"/>
        </w:rPr>
        <w:t>sebagaimana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dimaksud</w:t>
      </w:r>
      <w:proofErr w:type="spellEnd"/>
      <w:r w:rsidRPr="008444BC">
        <w:rPr>
          <w:rFonts w:ascii="Bookman Old Style" w:eastAsia="Bookman Old Style" w:hAnsi="Bookman Old Style" w:cs="Bookman Old Style"/>
          <w:sz w:val="24"/>
          <w:szCs w:val="24"/>
          <w:lang w:val="en-US"/>
        </w:rPr>
        <w:t xml:space="preserve"> </w:t>
      </w:r>
      <w:proofErr w:type="spellStart"/>
      <w:r w:rsidR="00113FEB" w:rsidRPr="008444BC">
        <w:rPr>
          <w:rFonts w:ascii="Bookman Old Style" w:eastAsia="Bookman Old Style" w:hAnsi="Bookman Old Style" w:cs="Bookman Old Style"/>
          <w:sz w:val="24"/>
          <w:szCs w:val="24"/>
          <w:lang w:val="en-US"/>
        </w:rPr>
        <w:t>dalam</w:t>
      </w:r>
      <w:proofErr w:type="spellEnd"/>
      <w:r w:rsidR="00113FEB" w:rsidRPr="008444BC">
        <w:rPr>
          <w:rFonts w:ascii="Bookman Old Style" w:eastAsia="Bookman Old Style" w:hAnsi="Bookman Old Style" w:cs="Bookman Old Style"/>
          <w:sz w:val="24"/>
          <w:szCs w:val="24"/>
          <w:lang w:val="en-US"/>
        </w:rPr>
        <w:t xml:space="preserve"> </w:t>
      </w:r>
      <w:r w:rsidR="009A1585" w:rsidRPr="008444BC">
        <w:rPr>
          <w:rFonts w:ascii="Bookman Old Style" w:eastAsia="Bookman Old Style" w:hAnsi="Bookman Old Style" w:cs="Bookman Old Style"/>
          <w:sz w:val="24"/>
          <w:szCs w:val="24"/>
          <w:lang w:val="en-US"/>
        </w:rPr>
        <w:t xml:space="preserve">  </w:t>
      </w:r>
      <w:r w:rsidR="002417FE">
        <w:rPr>
          <w:rFonts w:ascii="Bookman Old Style" w:eastAsia="Bookman Old Style" w:hAnsi="Bookman Old Style" w:cs="Bookman Old Style"/>
          <w:sz w:val="24"/>
          <w:szCs w:val="24"/>
          <w:lang w:val="en-US"/>
        </w:rPr>
        <w:t xml:space="preserve">    </w:t>
      </w:r>
      <w:proofErr w:type="spellStart"/>
      <w:r w:rsidR="0048116F" w:rsidRPr="008444BC">
        <w:rPr>
          <w:rFonts w:ascii="Bookman Old Style" w:eastAsia="Bookman Old Style" w:hAnsi="Bookman Old Style" w:cs="Bookman Old Style"/>
          <w:sz w:val="24"/>
          <w:szCs w:val="24"/>
          <w:lang w:val="en-US"/>
        </w:rPr>
        <w:t>ayat</w:t>
      </w:r>
      <w:proofErr w:type="spellEnd"/>
      <w:r w:rsidR="0048116F" w:rsidRPr="008444BC">
        <w:rPr>
          <w:rFonts w:ascii="Bookman Old Style" w:eastAsia="Bookman Old Style" w:hAnsi="Bookman Old Style" w:cs="Bookman Old Style"/>
          <w:sz w:val="24"/>
          <w:szCs w:val="24"/>
          <w:lang w:val="en-US"/>
        </w:rPr>
        <w:t xml:space="preserve"> </w:t>
      </w:r>
      <w:r w:rsidR="0048116F" w:rsidRPr="008444BC">
        <w:rPr>
          <w:rFonts w:ascii="Bookman Old Style" w:eastAsia="Bookman Old Style" w:hAnsi="Bookman Old Style" w:cs="Bookman Old Style"/>
          <w:sz w:val="24"/>
          <w:szCs w:val="24"/>
        </w:rPr>
        <w:t xml:space="preserve">(4) </w:t>
      </w:r>
      <w:r w:rsidRPr="008444BC">
        <w:rPr>
          <w:rFonts w:ascii="Bookman Old Style" w:eastAsia="Bookman Old Style" w:hAnsi="Bookman Old Style" w:cs="Bookman Old Style"/>
          <w:sz w:val="24"/>
          <w:szCs w:val="24"/>
        </w:rPr>
        <w:t xml:space="preserve">tercantum dalam </w:t>
      </w:r>
      <w:r w:rsidRPr="008444BC">
        <w:rPr>
          <w:rFonts w:ascii="Bookman Old Style" w:eastAsia="Bookman Old Style" w:hAnsi="Bookman Old Style" w:cs="Bookman Old Style"/>
          <w:sz w:val="24"/>
          <w:szCs w:val="24"/>
          <w:lang w:val="en-US"/>
        </w:rPr>
        <w:t>La</w:t>
      </w:r>
      <w:r w:rsidRPr="008444BC">
        <w:rPr>
          <w:rFonts w:ascii="Bookman Old Style" w:eastAsia="Bookman Old Style" w:hAnsi="Bookman Old Style" w:cs="Bookman Old Style"/>
          <w:sz w:val="24"/>
          <w:szCs w:val="24"/>
        </w:rPr>
        <w:t>mpiran</w:t>
      </w:r>
      <w:r w:rsidR="00697CA0" w:rsidRPr="004E5A1F">
        <w:rPr>
          <w:rFonts w:ascii="Bookman Old Style" w:eastAsia="Bookman Old Style" w:hAnsi="Bookman Old Style" w:cs="Bookman Old Style"/>
          <w:sz w:val="24"/>
          <w:szCs w:val="24"/>
          <w:lang w:val="en-US"/>
        </w:rPr>
        <w:t xml:space="preserve"> XIV</w:t>
      </w:r>
      <w:r w:rsidRPr="008444BC">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lang w:val="en-US"/>
        </w:rPr>
        <w:t xml:space="preserve">yang </w:t>
      </w:r>
      <w:r w:rsidRPr="008444BC">
        <w:rPr>
          <w:rFonts w:ascii="Bookman Old Style" w:eastAsia="Bookman Old Style" w:hAnsi="Bookman Old Style" w:cs="Bookman Old Style"/>
          <w:sz w:val="24"/>
          <w:szCs w:val="24"/>
        </w:rPr>
        <w:t>merupakan bagian tidak terpisahkan dari Peraturan Badan ini</w:t>
      </w:r>
      <w:r w:rsidRPr="008444BC">
        <w:rPr>
          <w:rFonts w:ascii="Bookman Old Style" w:eastAsia="Bookman Old Style" w:hAnsi="Bookman Old Style" w:cs="Bookman Old Style"/>
          <w:sz w:val="24"/>
          <w:szCs w:val="24"/>
          <w:lang w:val="en-US"/>
        </w:rPr>
        <w:t>.</w:t>
      </w:r>
    </w:p>
    <w:p w14:paraId="58291849" w14:textId="77777777" w:rsidR="006E20DD" w:rsidRPr="008444BC" w:rsidRDefault="006E20DD">
      <w:pPr>
        <w:tabs>
          <w:tab w:val="left" w:pos="3119"/>
        </w:tabs>
        <w:spacing w:after="0" w:line="360" w:lineRule="auto"/>
        <w:jc w:val="both"/>
        <w:rPr>
          <w:rFonts w:ascii="Bookman Old Style" w:hAnsi="Bookman Old Style"/>
          <w:sz w:val="24"/>
          <w:szCs w:val="24"/>
        </w:rPr>
      </w:pPr>
    </w:p>
    <w:p w14:paraId="3B957B04" w14:textId="5B4A8683" w:rsidR="006E20DD" w:rsidRPr="004E5A1F" w:rsidRDefault="006E20DD">
      <w:pPr>
        <w:pStyle w:val="Heading8"/>
        <w:spacing w:before="0" w:after="0" w:line="360" w:lineRule="auto"/>
        <w:ind w:left="1985"/>
        <w:rPr>
          <w:rFonts w:eastAsia="Bookman Old Style" w:cs="Bookman Old Style"/>
          <w:color w:val="000000"/>
          <w:szCs w:val="24"/>
          <w:lang w:val="en-US"/>
        </w:rPr>
      </w:pPr>
      <w:r w:rsidRPr="008444BC">
        <w:rPr>
          <w:szCs w:val="24"/>
        </w:rPr>
        <w:lastRenderedPageBreak/>
        <w:t>Pasal</w:t>
      </w:r>
      <w:r w:rsidR="00587747" w:rsidRPr="008444BC">
        <w:rPr>
          <w:szCs w:val="24"/>
          <w:lang w:val="en-US"/>
        </w:rPr>
        <w:t xml:space="preserve"> </w:t>
      </w:r>
      <w:r w:rsidR="002319FF" w:rsidRPr="008444BC">
        <w:rPr>
          <w:szCs w:val="24"/>
          <w:lang w:val="en-US"/>
        </w:rPr>
        <w:t>3</w:t>
      </w:r>
      <w:r w:rsidR="002F2460" w:rsidRPr="008444BC">
        <w:rPr>
          <w:szCs w:val="24"/>
          <w:lang w:val="en-US"/>
        </w:rPr>
        <w:t>3</w:t>
      </w:r>
    </w:p>
    <w:p w14:paraId="709D21C4" w14:textId="675EC7ED" w:rsidR="006E20DD" w:rsidRPr="008444BC" w:rsidRDefault="006E20DD">
      <w:pPr>
        <w:numPr>
          <w:ilvl w:val="0"/>
          <w:numId w:val="104"/>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Pelaku Usaha sebagaimana dimaksud </w:t>
      </w:r>
      <w:proofErr w:type="spellStart"/>
      <w:r w:rsidRPr="008444BC">
        <w:rPr>
          <w:rFonts w:ascii="Bookman Old Style" w:eastAsia="Bookman Old Style" w:hAnsi="Bookman Old Style" w:cs="Bookman Old Style"/>
          <w:sz w:val="24"/>
          <w:szCs w:val="24"/>
          <w:lang w:val="en-US"/>
        </w:rPr>
        <w:t>dalam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Pasal</w:t>
      </w:r>
      <w:proofErr w:type="spellEnd"/>
      <w:r w:rsidRPr="008444BC">
        <w:rPr>
          <w:rFonts w:ascii="Bookman Old Style" w:eastAsia="Bookman Old Style" w:hAnsi="Bookman Old Style" w:cs="Bookman Old Style"/>
          <w:sz w:val="24"/>
          <w:szCs w:val="24"/>
          <w:lang w:val="en-US"/>
        </w:rPr>
        <w:t xml:space="preserve"> </w:t>
      </w:r>
      <w:r w:rsidR="00E466FA" w:rsidRPr="004E5A1F">
        <w:rPr>
          <w:rFonts w:ascii="Bookman Old Style" w:eastAsia="Bookman Old Style" w:hAnsi="Bookman Old Style" w:cs="Bookman Old Style"/>
          <w:sz w:val="24"/>
          <w:szCs w:val="24"/>
          <w:lang w:val="en-US"/>
        </w:rPr>
        <w:t>3</w:t>
      </w:r>
      <w:r w:rsidR="002F2460" w:rsidRPr="004E5A1F">
        <w:rPr>
          <w:rFonts w:ascii="Bookman Old Style" w:eastAsia="Bookman Old Style" w:hAnsi="Bookman Old Style" w:cs="Bookman Old Style"/>
          <w:sz w:val="24"/>
          <w:szCs w:val="24"/>
          <w:lang w:val="en-US"/>
        </w:rPr>
        <w:t>2</w:t>
      </w:r>
      <w:r w:rsidRPr="008444BC">
        <w:rPr>
          <w:rFonts w:ascii="Bookman Old Style" w:eastAsia="Bookman Old Style" w:hAnsi="Bookman Old Style" w:cs="Bookman Old Style"/>
          <w:sz w:val="24"/>
          <w:szCs w:val="24"/>
        </w:rPr>
        <w:t xml:space="preserve"> ayat (</w:t>
      </w:r>
      <w:r w:rsidR="00581D30" w:rsidRPr="008444BC">
        <w:rPr>
          <w:rFonts w:ascii="Bookman Old Style" w:eastAsia="Bookman Old Style" w:hAnsi="Bookman Old Style" w:cs="Bookman Old Style"/>
          <w:sz w:val="24"/>
          <w:szCs w:val="24"/>
          <w:lang w:val="en-US"/>
        </w:rPr>
        <w:t>4</w:t>
      </w:r>
      <w:r w:rsidRPr="008444BC">
        <w:rPr>
          <w:rFonts w:ascii="Bookman Old Style" w:eastAsia="Bookman Old Style" w:hAnsi="Bookman Old Style" w:cs="Bookman Old Style"/>
          <w:sz w:val="24"/>
          <w:szCs w:val="24"/>
        </w:rPr>
        <w:t>)</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huruf</w:t>
      </w:r>
      <w:proofErr w:type="spellEnd"/>
      <w:r w:rsidRPr="008444BC">
        <w:rPr>
          <w:rFonts w:ascii="Bookman Old Style" w:eastAsia="Bookman Old Style" w:hAnsi="Bookman Old Style" w:cs="Bookman Old Style"/>
          <w:sz w:val="24"/>
          <w:szCs w:val="24"/>
          <w:lang w:val="en-US"/>
        </w:rPr>
        <w:t xml:space="preserve"> a</w:t>
      </w:r>
      <w:r w:rsidRPr="008444BC">
        <w:rPr>
          <w:rFonts w:ascii="Bookman Old Style" w:eastAsia="Bookman Old Style" w:hAnsi="Bookman Old Style" w:cs="Bookman Old Style"/>
          <w:sz w:val="24"/>
          <w:szCs w:val="24"/>
        </w:rPr>
        <w:t xml:space="preserve"> memiliki kewajiban menyampaikan LKPM pertama kali, dengan ketentuan sebagai berikut:</w:t>
      </w:r>
    </w:p>
    <w:p w14:paraId="572549D2" w14:textId="712FF91E" w:rsidR="006E20DD" w:rsidRPr="004E5A1F" w:rsidRDefault="006E20DD">
      <w:pPr>
        <w:numPr>
          <w:ilvl w:val="0"/>
          <w:numId w:val="43"/>
        </w:numPr>
        <w:spacing w:after="0" w:line="360" w:lineRule="auto"/>
        <w:ind w:left="3119" w:hanging="599"/>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Perizinan Berusaha </w:t>
      </w:r>
      <w:proofErr w:type="spellStart"/>
      <w:r w:rsidR="00A16740" w:rsidRPr="008444BC">
        <w:rPr>
          <w:rFonts w:ascii="Bookman Old Style" w:eastAsia="Bookman Old Style" w:hAnsi="Bookman Old Style" w:cs="Bookman Old Style"/>
          <w:sz w:val="24"/>
          <w:szCs w:val="24"/>
          <w:lang w:val="en-US"/>
        </w:rPr>
        <w:t>Berbasis</w:t>
      </w:r>
      <w:proofErr w:type="spellEnd"/>
      <w:r w:rsidR="00A16740" w:rsidRPr="008444BC">
        <w:rPr>
          <w:rFonts w:ascii="Bookman Old Style" w:eastAsia="Bookman Old Style" w:hAnsi="Bookman Old Style" w:cs="Bookman Old Style"/>
          <w:sz w:val="24"/>
          <w:szCs w:val="24"/>
          <w:lang w:val="en-US"/>
        </w:rPr>
        <w:t xml:space="preserve"> </w:t>
      </w:r>
      <w:proofErr w:type="spellStart"/>
      <w:r w:rsidR="00A16740" w:rsidRPr="008444BC">
        <w:rPr>
          <w:rFonts w:ascii="Bookman Old Style" w:eastAsia="Bookman Old Style" w:hAnsi="Bookman Old Style" w:cs="Bookman Old Style"/>
          <w:sz w:val="24"/>
          <w:szCs w:val="24"/>
          <w:lang w:val="en-US"/>
        </w:rPr>
        <w:t>Risiko</w:t>
      </w:r>
      <w:proofErr w:type="spellEnd"/>
      <w:r w:rsidR="00A16740"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yang diterbitkan pada</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rentang</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waktu</w:t>
      </w:r>
      <w:proofErr w:type="spellEnd"/>
      <w:r w:rsidRPr="008444BC">
        <w:rPr>
          <w:rFonts w:ascii="Bookman Old Style" w:eastAsia="Bookman Old Style" w:hAnsi="Bookman Old Style" w:cs="Bookman Old Style"/>
          <w:sz w:val="24"/>
          <w:szCs w:val="24"/>
        </w:rPr>
        <w:t xml:space="preserve"> </w:t>
      </w:r>
      <w:r w:rsidR="00276B30" w:rsidRPr="008444BC">
        <w:rPr>
          <w:rFonts w:ascii="Bookman Old Style" w:eastAsia="Bookman Old Style" w:hAnsi="Bookman Old Style" w:cs="Bookman Old Style"/>
          <w:sz w:val="24"/>
          <w:szCs w:val="24"/>
          <w:lang w:val="en-US"/>
        </w:rPr>
        <w:t>6</w:t>
      </w:r>
      <w:r w:rsidRPr="008444BC">
        <w:rPr>
          <w:rFonts w:ascii="Bookman Old Style" w:eastAsia="Bookman Old Style" w:hAnsi="Bookman Old Style" w:cs="Bookman Old Style"/>
          <w:sz w:val="24"/>
          <w:szCs w:val="24"/>
        </w:rPr>
        <w:t xml:space="preserve"> (</w:t>
      </w:r>
      <w:proofErr w:type="spellStart"/>
      <w:r w:rsidR="00276B30" w:rsidRPr="008444BC">
        <w:rPr>
          <w:rFonts w:ascii="Bookman Old Style" w:eastAsia="Bookman Old Style" w:hAnsi="Bookman Old Style" w:cs="Bookman Old Style"/>
          <w:sz w:val="24"/>
          <w:szCs w:val="24"/>
          <w:lang w:val="en-US"/>
        </w:rPr>
        <w:t>enam</w:t>
      </w:r>
      <w:proofErr w:type="spellEnd"/>
      <w:r w:rsidRPr="008444BC">
        <w:rPr>
          <w:rFonts w:ascii="Bookman Old Style" w:eastAsia="Bookman Old Style" w:hAnsi="Bookman Old Style" w:cs="Bookman Old Style"/>
          <w:sz w:val="24"/>
          <w:szCs w:val="24"/>
        </w:rPr>
        <w:t xml:space="preserve">) bulan pertama periode </w:t>
      </w:r>
      <w:r w:rsidRPr="008444BC">
        <w:rPr>
          <w:rFonts w:ascii="Bookman Old Style" w:eastAsia="Bookman Old Style" w:hAnsi="Bookman Old Style" w:cs="Bookman Old Style"/>
          <w:sz w:val="24"/>
          <w:szCs w:val="24"/>
          <w:lang w:val="en-US"/>
        </w:rPr>
        <w:t>semester</w:t>
      </w:r>
      <w:r w:rsidRPr="008444BC">
        <w:rPr>
          <w:rFonts w:ascii="Bookman Old Style" w:eastAsia="Bookman Old Style" w:hAnsi="Bookman Old Style" w:cs="Bookman Old Style"/>
          <w:sz w:val="24"/>
          <w:szCs w:val="24"/>
        </w:rPr>
        <w:t xml:space="preserve"> memiliki kewajiban penyampaian LKPM pertama kali pada periode </w:t>
      </w:r>
      <w:r w:rsidRPr="008444BC">
        <w:rPr>
          <w:rFonts w:ascii="Bookman Old Style" w:eastAsia="Bookman Old Style" w:hAnsi="Bookman Old Style" w:cs="Bookman Old Style"/>
          <w:sz w:val="24"/>
          <w:szCs w:val="24"/>
          <w:lang w:val="en-US"/>
        </w:rPr>
        <w:t>semester</w:t>
      </w:r>
      <w:r w:rsidRPr="008444BC">
        <w:rPr>
          <w:rFonts w:ascii="Bookman Old Style" w:eastAsia="Bookman Old Style" w:hAnsi="Bookman Old Style" w:cs="Bookman Old Style"/>
          <w:sz w:val="24"/>
          <w:szCs w:val="24"/>
        </w:rPr>
        <w:t xml:space="preserve"> yang sesuai dengan tanggal penerbitan Perizinan Berusaha</w:t>
      </w:r>
      <w:r w:rsidR="00A16740" w:rsidRPr="008444BC">
        <w:rPr>
          <w:rFonts w:ascii="Bookman Old Style" w:eastAsia="Bookman Old Style" w:hAnsi="Bookman Old Style" w:cs="Bookman Old Style"/>
          <w:sz w:val="24"/>
          <w:szCs w:val="24"/>
          <w:lang w:val="en-US"/>
        </w:rPr>
        <w:t xml:space="preserve"> </w:t>
      </w:r>
      <w:proofErr w:type="spellStart"/>
      <w:r w:rsidR="00A16740" w:rsidRPr="008444BC">
        <w:rPr>
          <w:rFonts w:ascii="Bookman Old Style" w:eastAsia="Bookman Old Style" w:hAnsi="Bookman Old Style" w:cs="Bookman Old Style"/>
          <w:sz w:val="24"/>
          <w:szCs w:val="24"/>
          <w:lang w:val="en-US"/>
        </w:rPr>
        <w:t>Berbasis</w:t>
      </w:r>
      <w:proofErr w:type="spellEnd"/>
      <w:r w:rsidR="00A16740" w:rsidRPr="008444BC">
        <w:rPr>
          <w:rFonts w:ascii="Bookman Old Style" w:eastAsia="Bookman Old Style" w:hAnsi="Bookman Old Style" w:cs="Bookman Old Style"/>
          <w:sz w:val="24"/>
          <w:szCs w:val="24"/>
          <w:lang w:val="en-US"/>
        </w:rPr>
        <w:t xml:space="preserve"> </w:t>
      </w:r>
      <w:proofErr w:type="spellStart"/>
      <w:r w:rsidR="00A16740" w:rsidRPr="008444BC">
        <w:rPr>
          <w:rFonts w:ascii="Bookman Old Style" w:eastAsia="Bookman Old Style" w:hAnsi="Bookman Old Style" w:cs="Bookman Old Style"/>
          <w:sz w:val="24"/>
          <w:szCs w:val="24"/>
          <w:lang w:val="en-US"/>
        </w:rPr>
        <w:t>Risiko</w:t>
      </w:r>
      <w:proofErr w:type="spellEnd"/>
      <w:r w:rsidRPr="008444BC">
        <w:rPr>
          <w:rFonts w:ascii="Bookman Old Style" w:eastAsia="Bookman Old Style" w:hAnsi="Bookman Old Style" w:cs="Bookman Old Style"/>
          <w:sz w:val="24"/>
          <w:szCs w:val="24"/>
        </w:rPr>
        <w:t>; atau</w:t>
      </w:r>
    </w:p>
    <w:p w14:paraId="4C8DF39A" w14:textId="767EEA98" w:rsidR="006E20DD" w:rsidRPr="008444BC" w:rsidRDefault="006E20DD">
      <w:pPr>
        <w:numPr>
          <w:ilvl w:val="0"/>
          <w:numId w:val="43"/>
        </w:numPr>
        <w:spacing w:after="0" w:line="360" w:lineRule="auto"/>
        <w:ind w:left="3119" w:hanging="599"/>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Perizinan Berusaha </w:t>
      </w:r>
      <w:proofErr w:type="spellStart"/>
      <w:r w:rsidR="00A16740" w:rsidRPr="008444BC">
        <w:rPr>
          <w:rFonts w:ascii="Bookman Old Style" w:eastAsia="Bookman Old Style" w:hAnsi="Bookman Old Style" w:cs="Bookman Old Style"/>
          <w:sz w:val="24"/>
          <w:szCs w:val="24"/>
          <w:lang w:val="en-US"/>
        </w:rPr>
        <w:t>Berbasis</w:t>
      </w:r>
      <w:proofErr w:type="spellEnd"/>
      <w:r w:rsidR="00A16740" w:rsidRPr="008444BC">
        <w:rPr>
          <w:rFonts w:ascii="Bookman Old Style" w:eastAsia="Bookman Old Style" w:hAnsi="Bookman Old Style" w:cs="Bookman Old Style"/>
          <w:sz w:val="24"/>
          <w:szCs w:val="24"/>
          <w:lang w:val="en-US"/>
        </w:rPr>
        <w:t xml:space="preserve"> </w:t>
      </w:r>
      <w:proofErr w:type="spellStart"/>
      <w:r w:rsidR="00A16740" w:rsidRPr="008444BC">
        <w:rPr>
          <w:rFonts w:ascii="Bookman Old Style" w:eastAsia="Bookman Old Style" w:hAnsi="Bookman Old Style" w:cs="Bookman Old Style"/>
          <w:sz w:val="24"/>
          <w:szCs w:val="24"/>
          <w:lang w:val="en-US"/>
        </w:rPr>
        <w:t>Risiko</w:t>
      </w:r>
      <w:proofErr w:type="spellEnd"/>
      <w:r w:rsidR="00A16740"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 xml:space="preserve">yang diterbitkan pada bulan </w:t>
      </w:r>
      <w:proofErr w:type="spellStart"/>
      <w:r w:rsidRPr="008444BC">
        <w:rPr>
          <w:rFonts w:ascii="Bookman Old Style" w:eastAsia="Bookman Old Style" w:hAnsi="Bookman Old Style" w:cs="Bookman Old Style"/>
          <w:sz w:val="24"/>
          <w:szCs w:val="24"/>
          <w:lang w:val="en-US"/>
        </w:rPr>
        <w:t>ke</w:t>
      </w:r>
      <w:r w:rsidR="00276B30" w:rsidRPr="008444BC">
        <w:rPr>
          <w:rFonts w:ascii="Bookman Old Style" w:eastAsia="Bookman Old Style" w:hAnsi="Bookman Old Style" w:cs="Bookman Old Style"/>
          <w:sz w:val="24"/>
          <w:szCs w:val="24"/>
          <w:lang w:val="en-US"/>
        </w:rPr>
        <w:t>tujuh</w:t>
      </w:r>
      <w:proofErr w:type="spellEnd"/>
      <w:r w:rsidRPr="008444BC">
        <w:rPr>
          <w:rFonts w:ascii="Bookman Old Style" w:eastAsia="Bookman Old Style" w:hAnsi="Bookman Old Style" w:cs="Bookman Old Style"/>
          <w:sz w:val="24"/>
          <w:szCs w:val="24"/>
        </w:rPr>
        <w:t xml:space="preserve"> periode </w:t>
      </w:r>
      <w:r w:rsidRPr="008444BC">
        <w:rPr>
          <w:rFonts w:ascii="Bookman Old Style" w:eastAsia="Bookman Old Style" w:hAnsi="Bookman Old Style" w:cs="Bookman Old Style"/>
          <w:sz w:val="24"/>
          <w:szCs w:val="24"/>
          <w:lang w:val="en-US"/>
        </w:rPr>
        <w:t>semester</w:t>
      </w:r>
      <w:r w:rsidRPr="008444BC">
        <w:rPr>
          <w:rFonts w:ascii="Bookman Old Style" w:eastAsia="Bookman Old Style" w:hAnsi="Bookman Old Style" w:cs="Bookman Old Style"/>
          <w:sz w:val="24"/>
          <w:szCs w:val="24"/>
        </w:rPr>
        <w:t xml:space="preserve"> yang sesuai dengan tanggal penerbitan Perizinan Berusaha, memiliki kewajiban penyampaian LKPM pertama kali pada periode </w:t>
      </w:r>
      <w:r w:rsidRPr="008444BC">
        <w:rPr>
          <w:rFonts w:ascii="Bookman Old Style" w:eastAsia="Bookman Old Style" w:hAnsi="Bookman Old Style" w:cs="Bookman Old Style"/>
          <w:sz w:val="24"/>
          <w:szCs w:val="24"/>
          <w:lang w:val="en-US"/>
        </w:rPr>
        <w:t>semester</w:t>
      </w:r>
      <w:r w:rsidRPr="008444BC">
        <w:rPr>
          <w:rFonts w:ascii="Bookman Old Style" w:eastAsia="Bookman Old Style" w:hAnsi="Bookman Old Style" w:cs="Bookman Old Style"/>
          <w:sz w:val="24"/>
          <w:szCs w:val="24"/>
        </w:rPr>
        <w:t xml:space="preserve"> berikutnya.</w:t>
      </w:r>
    </w:p>
    <w:p w14:paraId="7CC72D83" w14:textId="0B5BF7D8" w:rsidR="006E20DD" w:rsidRPr="008444BC" w:rsidRDefault="006E20DD">
      <w:pPr>
        <w:numPr>
          <w:ilvl w:val="0"/>
          <w:numId w:val="104"/>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Pelaku Usaha sebagaimana dimaksud dalam Pasal </w:t>
      </w:r>
      <w:r w:rsidR="00E466FA" w:rsidRPr="008444BC">
        <w:rPr>
          <w:rFonts w:ascii="Bookman Old Style" w:eastAsia="Bookman Old Style" w:hAnsi="Bookman Old Style" w:cs="Bookman Old Style"/>
          <w:sz w:val="24"/>
          <w:szCs w:val="24"/>
          <w:lang w:val="en-US"/>
        </w:rPr>
        <w:t>3</w:t>
      </w:r>
      <w:r w:rsidR="002F2460" w:rsidRPr="008444BC">
        <w:rPr>
          <w:rFonts w:ascii="Bookman Old Style" w:eastAsia="Bookman Old Style" w:hAnsi="Bookman Old Style" w:cs="Bookman Old Style"/>
          <w:sz w:val="24"/>
          <w:szCs w:val="24"/>
          <w:lang w:val="en-US"/>
        </w:rPr>
        <w:t>2</w:t>
      </w:r>
      <w:r w:rsidRPr="008444BC">
        <w:rPr>
          <w:rFonts w:ascii="Bookman Old Style" w:eastAsia="Bookman Old Style" w:hAnsi="Bookman Old Style" w:cs="Bookman Old Style"/>
          <w:sz w:val="24"/>
          <w:szCs w:val="24"/>
        </w:rPr>
        <w:t xml:space="preserve"> ayat (</w:t>
      </w:r>
      <w:r w:rsidR="00581D30" w:rsidRPr="004E5A1F">
        <w:rPr>
          <w:rFonts w:ascii="Bookman Old Style" w:eastAsia="Bookman Old Style" w:hAnsi="Bookman Old Style" w:cs="Bookman Old Style"/>
          <w:sz w:val="24"/>
          <w:szCs w:val="24"/>
        </w:rPr>
        <w:t>4</w:t>
      </w:r>
      <w:r w:rsidRPr="008444BC">
        <w:rPr>
          <w:rFonts w:ascii="Bookman Old Style" w:eastAsia="Bookman Old Style" w:hAnsi="Bookman Old Style" w:cs="Bookman Old Style"/>
          <w:sz w:val="24"/>
          <w:szCs w:val="24"/>
        </w:rPr>
        <w:t>)</w:t>
      </w:r>
      <w:r w:rsidR="00581D30" w:rsidRPr="008444BC">
        <w:rPr>
          <w:rFonts w:ascii="Bookman Old Style" w:eastAsia="Bookman Old Style" w:hAnsi="Bookman Old Style" w:cs="Bookman Old Style"/>
          <w:sz w:val="24"/>
          <w:szCs w:val="24"/>
        </w:rPr>
        <w:t xml:space="preserve"> huruf b</w:t>
      </w:r>
      <w:r w:rsidR="00B6698C" w:rsidRPr="004E5A1F">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rPr>
        <w:t>memiliki kewajiban menyampaikan LKPM pertama kali, dengan ketentuan sebagai berikut:</w:t>
      </w:r>
    </w:p>
    <w:p w14:paraId="002A013D" w14:textId="444755DB" w:rsidR="006E20DD" w:rsidRPr="008444BC" w:rsidRDefault="006E20DD">
      <w:pPr>
        <w:numPr>
          <w:ilvl w:val="0"/>
          <w:numId w:val="97"/>
        </w:numPr>
        <w:tabs>
          <w:tab w:val="left" w:pos="3119"/>
        </w:tabs>
        <w:spacing w:after="0" w:line="360" w:lineRule="auto"/>
        <w:ind w:left="3150" w:hanging="630"/>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Perizinan Berusaha </w:t>
      </w:r>
      <w:proofErr w:type="spellStart"/>
      <w:r w:rsidR="00A16740" w:rsidRPr="008444BC">
        <w:rPr>
          <w:rFonts w:ascii="Bookman Old Style" w:eastAsia="Bookman Old Style" w:hAnsi="Bookman Old Style" w:cs="Bookman Old Style"/>
          <w:sz w:val="24"/>
          <w:szCs w:val="24"/>
          <w:lang w:val="en-US"/>
        </w:rPr>
        <w:t>Berbasis</w:t>
      </w:r>
      <w:proofErr w:type="spellEnd"/>
      <w:r w:rsidR="00A16740" w:rsidRPr="008444BC">
        <w:rPr>
          <w:rFonts w:ascii="Bookman Old Style" w:eastAsia="Bookman Old Style" w:hAnsi="Bookman Old Style" w:cs="Bookman Old Style"/>
          <w:sz w:val="24"/>
          <w:szCs w:val="24"/>
          <w:lang w:val="en-US"/>
        </w:rPr>
        <w:t xml:space="preserve"> </w:t>
      </w:r>
      <w:proofErr w:type="spellStart"/>
      <w:r w:rsidR="00A16740" w:rsidRPr="008444BC">
        <w:rPr>
          <w:rFonts w:ascii="Bookman Old Style" w:eastAsia="Bookman Old Style" w:hAnsi="Bookman Old Style" w:cs="Bookman Old Style"/>
          <w:sz w:val="24"/>
          <w:szCs w:val="24"/>
          <w:lang w:val="en-US"/>
        </w:rPr>
        <w:t>Risiko</w:t>
      </w:r>
      <w:proofErr w:type="spellEnd"/>
      <w:r w:rsidR="00A16740"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yang diterbitkan pada</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rentang</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waktu</w:t>
      </w:r>
      <w:proofErr w:type="spellEnd"/>
      <w:r w:rsidRPr="008444BC">
        <w:rPr>
          <w:rFonts w:ascii="Bookman Old Style" w:eastAsia="Bookman Old Style" w:hAnsi="Bookman Old Style" w:cs="Bookman Old Style"/>
          <w:sz w:val="24"/>
          <w:szCs w:val="24"/>
        </w:rPr>
        <w:t xml:space="preserve"> </w:t>
      </w:r>
      <w:r w:rsidR="00276B30" w:rsidRPr="008444BC">
        <w:rPr>
          <w:rFonts w:ascii="Bookman Old Style" w:eastAsia="Bookman Old Style" w:hAnsi="Bookman Old Style" w:cs="Bookman Old Style"/>
          <w:sz w:val="24"/>
          <w:szCs w:val="24"/>
          <w:lang w:val="en-US"/>
        </w:rPr>
        <w:t>3</w:t>
      </w:r>
      <w:r w:rsidRPr="008444BC">
        <w:rPr>
          <w:rFonts w:ascii="Bookman Old Style" w:eastAsia="Bookman Old Style" w:hAnsi="Bookman Old Style" w:cs="Bookman Old Style"/>
          <w:sz w:val="24"/>
          <w:szCs w:val="24"/>
        </w:rPr>
        <w:t xml:space="preserve"> (</w:t>
      </w:r>
      <w:proofErr w:type="spellStart"/>
      <w:r w:rsidR="00276B30" w:rsidRPr="008444BC">
        <w:rPr>
          <w:rFonts w:ascii="Bookman Old Style" w:eastAsia="Bookman Old Style" w:hAnsi="Bookman Old Style" w:cs="Bookman Old Style"/>
          <w:sz w:val="24"/>
          <w:szCs w:val="24"/>
          <w:lang w:val="en-US"/>
        </w:rPr>
        <w:t>tiga</w:t>
      </w:r>
      <w:proofErr w:type="spellEnd"/>
      <w:r w:rsidRPr="008444BC">
        <w:rPr>
          <w:rFonts w:ascii="Bookman Old Style" w:eastAsia="Bookman Old Style" w:hAnsi="Bookman Old Style" w:cs="Bookman Old Style"/>
          <w:sz w:val="24"/>
          <w:szCs w:val="24"/>
        </w:rPr>
        <w:t>) bulan pertama periode triwulan memiliki kewajiban penyampaian LKPM pertama kali pada periode triwulan yang sesuai dengan tanggal penerbitan Perizinan Berusaha</w:t>
      </w:r>
      <w:r w:rsidR="00A16740" w:rsidRPr="008444BC">
        <w:rPr>
          <w:rFonts w:ascii="Bookman Old Style" w:eastAsia="Bookman Old Style" w:hAnsi="Bookman Old Style" w:cs="Bookman Old Style"/>
          <w:sz w:val="24"/>
          <w:szCs w:val="24"/>
          <w:lang w:val="en-US"/>
        </w:rPr>
        <w:t xml:space="preserve"> </w:t>
      </w:r>
      <w:proofErr w:type="spellStart"/>
      <w:r w:rsidR="00A16740" w:rsidRPr="008444BC">
        <w:rPr>
          <w:rFonts w:ascii="Bookman Old Style" w:eastAsia="Bookman Old Style" w:hAnsi="Bookman Old Style" w:cs="Bookman Old Style"/>
          <w:sz w:val="24"/>
          <w:szCs w:val="24"/>
          <w:lang w:val="en-US"/>
        </w:rPr>
        <w:t>Berbasis</w:t>
      </w:r>
      <w:proofErr w:type="spellEnd"/>
      <w:r w:rsidR="00A16740" w:rsidRPr="008444BC">
        <w:rPr>
          <w:rFonts w:ascii="Bookman Old Style" w:eastAsia="Bookman Old Style" w:hAnsi="Bookman Old Style" w:cs="Bookman Old Style"/>
          <w:sz w:val="24"/>
          <w:szCs w:val="24"/>
          <w:lang w:val="en-US"/>
        </w:rPr>
        <w:t xml:space="preserve"> </w:t>
      </w:r>
      <w:proofErr w:type="spellStart"/>
      <w:r w:rsidR="00A16740" w:rsidRPr="008444BC">
        <w:rPr>
          <w:rFonts w:ascii="Bookman Old Style" w:eastAsia="Bookman Old Style" w:hAnsi="Bookman Old Style" w:cs="Bookman Old Style"/>
          <w:sz w:val="24"/>
          <w:szCs w:val="24"/>
          <w:lang w:val="en-US"/>
        </w:rPr>
        <w:t>Risiko</w:t>
      </w:r>
      <w:proofErr w:type="spellEnd"/>
      <w:r w:rsidRPr="008444BC">
        <w:rPr>
          <w:rFonts w:ascii="Bookman Old Style" w:eastAsia="Bookman Old Style" w:hAnsi="Bookman Old Style" w:cs="Bookman Old Style"/>
          <w:sz w:val="24"/>
          <w:szCs w:val="24"/>
        </w:rPr>
        <w:t>; atau</w:t>
      </w:r>
    </w:p>
    <w:p w14:paraId="667E445E" w14:textId="7FB57A7C" w:rsidR="006E20DD" w:rsidRPr="008444BC" w:rsidRDefault="006E20DD">
      <w:pPr>
        <w:numPr>
          <w:ilvl w:val="0"/>
          <w:numId w:val="97"/>
        </w:numPr>
        <w:tabs>
          <w:tab w:val="left" w:pos="3119"/>
        </w:tabs>
        <w:spacing w:after="0" w:line="360" w:lineRule="auto"/>
        <w:ind w:left="3150" w:hanging="630"/>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Perizinan Berusaha </w:t>
      </w:r>
      <w:proofErr w:type="spellStart"/>
      <w:r w:rsidR="00A16740" w:rsidRPr="008444BC">
        <w:rPr>
          <w:rFonts w:ascii="Bookman Old Style" w:eastAsia="Bookman Old Style" w:hAnsi="Bookman Old Style" w:cs="Bookman Old Style"/>
          <w:sz w:val="24"/>
          <w:szCs w:val="24"/>
          <w:lang w:val="en-US"/>
        </w:rPr>
        <w:t>Berbasis</w:t>
      </w:r>
      <w:proofErr w:type="spellEnd"/>
      <w:r w:rsidR="00A16740" w:rsidRPr="008444BC">
        <w:rPr>
          <w:rFonts w:ascii="Bookman Old Style" w:eastAsia="Bookman Old Style" w:hAnsi="Bookman Old Style" w:cs="Bookman Old Style"/>
          <w:sz w:val="24"/>
          <w:szCs w:val="24"/>
          <w:lang w:val="en-US"/>
        </w:rPr>
        <w:t xml:space="preserve"> </w:t>
      </w:r>
      <w:proofErr w:type="spellStart"/>
      <w:r w:rsidR="00A16740" w:rsidRPr="008444BC">
        <w:rPr>
          <w:rFonts w:ascii="Bookman Old Style" w:eastAsia="Bookman Old Style" w:hAnsi="Bookman Old Style" w:cs="Bookman Old Style"/>
          <w:sz w:val="24"/>
          <w:szCs w:val="24"/>
          <w:lang w:val="en-US"/>
        </w:rPr>
        <w:t>Risiko</w:t>
      </w:r>
      <w:proofErr w:type="spellEnd"/>
      <w:r w:rsidR="00A16740"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yang diterbitkan pada bulan ke</w:t>
      </w:r>
      <w:proofErr w:type="spellStart"/>
      <w:r w:rsidR="00276B30" w:rsidRPr="008444BC">
        <w:rPr>
          <w:rFonts w:ascii="Bookman Old Style" w:eastAsia="Bookman Old Style" w:hAnsi="Bookman Old Style" w:cs="Bookman Old Style"/>
          <w:sz w:val="24"/>
          <w:szCs w:val="24"/>
          <w:lang w:val="en-US"/>
        </w:rPr>
        <w:t>empat</w:t>
      </w:r>
      <w:proofErr w:type="spellEnd"/>
      <w:r w:rsidRPr="008444BC">
        <w:rPr>
          <w:rFonts w:ascii="Bookman Old Style" w:eastAsia="Bookman Old Style" w:hAnsi="Bookman Old Style" w:cs="Bookman Old Style"/>
          <w:sz w:val="24"/>
          <w:szCs w:val="24"/>
        </w:rPr>
        <w:t xml:space="preserve"> periode triwulan yang sesuai dengan tanggal penerbitan Perizinan Berusaha</w:t>
      </w:r>
      <w:r w:rsidR="00A16740" w:rsidRPr="008444BC">
        <w:rPr>
          <w:rFonts w:ascii="Bookman Old Style" w:eastAsia="Bookman Old Style" w:hAnsi="Bookman Old Style" w:cs="Bookman Old Style"/>
          <w:sz w:val="24"/>
          <w:szCs w:val="24"/>
          <w:lang w:val="en-US"/>
        </w:rPr>
        <w:t xml:space="preserve"> </w:t>
      </w:r>
      <w:proofErr w:type="spellStart"/>
      <w:r w:rsidR="00A16740" w:rsidRPr="008444BC">
        <w:rPr>
          <w:rFonts w:ascii="Bookman Old Style" w:eastAsia="Bookman Old Style" w:hAnsi="Bookman Old Style" w:cs="Bookman Old Style"/>
          <w:sz w:val="24"/>
          <w:szCs w:val="24"/>
          <w:lang w:val="en-US"/>
        </w:rPr>
        <w:t>Berbasis</w:t>
      </w:r>
      <w:proofErr w:type="spellEnd"/>
      <w:r w:rsidR="00A16740" w:rsidRPr="008444BC">
        <w:rPr>
          <w:rFonts w:ascii="Bookman Old Style" w:eastAsia="Bookman Old Style" w:hAnsi="Bookman Old Style" w:cs="Bookman Old Style"/>
          <w:sz w:val="24"/>
          <w:szCs w:val="24"/>
          <w:lang w:val="en-US"/>
        </w:rPr>
        <w:t xml:space="preserve"> </w:t>
      </w:r>
      <w:proofErr w:type="spellStart"/>
      <w:r w:rsidR="00A16740" w:rsidRPr="008444BC">
        <w:rPr>
          <w:rFonts w:ascii="Bookman Old Style" w:eastAsia="Bookman Old Style" w:hAnsi="Bookman Old Style" w:cs="Bookman Old Style"/>
          <w:sz w:val="24"/>
          <w:szCs w:val="24"/>
          <w:lang w:val="en-US"/>
        </w:rPr>
        <w:t>Risiko</w:t>
      </w:r>
      <w:proofErr w:type="spellEnd"/>
      <w:r w:rsidRPr="008444BC">
        <w:rPr>
          <w:rFonts w:ascii="Bookman Old Style" w:eastAsia="Bookman Old Style" w:hAnsi="Bookman Old Style" w:cs="Bookman Old Style"/>
          <w:sz w:val="24"/>
          <w:szCs w:val="24"/>
        </w:rPr>
        <w:t>, memiliki kewajiban penyampaian LKPM pertama kali pada periode triwulan berikutnya</w:t>
      </w:r>
      <w:r w:rsidRPr="008444BC">
        <w:rPr>
          <w:rFonts w:ascii="Bookman Old Style" w:eastAsia="Bookman Old Style" w:hAnsi="Bookman Old Style" w:cs="Bookman Old Style"/>
          <w:sz w:val="24"/>
          <w:szCs w:val="24"/>
          <w:lang w:val="en-US"/>
        </w:rPr>
        <w:t>.</w:t>
      </w:r>
    </w:p>
    <w:p w14:paraId="2CDE4C89" w14:textId="77777777" w:rsidR="006E20DD" w:rsidRPr="008444BC" w:rsidRDefault="006E20DD">
      <w:pPr>
        <w:spacing w:after="0" w:line="360" w:lineRule="auto"/>
        <w:ind w:left="2552"/>
        <w:jc w:val="both"/>
        <w:rPr>
          <w:rFonts w:ascii="Bookman Old Style" w:hAnsi="Bookman Old Style"/>
          <w:sz w:val="24"/>
          <w:szCs w:val="24"/>
        </w:rPr>
      </w:pPr>
    </w:p>
    <w:p w14:paraId="672AF344" w14:textId="163EA914" w:rsidR="006E20DD" w:rsidRPr="004E5A1F" w:rsidRDefault="006E20DD">
      <w:pPr>
        <w:pStyle w:val="Heading8"/>
        <w:spacing w:before="0" w:after="0" w:line="360" w:lineRule="auto"/>
        <w:ind w:left="1985"/>
        <w:rPr>
          <w:rFonts w:eastAsia="Bookman Old Style" w:cs="Bookman Old Style"/>
          <w:color w:val="000000"/>
          <w:szCs w:val="24"/>
          <w:lang w:val="en-US"/>
        </w:rPr>
      </w:pPr>
      <w:r w:rsidRPr="008444BC">
        <w:rPr>
          <w:szCs w:val="24"/>
        </w:rPr>
        <w:t xml:space="preserve">Pasal </w:t>
      </w:r>
      <w:r w:rsidR="002F2460" w:rsidRPr="004E5A1F">
        <w:rPr>
          <w:szCs w:val="24"/>
          <w:lang w:val="en-US"/>
        </w:rPr>
        <w:t>34</w:t>
      </w:r>
    </w:p>
    <w:p w14:paraId="75C36D30" w14:textId="7CE9309D" w:rsidR="006E20DD" w:rsidRPr="008444BC" w:rsidRDefault="006E20DD" w:rsidP="004E5A1F">
      <w:pPr>
        <w:numPr>
          <w:ilvl w:val="0"/>
          <w:numId w:val="32"/>
        </w:numPr>
        <w:spacing w:after="0" w:line="360" w:lineRule="auto"/>
        <w:ind w:left="2552" w:hanging="572"/>
        <w:jc w:val="both"/>
        <w:rPr>
          <w:rFonts w:ascii="Bookman Old Style" w:hAnsi="Bookman Old Style"/>
          <w:sz w:val="24"/>
          <w:szCs w:val="24"/>
        </w:rPr>
      </w:pP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Usaha yang siap atau telah berproduksi/</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beroperasi komersial wajib menyatakan siap</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atau</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telah</w:t>
      </w:r>
      <w:proofErr w:type="spellEnd"/>
      <w:r w:rsidRPr="008444BC">
        <w:rPr>
          <w:rFonts w:ascii="Bookman Old Style" w:eastAsia="Bookman Old Style" w:hAnsi="Bookman Old Style" w:cs="Bookman Old Style"/>
          <w:sz w:val="24"/>
          <w:szCs w:val="24"/>
        </w:rPr>
        <w:t xml:space="preserve"> berproduksi/beroperasi komersial secara daring melalui </w:t>
      </w:r>
      <w:r w:rsidR="001167FB"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istem OSS.</w:t>
      </w:r>
    </w:p>
    <w:p w14:paraId="719CEA86" w14:textId="77777777" w:rsidR="007D6BEC" w:rsidRPr="008444BC" w:rsidRDefault="007D6BEC" w:rsidP="004E5A1F">
      <w:pPr>
        <w:numPr>
          <w:ilvl w:val="0"/>
          <w:numId w:val="32"/>
        </w:numPr>
        <w:spacing w:after="0" w:line="360" w:lineRule="auto"/>
        <w:ind w:left="2552" w:hanging="572"/>
        <w:jc w:val="both"/>
        <w:rPr>
          <w:rFonts w:ascii="Bookman Old Style" w:hAnsi="Bookman Old Style"/>
          <w:sz w:val="24"/>
          <w:szCs w:val="24"/>
        </w:rPr>
      </w:pPr>
      <w:r w:rsidRPr="008444BC">
        <w:rPr>
          <w:rFonts w:ascii="Bookman Old Style" w:eastAsia="Bookman Old Style" w:hAnsi="Bookman Old Style" w:cs="Bookman Old Style"/>
          <w:sz w:val="24"/>
          <w:szCs w:val="24"/>
        </w:rPr>
        <w:lastRenderedPageBreak/>
        <w:t>Pelaku</w:t>
      </w:r>
      <w:r w:rsidRPr="008444BC">
        <w:rPr>
          <w:rFonts w:ascii="Bookman Old Style" w:eastAsia="Bookman Old Style" w:hAnsi="Bookman Old Style" w:cs="Bookman Old Style"/>
          <w:sz w:val="24"/>
          <w:szCs w:val="24"/>
          <w:lang w:val="en-US"/>
        </w:rPr>
        <w:t xml:space="preserve"> Usaha </w:t>
      </w:r>
      <w:proofErr w:type="spellStart"/>
      <w:r w:rsidRPr="008444BC">
        <w:rPr>
          <w:rFonts w:ascii="Bookman Old Style" w:eastAsia="Bookman Old Style" w:hAnsi="Bookman Old Style" w:cs="Bookman Old Style"/>
          <w:sz w:val="24"/>
          <w:szCs w:val="24"/>
          <w:lang w:val="en-US"/>
        </w:rPr>
        <w:t>sebagaimana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dimaksud</w:t>
      </w:r>
      <w:proofErr w:type="spellEnd"/>
      <w:r w:rsidRPr="008444BC">
        <w:rPr>
          <w:rFonts w:ascii="Bookman Old Style" w:eastAsia="Bookman Old Style" w:hAnsi="Bookman Old Style" w:cs="Bookman Old Style"/>
          <w:sz w:val="24"/>
          <w:szCs w:val="24"/>
          <w:lang w:val="en-US"/>
        </w:rPr>
        <w:t xml:space="preserve"> pada </w:t>
      </w:r>
      <w:proofErr w:type="spellStart"/>
      <w:r w:rsidRPr="008444BC">
        <w:rPr>
          <w:rFonts w:ascii="Bookman Old Style" w:eastAsia="Bookman Old Style" w:hAnsi="Bookman Old Style" w:cs="Bookman Old Style"/>
          <w:sz w:val="24"/>
          <w:szCs w:val="24"/>
          <w:lang w:val="en-US"/>
        </w:rPr>
        <w:t>ayat</w:t>
      </w:r>
      <w:proofErr w:type="spellEnd"/>
      <w:r w:rsidRPr="008444BC">
        <w:rPr>
          <w:rFonts w:ascii="Bookman Old Style" w:eastAsia="Bookman Old Style" w:hAnsi="Bookman Old Style" w:cs="Bookman Old Style"/>
          <w:sz w:val="24"/>
          <w:szCs w:val="24"/>
          <w:lang w:val="en-US"/>
        </w:rPr>
        <w:t xml:space="preserve"> (1) </w:t>
      </w:r>
      <w:proofErr w:type="spellStart"/>
      <w:r w:rsidRPr="008444BC">
        <w:rPr>
          <w:rFonts w:ascii="Bookman Old Style" w:eastAsia="Bookman Old Style" w:hAnsi="Bookman Old Style" w:cs="Bookman Old Style"/>
          <w:sz w:val="24"/>
          <w:szCs w:val="24"/>
          <w:lang w:val="en-US"/>
        </w:rPr>
        <w:t>wajib</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memenuhi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ketentuan</w:t>
      </w:r>
      <w:proofErr w:type="spellEnd"/>
      <w:r w:rsidRPr="008444BC">
        <w:rPr>
          <w:rFonts w:ascii="Bookman Old Style" w:eastAsia="Bookman Old Style" w:hAnsi="Bookman Old Style" w:cs="Bookman Old Style"/>
          <w:sz w:val="24"/>
          <w:szCs w:val="24"/>
          <w:lang w:val="en-US"/>
        </w:rPr>
        <w:t xml:space="preserve"> minimum </w:t>
      </w:r>
      <w:proofErr w:type="spellStart"/>
      <w:r w:rsidRPr="008444BC">
        <w:rPr>
          <w:rFonts w:ascii="Bookman Old Style" w:eastAsia="Bookman Old Style" w:hAnsi="Bookman Old Style" w:cs="Bookman Old Style"/>
          <w:sz w:val="24"/>
          <w:szCs w:val="24"/>
          <w:lang w:val="en-US"/>
        </w:rPr>
        <w:t>realisasi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Penanaman</w:t>
      </w:r>
      <w:proofErr w:type="spellEnd"/>
      <w:r w:rsidRPr="008444BC">
        <w:rPr>
          <w:rFonts w:ascii="Bookman Old Style" w:eastAsia="Bookman Old Style" w:hAnsi="Bookman Old Style" w:cs="Bookman Old Style"/>
          <w:sz w:val="24"/>
          <w:szCs w:val="24"/>
          <w:lang w:val="en-US"/>
        </w:rPr>
        <w:t xml:space="preserve"> Modal </w:t>
      </w:r>
      <w:proofErr w:type="spellStart"/>
      <w:r w:rsidRPr="008444BC">
        <w:rPr>
          <w:rFonts w:ascii="Bookman Old Style" w:eastAsia="Bookman Old Style" w:hAnsi="Bookman Old Style" w:cs="Bookman Old Style"/>
          <w:sz w:val="24"/>
          <w:szCs w:val="24"/>
          <w:lang w:val="en-US"/>
        </w:rPr>
        <w:t>sesuai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dengan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ketentuan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peraturan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perundang-undangan</w:t>
      </w:r>
      <w:proofErr w:type="spellEnd"/>
      <w:r w:rsidRPr="008444BC">
        <w:rPr>
          <w:rFonts w:ascii="Bookman Old Style" w:eastAsia="Bookman Old Style" w:hAnsi="Bookman Old Style" w:cs="Bookman Old Style"/>
          <w:sz w:val="24"/>
          <w:szCs w:val="24"/>
          <w:lang w:val="en-US"/>
        </w:rPr>
        <w:t xml:space="preserve">. </w:t>
      </w:r>
    </w:p>
    <w:p w14:paraId="6540C372" w14:textId="18722A75" w:rsidR="006E20DD" w:rsidRPr="004E5A1F" w:rsidRDefault="006E20DD" w:rsidP="004E5A1F">
      <w:pPr>
        <w:numPr>
          <w:ilvl w:val="0"/>
          <w:numId w:val="32"/>
        </w:numPr>
        <w:spacing w:after="0" w:line="360" w:lineRule="auto"/>
        <w:ind w:left="2552" w:hanging="572"/>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Format pernyataan siap </w:t>
      </w:r>
      <w:proofErr w:type="spellStart"/>
      <w:r w:rsidR="00606707" w:rsidRPr="008444BC">
        <w:rPr>
          <w:rFonts w:ascii="Bookman Old Style" w:eastAsia="Bookman Old Style" w:hAnsi="Bookman Old Style" w:cs="Bookman Old Style"/>
          <w:sz w:val="24"/>
          <w:szCs w:val="24"/>
          <w:lang w:val="en-US"/>
        </w:rPr>
        <w:t>operasional</w:t>
      </w:r>
      <w:proofErr w:type="spellEnd"/>
      <w:r w:rsidR="00606707" w:rsidRPr="008444BC">
        <w:rPr>
          <w:rFonts w:ascii="Bookman Old Style" w:eastAsia="Bookman Old Style" w:hAnsi="Bookman Old Style" w:cs="Bookman Old Style"/>
          <w:sz w:val="24"/>
          <w:szCs w:val="24"/>
          <w:lang w:val="en-US"/>
        </w:rPr>
        <w:t xml:space="preserve"> dan/</w:t>
      </w:r>
      <w:proofErr w:type="spellStart"/>
      <w:r w:rsidR="00606707" w:rsidRPr="008444BC">
        <w:rPr>
          <w:rFonts w:ascii="Bookman Old Style" w:eastAsia="Bookman Old Style" w:hAnsi="Bookman Old Style" w:cs="Bookman Old Style"/>
          <w:sz w:val="24"/>
          <w:szCs w:val="24"/>
          <w:lang w:val="en-US"/>
        </w:rPr>
        <w:t>atau</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komersial sebagaimana dimaksud pada ayat (1) tercantum dalam Lampiran</w:t>
      </w:r>
      <w:r w:rsidR="00697CA0" w:rsidRPr="004E5A1F">
        <w:rPr>
          <w:rFonts w:ascii="Bookman Old Style" w:eastAsia="Bookman Old Style" w:hAnsi="Bookman Old Style" w:cs="Bookman Old Style"/>
          <w:sz w:val="24"/>
          <w:szCs w:val="24"/>
          <w:lang w:val="en-US"/>
        </w:rPr>
        <w:t xml:space="preserve"> XV</w:t>
      </w:r>
      <w:r w:rsidRPr="008444BC">
        <w:rPr>
          <w:rFonts w:ascii="Bookman Old Style" w:eastAsia="Bookman Old Style" w:hAnsi="Bookman Old Style" w:cs="Bookman Old Style"/>
          <w:sz w:val="24"/>
          <w:szCs w:val="24"/>
        </w:rPr>
        <w:t xml:space="preserve"> yang merupakan bagian tidak terpisahkan dari Peraturan Badan ini.</w:t>
      </w:r>
      <w:r w:rsidRPr="008444BC">
        <w:rPr>
          <w:rFonts w:ascii="Bookman Old Style" w:eastAsia="Bookman Old Style" w:hAnsi="Bookman Old Style" w:cs="Bookman Old Style"/>
          <w:sz w:val="24"/>
          <w:szCs w:val="24"/>
          <w:lang w:val="en-AU"/>
        </w:rPr>
        <w:t xml:space="preserve"> </w:t>
      </w:r>
    </w:p>
    <w:p w14:paraId="3545E602" w14:textId="084E6FC1" w:rsidR="006E20DD" w:rsidRPr="004E5A1F" w:rsidRDefault="006E20DD" w:rsidP="004E5A1F">
      <w:pPr>
        <w:numPr>
          <w:ilvl w:val="0"/>
          <w:numId w:val="32"/>
        </w:numPr>
        <w:spacing w:after="0" w:line="360" w:lineRule="auto"/>
        <w:ind w:left="2552" w:hanging="572"/>
        <w:jc w:val="both"/>
        <w:rPr>
          <w:rFonts w:ascii="Bookman Old Style" w:hAnsi="Bookman Old Style"/>
          <w:sz w:val="24"/>
          <w:szCs w:val="24"/>
        </w:rPr>
      </w:pPr>
      <w:r w:rsidRPr="008444BC">
        <w:rPr>
          <w:rFonts w:ascii="Bookman Old Style" w:eastAsia="Bookman Old Style" w:hAnsi="Bookman Old Style" w:cs="Bookman Old Style"/>
          <w:sz w:val="24"/>
          <w:szCs w:val="24"/>
        </w:rPr>
        <w:t>Pelaku Usaha PMDN yang telah membuat pernyataan sebagaimana dimaksud pada ayat (</w:t>
      </w:r>
      <w:r w:rsidR="007D6BEC" w:rsidRPr="004E5A1F">
        <w:rPr>
          <w:rFonts w:ascii="Bookman Old Style" w:eastAsia="Bookman Old Style" w:hAnsi="Bookman Old Style" w:cs="Bookman Old Style"/>
          <w:sz w:val="24"/>
          <w:szCs w:val="24"/>
        </w:rPr>
        <w:t>3</w:t>
      </w:r>
      <w:r w:rsidRPr="008444BC">
        <w:rPr>
          <w:rFonts w:ascii="Bookman Old Style" w:eastAsia="Bookman Old Style" w:hAnsi="Bookman Old Style" w:cs="Bookman Old Style"/>
          <w:sz w:val="24"/>
          <w:szCs w:val="24"/>
        </w:rPr>
        <w:t xml:space="preserve">) dan menjalankan kegiatan usaha di luar wilayah Indonesia menyampaikan informasi terkait kegiatan usaha tersebut secara daring melalui </w:t>
      </w:r>
      <w:r w:rsidR="001167FB"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istem OSS.</w:t>
      </w:r>
    </w:p>
    <w:p w14:paraId="5595A73B" w14:textId="6CEE6581" w:rsidR="006E20DD" w:rsidRPr="008444BC" w:rsidRDefault="006E20DD" w:rsidP="004E5A1F">
      <w:pPr>
        <w:numPr>
          <w:ilvl w:val="0"/>
          <w:numId w:val="32"/>
        </w:numPr>
        <w:spacing w:after="0" w:line="360" w:lineRule="auto"/>
        <w:ind w:left="2552" w:hanging="572"/>
        <w:jc w:val="both"/>
        <w:rPr>
          <w:rFonts w:ascii="Bookman Old Style" w:hAnsi="Bookman Old Style"/>
          <w:sz w:val="24"/>
          <w:szCs w:val="24"/>
        </w:rPr>
      </w:pPr>
      <w:proofErr w:type="spellStart"/>
      <w:r w:rsidRPr="008444BC">
        <w:rPr>
          <w:rFonts w:ascii="Bookman Old Style" w:eastAsia="Bookman Old Style" w:hAnsi="Bookman Old Style" w:cs="Bookman Old Style"/>
          <w:sz w:val="24"/>
          <w:szCs w:val="24"/>
          <w:lang w:val="en-US"/>
        </w:rPr>
        <w:t>Informasi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terkait</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kegiatan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usaha</w:t>
      </w:r>
      <w:proofErr w:type="spellEnd"/>
      <w:r w:rsidR="00A40A13" w:rsidRPr="008444BC">
        <w:rPr>
          <w:rFonts w:ascii="Bookman Old Style" w:eastAsia="Bookman Old Style" w:hAnsi="Bookman Old Style" w:cs="Bookman Old Style"/>
          <w:sz w:val="24"/>
          <w:szCs w:val="24"/>
          <w:lang w:val="en-US"/>
        </w:rPr>
        <w:t xml:space="preserve"> </w:t>
      </w:r>
      <w:r w:rsidR="00A40A13" w:rsidRPr="008444BC">
        <w:rPr>
          <w:rFonts w:ascii="Bookman Old Style" w:eastAsia="Bookman Old Style" w:hAnsi="Bookman Old Style" w:cs="Bookman Old Style"/>
          <w:sz w:val="24"/>
          <w:szCs w:val="24"/>
        </w:rPr>
        <w:t>di luar wilayah Indonesia</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sebagaimana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dimaksud</w:t>
      </w:r>
      <w:proofErr w:type="spellEnd"/>
      <w:r w:rsidRPr="008444BC">
        <w:rPr>
          <w:rFonts w:ascii="Bookman Old Style" w:eastAsia="Bookman Old Style" w:hAnsi="Bookman Old Style" w:cs="Bookman Old Style"/>
          <w:sz w:val="24"/>
          <w:szCs w:val="24"/>
          <w:lang w:val="en-US"/>
        </w:rPr>
        <w:t xml:space="preserve"> pada </w:t>
      </w:r>
      <w:proofErr w:type="spellStart"/>
      <w:r w:rsidRPr="008444BC">
        <w:rPr>
          <w:rFonts w:ascii="Bookman Old Style" w:eastAsia="Bookman Old Style" w:hAnsi="Bookman Old Style" w:cs="Bookman Old Style"/>
          <w:sz w:val="24"/>
          <w:szCs w:val="24"/>
          <w:lang w:val="en-US"/>
        </w:rPr>
        <w:t>ayat</w:t>
      </w:r>
      <w:proofErr w:type="spellEnd"/>
      <w:r w:rsidRPr="008444BC">
        <w:rPr>
          <w:rFonts w:ascii="Bookman Old Style" w:eastAsia="Bookman Old Style" w:hAnsi="Bookman Old Style" w:cs="Bookman Old Style"/>
          <w:sz w:val="24"/>
          <w:szCs w:val="24"/>
          <w:lang w:val="en-US"/>
        </w:rPr>
        <w:t xml:space="preserve"> (4)</w:t>
      </w:r>
      <w:r w:rsidRPr="008444BC">
        <w:rPr>
          <w:rFonts w:ascii="Bookman Old Style" w:eastAsia="Bookman Old Style" w:hAnsi="Bookman Old Style" w:cs="Bookman Old Style"/>
          <w:sz w:val="24"/>
          <w:szCs w:val="24"/>
        </w:rPr>
        <w:t xml:space="preserve"> paling sedikit memuat: </w:t>
      </w:r>
    </w:p>
    <w:p w14:paraId="693D52DE" w14:textId="77777777" w:rsidR="006E20DD" w:rsidRPr="008444BC" w:rsidRDefault="006E20DD">
      <w:pPr>
        <w:pStyle w:val="ListParagraph"/>
        <w:numPr>
          <w:ilvl w:val="1"/>
          <w:numId w:val="32"/>
        </w:numPr>
        <w:spacing w:after="0" w:line="360" w:lineRule="auto"/>
        <w:ind w:left="3119" w:hanging="567"/>
        <w:jc w:val="both"/>
        <w:rPr>
          <w:rFonts w:ascii="Bookman Old Style" w:hAnsi="Bookman Old Style"/>
          <w:sz w:val="24"/>
          <w:szCs w:val="24"/>
          <w:lang w:val="en-ID"/>
        </w:rPr>
      </w:pPr>
      <w:proofErr w:type="spellStart"/>
      <w:r w:rsidRPr="008444BC">
        <w:rPr>
          <w:rFonts w:ascii="Bookman Old Style" w:hAnsi="Bookman Old Style"/>
          <w:sz w:val="24"/>
          <w:szCs w:val="24"/>
          <w:lang w:val="en-ID"/>
        </w:rPr>
        <w:t>nama</w:t>
      </w:r>
      <w:proofErr w:type="spellEnd"/>
      <w:r w:rsidRPr="008444BC">
        <w:rPr>
          <w:rFonts w:ascii="Bookman Old Style" w:hAnsi="Bookman Old Style"/>
          <w:sz w:val="24"/>
          <w:szCs w:val="24"/>
          <w:lang w:val="en-ID"/>
        </w:rPr>
        <w:t xml:space="preserve"> </w:t>
      </w:r>
      <w:proofErr w:type="spellStart"/>
      <w:r w:rsidRPr="008444BC">
        <w:rPr>
          <w:rFonts w:ascii="Bookman Old Style" w:hAnsi="Bookman Old Style"/>
          <w:sz w:val="24"/>
          <w:szCs w:val="24"/>
          <w:lang w:val="en-ID"/>
        </w:rPr>
        <w:t>perusahaan</w:t>
      </w:r>
      <w:proofErr w:type="spellEnd"/>
      <w:r w:rsidRPr="008444BC">
        <w:rPr>
          <w:rFonts w:ascii="Bookman Old Style" w:hAnsi="Bookman Old Style"/>
          <w:sz w:val="24"/>
          <w:szCs w:val="24"/>
          <w:lang w:val="en-ID"/>
        </w:rPr>
        <w:t xml:space="preserve"> yang </w:t>
      </w:r>
      <w:proofErr w:type="spellStart"/>
      <w:r w:rsidRPr="008444BC">
        <w:rPr>
          <w:rFonts w:ascii="Bookman Old Style" w:hAnsi="Bookman Old Style"/>
          <w:sz w:val="24"/>
          <w:szCs w:val="24"/>
          <w:lang w:val="en-ID"/>
        </w:rPr>
        <w:t>berlokasi</w:t>
      </w:r>
      <w:proofErr w:type="spellEnd"/>
      <w:r w:rsidRPr="008444BC">
        <w:rPr>
          <w:rFonts w:ascii="Bookman Old Style" w:hAnsi="Bookman Old Style"/>
          <w:sz w:val="24"/>
          <w:szCs w:val="24"/>
          <w:lang w:val="en-ID"/>
        </w:rPr>
        <w:t xml:space="preserve"> di </w:t>
      </w:r>
      <w:proofErr w:type="spellStart"/>
      <w:r w:rsidRPr="008444BC">
        <w:rPr>
          <w:rFonts w:ascii="Bookman Old Style" w:hAnsi="Bookman Old Style"/>
          <w:sz w:val="24"/>
          <w:szCs w:val="24"/>
          <w:lang w:val="en-ID"/>
        </w:rPr>
        <w:t>luar</w:t>
      </w:r>
      <w:proofErr w:type="spellEnd"/>
      <w:r w:rsidRPr="008444BC">
        <w:rPr>
          <w:rFonts w:ascii="Bookman Old Style" w:hAnsi="Bookman Old Style"/>
          <w:sz w:val="24"/>
          <w:szCs w:val="24"/>
          <w:lang w:val="en-ID"/>
        </w:rPr>
        <w:t xml:space="preserve"> </w:t>
      </w:r>
      <w:proofErr w:type="spellStart"/>
      <w:r w:rsidRPr="008444BC">
        <w:rPr>
          <w:rFonts w:ascii="Bookman Old Style" w:hAnsi="Bookman Old Style"/>
          <w:sz w:val="24"/>
          <w:szCs w:val="24"/>
          <w:lang w:val="en-ID"/>
        </w:rPr>
        <w:t>wilayah</w:t>
      </w:r>
      <w:proofErr w:type="spellEnd"/>
      <w:r w:rsidRPr="008444BC">
        <w:rPr>
          <w:rFonts w:ascii="Bookman Old Style" w:hAnsi="Bookman Old Style"/>
          <w:sz w:val="24"/>
          <w:szCs w:val="24"/>
          <w:lang w:val="en-ID"/>
        </w:rPr>
        <w:t xml:space="preserve"> Indonesia;</w:t>
      </w:r>
    </w:p>
    <w:p w14:paraId="70A0FB4B" w14:textId="77777777" w:rsidR="006E20DD" w:rsidRPr="008444BC" w:rsidRDefault="006E20DD">
      <w:pPr>
        <w:pStyle w:val="ListParagraph"/>
        <w:numPr>
          <w:ilvl w:val="1"/>
          <w:numId w:val="32"/>
        </w:numPr>
        <w:spacing w:after="0" w:line="360" w:lineRule="auto"/>
        <w:ind w:left="3119" w:hanging="567"/>
        <w:jc w:val="both"/>
        <w:rPr>
          <w:rFonts w:ascii="Bookman Old Style" w:hAnsi="Bookman Old Style"/>
          <w:sz w:val="24"/>
          <w:szCs w:val="24"/>
          <w:lang w:val="en-ID"/>
        </w:rPr>
      </w:pPr>
      <w:proofErr w:type="spellStart"/>
      <w:r w:rsidRPr="008444BC">
        <w:rPr>
          <w:rFonts w:ascii="Bookman Old Style" w:hAnsi="Bookman Old Style"/>
          <w:sz w:val="24"/>
          <w:szCs w:val="24"/>
          <w:lang w:val="en-ID"/>
        </w:rPr>
        <w:t>lokasi</w:t>
      </w:r>
      <w:proofErr w:type="spellEnd"/>
      <w:r w:rsidRPr="008444BC">
        <w:rPr>
          <w:rFonts w:ascii="Bookman Old Style" w:hAnsi="Bookman Old Style"/>
          <w:sz w:val="24"/>
          <w:szCs w:val="24"/>
          <w:lang w:val="en-ID"/>
        </w:rPr>
        <w:t>/negara;</w:t>
      </w:r>
    </w:p>
    <w:p w14:paraId="6AD5549E" w14:textId="77777777" w:rsidR="006E20DD" w:rsidRPr="008444BC" w:rsidRDefault="006E20DD">
      <w:pPr>
        <w:pStyle w:val="ListParagraph"/>
        <w:numPr>
          <w:ilvl w:val="1"/>
          <w:numId w:val="32"/>
        </w:numPr>
        <w:spacing w:after="0" w:line="360" w:lineRule="auto"/>
        <w:ind w:left="3119" w:hanging="567"/>
        <w:jc w:val="both"/>
        <w:rPr>
          <w:rFonts w:ascii="Bookman Old Style" w:hAnsi="Bookman Old Style"/>
          <w:sz w:val="24"/>
          <w:szCs w:val="24"/>
          <w:lang w:val="en-ID"/>
        </w:rPr>
      </w:pPr>
      <w:proofErr w:type="spellStart"/>
      <w:r w:rsidRPr="008444BC">
        <w:rPr>
          <w:rFonts w:ascii="Bookman Old Style" w:hAnsi="Bookman Old Style"/>
          <w:sz w:val="24"/>
          <w:szCs w:val="24"/>
          <w:lang w:val="en-ID"/>
        </w:rPr>
        <w:t>bidang</w:t>
      </w:r>
      <w:proofErr w:type="spellEnd"/>
      <w:r w:rsidRPr="008444BC">
        <w:rPr>
          <w:rFonts w:ascii="Bookman Old Style" w:hAnsi="Bookman Old Style"/>
          <w:sz w:val="24"/>
          <w:szCs w:val="24"/>
          <w:lang w:val="en-ID"/>
        </w:rPr>
        <w:t xml:space="preserve"> </w:t>
      </w:r>
      <w:proofErr w:type="spellStart"/>
      <w:r w:rsidRPr="008444BC">
        <w:rPr>
          <w:rFonts w:ascii="Bookman Old Style" w:hAnsi="Bookman Old Style"/>
          <w:sz w:val="24"/>
          <w:szCs w:val="24"/>
          <w:lang w:val="en-ID"/>
        </w:rPr>
        <w:t>usaha</w:t>
      </w:r>
      <w:proofErr w:type="spellEnd"/>
      <w:r w:rsidRPr="008444BC">
        <w:rPr>
          <w:rFonts w:ascii="Bookman Old Style" w:hAnsi="Bookman Old Style"/>
          <w:sz w:val="24"/>
          <w:szCs w:val="24"/>
          <w:lang w:val="en-ID"/>
        </w:rPr>
        <w:t xml:space="preserve"> yang </w:t>
      </w:r>
      <w:proofErr w:type="spellStart"/>
      <w:r w:rsidRPr="008444BC">
        <w:rPr>
          <w:rFonts w:ascii="Bookman Old Style" w:hAnsi="Bookman Old Style"/>
          <w:sz w:val="24"/>
          <w:szCs w:val="24"/>
          <w:lang w:val="en-ID"/>
        </w:rPr>
        <w:t>dijalankan</w:t>
      </w:r>
      <w:proofErr w:type="spellEnd"/>
      <w:r w:rsidRPr="008444BC">
        <w:rPr>
          <w:rFonts w:ascii="Bookman Old Style" w:hAnsi="Bookman Old Style"/>
          <w:sz w:val="24"/>
          <w:szCs w:val="24"/>
          <w:lang w:val="en-ID"/>
        </w:rPr>
        <w:t>; dan</w:t>
      </w:r>
    </w:p>
    <w:p w14:paraId="151C32A7" w14:textId="10B8F9B5" w:rsidR="006E20DD" w:rsidRPr="008444BC" w:rsidRDefault="006E20DD">
      <w:pPr>
        <w:pStyle w:val="ListParagraph"/>
        <w:numPr>
          <w:ilvl w:val="1"/>
          <w:numId w:val="32"/>
        </w:numPr>
        <w:spacing w:after="0" w:line="360" w:lineRule="auto"/>
        <w:ind w:left="3119" w:hanging="567"/>
        <w:jc w:val="both"/>
        <w:rPr>
          <w:rFonts w:ascii="Bookman Old Style" w:hAnsi="Bookman Old Style"/>
          <w:sz w:val="24"/>
          <w:szCs w:val="24"/>
          <w:lang w:val="en-ID"/>
        </w:rPr>
      </w:pPr>
      <w:proofErr w:type="spellStart"/>
      <w:r w:rsidRPr="008444BC">
        <w:rPr>
          <w:rFonts w:ascii="Bookman Old Style" w:hAnsi="Bookman Old Style"/>
          <w:sz w:val="24"/>
          <w:szCs w:val="24"/>
          <w:lang w:val="en-ID"/>
        </w:rPr>
        <w:t>nilai</w:t>
      </w:r>
      <w:proofErr w:type="spellEnd"/>
      <w:r w:rsidRPr="008444BC">
        <w:rPr>
          <w:rFonts w:ascii="Bookman Old Style" w:hAnsi="Bookman Old Style"/>
          <w:sz w:val="24"/>
          <w:szCs w:val="24"/>
          <w:lang w:val="en-ID"/>
        </w:rPr>
        <w:t xml:space="preserve"> </w:t>
      </w:r>
      <w:proofErr w:type="spellStart"/>
      <w:r w:rsidRPr="008444BC">
        <w:rPr>
          <w:rFonts w:ascii="Bookman Old Style" w:eastAsia="Bookman Old Style" w:hAnsi="Bookman Old Style" w:cs="Bookman Old Style"/>
          <w:sz w:val="24"/>
          <w:szCs w:val="24"/>
          <w:lang w:val="en-US"/>
        </w:rPr>
        <w:t>Penanaman</w:t>
      </w:r>
      <w:proofErr w:type="spellEnd"/>
      <w:r w:rsidRPr="008444BC">
        <w:rPr>
          <w:rFonts w:ascii="Bookman Old Style" w:eastAsia="Bookman Old Style" w:hAnsi="Bookman Old Style" w:cs="Bookman Old Style"/>
          <w:sz w:val="24"/>
          <w:szCs w:val="24"/>
          <w:lang w:val="en-US"/>
        </w:rPr>
        <w:t xml:space="preserve"> Modal </w:t>
      </w:r>
      <w:r w:rsidRPr="008444BC">
        <w:rPr>
          <w:rFonts w:ascii="Bookman Old Style" w:hAnsi="Bookman Old Style"/>
          <w:sz w:val="24"/>
          <w:szCs w:val="24"/>
          <w:lang w:val="en-ID"/>
        </w:rPr>
        <w:t xml:space="preserve">di </w:t>
      </w:r>
      <w:proofErr w:type="spellStart"/>
      <w:r w:rsidRPr="008444BC">
        <w:rPr>
          <w:rFonts w:ascii="Bookman Old Style" w:hAnsi="Bookman Old Style"/>
          <w:sz w:val="24"/>
          <w:szCs w:val="24"/>
          <w:lang w:val="en-ID"/>
        </w:rPr>
        <w:t>luar</w:t>
      </w:r>
      <w:proofErr w:type="spellEnd"/>
      <w:r w:rsidRPr="008444BC">
        <w:rPr>
          <w:rFonts w:ascii="Bookman Old Style" w:hAnsi="Bookman Old Style"/>
          <w:sz w:val="24"/>
          <w:szCs w:val="24"/>
          <w:lang w:val="en-ID"/>
        </w:rPr>
        <w:t xml:space="preserve"> negeri.</w:t>
      </w:r>
    </w:p>
    <w:p w14:paraId="0BA9A7A4" w14:textId="57F0584F" w:rsidR="00A40A13" w:rsidRPr="004E5A1F" w:rsidRDefault="00A40A13">
      <w:pPr>
        <w:numPr>
          <w:ilvl w:val="0"/>
          <w:numId w:val="32"/>
        </w:numPr>
        <w:spacing w:after="0" w:line="360" w:lineRule="auto"/>
        <w:ind w:left="2520" w:hanging="540"/>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Format pernyataan </w:t>
      </w:r>
      <w:r w:rsidR="00B41BD9" w:rsidRPr="004E5A1F">
        <w:rPr>
          <w:rFonts w:ascii="Bookman Old Style" w:hAnsi="Bookman Old Style"/>
          <w:sz w:val="24"/>
          <w:szCs w:val="24"/>
        </w:rPr>
        <w:t>Pelaku Usaha</w:t>
      </w:r>
      <w:r w:rsidR="00B41BD9" w:rsidRPr="008444BC" w:rsidDel="00B41BD9">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lang w:val="en-US"/>
        </w:rPr>
        <w:t xml:space="preserve">PMDN yang </w:t>
      </w:r>
      <w:r w:rsidRPr="008444BC">
        <w:rPr>
          <w:rFonts w:ascii="Bookman Old Style" w:eastAsia="Bookman Old Style" w:hAnsi="Bookman Old Style" w:cs="Bookman Old Style"/>
          <w:sz w:val="24"/>
          <w:szCs w:val="24"/>
        </w:rPr>
        <w:t>menjalankan kegiatan usaha di luar wilayah Indonesia sebagaimana dimaksud pada ayat (</w:t>
      </w:r>
      <w:r w:rsidRPr="008444BC">
        <w:rPr>
          <w:rFonts w:ascii="Bookman Old Style" w:eastAsia="Bookman Old Style" w:hAnsi="Bookman Old Style" w:cs="Bookman Old Style"/>
          <w:sz w:val="24"/>
          <w:szCs w:val="24"/>
          <w:lang w:val="en-US"/>
        </w:rPr>
        <w:t>5</w:t>
      </w:r>
      <w:r w:rsidRPr="008444BC">
        <w:rPr>
          <w:rFonts w:ascii="Bookman Old Style" w:eastAsia="Bookman Old Style" w:hAnsi="Bookman Old Style" w:cs="Bookman Old Style"/>
          <w:sz w:val="24"/>
          <w:szCs w:val="24"/>
        </w:rPr>
        <w:t xml:space="preserve">) tercantum dalam </w:t>
      </w:r>
      <w:r w:rsidRPr="004E5A1F">
        <w:rPr>
          <w:rFonts w:ascii="Bookman Old Style" w:eastAsia="Bookman Old Style" w:hAnsi="Bookman Old Style" w:cs="Bookman Old Style"/>
          <w:sz w:val="24"/>
          <w:szCs w:val="24"/>
        </w:rPr>
        <w:t>Lampiran</w:t>
      </w:r>
      <w:r w:rsidR="00697CA0" w:rsidRPr="004E5A1F">
        <w:rPr>
          <w:rFonts w:ascii="Bookman Old Style" w:eastAsia="Bookman Old Style" w:hAnsi="Bookman Old Style" w:cs="Bookman Old Style"/>
          <w:sz w:val="24"/>
          <w:szCs w:val="24"/>
          <w:lang w:val="en-US"/>
        </w:rPr>
        <w:t xml:space="preserve"> XVI</w:t>
      </w:r>
      <w:r w:rsidRPr="008444BC">
        <w:rPr>
          <w:rFonts w:ascii="Bookman Old Style" w:eastAsia="Bookman Old Style" w:hAnsi="Bookman Old Style" w:cs="Bookman Old Style"/>
          <w:sz w:val="24"/>
          <w:szCs w:val="24"/>
        </w:rPr>
        <w:t xml:space="preserve"> yang merupakan bagian tidak terpisahkan dari Peraturan Badan ini.</w:t>
      </w:r>
      <w:r w:rsidRPr="008444BC">
        <w:rPr>
          <w:rFonts w:ascii="Bookman Old Style" w:eastAsia="Bookman Old Style" w:hAnsi="Bookman Old Style" w:cs="Bookman Old Style"/>
          <w:sz w:val="24"/>
          <w:szCs w:val="24"/>
          <w:lang w:val="en-AU"/>
        </w:rPr>
        <w:t xml:space="preserve"> </w:t>
      </w:r>
    </w:p>
    <w:p w14:paraId="75CFF0E1" w14:textId="77777777" w:rsidR="006E20DD" w:rsidRPr="008444BC" w:rsidRDefault="006E20DD">
      <w:pPr>
        <w:spacing w:after="0" w:line="360" w:lineRule="auto"/>
        <w:jc w:val="both"/>
        <w:rPr>
          <w:rFonts w:ascii="Bookman Old Style" w:hAnsi="Bookman Old Style"/>
          <w:sz w:val="24"/>
          <w:szCs w:val="24"/>
        </w:rPr>
      </w:pPr>
    </w:p>
    <w:p w14:paraId="4558DB21" w14:textId="623ABC1A" w:rsidR="006E20DD" w:rsidRPr="004E5A1F" w:rsidRDefault="006E20DD">
      <w:pPr>
        <w:pStyle w:val="Heading8"/>
        <w:spacing w:before="0" w:after="0" w:line="360" w:lineRule="auto"/>
        <w:ind w:left="1985"/>
        <w:rPr>
          <w:rFonts w:eastAsia="Bookman Old Style" w:cs="Bookman Old Style"/>
          <w:color w:val="000000"/>
          <w:szCs w:val="24"/>
          <w:lang w:val="en-US"/>
        </w:rPr>
      </w:pPr>
      <w:r w:rsidRPr="008444BC">
        <w:rPr>
          <w:szCs w:val="24"/>
        </w:rPr>
        <w:t xml:space="preserve">Pasal </w:t>
      </w:r>
      <w:r w:rsidR="002319FF" w:rsidRPr="004E5A1F">
        <w:rPr>
          <w:szCs w:val="24"/>
          <w:lang w:val="en-US"/>
        </w:rPr>
        <w:t>3</w:t>
      </w:r>
      <w:r w:rsidR="002F2460" w:rsidRPr="004E5A1F">
        <w:rPr>
          <w:szCs w:val="24"/>
          <w:lang w:val="en-US"/>
        </w:rPr>
        <w:t>5</w:t>
      </w:r>
    </w:p>
    <w:p w14:paraId="45CFE344" w14:textId="56BE34D6" w:rsidR="003C63E5" w:rsidRPr="004E5A1F" w:rsidRDefault="003C63E5">
      <w:pPr>
        <w:numPr>
          <w:ilvl w:val="0"/>
          <w:numId w:val="55"/>
        </w:numPr>
        <w:spacing w:after="0" w:line="360" w:lineRule="auto"/>
        <w:ind w:left="2552" w:hanging="567"/>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Verifikasi dan evaluasi </w:t>
      </w:r>
      <w:r w:rsidRPr="004E5A1F">
        <w:rPr>
          <w:rFonts w:ascii="Bookman Old Style" w:eastAsia="Bookman Old Style" w:hAnsi="Bookman Old Style" w:cs="Bookman Old Style"/>
          <w:sz w:val="24"/>
          <w:szCs w:val="24"/>
        </w:rPr>
        <w:t xml:space="preserve">sebagaimana dimaksud dalam Pasal </w:t>
      </w:r>
      <w:r w:rsidR="00CA03C1" w:rsidRPr="004E5A1F">
        <w:rPr>
          <w:rFonts w:ascii="Bookman Old Style" w:eastAsia="Bookman Old Style" w:hAnsi="Bookman Old Style" w:cs="Bookman Old Style"/>
          <w:sz w:val="24"/>
          <w:szCs w:val="24"/>
          <w:lang w:val="en-US"/>
        </w:rPr>
        <w:t>3</w:t>
      </w:r>
      <w:r w:rsidR="002F2460" w:rsidRPr="004E5A1F">
        <w:rPr>
          <w:rFonts w:ascii="Bookman Old Style" w:eastAsia="Bookman Old Style" w:hAnsi="Bookman Old Style" w:cs="Bookman Old Style"/>
          <w:sz w:val="24"/>
          <w:szCs w:val="24"/>
          <w:lang w:val="en-US"/>
        </w:rPr>
        <w:t>1</w:t>
      </w:r>
      <w:r w:rsidRPr="004E5A1F">
        <w:rPr>
          <w:rFonts w:ascii="Bookman Old Style" w:eastAsia="Bookman Old Style" w:hAnsi="Bookman Old Style" w:cs="Bookman Old Style"/>
          <w:sz w:val="24"/>
          <w:szCs w:val="24"/>
        </w:rPr>
        <w:t xml:space="preserve"> ayat (2) </w:t>
      </w:r>
      <w:r w:rsidRPr="008444BC">
        <w:rPr>
          <w:rFonts w:ascii="Bookman Old Style" w:eastAsia="Bookman Old Style" w:hAnsi="Bookman Old Style" w:cs="Bookman Old Style"/>
          <w:sz w:val="24"/>
          <w:szCs w:val="24"/>
        </w:rPr>
        <w:t>dilakukan</w:t>
      </w:r>
      <w:r w:rsidRPr="008444BC">
        <w:rPr>
          <w:rFonts w:ascii="Bookman Old Style" w:hAnsi="Bookman Old Style"/>
          <w:sz w:val="24"/>
          <w:szCs w:val="24"/>
        </w:rPr>
        <w:t xml:space="preserve"> </w:t>
      </w:r>
      <w:r w:rsidR="00E22E13" w:rsidRPr="008444BC">
        <w:rPr>
          <w:rFonts w:ascii="Bookman Old Style" w:hAnsi="Bookman Old Style"/>
          <w:sz w:val="24"/>
          <w:szCs w:val="24"/>
        </w:rPr>
        <w:t xml:space="preserve">terhadap </w:t>
      </w:r>
      <w:proofErr w:type="spellStart"/>
      <w:r w:rsidR="001700F4" w:rsidRPr="004E5A1F">
        <w:rPr>
          <w:rFonts w:ascii="Bookman Old Style" w:hAnsi="Bookman Old Style"/>
          <w:sz w:val="24"/>
          <w:szCs w:val="24"/>
          <w:lang w:val="en-US"/>
        </w:rPr>
        <w:t>perkembangan</w:t>
      </w:r>
      <w:proofErr w:type="spellEnd"/>
      <w:r w:rsidR="001700F4" w:rsidRPr="004E5A1F">
        <w:rPr>
          <w:rFonts w:ascii="Bookman Old Style" w:hAnsi="Bookman Old Style"/>
          <w:sz w:val="24"/>
          <w:szCs w:val="24"/>
          <w:lang w:val="en-US"/>
        </w:rPr>
        <w:t xml:space="preserve"> </w:t>
      </w:r>
      <w:r w:rsidR="00E22E13" w:rsidRPr="008444BC">
        <w:rPr>
          <w:rFonts w:ascii="Bookman Old Style" w:hAnsi="Bookman Old Style"/>
          <w:sz w:val="24"/>
          <w:szCs w:val="24"/>
        </w:rPr>
        <w:t>realisasi Penanaman</w:t>
      </w:r>
      <w:r w:rsidR="00E22E13" w:rsidRPr="004E5A1F">
        <w:rPr>
          <w:rFonts w:ascii="Bookman Old Style" w:hAnsi="Bookman Old Style"/>
          <w:sz w:val="24"/>
          <w:szCs w:val="24"/>
        </w:rPr>
        <w:t xml:space="preserve"> </w:t>
      </w:r>
      <w:r w:rsidR="00E22E13" w:rsidRPr="008444BC">
        <w:rPr>
          <w:rFonts w:ascii="Bookman Old Style" w:hAnsi="Bookman Old Style"/>
          <w:sz w:val="24"/>
          <w:szCs w:val="24"/>
        </w:rPr>
        <w:t>Modal yang dicantumkan dalam LKPM atas Perizinan</w:t>
      </w:r>
      <w:r w:rsidR="00E22E13" w:rsidRPr="004E5A1F">
        <w:rPr>
          <w:rFonts w:ascii="Bookman Old Style" w:hAnsi="Bookman Old Style"/>
          <w:sz w:val="24"/>
          <w:szCs w:val="24"/>
        </w:rPr>
        <w:t xml:space="preserve"> </w:t>
      </w:r>
      <w:r w:rsidR="00E22E13" w:rsidRPr="008444BC">
        <w:rPr>
          <w:rFonts w:ascii="Bookman Old Style" w:hAnsi="Bookman Old Style"/>
          <w:sz w:val="24"/>
          <w:szCs w:val="24"/>
        </w:rPr>
        <w:t>Berusaha</w:t>
      </w:r>
      <w:r w:rsidR="00A16740" w:rsidRPr="008444BC">
        <w:rPr>
          <w:rFonts w:ascii="Bookman Old Style" w:hAnsi="Bookman Old Style"/>
          <w:sz w:val="24"/>
          <w:szCs w:val="24"/>
          <w:lang w:val="en-US"/>
        </w:rPr>
        <w:t xml:space="preserve"> </w:t>
      </w:r>
      <w:proofErr w:type="spellStart"/>
      <w:r w:rsidR="00A16740" w:rsidRPr="008444BC">
        <w:rPr>
          <w:rFonts w:ascii="Bookman Old Style" w:hAnsi="Bookman Old Style"/>
          <w:sz w:val="24"/>
          <w:szCs w:val="24"/>
          <w:lang w:val="en-US"/>
        </w:rPr>
        <w:t>Berbasis</w:t>
      </w:r>
      <w:proofErr w:type="spellEnd"/>
      <w:r w:rsidR="00A16740" w:rsidRPr="008444BC">
        <w:rPr>
          <w:rFonts w:ascii="Bookman Old Style" w:hAnsi="Bookman Old Style"/>
          <w:sz w:val="24"/>
          <w:szCs w:val="24"/>
          <w:lang w:val="en-US"/>
        </w:rPr>
        <w:t xml:space="preserve"> </w:t>
      </w:r>
      <w:proofErr w:type="spellStart"/>
      <w:r w:rsidR="00A16740" w:rsidRPr="008444BC">
        <w:rPr>
          <w:rFonts w:ascii="Bookman Old Style" w:hAnsi="Bookman Old Style"/>
          <w:sz w:val="24"/>
          <w:szCs w:val="24"/>
          <w:lang w:val="en-US"/>
        </w:rPr>
        <w:t>Risiko</w:t>
      </w:r>
      <w:proofErr w:type="spellEnd"/>
      <w:r w:rsidR="00E22E13" w:rsidRPr="008444BC">
        <w:rPr>
          <w:rFonts w:ascii="Bookman Old Style" w:hAnsi="Bookman Old Style"/>
          <w:sz w:val="24"/>
          <w:szCs w:val="24"/>
        </w:rPr>
        <w:t xml:space="preserve"> </w:t>
      </w:r>
      <w:r w:rsidR="00E22E13" w:rsidRPr="004E5A1F">
        <w:rPr>
          <w:rFonts w:ascii="Bookman Old Style" w:hAnsi="Bookman Old Style"/>
          <w:sz w:val="24"/>
          <w:szCs w:val="24"/>
        </w:rPr>
        <w:t xml:space="preserve">oleh </w:t>
      </w:r>
      <w:r w:rsidRPr="008444BC">
        <w:rPr>
          <w:rFonts w:ascii="Bookman Old Style" w:hAnsi="Bookman Old Style"/>
          <w:sz w:val="24"/>
          <w:szCs w:val="24"/>
        </w:rPr>
        <w:t xml:space="preserve">BKPM, DPMPTSP </w:t>
      </w:r>
      <w:r w:rsidR="00262ECB" w:rsidRPr="008444BC">
        <w:rPr>
          <w:rFonts w:ascii="Bookman Old Style" w:hAnsi="Bookman Old Style"/>
          <w:sz w:val="24"/>
          <w:szCs w:val="24"/>
          <w:lang w:val="en-US"/>
        </w:rPr>
        <w:t>p</w:t>
      </w:r>
      <w:r w:rsidRPr="008444BC">
        <w:rPr>
          <w:rFonts w:ascii="Bookman Old Style" w:hAnsi="Bookman Old Style"/>
          <w:sz w:val="24"/>
          <w:szCs w:val="24"/>
        </w:rPr>
        <w:t xml:space="preserve">rovinsi, DPMPTSP </w:t>
      </w:r>
      <w:r w:rsidR="00262ECB" w:rsidRPr="008444BC">
        <w:rPr>
          <w:rFonts w:ascii="Bookman Old Style" w:hAnsi="Bookman Old Style"/>
          <w:sz w:val="24"/>
          <w:szCs w:val="24"/>
          <w:lang w:val="en-US"/>
        </w:rPr>
        <w:t>k</w:t>
      </w:r>
      <w:r w:rsidRPr="008444BC">
        <w:rPr>
          <w:rFonts w:ascii="Bookman Old Style" w:hAnsi="Bookman Old Style"/>
          <w:sz w:val="24"/>
          <w:szCs w:val="24"/>
        </w:rPr>
        <w:t>abupaten/</w:t>
      </w:r>
      <w:r w:rsidR="00262ECB" w:rsidRPr="008444BC">
        <w:rPr>
          <w:rFonts w:ascii="Bookman Old Style" w:hAnsi="Bookman Old Style"/>
          <w:sz w:val="24"/>
          <w:szCs w:val="24"/>
          <w:lang w:val="en-US"/>
        </w:rPr>
        <w:t>k</w:t>
      </w:r>
      <w:r w:rsidRPr="008444BC">
        <w:rPr>
          <w:rFonts w:ascii="Bookman Old Style" w:hAnsi="Bookman Old Style"/>
          <w:sz w:val="24"/>
          <w:szCs w:val="24"/>
        </w:rPr>
        <w:t>ota,</w:t>
      </w:r>
      <w:r w:rsidR="00E22E13" w:rsidRPr="004E5A1F">
        <w:rPr>
          <w:rFonts w:ascii="Bookman Old Style" w:hAnsi="Bookman Old Style"/>
          <w:sz w:val="24"/>
          <w:szCs w:val="24"/>
        </w:rPr>
        <w:t xml:space="preserve"> </w:t>
      </w:r>
      <w:r w:rsidR="00262ECB" w:rsidRPr="008444BC">
        <w:rPr>
          <w:rFonts w:ascii="Bookman Old Style" w:hAnsi="Bookman Old Style"/>
          <w:sz w:val="24"/>
          <w:szCs w:val="24"/>
          <w:lang w:val="en-US"/>
        </w:rPr>
        <w:t>b</w:t>
      </w:r>
      <w:r w:rsidRPr="008444BC">
        <w:rPr>
          <w:rFonts w:ascii="Bookman Old Style" w:hAnsi="Bookman Old Style"/>
          <w:sz w:val="24"/>
          <w:szCs w:val="24"/>
        </w:rPr>
        <w:t xml:space="preserve">adan </w:t>
      </w:r>
      <w:r w:rsidR="00262ECB" w:rsidRPr="008444BC">
        <w:rPr>
          <w:rFonts w:ascii="Bookman Old Style" w:hAnsi="Bookman Old Style"/>
          <w:sz w:val="24"/>
          <w:szCs w:val="24"/>
          <w:lang w:val="en-US"/>
        </w:rPr>
        <w:t>p</w:t>
      </w:r>
      <w:r w:rsidRPr="008444BC">
        <w:rPr>
          <w:rFonts w:ascii="Bookman Old Style" w:hAnsi="Bookman Old Style"/>
          <w:sz w:val="24"/>
          <w:szCs w:val="24"/>
        </w:rPr>
        <w:t>engusahaan KPBPB</w:t>
      </w:r>
      <w:r w:rsidR="00E22E13" w:rsidRPr="004E5A1F">
        <w:rPr>
          <w:rFonts w:ascii="Bookman Old Style" w:hAnsi="Bookman Old Style"/>
          <w:sz w:val="24"/>
          <w:szCs w:val="24"/>
        </w:rPr>
        <w:t>,</w:t>
      </w:r>
      <w:r w:rsidRPr="008444BC">
        <w:rPr>
          <w:rFonts w:ascii="Bookman Old Style" w:hAnsi="Bookman Old Style"/>
          <w:sz w:val="24"/>
          <w:szCs w:val="24"/>
        </w:rPr>
        <w:t xml:space="preserve"> atau </w:t>
      </w:r>
      <w:r w:rsidR="00262ECB" w:rsidRPr="008444BC">
        <w:rPr>
          <w:rFonts w:ascii="Bookman Old Style" w:hAnsi="Bookman Old Style"/>
          <w:sz w:val="24"/>
          <w:szCs w:val="24"/>
          <w:lang w:val="en-US"/>
        </w:rPr>
        <w:t>a</w:t>
      </w:r>
      <w:r w:rsidRPr="008444BC">
        <w:rPr>
          <w:rFonts w:ascii="Bookman Old Style" w:hAnsi="Bookman Old Style"/>
          <w:sz w:val="24"/>
          <w:szCs w:val="24"/>
        </w:rPr>
        <w:t>dministrator KEK</w:t>
      </w:r>
      <w:r w:rsidR="00E22E13" w:rsidRPr="004E5A1F">
        <w:rPr>
          <w:rFonts w:ascii="Bookman Old Style" w:hAnsi="Bookman Old Style"/>
          <w:sz w:val="24"/>
          <w:szCs w:val="24"/>
        </w:rPr>
        <w:t xml:space="preserve"> sesuai dengan kewenangannya secara daring melalui </w:t>
      </w:r>
      <w:r w:rsidR="001167FB" w:rsidRPr="008444BC">
        <w:rPr>
          <w:rFonts w:ascii="Bookman Old Style" w:hAnsi="Bookman Old Style"/>
          <w:sz w:val="24"/>
          <w:szCs w:val="24"/>
          <w:lang w:val="en-US"/>
        </w:rPr>
        <w:t>S</w:t>
      </w:r>
      <w:r w:rsidR="00E22E13" w:rsidRPr="004E5A1F">
        <w:rPr>
          <w:rFonts w:ascii="Bookman Old Style" w:hAnsi="Bookman Old Style"/>
          <w:sz w:val="24"/>
          <w:szCs w:val="24"/>
        </w:rPr>
        <w:t>istem OSS.</w:t>
      </w:r>
      <w:r w:rsidR="00E22E13" w:rsidRPr="008444BC">
        <w:rPr>
          <w:rFonts w:ascii="Bookman Old Style" w:hAnsi="Bookman Old Style"/>
          <w:strike/>
          <w:sz w:val="24"/>
          <w:szCs w:val="24"/>
        </w:rPr>
        <w:t xml:space="preserve"> </w:t>
      </w:r>
    </w:p>
    <w:p w14:paraId="320BCDE6" w14:textId="74BB25EB" w:rsidR="006E20DD" w:rsidRPr="008444BC" w:rsidRDefault="006E20DD">
      <w:pPr>
        <w:numPr>
          <w:ilvl w:val="0"/>
          <w:numId w:val="55"/>
        </w:numPr>
        <w:spacing w:after="0" w:line="360" w:lineRule="auto"/>
        <w:ind w:left="2520" w:hanging="540"/>
        <w:jc w:val="both"/>
        <w:rPr>
          <w:rFonts w:ascii="Bookman Old Style" w:hAnsi="Bookman Old Style"/>
          <w:sz w:val="24"/>
          <w:szCs w:val="24"/>
        </w:rPr>
      </w:pPr>
      <w:r w:rsidRPr="008444BC">
        <w:rPr>
          <w:rFonts w:ascii="Bookman Old Style" w:eastAsia="Bookman Old Style" w:hAnsi="Bookman Old Style" w:cs="Bookman Old Style"/>
          <w:sz w:val="24"/>
          <w:szCs w:val="24"/>
        </w:rPr>
        <w:lastRenderedPageBreak/>
        <w:t xml:space="preserve">Dalam melakukan verifikasi dan evaluasi data sebagaimana dimaksud pada ayat (1), BKPM, DPMPTSP provinsi, DPMPTSP kabupaten/kota, </w:t>
      </w:r>
      <w:r w:rsidR="004A365E" w:rsidRPr="008444BC">
        <w:rPr>
          <w:rFonts w:ascii="Bookman Old Style" w:eastAsia="Bookman Old Style" w:hAnsi="Bookman Old Style" w:cs="Bookman Old Style"/>
          <w:sz w:val="24"/>
          <w:szCs w:val="24"/>
        </w:rPr>
        <w:t>administrator KEK</w:t>
      </w:r>
      <w:r w:rsidR="004A365E" w:rsidRPr="004E5A1F">
        <w:rPr>
          <w:rFonts w:ascii="Bookman Old Style" w:eastAsia="Bookman Old Style" w:hAnsi="Bookman Old Style" w:cs="Bookman Old Style"/>
          <w:sz w:val="24"/>
          <w:szCs w:val="24"/>
        </w:rPr>
        <w:t>, atau</w:t>
      </w:r>
      <w:r w:rsidR="004A365E" w:rsidRPr="008444BC">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rPr>
        <w:t>badan pengusahaan KPBPB</w:t>
      </w:r>
      <w:r w:rsidR="004A365E" w:rsidRPr="004E5A1F">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rPr>
        <w:t>dapat meminta penjelasan dari Pelaku Usaha atau meminta perbaikan LKPM.</w:t>
      </w:r>
    </w:p>
    <w:p w14:paraId="09E6C4C7" w14:textId="77777777" w:rsidR="006E20DD" w:rsidRPr="008444BC" w:rsidRDefault="006E20DD">
      <w:pPr>
        <w:numPr>
          <w:ilvl w:val="0"/>
          <w:numId w:val="55"/>
        </w:numPr>
        <w:spacing w:after="0" w:line="360" w:lineRule="auto"/>
        <w:ind w:left="2520" w:hanging="540"/>
        <w:jc w:val="both"/>
        <w:rPr>
          <w:rFonts w:ascii="Bookman Old Style" w:hAnsi="Bookman Old Style"/>
          <w:sz w:val="24"/>
          <w:szCs w:val="24"/>
        </w:rPr>
      </w:pPr>
      <w:r w:rsidRPr="008444BC">
        <w:rPr>
          <w:rFonts w:ascii="Bookman Old Style" w:eastAsia="Bookman Old Style" w:hAnsi="Bookman Old Style" w:cs="Bookman Old Style"/>
          <w:sz w:val="24"/>
          <w:szCs w:val="24"/>
        </w:rPr>
        <w:t>Dalam hal Pelaku Usaha tidak melakukan perbaikan atas LKPM sebagaimana dimaksud pada ayat (2), Pelaku Usaha dianggap tidak menyampaikan LKPM.</w:t>
      </w:r>
    </w:p>
    <w:p w14:paraId="7517C00F" w14:textId="71B65AD0" w:rsidR="006E20DD" w:rsidRPr="008444BC" w:rsidRDefault="006E20DD">
      <w:pPr>
        <w:numPr>
          <w:ilvl w:val="0"/>
          <w:numId w:val="55"/>
        </w:numPr>
        <w:spacing w:after="0" w:line="360" w:lineRule="auto"/>
        <w:ind w:left="2520" w:hanging="540"/>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Hasil verifikasi dan evaluasi data realisasi Penanaman Modal yang dicantumkan dalam LKPM yang telah disetujui, disimpan secara daring </w:t>
      </w:r>
      <w:proofErr w:type="spellStart"/>
      <w:r w:rsidR="005E5BCF" w:rsidRPr="008444BC">
        <w:rPr>
          <w:rFonts w:ascii="Bookman Old Style" w:eastAsia="Bookman Old Style" w:hAnsi="Bookman Old Style" w:cs="Bookman Old Style"/>
          <w:sz w:val="24"/>
          <w:szCs w:val="24"/>
          <w:lang w:val="en-US"/>
        </w:rPr>
        <w:t>dalam</w:t>
      </w:r>
      <w:proofErr w:type="spellEnd"/>
      <w:r w:rsidR="005E5BCF" w:rsidRPr="008444BC">
        <w:rPr>
          <w:rFonts w:ascii="Bookman Old Style" w:eastAsia="Bookman Old Style" w:hAnsi="Bookman Old Style" w:cs="Bookman Old Style"/>
          <w:sz w:val="24"/>
          <w:szCs w:val="24"/>
          <w:lang w:val="en-US"/>
        </w:rPr>
        <w:t xml:space="preserve"> </w:t>
      </w:r>
      <w:proofErr w:type="spellStart"/>
      <w:r w:rsidR="005E5BCF" w:rsidRPr="008444BC">
        <w:rPr>
          <w:rFonts w:ascii="Bookman Old Style" w:eastAsia="Bookman Old Style" w:hAnsi="Bookman Old Style" w:cs="Bookman Old Style"/>
          <w:sz w:val="24"/>
          <w:szCs w:val="24"/>
          <w:lang w:val="en-US"/>
        </w:rPr>
        <w:t>subsistem</w:t>
      </w:r>
      <w:proofErr w:type="spellEnd"/>
      <w:r w:rsidR="005E5BCF" w:rsidRPr="008444BC">
        <w:rPr>
          <w:rFonts w:ascii="Bookman Old Style" w:eastAsia="Bookman Old Style" w:hAnsi="Bookman Old Style" w:cs="Bookman Old Style"/>
          <w:sz w:val="24"/>
          <w:szCs w:val="24"/>
          <w:lang w:val="en-US"/>
        </w:rPr>
        <w:t xml:space="preserve"> </w:t>
      </w:r>
      <w:proofErr w:type="spellStart"/>
      <w:r w:rsidR="00130E69" w:rsidRPr="008444BC">
        <w:rPr>
          <w:rFonts w:ascii="Bookman Old Style" w:eastAsia="Bookman Old Style" w:hAnsi="Bookman Old Style" w:cs="Bookman Old Style"/>
          <w:sz w:val="24"/>
          <w:szCs w:val="24"/>
          <w:lang w:val="en-US"/>
        </w:rPr>
        <w:t>P</w:t>
      </w:r>
      <w:r w:rsidR="005E5BCF" w:rsidRPr="008444BC">
        <w:rPr>
          <w:rFonts w:ascii="Bookman Old Style" w:eastAsia="Bookman Old Style" w:hAnsi="Bookman Old Style" w:cs="Bookman Old Style"/>
          <w:sz w:val="24"/>
          <w:szCs w:val="24"/>
          <w:lang w:val="en-US"/>
        </w:rPr>
        <w:t>engawasan</w:t>
      </w:r>
      <w:proofErr w:type="spellEnd"/>
      <w:r w:rsidR="005E5BCF" w:rsidRPr="008444BC">
        <w:rPr>
          <w:rFonts w:ascii="Bookman Old Style" w:eastAsia="Bookman Old Style" w:hAnsi="Bookman Old Style" w:cs="Bookman Old Style"/>
          <w:sz w:val="24"/>
          <w:szCs w:val="24"/>
          <w:lang w:val="en-US"/>
        </w:rPr>
        <w:t xml:space="preserve"> pada</w:t>
      </w:r>
      <w:r w:rsidRPr="008444BC">
        <w:rPr>
          <w:rFonts w:ascii="Bookman Old Style" w:eastAsia="Bookman Old Style" w:hAnsi="Bookman Old Style" w:cs="Bookman Old Style"/>
          <w:sz w:val="24"/>
          <w:szCs w:val="24"/>
        </w:rPr>
        <w:t xml:space="preserve"> </w:t>
      </w:r>
      <w:r w:rsidR="001167FB"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istem OSS.</w:t>
      </w:r>
    </w:p>
    <w:p w14:paraId="70B08B0A" w14:textId="3FEC4C69" w:rsidR="006E20DD" w:rsidRPr="008444BC" w:rsidRDefault="006E20DD">
      <w:pPr>
        <w:numPr>
          <w:ilvl w:val="0"/>
          <w:numId w:val="55"/>
        </w:numPr>
        <w:spacing w:after="0" w:line="360" w:lineRule="auto"/>
        <w:ind w:left="2520" w:hanging="540"/>
        <w:jc w:val="both"/>
        <w:rPr>
          <w:rFonts w:ascii="Bookman Old Style" w:hAnsi="Bookman Old Style"/>
          <w:sz w:val="24"/>
          <w:szCs w:val="24"/>
        </w:rPr>
      </w:pPr>
      <w:r w:rsidRPr="008444BC">
        <w:rPr>
          <w:rFonts w:ascii="Bookman Old Style" w:eastAsia="Bookman Old Style" w:hAnsi="Bookman Old Style" w:cs="Bookman Old Style"/>
          <w:sz w:val="24"/>
          <w:szCs w:val="24"/>
        </w:rPr>
        <w:t>BKPM melakukan kompilasi data realisasi Penanaman Modal secara nasional berdasarkan data hasil pencatatan LKPM secara daring sebagaimana dimaksud pada ayat (4).</w:t>
      </w:r>
    </w:p>
    <w:p w14:paraId="3FD30355" w14:textId="673C301C" w:rsidR="006E20DD" w:rsidRPr="008444BC" w:rsidRDefault="006E20DD">
      <w:pPr>
        <w:numPr>
          <w:ilvl w:val="0"/>
          <w:numId w:val="55"/>
        </w:numPr>
        <w:spacing w:after="0" w:line="360" w:lineRule="auto"/>
        <w:ind w:left="2520" w:hanging="540"/>
        <w:jc w:val="both"/>
        <w:rPr>
          <w:rFonts w:ascii="Bookman Old Style" w:hAnsi="Bookman Old Style"/>
          <w:sz w:val="24"/>
          <w:szCs w:val="24"/>
        </w:rPr>
      </w:pPr>
      <w:r w:rsidRPr="008444BC">
        <w:rPr>
          <w:rFonts w:ascii="Bookman Old Style" w:eastAsia="Bookman Old Style" w:hAnsi="Bookman Old Style" w:cs="Bookman Old Style"/>
          <w:sz w:val="24"/>
          <w:szCs w:val="24"/>
        </w:rPr>
        <w:t>Hasil kompilasi sebagaimana dimaksud pada ayat (</w:t>
      </w:r>
      <w:r w:rsidR="005E5BCF" w:rsidRPr="008444BC">
        <w:rPr>
          <w:rFonts w:ascii="Bookman Old Style" w:eastAsia="Bookman Old Style" w:hAnsi="Bookman Old Style" w:cs="Bookman Old Style"/>
          <w:sz w:val="24"/>
          <w:szCs w:val="24"/>
          <w:lang w:val="en-US"/>
        </w:rPr>
        <w:t>5</w:t>
      </w:r>
      <w:r w:rsidRPr="008444BC">
        <w:rPr>
          <w:rFonts w:ascii="Bookman Old Style" w:eastAsia="Bookman Old Style" w:hAnsi="Bookman Old Style" w:cs="Bookman Old Style"/>
          <w:sz w:val="24"/>
          <w:szCs w:val="24"/>
        </w:rPr>
        <w:t>) disampaikan ke publik paling lambat:</w:t>
      </w:r>
    </w:p>
    <w:p w14:paraId="1D33A1BB" w14:textId="77777777" w:rsidR="006E20DD" w:rsidRPr="008444BC" w:rsidRDefault="006E20DD">
      <w:pPr>
        <w:numPr>
          <w:ilvl w:val="0"/>
          <w:numId w:val="31"/>
        </w:numPr>
        <w:tabs>
          <w:tab w:val="left" w:pos="3119"/>
        </w:tabs>
        <w:spacing w:after="0" w:line="360" w:lineRule="auto"/>
        <w:ind w:left="3119" w:hanging="540"/>
        <w:jc w:val="both"/>
        <w:rPr>
          <w:rFonts w:ascii="Bookman Old Style" w:hAnsi="Bookman Old Style"/>
          <w:sz w:val="24"/>
          <w:szCs w:val="24"/>
        </w:rPr>
      </w:pPr>
      <w:r w:rsidRPr="008444BC">
        <w:rPr>
          <w:rFonts w:ascii="Bookman Old Style" w:eastAsia="Bookman Old Style" w:hAnsi="Bookman Old Style" w:cs="Bookman Old Style"/>
          <w:sz w:val="24"/>
          <w:szCs w:val="24"/>
        </w:rPr>
        <w:t>tanggal 30 bulan April tahun yang bersangkutan untuk laporan triwulan I;</w:t>
      </w:r>
    </w:p>
    <w:p w14:paraId="60D05235" w14:textId="77777777" w:rsidR="006E20DD" w:rsidRPr="008444BC" w:rsidRDefault="006E20DD">
      <w:pPr>
        <w:numPr>
          <w:ilvl w:val="0"/>
          <w:numId w:val="31"/>
        </w:numPr>
        <w:tabs>
          <w:tab w:val="left" w:pos="3119"/>
        </w:tabs>
        <w:spacing w:after="0" w:line="360" w:lineRule="auto"/>
        <w:ind w:left="3119" w:hanging="540"/>
        <w:jc w:val="both"/>
        <w:rPr>
          <w:rFonts w:ascii="Bookman Old Style" w:hAnsi="Bookman Old Style"/>
          <w:sz w:val="24"/>
          <w:szCs w:val="24"/>
        </w:rPr>
      </w:pPr>
      <w:r w:rsidRPr="008444BC">
        <w:rPr>
          <w:rFonts w:ascii="Bookman Old Style" w:eastAsia="Bookman Old Style" w:hAnsi="Bookman Old Style" w:cs="Bookman Old Style"/>
          <w:sz w:val="24"/>
          <w:szCs w:val="24"/>
        </w:rPr>
        <w:t>tanggal 31 bulan Juli tahun yang bersangkutan untuk laporan triwulan II;</w:t>
      </w:r>
    </w:p>
    <w:p w14:paraId="32EE9BD6" w14:textId="77777777" w:rsidR="006E20DD" w:rsidRPr="004E5A1F" w:rsidRDefault="006E20DD">
      <w:pPr>
        <w:numPr>
          <w:ilvl w:val="0"/>
          <w:numId w:val="31"/>
        </w:numPr>
        <w:tabs>
          <w:tab w:val="left" w:pos="3119"/>
        </w:tabs>
        <w:spacing w:after="0" w:line="360" w:lineRule="auto"/>
        <w:ind w:left="3119" w:hanging="540"/>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tanggal 31 bulan Oktober tahun yang </w:t>
      </w:r>
      <w:r w:rsidRPr="00FB122D">
        <w:rPr>
          <w:rFonts w:ascii="Bookman Old Style" w:eastAsia="Bookman Old Style" w:hAnsi="Bookman Old Style" w:cs="Bookman Old Style"/>
          <w:sz w:val="24"/>
          <w:szCs w:val="24"/>
        </w:rPr>
        <w:t>bersangkutan untuk laporan triwulan III; dan</w:t>
      </w:r>
    </w:p>
    <w:p w14:paraId="135E48D1" w14:textId="47228077" w:rsidR="006B0D28" w:rsidRPr="004E5A1F" w:rsidRDefault="006E20DD" w:rsidP="00FB122D">
      <w:pPr>
        <w:numPr>
          <w:ilvl w:val="0"/>
          <w:numId w:val="31"/>
        </w:numPr>
        <w:tabs>
          <w:tab w:val="left" w:pos="3119"/>
        </w:tabs>
        <w:spacing w:after="0" w:line="360" w:lineRule="auto"/>
        <w:ind w:left="3119" w:hanging="540"/>
        <w:jc w:val="both"/>
        <w:rPr>
          <w:rFonts w:ascii="Bookman Old Style" w:eastAsia="Bookman Old Style" w:hAnsi="Bookman Old Style" w:cs="Bookman Old Style"/>
          <w:sz w:val="24"/>
          <w:szCs w:val="24"/>
        </w:rPr>
      </w:pPr>
      <w:r w:rsidRPr="00FB122D">
        <w:rPr>
          <w:rFonts w:ascii="Bookman Old Style" w:eastAsia="Bookman Old Style" w:hAnsi="Bookman Old Style" w:cs="Bookman Old Style"/>
          <w:sz w:val="24"/>
          <w:szCs w:val="24"/>
        </w:rPr>
        <w:t>tanggal 31 bulan Januari tahun berikutnya untuk laporan triwulan IV.</w:t>
      </w:r>
    </w:p>
    <w:p w14:paraId="70E38EE0" w14:textId="77777777" w:rsidR="006E20DD" w:rsidRPr="004E5A1F" w:rsidRDefault="006E20DD" w:rsidP="004E5A1F">
      <w:pPr>
        <w:tabs>
          <w:tab w:val="left" w:pos="3119"/>
        </w:tabs>
        <w:spacing w:after="0" w:line="360" w:lineRule="auto"/>
        <w:ind w:left="2579"/>
        <w:jc w:val="both"/>
        <w:rPr>
          <w:rFonts w:ascii="Bookman Old Style" w:eastAsia="Bookman Old Style" w:hAnsi="Bookman Old Style" w:cs="Bookman Old Style"/>
          <w:sz w:val="24"/>
          <w:szCs w:val="24"/>
        </w:rPr>
      </w:pPr>
    </w:p>
    <w:p w14:paraId="64ED1751" w14:textId="0816C2A5" w:rsidR="006E20DD" w:rsidRPr="004E5A1F" w:rsidRDefault="006E20DD">
      <w:pPr>
        <w:pStyle w:val="Heading8"/>
        <w:spacing w:before="0" w:after="0" w:line="360" w:lineRule="auto"/>
        <w:ind w:left="1985"/>
        <w:rPr>
          <w:rFonts w:eastAsia="Bookman Old Style" w:cs="Bookman Old Style"/>
          <w:color w:val="000000"/>
          <w:szCs w:val="24"/>
          <w:lang w:val="en-US"/>
        </w:rPr>
      </w:pPr>
      <w:r w:rsidRPr="00FB122D">
        <w:rPr>
          <w:szCs w:val="24"/>
        </w:rPr>
        <w:t xml:space="preserve">Pasal </w:t>
      </w:r>
      <w:r w:rsidR="002319FF" w:rsidRPr="004E5A1F">
        <w:rPr>
          <w:szCs w:val="24"/>
          <w:lang w:val="en-US"/>
        </w:rPr>
        <w:t>3</w:t>
      </w:r>
      <w:r w:rsidR="002F2460" w:rsidRPr="004E5A1F">
        <w:rPr>
          <w:szCs w:val="24"/>
          <w:lang w:val="en-US"/>
        </w:rPr>
        <w:t>6</w:t>
      </w:r>
    </w:p>
    <w:p w14:paraId="4B89F46F" w14:textId="28EB89F0" w:rsidR="0052619C" w:rsidRPr="008444BC" w:rsidRDefault="0052619C" w:rsidP="004E5A1F">
      <w:pPr>
        <w:tabs>
          <w:tab w:val="left" w:pos="567"/>
        </w:tabs>
        <w:spacing w:after="0" w:line="360" w:lineRule="auto"/>
        <w:ind w:left="1980"/>
        <w:jc w:val="both"/>
        <w:rPr>
          <w:rFonts w:ascii="Bookman Old Style" w:eastAsia="Times New Roman" w:hAnsi="Bookman Old Style" w:cs="Arial"/>
          <w:color w:val="000000" w:themeColor="text1"/>
          <w:sz w:val="24"/>
          <w:szCs w:val="24"/>
        </w:rPr>
      </w:pPr>
      <w:r w:rsidRPr="004E5A1F">
        <w:rPr>
          <w:rFonts w:ascii="Bookman Old Style" w:eastAsia="Bookman Old Style" w:hAnsi="Bookman Old Style" w:cs="Bookman Old Style"/>
          <w:sz w:val="24"/>
          <w:szCs w:val="24"/>
        </w:rPr>
        <w:t xml:space="preserve">Pemantauan </w:t>
      </w:r>
      <w:r w:rsidRPr="00FB122D">
        <w:rPr>
          <w:rFonts w:ascii="Bookman Old Style" w:eastAsia="Bookman Old Style" w:hAnsi="Bookman Old Style" w:cs="Bookman Old Style"/>
          <w:sz w:val="24"/>
          <w:szCs w:val="24"/>
        </w:rPr>
        <w:t>laporan kegiatan</w:t>
      </w:r>
      <w:r w:rsidRPr="008444BC">
        <w:rPr>
          <w:rFonts w:ascii="Bookman Old Style" w:eastAsia="Bookman Old Style" w:hAnsi="Bookman Old Style" w:cs="Bookman Old Style"/>
          <w:sz w:val="24"/>
          <w:szCs w:val="24"/>
        </w:rPr>
        <w:t xml:space="preserve"> </w:t>
      </w: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 </w:t>
      </w:r>
      <w:r w:rsidRPr="004E5A1F">
        <w:rPr>
          <w:rFonts w:ascii="Bookman Old Style" w:eastAsia="Bookman Old Style" w:hAnsi="Bookman Old Style" w:cs="Bookman Old Style"/>
          <w:sz w:val="24"/>
          <w:szCs w:val="24"/>
        </w:rPr>
        <w:t xml:space="preserve">sebagaimana </w:t>
      </w:r>
      <w:r w:rsidRPr="008444BC">
        <w:rPr>
          <w:rFonts w:ascii="Bookman Old Style" w:eastAsia="Bookman Old Style" w:hAnsi="Bookman Old Style" w:cs="Bookman Old Style"/>
          <w:sz w:val="24"/>
          <w:szCs w:val="24"/>
        </w:rPr>
        <w:t>dimaksud</w:t>
      </w:r>
      <w:r w:rsidR="00262ECB" w:rsidRPr="008444BC">
        <w:rPr>
          <w:rFonts w:ascii="Bookman Old Style" w:eastAsia="Bookman Old Style" w:hAnsi="Bookman Old Style" w:cs="Bookman Old Style"/>
          <w:sz w:val="24"/>
          <w:szCs w:val="24"/>
          <w:lang w:val="en-US"/>
        </w:rPr>
        <w:t xml:space="preserve"> </w:t>
      </w:r>
      <w:proofErr w:type="spellStart"/>
      <w:r w:rsidR="00262ECB" w:rsidRPr="008444BC">
        <w:rPr>
          <w:rFonts w:ascii="Bookman Old Style" w:eastAsia="Bookman Old Style" w:hAnsi="Bookman Old Style" w:cs="Bookman Old Style"/>
          <w:sz w:val="24"/>
          <w:szCs w:val="24"/>
          <w:lang w:val="en-US"/>
        </w:rPr>
        <w:t>dalam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Pasal</w:t>
      </w:r>
      <w:proofErr w:type="spellEnd"/>
      <w:r w:rsidRPr="008444BC">
        <w:rPr>
          <w:rFonts w:ascii="Bookman Old Style" w:eastAsia="Bookman Old Style" w:hAnsi="Bookman Old Style" w:cs="Bookman Old Style"/>
          <w:sz w:val="24"/>
          <w:szCs w:val="24"/>
          <w:lang w:val="en-US"/>
        </w:rPr>
        <w:t xml:space="preserve"> </w:t>
      </w:r>
      <w:r w:rsidR="002F2460" w:rsidRPr="008444BC">
        <w:rPr>
          <w:rFonts w:ascii="Bookman Old Style" w:eastAsia="Bookman Old Style" w:hAnsi="Bookman Old Style" w:cs="Bookman Old Style"/>
          <w:sz w:val="24"/>
          <w:szCs w:val="24"/>
          <w:lang w:val="en-US"/>
        </w:rPr>
        <w:t>29</w:t>
      </w:r>
      <w:r w:rsidRPr="008444BC">
        <w:rPr>
          <w:rFonts w:ascii="Bookman Old Style" w:eastAsia="Bookman Old Style" w:hAnsi="Bookman Old Style" w:cs="Bookman Old Style"/>
          <w:sz w:val="24"/>
          <w:szCs w:val="24"/>
        </w:rPr>
        <w:t xml:space="preserve"> ayat (</w:t>
      </w:r>
      <w:r w:rsidR="002F2460" w:rsidRPr="008444BC">
        <w:rPr>
          <w:rFonts w:ascii="Bookman Old Style" w:eastAsia="Bookman Old Style" w:hAnsi="Bookman Old Style" w:cs="Bookman Old Style"/>
          <w:sz w:val="24"/>
          <w:szCs w:val="24"/>
          <w:lang w:val="en-US"/>
        </w:rPr>
        <w:t>4</w:t>
      </w:r>
      <w:r w:rsidRPr="008444BC">
        <w:rPr>
          <w:rFonts w:ascii="Bookman Old Style" w:eastAsia="Bookman Old Style" w:hAnsi="Bookman Old Style" w:cs="Bookman Old Style"/>
          <w:sz w:val="24"/>
          <w:szCs w:val="24"/>
        </w:rPr>
        <w:t xml:space="preserve">) huruf b </w:t>
      </w:r>
      <w:r w:rsidR="00A10DEF" w:rsidRPr="008444BC">
        <w:rPr>
          <w:rFonts w:ascii="Bookman Old Style" w:eastAsia="Bookman Old Style" w:hAnsi="Bookman Old Style" w:cs="Bookman Old Style"/>
          <w:sz w:val="24"/>
          <w:szCs w:val="24"/>
          <w:lang w:val="en-US"/>
        </w:rPr>
        <w:t>dan</w:t>
      </w:r>
      <w:r w:rsidR="003D7AAE" w:rsidRPr="008444BC">
        <w:rPr>
          <w:rFonts w:ascii="Bookman Old Style" w:eastAsia="Bookman Old Style" w:hAnsi="Bookman Old Style" w:cs="Bookman Old Style"/>
          <w:sz w:val="24"/>
          <w:szCs w:val="24"/>
          <w:lang w:val="en-US"/>
        </w:rPr>
        <w:t xml:space="preserve"> </w:t>
      </w:r>
      <w:proofErr w:type="spellStart"/>
      <w:r w:rsidR="003D7AAE" w:rsidRPr="008444BC">
        <w:rPr>
          <w:rFonts w:ascii="Bookman Old Style" w:eastAsia="Bookman Old Style" w:hAnsi="Bookman Old Style" w:cs="Bookman Old Style"/>
          <w:sz w:val="24"/>
          <w:szCs w:val="24"/>
          <w:lang w:val="en-US"/>
        </w:rPr>
        <w:t>huruf</w:t>
      </w:r>
      <w:proofErr w:type="spellEnd"/>
      <w:r w:rsidR="003D7AAE" w:rsidRPr="008444BC">
        <w:rPr>
          <w:rFonts w:ascii="Bookman Old Style" w:eastAsia="Bookman Old Style" w:hAnsi="Bookman Old Style" w:cs="Bookman Old Style"/>
          <w:sz w:val="24"/>
          <w:szCs w:val="24"/>
          <w:lang w:val="en-US"/>
        </w:rPr>
        <w:t xml:space="preserve"> c</w:t>
      </w:r>
      <w:r w:rsidR="00A10DEF"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dilakukan terhadap</w:t>
      </w:r>
      <w:r w:rsidRPr="004E5A1F">
        <w:rPr>
          <w:rFonts w:ascii="Bookman Old Style" w:eastAsia="Bookman Old Style" w:hAnsi="Bookman Old Style" w:cs="Bookman Old Style"/>
          <w:sz w:val="24"/>
          <w:szCs w:val="24"/>
        </w:rPr>
        <w:t xml:space="preserve"> laporan</w:t>
      </w:r>
      <w:r w:rsidRPr="008444BC">
        <w:rPr>
          <w:rFonts w:ascii="Bookman Old Style" w:eastAsia="Bookman Old Style" w:hAnsi="Bookman Old Style" w:cs="Bookman Old Style"/>
          <w:sz w:val="24"/>
          <w:szCs w:val="24"/>
        </w:rPr>
        <w:t>:</w:t>
      </w:r>
    </w:p>
    <w:p w14:paraId="06731707" w14:textId="0D51B9A9" w:rsidR="0052619C" w:rsidRPr="008444BC" w:rsidRDefault="0052619C" w:rsidP="004E5A1F">
      <w:pPr>
        <w:numPr>
          <w:ilvl w:val="1"/>
          <w:numId w:val="291"/>
        </w:numPr>
        <w:spacing w:after="0" w:line="360" w:lineRule="auto"/>
        <w:ind w:left="2520" w:hanging="540"/>
        <w:jc w:val="both"/>
        <w:rPr>
          <w:rFonts w:ascii="Bookman Old Style" w:hAnsi="Bookman Old Style" w:cs="Arial"/>
          <w:color w:val="000000" w:themeColor="text1"/>
          <w:sz w:val="24"/>
          <w:szCs w:val="24"/>
        </w:rPr>
      </w:pPr>
      <w:bookmarkStart w:id="26" w:name="_Hlk68508995"/>
      <w:r w:rsidRPr="008444BC">
        <w:rPr>
          <w:rFonts w:ascii="Bookman Old Style" w:hAnsi="Bookman Old Style" w:cs="Arial"/>
          <w:color w:val="000000" w:themeColor="text1"/>
          <w:sz w:val="24"/>
          <w:szCs w:val="24"/>
          <w:lang w:val="en-US"/>
        </w:rPr>
        <w:t>KP3A</w:t>
      </w:r>
      <w:r w:rsidRPr="008444BC">
        <w:rPr>
          <w:rFonts w:ascii="Bookman Old Style" w:hAnsi="Bookman Old Style" w:cs="Arial"/>
          <w:color w:val="000000" w:themeColor="text1"/>
          <w:sz w:val="24"/>
          <w:szCs w:val="24"/>
        </w:rPr>
        <w:t>;</w:t>
      </w:r>
    </w:p>
    <w:p w14:paraId="08470CB6" w14:textId="6E252FCB" w:rsidR="0052619C" w:rsidRPr="008444BC" w:rsidRDefault="0052619C" w:rsidP="004E5A1F">
      <w:pPr>
        <w:numPr>
          <w:ilvl w:val="1"/>
          <w:numId w:val="291"/>
        </w:numPr>
        <w:spacing w:after="0" w:line="360" w:lineRule="auto"/>
        <w:ind w:left="2520" w:hanging="540"/>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lang w:val="en-US"/>
        </w:rPr>
        <w:t>KPPA</w:t>
      </w:r>
      <w:r w:rsidRPr="008444BC">
        <w:rPr>
          <w:rFonts w:ascii="Bookman Old Style" w:hAnsi="Bookman Old Style" w:cs="Arial"/>
          <w:color w:val="000000" w:themeColor="text1"/>
          <w:sz w:val="24"/>
          <w:szCs w:val="24"/>
        </w:rPr>
        <w:t>;</w:t>
      </w:r>
      <w:r w:rsidR="008B1B17" w:rsidRPr="008444BC">
        <w:rPr>
          <w:rFonts w:ascii="Bookman Old Style" w:hAnsi="Bookman Old Style" w:cs="Arial"/>
          <w:color w:val="000000" w:themeColor="text1"/>
          <w:sz w:val="24"/>
          <w:szCs w:val="24"/>
          <w:lang w:val="en-US"/>
        </w:rPr>
        <w:t xml:space="preserve"> </w:t>
      </w:r>
    </w:p>
    <w:p w14:paraId="5ED33914" w14:textId="3EDA8C24" w:rsidR="00447CD1" w:rsidRPr="004E5A1F" w:rsidRDefault="0052619C" w:rsidP="004E5A1F">
      <w:pPr>
        <w:numPr>
          <w:ilvl w:val="1"/>
          <w:numId w:val="291"/>
        </w:numPr>
        <w:spacing w:after="0" w:line="360" w:lineRule="auto"/>
        <w:ind w:left="2520" w:hanging="540"/>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rPr>
        <w:t>kantor perwakilan</w:t>
      </w:r>
      <w:r w:rsidR="002C4EAD" w:rsidRPr="004E5A1F">
        <w:rPr>
          <w:rFonts w:ascii="Bookman Old Style" w:hAnsi="Bookman Old Style" w:cs="Arial"/>
          <w:color w:val="000000" w:themeColor="text1"/>
          <w:sz w:val="24"/>
          <w:szCs w:val="24"/>
          <w:lang w:val="en-US"/>
        </w:rPr>
        <w:t xml:space="preserve"> </w:t>
      </w:r>
      <w:r w:rsidRPr="008444BC">
        <w:rPr>
          <w:rFonts w:ascii="Bookman Old Style" w:hAnsi="Bookman Old Style" w:cs="Arial"/>
          <w:color w:val="000000" w:themeColor="text1"/>
          <w:sz w:val="24"/>
          <w:szCs w:val="24"/>
          <w:lang w:val="en-US"/>
        </w:rPr>
        <w:t>BUJKA</w:t>
      </w:r>
      <w:r w:rsidR="00447CD1" w:rsidRPr="008444BC">
        <w:rPr>
          <w:rFonts w:ascii="Bookman Old Style" w:hAnsi="Bookman Old Style" w:cs="Arial"/>
          <w:color w:val="000000" w:themeColor="text1"/>
          <w:sz w:val="24"/>
          <w:szCs w:val="24"/>
          <w:lang w:val="en-US"/>
        </w:rPr>
        <w:t xml:space="preserve">; </w:t>
      </w:r>
    </w:p>
    <w:bookmarkEnd w:id="26"/>
    <w:p w14:paraId="2477DDCB" w14:textId="251345B2" w:rsidR="00BB15DA" w:rsidRPr="004E5A1F" w:rsidRDefault="00447CD1" w:rsidP="004E5A1F">
      <w:pPr>
        <w:numPr>
          <w:ilvl w:val="1"/>
          <w:numId w:val="291"/>
        </w:numPr>
        <w:spacing w:after="0" w:line="360" w:lineRule="auto"/>
        <w:ind w:left="2520" w:hanging="540"/>
        <w:jc w:val="both"/>
        <w:rPr>
          <w:rFonts w:ascii="Bookman Old Style" w:hAnsi="Bookman Old Style" w:cs="Arial"/>
          <w:color w:val="000000" w:themeColor="text1"/>
          <w:sz w:val="24"/>
          <w:szCs w:val="24"/>
        </w:rPr>
      </w:pPr>
      <w:r w:rsidRPr="004E5A1F">
        <w:rPr>
          <w:rFonts w:ascii="Bookman Old Style" w:hAnsi="Bookman Old Style" w:cs="Arial"/>
          <w:color w:val="000000" w:themeColor="text1"/>
          <w:sz w:val="24"/>
          <w:szCs w:val="24"/>
        </w:rPr>
        <w:t xml:space="preserve">kantor perwakilan </w:t>
      </w:r>
      <w:proofErr w:type="spellStart"/>
      <w:r w:rsidR="00374292" w:rsidRPr="008444BC">
        <w:rPr>
          <w:rFonts w:ascii="Bookman Old Style" w:hAnsi="Bookman Old Style" w:cs="Arial"/>
          <w:color w:val="000000" w:themeColor="text1"/>
          <w:sz w:val="24"/>
          <w:szCs w:val="24"/>
          <w:lang w:val="en-US"/>
        </w:rPr>
        <w:t>jasa</w:t>
      </w:r>
      <w:proofErr w:type="spellEnd"/>
      <w:r w:rsidR="00374292" w:rsidRPr="008444BC">
        <w:rPr>
          <w:rFonts w:ascii="Bookman Old Style" w:hAnsi="Bookman Old Style" w:cs="Arial"/>
          <w:color w:val="000000" w:themeColor="text1"/>
          <w:sz w:val="24"/>
          <w:szCs w:val="24"/>
          <w:lang w:val="en-US"/>
        </w:rPr>
        <w:t xml:space="preserve"> </w:t>
      </w:r>
      <w:r w:rsidRPr="004E5A1F">
        <w:rPr>
          <w:rFonts w:ascii="Bookman Old Style" w:hAnsi="Bookman Old Style" w:cs="Arial"/>
          <w:color w:val="000000" w:themeColor="text1"/>
          <w:sz w:val="24"/>
          <w:szCs w:val="24"/>
        </w:rPr>
        <w:t>penunjang tenaga listrik asing</w:t>
      </w:r>
      <w:r w:rsidR="00BB15DA" w:rsidRPr="008444BC">
        <w:rPr>
          <w:rFonts w:ascii="Bookman Old Style" w:hAnsi="Bookman Old Style" w:cs="Arial"/>
          <w:color w:val="000000" w:themeColor="text1"/>
          <w:sz w:val="24"/>
          <w:szCs w:val="24"/>
          <w:lang w:val="en-US"/>
        </w:rPr>
        <w:t>; dan</w:t>
      </w:r>
    </w:p>
    <w:p w14:paraId="5847C7A6" w14:textId="05871B50" w:rsidR="00C0216B" w:rsidRPr="004E5A1F" w:rsidRDefault="00BB15DA" w:rsidP="004E5A1F">
      <w:pPr>
        <w:numPr>
          <w:ilvl w:val="1"/>
          <w:numId w:val="291"/>
        </w:numPr>
        <w:spacing w:after="0" w:line="360" w:lineRule="auto"/>
        <w:ind w:left="2520" w:hanging="540"/>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lang w:val="en-US"/>
        </w:rPr>
        <w:lastRenderedPageBreak/>
        <w:t xml:space="preserve">badan </w:t>
      </w:r>
      <w:proofErr w:type="spellStart"/>
      <w:r w:rsidRPr="008444BC">
        <w:rPr>
          <w:rFonts w:ascii="Bookman Old Style" w:hAnsi="Bookman Old Style" w:cs="Arial"/>
          <w:color w:val="000000" w:themeColor="text1"/>
          <w:sz w:val="24"/>
          <w:szCs w:val="24"/>
          <w:lang w:val="en-US"/>
        </w:rPr>
        <w:t>usaha</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luar</w:t>
      </w:r>
      <w:proofErr w:type="spellEnd"/>
      <w:r w:rsidRPr="008444BC">
        <w:rPr>
          <w:rFonts w:ascii="Bookman Old Style" w:hAnsi="Bookman Old Style" w:cs="Arial"/>
          <w:color w:val="000000" w:themeColor="text1"/>
          <w:sz w:val="24"/>
          <w:szCs w:val="24"/>
          <w:lang w:val="en-US"/>
        </w:rPr>
        <w:t xml:space="preserve"> negeri</w:t>
      </w:r>
      <w:r w:rsidRPr="004E5A1F">
        <w:rPr>
          <w:rFonts w:ascii="Bookman Old Style" w:hAnsi="Bookman Old Style" w:cs="Arial"/>
          <w:color w:val="000000" w:themeColor="text1"/>
          <w:sz w:val="24"/>
          <w:szCs w:val="24"/>
          <w:lang w:val="en-US"/>
        </w:rPr>
        <w:t>.</w:t>
      </w:r>
    </w:p>
    <w:p w14:paraId="6801DC5E" w14:textId="77777777" w:rsidR="0052619C" w:rsidRPr="004E5A1F" w:rsidRDefault="0052619C" w:rsidP="004E5A1F">
      <w:pPr>
        <w:spacing w:after="0" w:line="360" w:lineRule="auto"/>
        <w:ind w:left="2520"/>
        <w:jc w:val="both"/>
        <w:rPr>
          <w:rFonts w:ascii="Bookman Old Style" w:hAnsi="Bookman Old Style" w:cs="Arial"/>
          <w:color w:val="000000" w:themeColor="text1"/>
          <w:sz w:val="24"/>
          <w:szCs w:val="24"/>
        </w:rPr>
      </w:pPr>
    </w:p>
    <w:p w14:paraId="78483E62" w14:textId="56A29EB9" w:rsidR="0052619C" w:rsidRPr="004E5A1F" w:rsidRDefault="0052619C">
      <w:pPr>
        <w:pStyle w:val="Heading8"/>
        <w:spacing w:before="0" w:after="0" w:line="360" w:lineRule="auto"/>
        <w:ind w:left="1985"/>
        <w:rPr>
          <w:rFonts w:eastAsia="Bookman Old Style" w:cs="Bookman Old Style"/>
          <w:color w:val="000000"/>
          <w:szCs w:val="24"/>
          <w:lang w:val="en-US"/>
        </w:rPr>
      </w:pPr>
      <w:r w:rsidRPr="008444BC">
        <w:rPr>
          <w:szCs w:val="24"/>
        </w:rPr>
        <w:t xml:space="preserve">Pasal </w:t>
      </w:r>
      <w:r w:rsidR="002319FF" w:rsidRPr="004E5A1F">
        <w:rPr>
          <w:szCs w:val="24"/>
          <w:lang w:val="en-US"/>
        </w:rPr>
        <w:t>3</w:t>
      </w:r>
      <w:r w:rsidR="002F2460" w:rsidRPr="004E5A1F">
        <w:rPr>
          <w:szCs w:val="24"/>
          <w:lang w:val="en-US"/>
        </w:rPr>
        <w:t>7</w:t>
      </w:r>
    </w:p>
    <w:p w14:paraId="068E1AFC" w14:textId="41B1C213" w:rsidR="0052619C" w:rsidRPr="004E5A1F" w:rsidRDefault="0052619C">
      <w:pPr>
        <w:numPr>
          <w:ilvl w:val="0"/>
          <w:numId w:val="57"/>
        </w:numPr>
        <w:tabs>
          <w:tab w:val="left" w:pos="567"/>
          <w:tab w:val="left" w:pos="2552"/>
        </w:tabs>
        <w:spacing w:after="0" w:line="360" w:lineRule="auto"/>
        <w:ind w:left="2552" w:hanging="568"/>
        <w:jc w:val="both"/>
        <w:rPr>
          <w:rFonts w:ascii="Bookman Old Style" w:hAnsi="Bookman Old Style"/>
          <w:sz w:val="24"/>
          <w:szCs w:val="24"/>
        </w:rPr>
      </w:pPr>
      <w:r w:rsidRPr="008444BC">
        <w:rPr>
          <w:rFonts w:ascii="Bookman Old Style" w:eastAsia="Bookman Old Style" w:hAnsi="Bookman Old Style" w:cs="Bookman Old Style"/>
          <w:sz w:val="24"/>
          <w:szCs w:val="24"/>
        </w:rPr>
        <w:t>KP3A</w:t>
      </w:r>
      <w:r w:rsidR="00BB15DA" w:rsidRPr="008444BC">
        <w:rPr>
          <w:rFonts w:ascii="Bookman Old Style" w:eastAsia="Bookman Old Style" w:hAnsi="Bookman Old Style" w:cs="Bookman Old Style"/>
          <w:sz w:val="24"/>
          <w:szCs w:val="24"/>
          <w:lang w:val="en-US"/>
        </w:rPr>
        <w:t xml:space="preserve"> dan</w:t>
      </w:r>
      <w:r w:rsidR="00802230" w:rsidRPr="008444BC">
        <w:rPr>
          <w:rFonts w:ascii="Bookman Old Style" w:eastAsia="Bookman Old Style" w:hAnsi="Bookman Old Style" w:cs="Bookman Old Style"/>
          <w:sz w:val="24"/>
          <w:szCs w:val="24"/>
          <w:lang w:val="en-US"/>
        </w:rPr>
        <w:t xml:space="preserve"> KPPA</w:t>
      </w:r>
      <w:r w:rsidR="00BB15DA"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 xml:space="preserve">wajib menyampaikan laporan kegiatannya </w:t>
      </w:r>
      <w:proofErr w:type="spellStart"/>
      <w:r w:rsidR="00FD1317" w:rsidRPr="008444BC">
        <w:rPr>
          <w:rFonts w:ascii="Bookman Old Style" w:eastAsia="Bookman Old Style" w:hAnsi="Bookman Old Style" w:cs="Bookman Old Style"/>
          <w:sz w:val="24"/>
          <w:szCs w:val="24"/>
          <w:lang w:val="en-US"/>
        </w:rPr>
        <w:t>sebagaimana</w:t>
      </w:r>
      <w:proofErr w:type="spellEnd"/>
      <w:r w:rsidR="00FD1317" w:rsidRPr="008444BC">
        <w:rPr>
          <w:rFonts w:ascii="Bookman Old Style" w:eastAsia="Bookman Old Style" w:hAnsi="Bookman Old Style" w:cs="Bookman Old Style"/>
          <w:sz w:val="24"/>
          <w:szCs w:val="24"/>
          <w:lang w:val="en-US"/>
        </w:rPr>
        <w:t xml:space="preserve"> </w:t>
      </w:r>
      <w:proofErr w:type="spellStart"/>
      <w:r w:rsidR="00FD1317" w:rsidRPr="008444BC">
        <w:rPr>
          <w:rFonts w:ascii="Bookman Old Style" w:eastAsia="Bookman Old Style" w:hAnsi="Bookman Old Style" w:cs="Bookman Old Style"/>
          <w:sz w:val="24"/>
          <w:szCs w:val="24"/>
          <w:lang w:val="en-US"/>
        </w:rPr>
        <w:t>dimaksud</w:t>
      </w:r>
      <w:proofErr w:type="spellEnd"/>
      <w:r w:rsidR="00FD1317" w:rsidRPr="008444BC">
        <w:rPr>
          <w:rFonts w:ascii="Bookman Old Style" w:eastAsia="Bookman Old Style" w:hAnsi="Bookman Old Style" w:cs="Bookman Old Style"/>
          <w:sz w:val="24"/>
          <w:szCs w:val="24"/>
          <w:lang w:val="en-US"/>
        </w:rPr>
        <w:t xml:space="preserve"> </w:t>
      </w:r>
      <w:proofErr w:type="spellStart"/>
      <w:r w:rsidR="00FD1317" w:rsidRPr="008444BC">
        <w:rPr>
          <w:rFonts w:ascii="Bookman Old Style" w:eastAsia="Bookman Old Style" w:hAnsi="Bookman Old Style" w:cs="Bookman Old Style"/>
          <w:sz w:val="24"/>
          <w:szCs w:val="24"/>
          <w:lang w:val="en-US"/>
        </w:rPr>
        <w:t>dalam</w:t>
      </w:r>
      <w:proofErr w:type="spellEnd"/>
      <w:r w:rsidR="00FD1317" w:rsidRPr="008444BC">
        <w:rPr>
          <w:rFonts w:ascii="Bookman Old Style" w:eastAsia="Bookman Old Style" w:hAnsi="Bookman Old Style" w:cs="Bookman Old Style"/>
          <w:sz w:val="24"/>
          <w:szCs w:val="24"/>
          <w:lang w:val="en-US"/>
        </w:rPr>
        <w:t xml:space="preserve"> </w:t>
      </w:r>
      <w:proofErr w:type="spellStart"/>
      <w:r w:rsidR="00FD1317" w:rsidRPr="008444BC">
        <w:rPr>
          <w:rFonts w:ascii="Bookman Old Style" w:eastAsia="Bookman Old Style" w:hAnsi="Bookman Old Style" w:cs="Bookman Old Style"/>
          <w:sz w:val="24"/>
          <w:szCs w:val="24"/>
          <w:lang w:val="en-US"/>
        </w:rPr>
        <w:t>Pasal</w:t>
      </w:r>
      <w:proofErr w:type="spellEnd"/>
      <w:r w:rsidR="00FD1317" w:rsidRPr="008444BC">
        <w:rPr>
          <w:rFonts w:ascii="Bookman Old Style" w:eastAsia="Bookman Old Style" w:hAnsi="Bookman Old Style" w:cs="Bookman Old Style"/>
          <w:sz w:val="24"/>
          <w:szCs w:val="24"/>
          <w:lang w:val="en-US"/>
        </w:rPr>
        <w:t xml:space="preserve"> 36 </w:t>
      </w:r>
      <w:r w:rsidRPr="008444BC">
        <w:rPr>
          <w:rFonts w:ascii="Bookman Old Style" w:eastAsia="Bookman Old Style" w:hAnsi="Bookman Old Style" w:cs="Bookman Old Style"/>
          <w:sz w:val="24"/>
          <w:szCs w:val="24"/>
        </w:rPr>
        <w:t xml:space="preserve">setiap 6 (enam) bulan secara daring </w:t>
      </w:r>
      <w:r w:rsidR="00AC5911" w:rsidRPr="008444BC">
        <w:rPr>
          <w:rFonts w:ascii="Bookman Old Style" w:eastAsia="Bookman Old Style" w:hAnsi="Bookman Old Style" w:cs="Bookman Old Style"/>
          <w:sz w:val="24"/>
          <w:szCs w:val="24"/>
        </w:rPr>
        <w:t>melalui</w:t>
      </w:r>
      <w:r w:rsidR="00AC5911" w:rsidRPr="008444BC">
        <w:rPr>
          <w:rFonts w:ascii="Bookman Old Style" w:eastAsia="Bookman Old Style" w:hAnsi="Bookman Old Style" w:cs="Bookman Old Style"/>
          <w:sz w:val="24"/>
          <w:szCs w:val="24"/>
          <w:lang w:val="en-US"/>
        </w:rPr>
        <w:t xml:space="preserve"> </w:t>
      </w:r>
      <w:proofErr w:type="spellStart"/>
      <w:r w:rsidR="00AC5911" w:rsidRPr="008444BC">
        <w:rPr>
          <w:rFonts w:ascii="Bookman Old Style" w:eastAsia="Bookman Old Style" w:hAnsi="Bookman Old Style" w:cs="Bookman Old Style"/>
          <w:sz w:val="24"/>
          <w:szCs w:val="24"/>
          <w:lang w:val="en-US"/>
        </w:rPr>
        <w:t>subsistem</w:t>
      </w:r>
      <w:proofErr w:type="spellEnd"/>
      <w:r w:rsidR="00AC5911" w:rsidRPr="008444BC">
        <w:rPr>
          <w:rFonts w:ascii="Bookman Old Style" w:eastAsia="Bookman Old Style" w:hAnsi="Bookman Old Style" w:cs="Bookman Old Style"/>
          <w:sz w:val="24"/>
          <w:szCs w:val="24"/>
          <w:lang w:val="en-US"/>
        </w:rPr>
        <w:t xml:space="preserve"> </w:t>
      </w:r>
      <w:proofErr w:type="spellStart"/>
      <w:r w:rsidR="00130E69" w:rsidRPr="008444BC">
        <w:rPr>
          <w:rFonts w:ascii="Bookman Old Style" w:eastAsia="Bookman Old Style" w:hAnsi="Bookman Old Style" w:cs="Bookman Old Style"/>
          <w:sz w:val="24"/>
          <w:szCs w:val="24"/>
          <w:lang w:val="en-US"/>
        </w:rPr>
        <w:t>P</w:t>
      </w:r>
      <w:r w:rsidR="00AC5911" w:rsidRPr="008444BC">
        <w:rPr>
          <w:rFonts w:ascii="Bookman Old Style" w:eastAsia="Bookman Old Style" w:hAnsi="Bookman Old Style" w:cs="Bookman Old Style"/>
          <w:sz w:val="24"/>
          <w:szCs w:val="24"/>
          <w:lang w:val="en-US"/>
        </w:rPr>
        <w:t>engawasan</w:t>
      </w:r>
      <w:proofErr w:type="spellEnd"/>
      <w:r w:rsidR="00AC5911" w:rsidRPr="008444BC">
        <w:rPr>
          <w:rFonts w:ascii="Bookman Old Style" w:eastAsia="Bookman Old Style" w:hAnsi="Bookman Old Style" w:cs="Bookman Old Style"/>
          <w:sz w:val="24"/>
          <w:szCs w:val="24"/>
          <w:lang w:val="en-US"/>
        </w:rPr>
        <w:t xml:space="preserve"> pada</w:t>
      </w:r>
      <w:r w:rsidR="00AC5911" w:rsidRPr="008444BC">
        <w:rPr>
          <w:rFonts w:ascii="Bookman Old Style" w:eastAsia="Bookman Old Style" w:hAnsi="Bookman Old Style" w:cs="Bookman Old Style"/>
          <w:sz w:val="24"/>
          <w:szCs w:val="24"/>
        </w:rPr>
        <w:t xml:space="preserve"> </w:t>
      </w:r>
      <w:r w:rsidR="001167FB" w:rsidRPr="008444BC">
        <w:rPr>
          <w:rFonts w:ascii="Bookman Old Style" w:eastAsia="Bookman Old Style" w:hAnsi="Bookman Old Style" w:cs="Bookman Old Style"/>
          <w:sz w:val="24"/>
          <w:szCs w:val="24"/>
          <w:lang w:val="en-US"/>
        </w:rPr>
        <w:t>S</w:t>
      </w:r>
      <w:r w:rsidR="00AC5911" w:rsidRPr="008444BC">
        <w:rPr>
          <w:rFonts w:ascii="Bookman Old Style" w:eastAsia="Bookman Old Style" w:hAnsi="Bookman Old Style" w:cs="Bookman Old Style"/>
          <w:sz w:val="24"/>
          <w:szCs w:val="24"/>
        </w:rPr>
        <w:t>istem OSS</w:t>
      </w:r>
      <w:r w:rsidRPr="008444BC">
        <w:rPr>
          <w:rFonts w:ascii="Bookman Old Style" w:eastAsia="Bookman Old Style" w:hAnsi="Bookman Old Style" w:cs="Bookman Old Style"/>
          <w:sz w:val="24"/>
          <w:szCs w:val="24"/>
        </w:rPr>
        <w:t>.</w:t>
      </w:r>
    </w:p>
    <w:p w14:paraId="5B6F18A9" w14:textId="77777777" w:rsidR="004E5A1F" w:rsidRPr="008444BC" w:rsidRDefault="004E5A1F" w:rsidP="004E5A1F">
      <w:pPr>
        <w:tabs>
          <w:tab w:val="left" w:pos="567"/>
          <w:tab w:val="left" w:pos="2552"/>
        </w:tabs>
        <w:spacing w:after="0" w:line="360" w:lineRule="auto"/>
        <w:jc w:val="both"/>
        <w:rPr>
          <w:rFonts w:ascii="Bookman Old Style" w:hAnsi="Bookman Old Style"/>
          <w:sz w:val="24"/>
          <w:szCs w:val="24"/>
        </w:rPr>
      </w:pPr>
    </w:p>
    <w:p w14:paraId="14ADDFE2" w14:textId="7A214CCF" w:rsidR="0052619C" w:rsidRPr="008444BC" w:rsidRDefault="0052619C">
      <w:pPr>
        <w:numPr>
          <w:ilvl w:val="0"/>
          <w:numId w:val="57"/>
        </w:numPr>
        <w:tabs>
          <w:tab w:val="left" w:pos="567"/>
          <w:tab w:val="left" w:pos="2552"/>
        </w:tabs>
        <w:spacing w:after="0" w:line="360" w:lineRule="auto"/>
        <w:ind w:left="2552" w:hanging="568"/>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Format laporan kegiatan sebagaimana dimaksud pada ayat (1) tercantum dalam </w:t>
      </w:r>
      <w:r w:rsidRPr="004E5A1F">
        <w:rPr>
          <w:rFonts w:ascii="Bookman Old Style" w:eastAsia="Bookman Old Style" w:hAnsi="Bookman Old Style" w:cs="Bookman Old Style"/>
          <w:sz w:val="24"/>
          <w:szCs w:val="24"/>
        </w:rPr>
        <w:t>Lampiran</w:t>
      </w:r>
      <w:r w:rsidR="00697CA0" w:rsidRPr="004E5A1F">
        <w:rPr>
          <w:rFonts w:ascii="Bookman Old Style" w:eastAsia="Bookman Old Style" w:hAnsi="Bookman Old Style" w:cs="Bookman Old Style"/>
          <w:sz w:val="24"/>
          <w:szCs w:val="24"/>
          <w:lang w:val="en-US"/>
        </w:rPr>
        <w:t xml:space="preserve"> XVII</w:t>
      </w:r>
      <w:r w:rsidR="005B51D5"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yang merupakan bagian tidak terpisahkan dari Peraturan Badan ini.</w:t>
      </w:r>
    </w:p>
    <w:p w14:paraId="6D72ACA0" w14:textId="77777777" w:rsidR="0052619C" w:rsidRPr="008444BC" w:rsidRDefault="0052619C">
      <w:pPr>
        <w:numPr>
          <w:ilvl w:val="0"/>
          <w:numId w:val="57"/>
        </w:numPr>
        <w:tabs>
          <w:tab w:val="left" w:pos="567"/>
          <w:tab w:val="left" w:pos="2552"/>
        </w:tabs>
        <w:spacing w:after="0" w:line="360" w:lineRule="auto"/>
        <w:ind w:left="2552" w:hanging="568"/>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Penyampaian laporan kegiatan sebagaimana dimaksud  pada ayat (1) dilakukan dengan periode sebagai berikut: </w:t>
      </w:r>
    </w:p>
    <w:p w14:paraId="635579EC" w14:textId="77777777" w:rsidR="0052619C" w:rsidRPr="008444BC" w:rsidRDefault="0052619C">
      <w:pPr>
        <w:numPr>
          <w:ilvl w:val="0"/>
          <w:numId w:val="18"/>
        </w:numPr>
        <w:tabs>
          <w:tab w:val="left" w:pos="567"/>
          <w:tab w:val="left" w:pos="3119"/>
        </w:tabs>
        <w:spacing w:after="0" w:line="360" w:lineRule="auto"/>
        <w:ind w:left="3119" w:hanging="599"/>
        <w:jc w:val="both"/>
        <w:rPr>
          <w:rFonts w:ascii="Bookman Old Style" w:hAnsi="Bookman Old Style"/>
          <w:sz w:val="24"/>
          <w:szCs w:val="24"/>
        </w:rPr>
      </w:pPr>
      <w:r w:rsidRPr="008444BC">
        <w:rPr>
          <w:rFonts w:ascii="Bookman Old Style" w:eastAsia="Bookman Old Style" w:hAnsi="Bookman Old Style" w:cs="Bookman Old Style"/>
          <w:sz w:val="24"/>
          <w:szCs w:val="24"/>
        </w:rPr>
        <w:t>Laporan semester I disampaikan paling lambat tanggal 10 bulan Juli tahun yang bersangkutan;</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dan</w:t>
      </w:r>
    </w:p>
    <w:p w14:paraId="6133400E" w14:textId="77777777" w:rsidR="0052619C" w:rsidRPr="008444BC" w:rsidRDefault="0052619C">
      <w:pPr>
        <w:numPr>
          <w:ilvl w:val="0"/>
          <w:numId w:val="18"/>
        </w:numPr>
        <w:tabs>
          <w:tab w:val="left" w:pos="567"/>
          <w:tab w:val="left" w:pos="3119"/>
        </w:tabs>
        <w:spacing w:after="0" w:line="360" w:lineRule="auto"/>
        <w:ind w:left="3119" w:hanging="599"/>
        <w:jc w:val="both"/>
        <w:rPr>
          <w:rFonts w:ascii="Bookman Old Style" w:hAnsi="Bookman Old Style"/>
          <w:sz w:val="24"/>
          <w:szCs w:val="24"/>
        </w:rPr>
      </w:pPr>
      <w:r w:rsidRPr="008444BC">
        <w:rPr>
          <w:rFonts w:ascii="Bookman Old Style" w:eastAsia="Bookman Old Style" w:hAnsi="Bookman Old Style" w:cs="Bookman Old Style"/>
          <w:sz w:val="24"/>
          <w:szCs w:val="24"/>
        </w:rPr>
        <w:t>Laporan semester II disampaikan paling lambat tanggal 10 bulan Januari tahun berikutnya.</w:t>
      </w:r>
    </w:p>
    <w:p w14:paraId="49FCE71A" w14:textId="77777777" w:rsidR="0052619C" w:rsidRPr="008444BC" w:rsidRDefault="0052619C" w:rsidP="004E5A1F">
      <w:pPr>
        <w:tabs>
          <w:tab w:val="left" w:pos="3119"/>
        </w:tabs>
        <w:spacing w:after="0" w:line="360" w:lineRule="auto"/>
        <w:jc w:val="both"/>
        <w:rPr>
          <w:rFonts w:ascii="Bookman Old Style" w:hAnsi="Bookman Old Style" w:cs="Arial"/>
          <w:color w:val="000000" w:themeColor="text1"/>
          <w:sz w:val="24"/>
          <w:szCs w:val="24"/>
        </w:rPr>
      </w:pPr>
    </w:p>
    <w:p w14:paraId="0570BE7B" w14:textId="71A04BF1" w:rsidR="0052619C" w:rsidRPr="004E5A1F" w:rsidRDefault="0052619C">
      <w:pPr>
        <w:pStyle w:val="Heading8"/>
        <w:spacing w:before="0" w:after="0" w:line="360" w:lineRule="auto"/>
        <w:ind w:left="1985"/>
        <w:rPr>
          <w:szCs w:val="24"/>
          <w:lang w:val="en-US"/>
        </w:rPr>
      </w:pPr>
      <w:r w:rsidRPr="008444BC">
        <w:rPr>
          <w:szCs w:val="24"/>
        </w:rPr>
        <w:t xml:space="preserve">Pasal </w:t>
      </w:r>
      <w:r w:rsidR="002319FF" w:rsidRPr="004E5A1F">
        <w:rPr>
          <w:szCs w:val="24"/>
          <w:lang w:val="en-US"/>
        </w:rPr>
        <w:t>3</w:t>
      </w:r>
      <w:r w:rsidR="002F2460" w:rsidRPr="004E5A1F">
        <w:rPr>
          <w:szCs w:val="24"/>
          <w:lang w:val="en-US"/>
        </w:rPr>
        <w:t>8</w:t>
      </w:r>
    </w:p>
    <w:p w14:paraId="5B2B3371" w14:textId="550DFF0F" w:rsidR="00BB15DA" w:rsidRPr="008444BC" w:rsidRDefault="00BB15DA">
      <w:pPr>
        <w:numPr>
          <w:ilvl w:val="0"/>
          <w:numId w:val="39"/>
        </w:numPr>
        <w:tabs>
          <w:tab w:val="left" w:pos="567"/>
          <w:tab w:val="left" w:pos="2552"/>
        </w:tabs>
        <w:spacing w:after="0" w:line="360" w:lineRule="auto"/>
        <w:ind w:left="2552" w:hanging="568"/>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Kantor </w:t>
      </w:r>
      <w:r w:rsidR="00374292"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 xml:space="preserve">erwakilan BUJKA wajib menyampaikan </w:t>
      </w:r>
      <w:r w:rsidR="003E6457" w:rsidRPr="008444BC">
        <w:rPr>
          <w:rFonts w:ascii="Bookman Old Style" w:eastAsia="Bookman Old Style" w:hAnsi="Bookman Old Style" w:cs="Bookman Old Style"/>
          <w:sz w:val="24"/>
          <w:szCs w:val="24"/>
        </w:rPr>
        <w:t xml:space="preserve">menyampaikan laporan kegiatan tahunan </w:t>
      </w:r>
      <w:proofErr w:type="spellStart"/>
      <w:r w:rsidR="00FD1317" w:rsidRPr="004E5A1F">
        <w:rPr>
          <w:rFonts w:ascii="Bookman Old Style" w:eastAsia="Bookman Old Style" w:hAnsi="Bookman Old Style" w:cs="Bookman Old Style"/>
          <w:sz w:val="24"/>
          <w:szCs w:val="24"/>
          <w:lang w:val="en-US"/>
        </w:rPr>
        <w:t>sebagaimana</w:t>
      </w:r>
      <w:proofErr w:type="spellEnd"/>
      <w:r w:rsidR="00FD1317" w:rsidRPr="004E5A1F">
        <w:rPr>
          <w:rFonts w:ascii="Bookman Old Style" w:eastAsia="Bookman Old Style" w:hAnsi="Bookman Old Style" w:cs="Bookman Old Style"/>
          <w:sz w:val="24"/>
          <w:szCs w:val="24"/>
          <w:lang w:val="en-US"/>
        </w:rPr>
        <w:t xml:space="preserve"> </w:t>
      </w:r>
      <w:proofErr w:type="spellStart"/>
      <w:r w:rsidR="00FD1317" w:rsidRPr="004E5A1F">
        <w:rPr>
          <w:rFonts w:ascii="Bookman Old Style" w:eastAsia="Bookman Old Style" w:hAnsi="Bookman Old Style" w:cs="Bookman Old Style"/>
          <w:sz w:val="24"/>
          <w:szCs w:val="24"/>
          <w:lang w:val="en-US"/>
        </w:rPr>
        <w:t>dimaksud</w:t>
      </w:r>
      <w:proofErr w:type="spellEnd"/>
      <w:r w:rsidR="00FD1317" w:rsidRPr="004E5A1F">
        <w:rPr>
          <w:rFonts w:ascii="Bookman Old Style" w:eastAsia="Bookman Old Style" w:hAnsi="Bookman Old Style" w:cs="Bookman Old Style"/>
          <w:sz w:val="24"/>
          <w:szCs w:val="24"/>
          <w:lang w:val="en-US"/>
        </w:rPr>
        <w:t xml:space="preserve"> </w:t>
      </w:r>
      <w:proofErr w:type="spellStart"/>
      <w:r w:rsidR="00FD1317" w:rsidRPr="004E5A1F">
        <w:rPr>
          <w:rFonts w:ascii="Bookman Old Style" w:eastAsia="Bookman Old Style" w:hAnsi="Bookman Old Style" w:cs="Bookman Old Style"/>
          <w:sz w:val="24"/>
          <w:szCs w:val="24"/>
          <w:lang w:val="en-US"/>
        </w:rPr>
        <w:t>dalam</w:t>
      </w:r>
      <w:proofErr w:type="spellEnd"/>
      <w:r w:rsidR="00FD1317" w:rsidRPr="004E5A1F">
        <w:rPr>
          <w:rFonts w:ascii="Bookman Old Style" w:eastAsia="Bookman Old Style" w:hAnsi="Bookman Old Style" w:cs="Bookman Old Style"/>
          <w:sz w:val="24"/>
          <w:szCs w:val="24"/>
          <w:lang w:val="en-US"/>
        </w:rPr>
        <w:t xml:space="preserve"> </w:t>
      </w:r>
      <w:proofErr w:type="spellStart"/>
      <w:r w:rsidR="00FD1317" w:rsidRPr="004E5A1F">
        <w:rPr>
          <w:rFonts w:ascii="Bookman Old Style" w:eastAsia="Bookman Old Style" w:hAnsi="Bookman Old Style" w:cs="Bookman Old Style"/>
          <w:sz w:val="24"/>
          <w:szCs w:val="24"/>
          <w:lang w:val="en-US"/>
        </w:rPr>
        <w:t>Pasal</w:t>
      </w:r>
      <w:proofErr w:type="spellEnd"/>
      <w:r w:rsidR="00FD1317" w:rsidRPr="004E5A1F">
        <w:rPr>
          <w:rFonts w:ascii="Bookman Old Style" w:eastAsia="Bookman Old Style" w:hAnsi="Bookman Old Style" w:cs="Bookman Old Style"/>
          <w:sz w:val="24"/>
          <w:szCs w:val="24"/>
          <w:lang w:val="en-US"/>
        </w:rPr>
        <w:t xml:space="preserve"> 36</w:t>
      </w:r>
      <w:r w:rsidR="00FD1317" w:rsidRPr="008444BC">
        <w:rPr>
          <w:rFonts w:ascii="Bookman Old Style" w:eastAsia="Bookman Old Style" w:hAnsi="Bookman Old Style" w:cs="Bookman Old Style"/>
          <w:sz w:val="24"/>
          <w:szCs w:val="24"/>
          <w:lang w:val="en-US"/>
        </w:rPr>
        <w:t xml:space="preserve"> </w:t>
      </w:r>
      <w:r w:rsidR="003E6457" w:rsidRPr="008444BC">
        <w:rPr>
          <w:rFonts w:ascii="Bookman Old Style" w:eastAsia="Bookman Old Style" w:hAnsi="Bookman Old Style" w:cs="Bookman Old Style"/>
          <w:sz w:val="24"/>
          <w:szCs w:val="24"/>
        </w:rPr>
        <w:t xml:space="preserve">secara daring melalui </w:t>
      </w:r>
      <w:proofErr w:type="spellStart"/>
      <w:r w:rsidR="003E6457" w:rsidRPr="008444BC">
        <w:rPr>
          <w:rFonts w:ascii="Bookman Old Style" w:eastAsia="Bookman Old Style" w:hAnsi="Bookman Old Style" w:cs="Bookman Old Style"/>
          <w:sz w:val="24"/>
          <w:szCs w:val="24"/>
          <w:lang w:val="en-US"/>
        </w:rPr>
        <w:t>subsistem</w:t>
      </w:r>
      <w:proofErr w:type="spellEnd"/>
      <w:r w:rsidR="003E6457" w:rsidRPr="008444BC">
        <w:rPr>
          <w:rFonts w:ascii="Bookman Old Style" w:eastAsia="Bookman Old Style" w:hAnsi="Bookman Old Style" w:cs="Bookman Old Style"/>
          <w:sz w:val="24"/>
          <w:szCs w:val="24"/>
          <w:lang w:val="en-US"/>
        </w:rPr>
        <w:t xml:space="preserve"> </w:t>
      </w:r>
      <w:proofErr w:type="spellStart"/>
      <w:r w:rsidR="003E6457" w:rsidRPr="008444BC">
        <w:rPr>
          <w:rFonts w:ascii="Bookman Old Style" w:eastAsia="Bookman Old Style" w:hAnsi="Bookman Old Style" w:cs="Bookman Old Style"/>
          <w:sz w:val="24"/>
          <w:szCs w:val="24"/>
          <w:lang w:val="en-US"/>
        </w:rPr>
        <w:t>Pengawasan</w:t>
      </w:r>
      <w:proofErr w:type="spellEnd"/>
      <w:r w:rsidR="003E6457" w:rsidRPr="008444BC">
        <w:rPr>
          <w:rFonts w:ascii="Bookman Old Style" w:eastAsia="Bookman Old Style" w:hAnsi="Bookman Old Style" w:cs="Bookman Old Style"/>
          <w:sz w:val="24"/>
          <w:szCs w:val="24"/>
          <w:lang w:val="en-US"/>
        </w:rPr>
        <w:t xml:space="preserve"> </w:t>
      </w:r>
      <w:r w:rsidR="003E6457" w:rsidRPr="004E5A1F">
        <w:rPr>
          <w:rFonts w:ascii="Bookman Old Style" w:eastAsia="Bookman Old Style" w:hAnsi="Bookman Old Style" w:cs="Bookman Old Style"/>
          <w:sz w:val="24"/>
          <w:szCs w:val="24"/>
          <w:lang w:val="en-US"/>
        </w:rPr>
        <w:t>pada</w:t>
      </w:r>
      <w:r w:rsidRPr="008444BC">
        <w:rPr>
          <w:rFonts w:ascii="Bookman Old Style" w:eastAsia="Bookman Old Style" w:hAnsi="Bookman Old Style" w:cs="Bookman Old Style"/>
          <w:sz w:val="24"/>
          <w:szCs w:val="24"/>
        </w:rPr>
        <w:t xml:space="preserve"> </w:t>
      </w:r>
      <w:r w:rsidR="001167FB"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 xml:space="preserve">istem </w:t>
      </w:r>
      <w:r w:rsidR="002B0DDD" w:rsidRPr="004E5A1F">
        <w:rPr>
          <w:rFonts w:ascii="Bookman Old Style" w:eastAsia="Bookman Old Style" w:hAnsi="Bookman Old Style" w:cs="Bookman Old Style"/>
          <w:iCs/>
          <w:sz w:val="24"/>
          <w:szCs w:val="24"/>
          <w:lang w:val="en-US"/>
        </w:rPr>
        <w:t>OSS</w:t>
      </w:r>
      <w:r w:rsidRPr="008444BC">
        <w:rPr>
          <w:rFonts w:ascii="Bookman Old Style" w:eastAsia="Bookman Old Style" w:hAnsi="Bookman Old Style" w:cs="Bookman Old Style"/>
          <w:sz w:val="24"/>
          <w:szCs w:val="24"/>
        </w:rPr>
        <w:t>.</w:t>
      </w:r>
    </w:p>
    <w:p w14:paraId="23615882" w14:textId="77777777" w:rsidR="00BB15DA" w:rsidRPr="008444BC" w:rsidRDefault="00BB15DA">
      <w:pPr>
        <w:numPr>
          <w:ilvl w:val="0"/>
          <w:numId w:val="39"/>
        </w:numPr>
        <w:tabs>
          <w:tab w:val="left" w:pos="567"/>
          <w:tab w:val="left" w:pos="2552"/>
        </w:tabs>
        <w:spacing w:after="0" w:line="360" w:lineRule="auto"/>
        <w:ind w:left="2552" w:hanging="568"/>
        <w:jc w:val="both"/>
        <w:rPr>
          <w:rFonts w:ascii="Bookman Old Style" w:hAnsi="Bookman Old Style"/>
          <w:sz w:val="24"/>
          <w:szCs w:val="24"/>
        </w:rPr>
      </w:pPr>
      <w:r w:rsidRPr="008444BC">
        <w:rPr>
          <w:rFonts w:ascii="Bookman Old Style" w:eastAsia="Bookman Old Style" w:hAnsi="Bookman Old Style" w:cs="Bookman Old Style"/>
          <w:sz w:val="24"/>
          <w:szCs w:val="24"/>
        </w:rPr>
        <w:t>Laporan kegiatan tahunan sebagaimana dimaksud pada ayat (1) paling lambat disampaikan tanggal 10 bulan Januari tahun berikutnya.</w:t>
      </w:r>
    </w:p>
    <w:p w14:paraId="688D40A0" w14:textId="1D4BC8C8" w:rsidR="00BB15DA" w:rsidRPr="008444BC" w:rsidRDefault="00BB15DA">
      <w:pPr>
        <w:numPr>
          <w:ilvl w:val="0"/>
          <w:numId w:val="39"/>
        </w:numPr>
        <w:tabs>
          <w:tab w:val="left" w:pos="567"/>
          <w:tab w:val="left" w:pos="2552"/>
        </w:tabs>
        <w:spacing w:after="0" w:line="360" w:lineRule="auto"/>
        <w:ind w:left="2552" w:hanging="568"/>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Format laporan kegiatan tahunan sebagaimana dimaksud pada ayat (1) tercantum dalam </w:t>
      </w:r>
      <w:r w:rsidR="009C4E91" w:rsidRPr="008444BC">
        <w:rPr>
          <w:rFonts w:ascii="Bookman Old Style" w:eastAsia="Bookman Old Style" w:hAnsi="Bookman Old Style" w:cs="Bookman Old Style"/>
          <w:sz w:val="24"/>
          <w:szCs w:val="24"/>
          <w:lang w:val="en-US"/>
        </w:rPr>
        <w:t xml:space="preserve">            </w:t>
      </w:r>
      <w:r w:rsidRPr="004E5A1F">
        <w:rPr>
          <w:rFonts w:ascii="Bookman Old Style" w:eastAsia="Bookman Old Style" w:hAnsi="Bookman Old Style" w:cs="Bookman Old Style"/>
          <w:sz w:val="24"/>
          <w:szCs w:val="24"/>
        </w:rPr>
        <w:t>Lampiran</w:t>
      </w:r>
      <w:r w:rsidR="00697CA0" w:rsidRPr="008444BC">
        <w:rPr>
          <w:rFonts w:ascii="Bookman Old Style" w:eastAsia="Bookman Old Style" w:hAnsi="Bookman Old Style" w:cs="Bookman Old Style"/>
          <w:sz w:val="24"/>
          <w:szCs w:val="24"/>
          <w:lang w:val="en-US"/>
        </w:rPr>
        <w:t xml:space="preserve"> XVIII</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 xml:space="preserve">yang merupakan bagian tidak terpisahkan dari Peraturan Badan ini. </w:t>
      </w:r>
    </w:p>
    <w:p w14:paraId="79D66A79" w14:textId="77777777" w:rsidR="006E20DD" w:rsidRPr="008444BC" w:rsidRDefault="006E20DD">
      <w:pPr>
        <w:keepNext/>
        <w:keepLines/>
        <w:tabs>
          <w:tab w:val="left" w:pos="567"/>
          <w:tab w:val="left" w:pos="3119"/>
        </w:tabs>
        <w:spacing w:after="0" w:line="360" w:lineRule="auto"/>
        <w:ind w:left="3119"/>
        <w:jc w:val="both"/>
        <w:rPr>
          <w:rFonts w:ascii="Bookman Old Style" w:eastAsia="Bookman Old Style" w:hAnsi="Bookman Old Style" w:cs="Bookman Old Style"/>
          <w:color w:val="000000"/>
          <w:sz w:val="24"/>
          <w:szCs w:val="24"/>
        </w:rPr>
      </w:pPr>
    </w:p>
    <w:p w14:paraId="6F12432C" w14:textId="42A000C6" w:rsidR="006E20DD" w:rsidRPr="004E5A1F" w:rsidRDefault="006E20DD">
      <w:pPr>
        <w:pStyle w:val="Heading8"/>
        <w:spacing w:before="0" w:after="0" w:line="360" w:lineRule="auto"/>
        <w:ind w:left="1985"/>
        <w:rPr>
          <w:rFonts w:eastAsia="Bookman Old Style" w:cs="Bookman Old Style"/>
          <w:szCs w:val="24"/>
          <w:lang w:val="en-US"/>
        </w:rPr>
      </w:pPr>
      <w:r w:rsidRPr="008444BC">
        <w:rPr>
          <w:szCs w:val="24"/>
        </w:rPr>
        <w:t xml:space="preserve">Pasal </w:t>
      </w:r>
      <w:r w:rsidR="002F2460" w:rsidRPr="008444BC">
        <w:rPr>
          <w:szCs w:val="24"/>
          <w:lang w:val="en-US"/>
        </w:rPr>
        <w:t>39</w:t>
      </w:r>
    </w:p>
    <w:p w14:paraId="38862524" w14:textId="3AF77159" w:rsidR="00BB15DA" w:rsidRPr="004E5A1F" w:rsidRDefault="00BB15DA">
      <w:pPr>
        <w:numPr>
          <w:ilvl w:val="0"/>
          <w:numId w:val="213"/>
        </w:numPr>
        <w:tabs>
          <w:tab w:val="left" w:pos="2552"/>
        </w:tabs>
        <w:spacing w:after="0" w:line="360" w:lineRule="auto"/>
        <w:ind w:left="2552" w:hanging="567"/>
        <w:jc w:val="both"/>
        <w:rPr>
          <w:rFonts w:ascii="Bookman Old Style" w:hAnsi="Bookman Old Style"/>
          <w:sz w:val="24"/>
          <w:szCs w:val="24"/>
        </w:rPr>
      </w:pPr>
      <w:r w:rsidRPr="004E5A1F">
        <w:rPr>
          <w:rFonts w:ascii="Bookman Old Style" w:eastAsia="Bookman Old Style" w:hAnsi="Bookman Old Style" w:cs="Bookman Old Style"/>
          <w:sz w:val="24"/>
          <w:szCs w:val="24"/>
        </w:rPr>
        <w:t xml:space="preserve">Kantor </w:t>
      </w:r>
      <w:r w:rsidR="00374292" w:rsidRPr="008444BC">
        <w:rPr>
          <w:rFonts w:ascii="Bookman Old Style" w:eastAsia="Bookman Old Style" w:hAnsi="Bookman Old Style" w:cs="Bookman Old Style"/>
          <w:sz w:val="24"/>
          <w:szCs w:val="24"/>
          <w:lang w:val="en-US"/>
        </w:rPr>
        <w:t>p</w:t>
      </w:r>
      <w:r w:rsidRPr="004E5A1F">
        <w:rPr>
          <w:rFonts w:ascii="Bookman Old Style" w:eastAsia="Bookman Old Style" w:hAnsi="Bookman Old Style" w:cs="Bookman Old Style"/>
          <w:sz w:val="24"/>
          <w:szCs w:val="24"/>
        </w:rPr>
        <w:t xml:space="preserve">erwakilan </w:t>
      </w:r>
      <w:proofErr w:type="spellStart"/>
      <w:r w:rsidR="00374292" w:rsidRPr="008444BC">
        <w:rPr>
          <w:rFonts w:ascii="Bookman Old Style" w:eastAsia="Bookman Old Style" w:hAnsi="Bookman Old Style" w:cs="Bookman Old Style"/>
          <w:sz w:val="24"/>
          <w:szCs w:val="24"/>
          <w:lang w:val="en-US"/>
        </w:rPr>
        <w:t>jasa</w:t>
      </w:r>
      <w:proofErr w:type="spellEnd"/>
      <w:r w:rsidR="00374292" w:rsidRPr="008444BC">
        <w:rPr>
          <w:rFonts w:ascii="Bookman Old Style" w:eastAsia="Bookman Old Style" w:hAnsi="Bookman Old Style" w:cs="Bookman Old Style"/>
          <w:sz w:val="24"/>
          <w:szCs w:val="24"/>
          <w:lang w:val="en-US"/>
        </w:rPr>
        <w:t xml:space="preserve"> </w:t>
      </w:r>
      <w:proofErr w:type="spellStart"/>
      <w:r w:rsidR="00374292" w:rsidRPr="008444BC">
        <w:rPr>
          <w:rFonts w:ascii="Bookman Old Style" w:eastAsia="Bookman Old Style" w:hAnsi="Bookman Old Style" w:cs="Bookman Old Style"/>
          <w:sz w:val="24"/>
          <w:szCs w:val="24"/>
          <w:lang w:val="en-AU"/>
        </w:rPr>
        <w:t>p</w:t>
      </w:r>
      <w:r w:rsidRPr="004E5A1F">
        <w:rPr>
          <w:rFonts w:ascii="Bookman Old Style" w:eastAsia="Bookman Old Style" w:hAnsi="Bookman Old Style" w:cs="Bookman Old Style"/>
          <w:sz w:val="24"/>
          <w:szCs w:val="24"/>
          <w:lang w:val="en-AU"/>
        </w:rPr>
        <w:t>enunjang</w:t>
      </w:r>
      <w:proofErr w:type="spellEnd"/>
      <w:r w:rsidRPr="004E5A1F">
        <w:rPr>
          <w:rFonts w:ascii="Bookman Old Style" w:eastAsia="Bookman Old Style" w:hAnsi="Bookman Old Style" w:cs="Bookman Old Style"/>
          <w:sz w:val="24"/>
          <w:szCs w:val="24"/>
          <w:lang w:val="en-AU"/>
        </w:rPr>
        <w:t xml:space="preserve"> </w:t>
      </w:r>
      <w:proofErr w:type="spellStart"/>
      <w:r w:rsidR="00374292" w:rsidRPr="008444BC">
        <w:rPr>
          <w:rFonts w:ascii="Bookman Old Style" w:eastAsia="Bookman Old Style" w:hAnsi="Bookman Old Style" w:cs="Bookman Old Style"/>
          <w:sz w:val="24"/>
          <w:szCs w:val="24"/>
          <w:lang w:val="en-AU"/>
        </w:rPr>
        <w:t>t</w:t>
      </w:r>
      <w:r w:rsidRPr="004E5A1F">
        <w:rPr>
          <w:rFonts w:ascii="Bookman Old Style" w:eastAsia="Bookman Old Style" w:hAnsi="Bookman Old Style" w:cs="Bookman Old Style"/>
          <w:sz w:val="24"/>
          <w:szCs w:val="24"/>
          <w:lang w:val="en-AU"/>
        </w:rPr>
        <w:t>enaga</w:t>
      </w:r>
      <w:proofErr w:type="spellEnd"/>
      <w:r w:rsidRPr="004E5A1F">
        <w:rPr>
          <w:rFonts w:ascii="Bookman Old Style" w:eastAsia="Bookman Old Style" w:hAnsi="Bookman Old Style" w:cs="Bookman Old Style"/>
          <w:sz w:val="24"/>
          <w:szCs w:val="24"/>
          <w:lang w:val="en-AU"/>
        </w:rPr>
        <w:t xml:space="preserve"> </w:t>
      </w:r>
      <w:proofErr w:type="spellStart"/>
      <w:r w:rsidR="00374292" w:rsidRPr="008444BC">
        <w:rPr>
          <w:rFonts w:ascii="Bookman Old Style" w:eastAsia="Bookman Old Style" w:hAnsi="Bookman Old Style" w:cs="Bookman Old Style"/>
          <w:sz w:val="24"/>
          <w:szCs w:val="24"/>
          <w:lang w:val="en-AU"/>
        </w:rPr>
        <w:t>l</w:t>
      </w:r>
      <w:r w:rsidRPr="004E5A1F">
        <w:rPr>
          <w:rFonts w:ascii="Bookman Old Style" w:eastAsia="Bookman Old Style" w:hAnsi="Bookman Old Style" w:cs="Bookman Old Style"/>
          <w:sz w:val="24"/>
          <w:szCs w:val="24"/>
          <w:lang w:val="en-AU"/>
        </w:rPr>
        <w:t>istrik</w:t>
      </w:r>
      <w:proofErr w:type="spellEnd"/>
      <w:r w:rsidRPr="004E5A1F">
        <w:rPr>
          <w:rFonts w:ascii="Bookman Old Style" w:eastAsia="Bookman Old Style" w:hAnsi="Bookman Old Style" w:cs="Bookman Old Style"/>
          <w:sz w:val="24"/>
          <w:szCs w:val="24"/>
          <w:lang w:val="en-AU"/>
        </w:rPr>
        <w:t xml:space="preserve"> </w:t>
      </w:r>
      <w:proofErr w:type="spellStart"/>
      <w:r w:rsidR="00374292" w:rsidRPr="008444BC">
        <w:rPr>
          <w:rFonts w:ascii="Bookman Old Style" w:eastAsia="Bookman Old Style" w:hAnsi="Bookman Old Style" w:cs="Bookman Old Style"/>
          <w:sz w:val="24"/>
          <w:szCs w:val="24"/>
          <w:lang w:val="en-AU"/>
        </w:rPr>
        <w:t>a</w:t>
      </w:r>
      <w:r w:rsidRPr="004E5A1F">
        <w:rPr>
          <w:rFonts w:ascii="Bookman Old Style" w:eastAsia="Bookman Old Style" w:hAnsi="Bookman Old Style" w:cs="Bookman Old Style"/>
          <w:sz w:val="24"/>
          <w:szCs w:val="24"/>
          <w:lang w:val="en-AU"/>
        </w:rPr>
        <w:t>sing</w:t>
      </w:r>
      <w:proofErr w:type="spellEnd"/>
      <w:r w:rsidRPr="004E5A1F">
        <w:rPr>
          <w:rFonts w:ascii="Bookman Old Style" w:eastAsia="Bookman Old Style" w:hAnsi="Bookman Old Style" w:cs="Bookman Old Style"/>
          <w:sz w:val="24"/>
          <w:szCs w:val="24"/>
          <w:lang w:val="en-AU"/>
        </w:rPr>
        <w:t xml:space="preserve"> </w:t>
      </w:r>
      <w:r w:rsidRPr="004E5A1F">
        <w:rPr>
          <w:rFonts w:ascii="Bookman Old Style" w:eastAsia="Bookman Old Style" w:hAnsi="Bookman Old Style" w:cs="Bookman Old Style"/>
          <w:sz w:val="24"/>
          <w:szCs w:val="24"/>
        </w:rPr>
        <w:t xml:space="preserve">wajib menyampaikan laporan kegiatan tahunan </w:t>
      </w:r>
      <w:proofErr w:type="spellStart"/>
      <w:r w:rsidR="00FD1317" w:rsidRPr="004E5A1F">
        <w:rPr>
          <w:rFonts w:ascii="Bookman Old Style" w:eastAsia="Bookman Old Style" w:hAnsi="Bookman Old Style" w:cs="Bookman Old Style"/>
          <w:sz w:val="24"/>
          <w:szCs w:val="24"/>
          <w:lang w:val="en-US"/>
        </w:rPr>
        <w:lastRenderedPageBreak/>
        <w:t>sebagaimana</w:t>
      </w:r>
      <w:proofErr w:type="spellEnd"/>
      <w:r w:rsidR="00FD1317" w:rsidRPr="004E5A1F">
        <w:rPr>
          <w:rFonts w:ascii="Bookman Old Style" w:eastAsia="Bookman Old Style" w:hAnsi="Bookman Old Style" w:cs="Bookman Old Style"/>
          <w:sz w:val="24"/>
          <w:szCs w:val="24"/>
          <w:lang w:val="en-US"/>
        </w:rPr>
        <w:t xml:space="preserve"> </w:t>
      </w:r>
      <w:proofErr w:type="spellStart"/>
      <w:r w:rsidR="00FD1317" w:rsidRPr="004E5A1F">
        <w:rPr>
          <w:rFonts w:ascii="Bookman Old Style" w:eastAsia="Bookman Old Style" w:hAnsi="Bookman Old Style" w:cs="Bookman Old Style"/>
          <w:sz w:val="24"/>
          <w:szCs w:val="24"/>
          <w:lang w:val="en-US"/>
        </w:rPr>
        <w:t>dimaksud</w:t>
      </w:r>
      <w:proofErr w:type="spellEnd"/>
      <w:r w:rsidR="00FD1317" w:rsidRPr="004E5A1F">
        <w:rPr>
          <w:rFonts w:ascii="Bookman Old Style" w:eastAsia="Bookman Old Style" w:hAnsi="Bookman Old Style" w:cs="Bookman Old Style"/>
          <w:sz w:val="24"/>
          <w:szCs w:val="24"/>
          <w:lang w:val="en-US"/>
        </w:rPr>
        <w:t xml:space="preserve"> </w:t>
      </w:r>
      <w:proofErr w:type="spellStart"/>
      <w:r w:rsidR="00FD1317" w:rsidRPr="004E5A1F">
        <w:rPr>
          <w:rFonts w:ascii="Bookman Old Style" w:eastAsia="Bookman Old Style" w:hAnsi="Bookman Old Style" w:cs="Bookman Old Style"/>
          <w:sz w:val="24"/>
          <w:szCs w:val="24"/>
          <w:lang w:val="en-US"/>
        </w:rPr>
        <w:t>dalam</w:t>
      </w:r>
      <w:proofErr w:type="spellEnd"/>
      <w:r w:rsidR="00FD1317" w:rsidRPr="004E5A1F">
        <w:rPr>
          <w:rFonts w:ascii="Bookman Old Style" w:eastAsia="Bookman Old Style" w:hAnsi="Bookman Old Style" w:cs="Bookman Old Style"/>
          <w:sz w:val="24"/>
          <w:szCs w:val="24"/>
          <w:lang w:val="en-US"/>
        </w:rPr>
        <w:t xml:space="preserve"> </w:t>
      </w:r>
      <w:proofErr w:type="spellStart"/>
      <w:r w:rsidR="00FD1317" w:rsidRPr="004E5A1F">
        <w:rPr>
          <w:rFonts w:ascii="Bookman Old Style" w:eastAsia="Bookman Old Style" w:hAnsi="Bookman Old Style" w:cs="Bookman Old Style"/>
          <w:sz w:val="24"/>
          <w:szCs w:val="24"/>
          <w:lang w:val="en-US"/>
        </w:rPr>
        <w:t>Pasal</w:t>
      </w:r>
      <w:proofErr w:type="spellEnd"/>
      <w:r w:rsidR="00FD1317" w:rsidRPr="004E5A1F">
        <w:rPr>
          <w:rFonts w:ascii="Bookman Old Style" w:eastAsia="Bookman Old Style" w:hAnsi="Bookman Old Style" w:cs="Bookman Old Style"/>
          <w:sz w:val="24"/>
          <w:szCs w:val="24"/>
          <w:lang w:val="en-US"/>
        </w:rPr>
        <w:t xml:space="preserve"> 36</w:t>
      </w:r>
      <w:r w:rsidR="00FD1317" w:rsidRPr="008444BC">
        <w:rPr>
          <w:rFonts w:ascii="Bookman Old Style" w:eastAsia="Bookman Old Style" w:hAnsi="Bookman Old Style" w:cs="Bookman Old Style"/>
          <w:sz w:val="24"/>
          <w:szCs w:val="24"/>
          <w:lang w:val="en-US"/>
        </w:rPr>
        <w:t xml:space="preserve"> </w:t>
      </w:r>
      <w:r w:rsidRPr="004E5A1F">
        <w:rPr>
          <w:rFonts w:ascii="Bookman Old Style" w:eastAsia="Bookman Old Style" w:hAnsi="Bookman Old Style" w:cs="Bookman Old Style"/>
          <w:sz w:val="24"/>
          <w:szCs w:val="24"/>
        </w:rPr>
        <w:t xml:space="preserve">secara daring melalui </w:t>
      </w:r>
      <w:proofErr w:type="spellStart"/>
      <w:r w:rsidRPr="004E5A1F">
        <w:rPr>
          <w:rFonts w:ascii="Bookman Old Style" w:eastAsia="Bookman Old Style" w:hAnsi="Bookman Old Style" w:cs="Bookman Old Style"/>
          <w:sz w:val="24"/>
          <w:szCs w:val="24"/>
          <w:lang w:val="en-US"/>
        </w:rPr>
        <w:t>subsistem</w:t>
      </w:r>
      <w:proofErr w:type="spellEnd"/>
      <w:r w:rsidRPr="004E5A1F">
        <w:rPr>
          <w:rFonts w:ascii="Bookman Old Style" w:eastAsia="Bookman Old Style" w:hAnsi="Bookman Old Style" w:cs="Bookman Old Style"/>
          <w:sz w:val="24"/>
          <w:szCs w:val="24"/>
          <w:lang w:val="en-US"/>
        </w:rPr>
        <w:t xml:space="preserve"> </w:t>
      </w:r>
      <w:proofErr w:type="spellStart"/>
      <w:r w:rsidR="00262ECB" w:rsidRPr="008444BC">
        <w:rPr>
          <w:rFonts w:ascii="Bookman Old Style" w:eastAsia="Bookman Old Style" w:hAnsi="Bookman Old Style" w:cs="Bookman Old Style"/>
          <w:sz w:val="24"/>
          <w:szCs w:val="24"/>
          <w:lang w:val="en-US"/>
        </w:rPr>
        <w:t>P</w:t>
      </w:r>
      <w:r w:rsidRPr="004E5A1F">
        <w:rPr>
          <w:rFonts w:ascii="Bookman Old Style" w:eastAsia="Bookman Old Style" w:hAnsi="Bookman Old Style" w:cs="Bookman Old Style"/>
          <w:sz w:val="24"/>
          <w:szCs w:val="24"/>
          <w:lang w:val="en-US"/>
        </w:rPr>
        <w:t>engawasan</w:t>
      </w:r>
      <w:proofErr w:type="spellEnd"/>
      <w:r w:rsidRPr="004E5A1F">
        <w:rPr>
          <w:rFonts w:ascii="Bookman Old Style" w:eastAsia="Bookman Old Style" w:hAnsi="Bookman Old Style" w:cs="Bookman Old Style"/>
          <w:sz w:val="24"/>
          <w:szCs w:val="24"/>
          <w:lang w:val="en-US"/>
        </w:rPr>
        <w:t xml:space="preserve"> pada</w:t>
      </w:r>
      <w:r w:rsidRPr="004E5A1F">
        <w:rPr>
          <w:rFonts w:ascii="Bookman Old Style" w:eastAsia="Bookman Old Style" w:hAnsi="Bookman Old Style" w:cs="Bookman Old Style"/>
          <w:sz w:val="24"/>
          <w:szCs w:val="24"/>
        </w:rPr>
        <w:t xml:space="preserve"> </w:t>
      </w:r>
      <w:r w:rsidR="00262ECB" w:rsidRPr="008444BC">
        <w:rPr>
          <w:rFonts w:ascii="Bookman Old Style" w:eastAsia="Bookman Old Style" w:hAnsi="Bookman Old Style" w:cs="Bookman Old Style"/>
          <w:sz w:val="24"/>
          <w:szCs w:val="24"/>
          <w:lang w:val="en-US"/>
        </w:rPr>
        <w:t>S</w:t>
      </w:r>
      <w:r w:rsidRPr="004E5A1F">
        <w:rPr>
          <w:rFonts w:ascii="Bookman Old Style" w:eastAsia="Bookman Old Style" w:hAnsi="Bookman Old Style" w:cs="Bookman Old Style"/>
          <w:sz w:val="24"/>
          <w:szCs w:val="24"/>
        </w:rPr>
        <w:t>istem OSS</w:t>
      </w:r>
      <w:r w:rsidRPr="004E5A1F">
        <w:rPr>
          <w:rFonts w:ascii="Bookman Old Style" w:eastAsia="Bookman Old Style" w:hAnsi="Bookman Old Style" w:cs="Bookman Old Style"/>
          <w:sz w:val="24"/>
          <w:szCs w:val="24"/>
          <w:lang w:val="en-US"/>
        </w:rPr>
        <w:t>.</w:t>
      </w:r>
      <w:r w:rsidR="00D054D1" w:rsidRPr="008444BC">
        <w:rPr>
          <w:rFonts w:ascii="Bookman Old Style" w:eastAsia="Bookman Old Style" w:hAnsi="Bookman Old Style" w:cs="Bookman Old Style"/>
          <w:sz w:val="24"/>
          <w:szCs w:val="24"/>
          <w:lang w:val="en-US"/>
        </w:rPr>
        <w:t xml:space="preserve"> </w:t>
      </w:r>
    </w:p>
    <w:p w14:paraId="0D4B994B" w14:textId="5011E95B" w:rsidR="00BB15DA" w:rsidRPr="004E5A1F" w:rsidRDefault="00BB15DA">
      <w:pPr>
        <w:numPr>
          <w:ilvl w:val="0"/>
          <w:numId w:val="213"/>
        </w:numPr>
        <w:tabs>
          <w:tab w:val="left" w:pos="2552"/>
        </w:tabs>
        <w:spacing w:after="0" w:line="360" w:lineRule="auto"/>
        <w:ind w:left="2552" w:hanging="567"/>
        <w:jc w:val="both"/>
        <w:rPr>
          <w:rFonts w:ascii="Bookman Old Style" w:hAnsi="Bookman Old Style"/>
          <w:sz w:val="24"/>
          <w:szCs w:val="24"/>
        </w:rPr>
      </w:pPr>
      <w:r w:rsidRPr="004E5A1F">
        <w:rPr>
          <w:rFonts w:ascii="Bookman Old Style" w:eastAsia="Bookman Old Style" w:hAnsi="Bookman Old Style" w:cs="Bookman Old Style"/>
          <w:sz w:val="24"/>
          <w:szCs w:val="24"/>
        </w:rPr>
        <w:t>Laporan kegiatan tahunan sebagaimana dimaksud pada ayat (1) paling lambat disampaikan tanggal 10 bulan Januari tahun berikutnya.</w:t>
      </w:r>
    </w:p>
    <w:p w14:paraId="2844831A" w14:textId="1682E41D" w:rsidR="00BB15DA" w:rsidRPr="004E5A1F" w:rsidRDefault="00BB15DA">
      <w:pPr>
        <w:numPr>
          <w:ilvl w:val="0"/>
          <w:numId w:val="213"/>
        </w:numPr>
        <w:tabs>
          <w:tab w:val="left" w:pos="2552"/>
        </w:tabs>
        <w:spacing w:after="0" w:line="360" w:lineRule="auto"/>
        <w:ind w:left="2552" w:hanging="567"/>
        <w:jc w:val="both"/>
        <w:rPr>
          <w:rFonts w:ascii="Bookman Old Style" w:hAnsi="Bookman Old Style"/>
          <w:sz w:val="24"/>
          <w:szCs w:val="24"/>
        </w:rPr>
      </w:pPr>
      <w:r w:rsidRPr="004E5A1F">
        <w:rPr>
          <w:rFonts w:ascii="Bookman Old Style" w:eastAsia="Bookman Old Style" w:hAnsi="Bookman Old Style" w:cs="Bookman Old Style"/>
          <w:sz w:val="24"/>
          <w:szCs w:val="24"/>
        </w:rPr>
        <w:t xml:space="preserve">Format laporan kegiatan tahunan sebagaimana dimaksud pada ayat (1) tercantum dalam </w:t>
      </w:r>
      <w:r w:rsidR="006B0D28">
        <w:rPr>
          <w:rFonts w:ascii="Bookman Old Style" w:eastAsia="Bookman Old Style" w:hAnsi="Bookman Old Style" w:cs="Bookman Old Style"/>
          <w:sz w:val="24"/>
          <w:szCs w:val="24"/>
          <w:lang w:val="en-US"/>
        </w:rPr>
        <w:t xml:space="preserve">      </w:t>
      </w:r>
      <w:r w:rsidRPr="004E5A1F">
        <w:rPr>
          <w:rFonts w:ascii="Bookman Old Style" w:eastAsia="Bookman Old Style" w:hAnsi="Bookman Old Style" w:cs="Bookman Old Style"/>
          <w:sz w:val="24"/>
          <w:szCs w:val="24"/>
        </w:rPr>
        <w:t>Lampiran</w:t>
      </w:r>
      <w:r w:rsidR="00697CA0" w:rsidRPr="004E5A1F">
        <w:rPr>
          <w:rFonts w:ascii="Bookman Old Style" w:eastAsia="Bookman Old Style" w:hAnsi="Bookman Old Style" w:cs="Bookman Old Style"/>
          <w:sz w:val="24"/>
          <w:szCs w:val="24"/>
          <w:lang w:val="en-US"/>
        </w:rPr>
        <w:t xml:space="preserve"> XIX</w:t>
      </w:r>
      <w:r w:rsidR="00477E0C" w:rsidRPr="008444BC">
        <w:rPr>
          <w:rFonts w:ascii="Bookman Old Style" w:eastAsia="Bookman Old Style" w:hAnsi="Bookman Old Style" w:cs="Bookman Old Style"/>
          <w:sz w:val="24"/>
          <w:szCs w:val="24"/>
          <w:lang w:val="en-US"/>
        </w:rPr>
        <w:t xml:space="preserve"> </w:t>
      </w:r>
      <w:r w:rsidRPr="004E5A1F">
        <w:rPr>
          <w:rFonts w:ascii="Bookman Old Style" w:eastAsia="Bookman Old Style" w:hAnsi="Bookman Old Style" w:cs="Bookman Old Style"/>
          <w:sz w:val="24"/>
          <w:szCs w:val="24"/>
        </w:rPr>
        <w:t>yang merupakan bagian tidak terpisahkan dari Peraturan Badan ini.</w:t>
      </w:r>
    </w:p>
    <w:p w14:paraId="67825B19" w14:textId="77777777" w:rsidR="004C4669" w:rsidRPr="008444BC" w:rsidRDefault="004C4669" w:rsidP="004E5A1F">
      <w:pPr>
        <w:keepNext/>
        <w:keepLines/>
        <w:tabs>
          <w:tab w:val="left" w:pos="567"/>
          <w:tab w:val="left" w:pos="3119"/>
        </w:tabs>
        <w:spacing w:after="0" w:line="360" w:lineRule="auto"/>
        <w:jc w:val="both"/>
        <w:rPr>
          <w:rFonts w:ascii="Bookman Old Style" w:eastAsia="Bookman Old Style" w:hAnsi="Bookman Old Style" w:cs="Bookman Old Style"/>
          <w:color w:val="000000"/>
          <w:sz w:val="24"/>
          <w:szCs w:val="24"/>
        </w:rPr>
      </w:pPr>
    </w:p>
    <w:p w14:paraId="23AEFDB5" w14:textId="7B5CCB1F" w:rsidR="00E22E13" w:rsidRPr="00FB122D" w:rsidRDefault="004C4669" w:rsidP="004E5A1F">
      <w:pPr>
        <w:pStyle w:val="Heading8"/>
        <w:spacing w:before="0" w:after="0" w:line="360" w:lineRule="auto"/>
        <w:ind w:left="1985"/>
        <w:rPr>
          <w:lang w:val="en-AU"/>
        </w:rPr>
      </w:pPr>
      <w:r w:rsidRPr="004E5A1F">
        <w:rPr>
          <w:szCs w:val="24"/>
        </w:rPr>
        <w:t xml:space="preserve">Pasal </w:t>
      </w:r>
      <w:r w:rsidRPr="008444BC">
        <w:rPr>
          <w:szCs w:val="24"/>
          <w:lang w:val="en-US"/>
        </w:rPr>
        <w:t>40</w:t>
      </w:r>
    </w:p>
    <w:p w14:paraId="0E421A05" w14:textId="3A38004B" w:rsidR="00E22E13" w:rsidRPr="008444BC" w:rsidRDefault="00E22E13" w:rsidP="004E5A1F">
      <w:pPr>
        <w:numPr>
          <w:ilvl w:val="0"/>
          <w:numId w:val="235"/>
        </w:numPr>
        <w:tabs>
          <w:tab w:val="left" w:pos="2552"/>
        </w:tabs>
        <w:spacing w:after="0" w:line="360" w:lineRule="auto"/>
        <w:ind w:left="2520"/>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Kepala </w:t>
      </w:r>
      <w:r w:rsidR="00BB15DA" w:rsidRPr="004E5A1F">
        <w:rPr>
          <w:rFonts w:ascii="Bookman Old Style" w:eastAsia="Bookman Old Style" w:hAnsi="Bookman Old Style" w:cs="Bookman Old Style"/>
          <w:sz w:val="24"/>
          <w:szCs w:val="24"/>
          <w:lang w:val="en-US"/>
        </w:rPr>
        <w:t xml:space="preserve">badan </w:t>
      </w:r>
      <w:proofErr w:type="spellStart"/>
      <w:r w:rsidR="00BB15DA" w:rsidRPr="004E5A1F">
        <w:rPr>
          <w:rFonts w:ascii="Bookman Old Style" w:eastAsia="Bookman Old Style" w:hAnsi="Bookman Old Style" w:cs="Bookman Old Style"/>
          <w:sz w:val="24"/>
          <w:szCs w:val="24"/>
          <w:lang w:val="en-US"/>
        </w:rPr>
        <w:t>usaha</w:t>
      </w:r>
      <w:proofErr w:type="spellEnd"/>
      <w:r w:rsidR="00BB15DA" w:rsidRPr="004E5A1F">
        <w:rPr>
          <w:rFonts w:ascii="Bookman Old Style" w:eastAsia="Bookman Old Style" w:hAnsi="Bookman Old Style" w:cs="Bookman Old Style"/>
          <w:sz w:val="24"/>
          <w:szCs w:val="24"/>
          <w:lang w:val="en-US"/>
        </w:rPr>
        <w:t xml:space="preserve"> </w:t>
      </w:r>
      <w:proofErr w:type="spellStart"/>
      <w:r w:rsidR="00BB15DA" w:rsidRPr="004E5A1F">
        <w:rPr>
          <w:rFonts w:ascii="Bookman Old Style" w:eastAsia="Bookman Old Style" w:hAnsi="Bookman Old Style" w:cs="Bookman Old Style"/>
          <w:sz w:val="24"/>
          <w:szCs w:val="24"/>
          <w:lang w:val="en-US"/>
        </w:rPr>
        <w:t>luar</w:t>
      </w:r>
      <w:proofErr w:type="spellEnd"/>
      <w:r w:rsidR="00BB15DA" w:rsidRPr="004E5A1F">
        <w:rPr>
          <w:rFonts w:ascii="Bookman Old Style" w:eastAsia="Bookman Old Style" w:hAnsi="Bookman Old Style" w:cs="Bookman Old Style"/>
          <w:sz w:val="24"/>
          <w:szCs w:val="24"/>
          <w:lang w:val="en-US"/>
        </w:rPr>
        <w:t xml:space="preserve"> negeri </w:t>
      </w:r>
      <w:r w:rsidRPr="008444BC">
        <w:rPr>
          <w:rFonts w:ascii="Bookman Old Style" w:eastAsia="Bookman Old Style" w:hAnsi="Bookman Old Style" w:cs="Bookman Old Style"/>
          <w:sz w:val="24"/>
          <w:szCs w:val="24"/>
        </w:rPr>
        <w:t xml:space="preserve">wajib menyampaikan laporan kegiatan tahunan </w:t>
      </w:r>
      <w:proofErr w:type="spellStart"/>
      <w:r w:rsidR="00FD1317" w:rsidRPr="004E5A1F">
        <w:rPr>
          <w:rFonts w:ascii="Bookman Old Style" w:eastAsia="Bookman Old Style" w:hAnsi="Bookman Old Style" w:cs="Bookman Old Style"/>
          <w:sz w:val="24"/>
          <w:szCs w:val="24"/>
          <w:lang w:val="en-US"/>
        </w:rPr>
        <w:t>sebagaimana</w:t>
      </w:r>
      <w:proofErr w:type="spellEnd"/>
      <w:r w:rsidR="00FD1317" w:rsidRPr="004E5A1F">
        <w:rPr>
          <w:rFonts w:ascii="Bookman Old Style" w:eastAsia="Bookman Old Style" w:hAnsi="Bookman Old Style" w:cs="Bookman Old Style"/>
          <w:sz w:val="24"/>
          <w:szCs w:val="24"/>
          <w:lang w:val="en-US"/>
        </w:rPr>
        <w:t xml:space="preserve"> </w:t>
      </w:r>
      <w:proofErr w:type="spellStart"/>
      <w:r w:rsidR="00FD1317" w:rsidRPr="004E5A1F">
        <w:rPr>
          <w:rFonts w:ascii="Bookman Old Style" w:eastAsia="Bookman Old Style" w:hAnsi="Bookman Old Style" w:cs="Bookman Old Style"/>
          <w:sz w:val="24"/>
          <w:szCs w:val="24"/>
          <w:lang w:val="en-US"/>
        </w:rPr>
        <w:t>dimaksud</w:t>
      </w:r>
      <w:proofErr w:type="spellEnd"/>
      <w:r w:rsidR="00FD1317" w:rsidRPr="004E5A1F">
        <w:rPr>
          <w:rFonts w:ascii="Bookman Old Style" w:eastAsia="Bookman Old Style" w:hAnsi="Bookman Old Style" w:cs="Bookman Old Style"/>
          <w:sz w:val="24"/>
          <w:szCs w:val="24"/>
          <w:lang w:val="en-US"/>
        </w:rPr>
        <w:t xml:space="preserve"> </w:t>
      </w:r>
      <w:proofErr w:type="spellStart"/>
      <w:r w:rsidR="00FD1317" w:rsidRPr="004E5A1F">
        <w:rPr>
          <w:rFonts w:ascii="Bookman Old Style" w:eastAsia="Bookman Old Style" w:hAnsi="Bookman Old Style" w:cs="Bookman Old Style"/>
          <w:sz w:val="24"/>
          <w:szCs w:val="24"/>
          <w:lang w:val="en-US"/>
        </w:rPr>
        <w:t>dalam</w:t>
      </w:r>
      <w:proofErr w:type="spellEnd"/>
      <w:r w:rsidR="00FD1317" w:rsidRPr="004E5A1F">
        <w:rPr>
          <w:rFonts w:ascii="Bookman Old Style" w:eastAsia="Bookman Old Style" w:hAnsi="Bookman Old Style" w:cs="Bookman Old Style"/>
          <w:sz w:val="24"/>
          <w:szCs w:val="24"/>
          <w:lang w:val="en-US"/>
        </w:rPr>
        <w:t xml:space="preserve"> </w:t>
      </w:r>
      <w:proofErr w:type="spellStart"/>
      <w:r w:rsidR="00FD1317" w:rsidRPr="004E5A1F">
        <w:rPr>
          <w:rFonts w:ascii="Bookman Old Style" w:eastAsia="Bookman Old Style" w:hAnsi="Bookman Old Style" w:cs="Bookman Old Style"/>
          <w:sz w:val="24"/>
          <w:szCs w:val="24"/>
          <w:lang w:val="en-US"/>
        </w:rPr>
        <w:t>Pasal</w:t>
      </w:r>
      <w:proofErr w:type="spellEnd"/>
      <w:r w:rsidR="00FD1317" w:rsidRPr="004E5A1F">
        <w:rPr>
          <w:rFonts w:ascii="Bookman Old Style" w:eastAsia="Bookman Old Style" w:hAnsi="Bookman Old Style" w:cs="Bookman Old Style"/>
          <w:sz w:val="24"/>
          <w:szCs w:val="24"/>
          <w:lang w:val="en-US"/>
        </w:rPr>
        <w:t xml:space="preserve"> 36</w:t>
      </w:r>
      <w:r w:rsidR="00FD1317"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 xml:space="preserve">secara daring melalui </w:t>
      </w:r>
      <w:proofErr w:type="spellStart"/>
      <w:r w:rsidRPr="008444BC">
        <w:rPr>
          <w:rFonts w:ascii="Bookman Old Style" w:eastAsia="Bookman Old Style" w:hAnsi="Bookman Old Style" w:cs="Bookman Old Style"/>
          <w:sz w:val="24"/>
          <w:szCs w:val="24"/>
          <w:lang w:val="en-US"/>
        </w:rPr>
        <w:t>subsistem</w:t>
      </w:r>
      <w:proofErr w:type="spellEnd"/>
      <w:r w:rsidRPr="008444BC">
        <w:rPr>
          <w:rFonts w:ascii="Bookman Old Style" w:eastAsia="Bookman Old Style" w:hAnsi="Bookman Old Style" w:cs="Bookman Old Style"/>
          <w:sz w:val="24"/>
          <w:szCs w:val="24"/>
          <w:lang w:val="en-US"/>
        </w:rPr>
        <w:t xml:space="preserve"> </w:t>
      </w:r>
      <w:proofErr w:type="spellStart"/>
      <w:r w:rsidR="00262ECB"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lang w:val="en-US"/>
        </w:rPr>
        <w:t>engawasan</w:t>
      </w:r>
      <w:proofErr w:type="spellEnd"/>
      <w:r w:rsidRPr="008444BC">
        <w:rPr>
          <w:rFonts w:ascii="Bookman Old Style" w:eastAsia="Bookman Old Style" w:hAnsi="Bookman Old Style" w:cs="Bookman Old Style"/>
          <w:sz w:val="24"/>
          <w:szCs w:val="24"/>
          <w:lang w:val="en-US"/>
        </w:rPr>
        <w:t xml:space="preserve"> pada</w:t>
      </w:r>
      <w:r w:rsidRPr="008444BC">
        <w:rPr>
          <w:rFonts w:ascii="Bookman Old Style" w:eastAsia="Bookman Old Style" w:hAnsi="Bookman Old Style" w:cs="Bookman Old Style"/>
          <w:sz w:val="24"/>
          <w:szCs w:val="24"/>
        </w:rPr>
        <w:t xml:space="preserve"> </w:t>
      </w:r>
      <w:r w:rsidR="00262ECB"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istem OSS</w:t>
      </w:r>
      <w:r w:rsidR="00BB15DA" w:rsidRPr="004E5A1F">
        <w:rPr>
          <w:rFonts w:ascii="Bookman Old Style" w:eastAsia="Bookman Old Style" w:hAnsi="Bookman Old Style" w:cs="Bookman Old Style"/>
          <w:sz w:val="24"/>
          <w:szCs w:val="24"/>
          <w:lang w:val="en-US"/>
        </w:rPr>
        <w:t>.</w:t>
      </w:r>
    </w:p>
    <w:p w14:paraId="656CEA3F" w14:textId="3DC3D11F" w:rsidR="006B0D28" w:rsidRPr="004E5A1F" w:rsidRDefault="00E22E13" w:rsidP="004E5A1F">
      <w:pPr>
        <w:numPr>
          <w:ilvl w:val="0"/>
          <w:numId w:val="235"/>
        </w:numPr>
        <w:tabs>
          <w:tab w:val="left" w:pos="2552"/>
        </w:tabs>
        <w:spacing w:after="0" w:line="360" w:lineRule="auto"/>
        <w:ind w:left="2552" w:hanging="567"/>
        <w:jc w:val="both"/>
        <w:rPr>
          <w:rFonts w:ascii="Bookman Old Style" w:hAnsi="Bookman Old Style"/>
          <w:sz w:val="24"/>
          <w:szCs w:val="24"/>
        </w:rPr>
      </w:pPr>
      <w:r w:rsidRPr="008444BC">
        <w:rPr>
          <w:rFonts w:ascii="Bookman Old Style" w:eastAsia="Bookman Old Style" w:hAnsi="Bookman Old Style" w:cs="Bookman Old Style"/>
          <w:sz w:val="24"/>
          <w:szCs w:val="24"/>
        </w:rPr>
        <w:t>Laporan kegiatan tahunan sebagaimana dimaksud pada ayat (1) paling lambat disampaikan tanggal 10 bulan Januari tahun berikutnya.</w:t>
      </w:r>
    </w:p>
    <w:p w14:paraId="23C3167A" w14:textId="14EA7064" w:rsidR="00E22E13" w:rsidRPr="008444BC" w:rsidRDefault="00E22E13" w:rsidP="004E5A1F">
      <w:pPr>
        <w:numPr>
          <w:ilvl w:val="0"/>
          <w:numId w:val="235"/>
        </w:numPr>
        <w:tabs>
          <w:tab w:val="left" w:pos="2552"/>
        </w:tabs>
        <w:spacing w:after="0" w:line="360" w:lineRule="auto"/>
        <w:ind w:left="2552" w:hanging="567"/>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Format laporan kegiatan tahunan sebagaimana dimaksud pada ayat (1) tercantum dalam </w:t>
      </w:r>
      <w:r w:rsidRPr="004E5A1F">
        <w:rPr>
          <w:rFonts w:ascii="Bookman Old Style" w:eastAsia="Bookman Old Style" w:hAnsi="Bookman Old Style" w:cs="Bookman Old Style"/>
          <w:sz w:val="24"/>
          <w:szCs w:val="24"/>
        </w:rPr>
        <w:t>Lampiran</w:t>
      </w:r>
      <w:r w:rsidR="00697CA0" w:rsidRPr="004E5A1F">
        <w:rPr>
          <w:rFonts w:ascii="Bookman Old Style" w:eastAsia="Bookman Old Style" w:hAnsi="Bookman Old Style" w:cs="Bookman Old Style"/>
          <w:sz w:val="24"/>
          <w:szCs w:val="24"/>
          <w:lang w:val="en-US"/>
        </w:rPr>
        <w:t xml:space="preserve"> XX</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yang merupakan bagian tidak terpisahkan dari Peraturan Badan ini.</w:t>
      </w:r>
    </w:p>
    <w:p w14:paraId="535323BA" w14:textId="77777777" w:rsidR="005B51D5" w:rsidRPr="008444BC" w:rsidRDefault="005B51D5" w:rsidP="004E5A1F">
      <w:pPr>
        <w:spacing w:after="0" w:line="360" w:lineRule="auto"/>
        <w:ind w:left="1980"/>
        <w:jc w:val="both"/>
        <w:rPr>
          <w:rFonts w:ascii="Bookman Old Style" w:hAnsi="Bookman Old Style"/>
          <w:sz w:val="24"/>
          <w:szCs w:val="24"/>
        </w:rPr>
      </w:pPr>
    </w:p>
    <w:p w14:paraId="69C6A57D" w14:textId="0B192CDC" w:rsidR="006E20DD" w:rsidRPr="004E5A1F" w:rsidRDefault="006E20DD">
      <w:pPr>
        <w:pStyle w:val="Heading8"/>
        <w:spacing w:before="0" w:after="0" w:line="360" w:lineRule="auto"/>
        <w:ind w:left="1985"/>
        <w:rPr>
          <w:rFonts w:eastAsia="Bookman Old Style" w:cs="Bookman Old Style"/>
          <w:color w:val="000000"/>
          <w:szCs w:val="24"/>
          <w:lang w:val="en-US"/>
        </w:rPr>
      </w:pPr>
      <w:r w:rsidRPr="008444BC">
        <w:rPr>
          <w:szCs w:val="24"/>
        </w:rPr>
        <w:t xml:space="preserve">Pasal </w:t>
      </w:r>
      <w:r w:rsidR="002F2460" w:rsidRPr="004E5A1F">
        <w:rPr>
          <w:szCs w:val="24"/>
          <w:lang w:val="en-US"/>
        </w:rPr>
        <w:t>4</w:t>
      </w:r>
      <w:r w:rsidR="004C4669" w:rsidRPr="004E5A1F">
        <w:rPr>
          <w:szCs w:val="24"/>
          <w:lang w:val="en-US"/>
        </w:rPr>
        <w:t>1</w:t>
      </w:r>
    </w:p>
    <w:p w14:paraId="04C7AD71" w14:textId="794424C9" w:rsidR="006E20DD" w:rsidRPr="008444BC" w:rsidRDefault="006E20DD">
      <w:pPr>
        <w:numPr>
          <w:ilvl w:val="0"/>
          <w:numId w:val="44"/>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Pelaku Usaha yang telah mendapat fasilitas pembebasan bea masuk atas importasi mesin dan/atau barang dan bahan, wajib menyampaikan laporan realisasi impor sebagaimana dimaksud dalam Pasal </w:t>
      </w:r>
      <w:r w:rsidR="00331A94" w:rsidRPr="008444BC">
        <w:rPr>
          <w:rFonts w:ascii="Bookman Old Style" w:eastAsia="Bookman Old Style" w:hAnsi="Bookman Old Style" w:cs="Bookman Old Style"/>
          <w:sz w:val="24"/>
          <w:szCs w:val="24"/>
          <w:lang w:val="en-US"/>
        </w:rPr>
        <w:t>29</w:t>
      </w:r>
      <w:r w:rsidRPr="008444BC">
        <w:rPr>
          <w:rFonts w:ascii="Bookman Old Style" w:eastAsia="Bookman Old Style" w:hAnsi="Bookman Old Style" w:cs="Bookman Old Style"/>
          <w:sz w:val="24"/>
          <w:szCs w:val="24"/>
        </w:rPr>
        <w:t xml:space="preserve"> ayat (</w:t>
      </w:r>
      <w:r w:rsidR="00262ECB" w:rsidRPr="008444BC">
        <w:rPr>
          <w:rFonts w:ascii="Bookman Old Style" w:eastAsia="Bookman Old Style" w:hAnsi="Bookman Old Style" w:cs="Bookman Old Style"/>
          <w:sz w:val="24"/>
          <w:szCs w:val="24"/>
          <w:lang w:val="en-US"/>
        </w:rPr>
        <w:t>4</w:t>
      </w:r>
      <w:r w:rsidRPr="008444BC">
        <w:rPr>
          <w:rFonts w:ascii="Bookman Old Style" w:eastAsia="Bookman Old Style" w:hAnsi="Bookman Old Style" w:cs="Bookman Old Style"/>
          <w:sz w:val="24"/>
          <w:szCs w:val="24"/>
        </w:rPr>
        <w:t xml:space="preserve">) huruf </w:t>
      </w:r>
      <w:r w:rsidR="00262ECB" w:rsidRPr="008444BC">
        <w:rPr>
          <w:rFonts w:ascii="Bookman Old Style" w:eastAsia="Bookman Old Style" w:hAnsi="Bookman Old Style" w:cs="Bookman Old Style"/>
          <w:sz w:val="24"/>
          <w:szCs w:val="24"/>
          <w:lang w:val="en-US"/>
        </w:rPr>
        <w:t>d</w:t>
      </w:r>
      <w:r w:rsidRPr="008444BC">
        <w:rPr>
          <w:rFonts w:ascii="Bookman Old Style" w:eastAsia="Bookman Old Style" w:hAnsi="Bookman Old Style" w:cs="Bookman Old Style"/>
          <w:sz w:val="24"/>
          <w:szCs w:val="24"/>
        </w:rPr>
        <w:t xml:space="preserve"> secara daring melalui </w:t>
      </w:r>
      <w:r w:rsidR="009A0D35"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istem OSS.</w:t>
      </w:r>
    </w:p>
    <w:p w14:paraId="7B557348" w14:textId="77777777" w:rsidR="006E20DD" w:rsidRPr="008444BC" w:rsidRDefault="006E20DD">
      <w:pPr>
        <w:numPr>
          <w:ilvl w:val="0"/>
          <w:numId w:val="44"/>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Laporan realisasi sebagaimana dimaksud pada ayat (1)  disampaikan paling lambat 7 (tujuh) Hari setelah mendapat Surat Persetujuan Pengeluaran Barang (SPPB) dari Direktorat Jenderal Bea dan Cukai.</w:t>
      </w:r>
    </w:p>
    <w:p w14:paraId="6B1CE199" w14:textId="37F3700F" w:rsidR="004E5A1F" w:rsidRPr="004E5A1F" w:rsidRDefault="006E20DD" w:rsidP="004E5A1F">
      <w:pPr>
        <w:numPr>
          <w:ilvl w:val="0"/>
          <w:numId w:val="44"/>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Format laporan realisasi sebagaimana dimaksud pada ayat (1) tercantum dalam Lampiran</w:t>
      </w:r>
      <w:r w:rsidR="00697CA0" w:rsidRPr="004E5A1F">
        <w:rPr>
          <w:rFonts w:ascii="Bookman Old Style" w:eastAsia="Bookman Old Style" w:hAnsi="Bookman Old Style" w:cs="Bookman Old Style"/>
          <w:sz w:val="24"/>
          <w:szCs w:val="24"/>
          <w:lang w:val="en-US"/>
        </w:rPr>
        <w:t xml:space="preserve"> XXI</w:t>
      </w:r>
      <w:r w:rsidR="00477E0C" w:rsidRPr="004E5A1F">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yang merupakan bagian tidak terpisahkan dari Peraturan Badan ini.</w:t>
      </w:r>
    </w:p>
    <w:p w14:paraId="40D4A6EF" w14:textId="29560113" w:rsidR="006E20DD" w:rsidRPr="004E5A1F" w:rsidRDefault="00B96435">
      <w:pPr>
        <w:pStyle w:val="Heading8"/>
        <w:spacing w:before="0" w:after="0" w:line="360" w:lineRule="auto"/>
        <w:ind w:left="1985"/>
        <w:rPr>
          <w:rFonts w:eastAsia="Bookman Old Style" w:cs="Bookman Old Style"/>
          <w:color w:val="000000"/>
          <w:szCs w:val="24"/>
          <w:lang w:val="en-US"/>
        </w:rPr>
      </w:pPr>
      <w:r>
        <w:rPr>
          <w:szCs w:val="24"/>
          <w:lang w:val="en-US"/>
        </w:rPr>
        <w:lastRenderedPageBreak/>
        <w:t>P</w:t>
      </w:r>
      <w:r w:rsidR="006E20DD" w:rsidRPr="008444BC">
        <w:rPr>
          <w:szCs w:val="24"/>
        </w:rPr>
        <w:t xml:space="preserve">asal </w:t>
      </w:r>
      <w:r w:rsidR="002319FF" w:rsidRPr="004E5A1F">
        <w:rPr>
          <w:szCs w:val="24"/>
          <w:lang w:val="en-US"/>
        </w:rPr>
        <w:t>4</w:t>
      </w:r>
      <w:r w:rsidR="004C4669" w:rsidRPr="004E5A1F">
        <w:rPr>
          <w:szCs w:val="24"/>
          <w:lang w:val="en-US"/>
        </w:rPr>
        <w:t>2</w:t>
      </w:r>
    </w:p>
    <w:p w14:paraId="3914EE53" w14:textId="77777777" w:rsidR="006E20DD" w:rsidRPr="008444BC" w:rsidRDefault="006E20DD">
      <w:pPr>
        <w:numPr>
          <w:ilvl w:val="0"/>
          <w:numId w:val="69"/>
        </w:numPr>
        <w:tabs>
          <w:tab w:val="left" w:pos="2552"/>
        </w:tabs>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BKPM membuat laporan:</w:t>
      </w:r>
    </w:p>
    <w:p w14:paraId="7307B546" w14:textId="2D209DEA" w:rsidR="006E20DD" w:rsidRPr="008444BC" w:rsidRDefault="006E20DD">
      <w:pPr>
        <w:numPr>
          <w:ilvl w:val="0"/>
          <w:numId w:val="76"/>
        </w:numPr>
        <w:tabs>
          <w:tab w:val="left" w:pos="3119"/>
        </w:tabs>
        <w:spacing w:after="0" w:line="360" w:lineRule="auto"/>
        <w:ind w:left="3119"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kumulatif realisasi Penanaman Modal secara nasional setiap 3 (tiga) bulan dan disampaikan kepada Presiden, </w:t>
      </w:r>
      <w:r w:rsidR="00AD68FB" w:rsidRPr="008444BC">
        <w:rPr>
          <w:rFonts w:ascii="Bookman Old Style" w:eastAsia="Bookman Old Style" w:hAnsi="Bookman Old Style" w:cs="Bookman Old Style"/>
          <w:sz w:val="24"/>
          <w:szCs w:val="24"/>
          <w:lang w:val="en-US"/>
        </w:rPr>
        <w:t>k</w:t>
      </w:r>
      <w:r w:rsidRPr="008444BC">
        <w:rPr>
          <w:rFonts w:ascii="Bookman Old Style" w:eastAsia="Bookman Old Style" w:hAnsi="Bookman Old Style" w:cs="Bookman Old Style"/>
          <w:sz w:val="24"/>
          <w:szCs w:val="24"/>
        </w:rPr>
        <w:t>ementerian/</w:t>
      </w:r>
      <w:r w:rsidR="00AD68FB" w:rsidRPr="008444BC">
        <w:rPr>
          <w:rFonts w:ascii="Bookman Old Style" w:eastAsia="Bookman Old Style" w:hAnsi="Bookman Old Style" w:cs="Bookman Old Style"/>
          <w:sz w:val="24"/>
          <w:szCs w:val="24"/>
          <w:lang w:val="en-US"/>
        </w:rPr>
        <w:t>l</w:t>
      </w:r>
      <w:r w:rsidRPr="008444BC">
        <w:rPr>
          <w:rFonts w:ascii="Bookman Old Style" w:eastAsia="Bookman Old Style" w:hAnsi="Bookman Old Style" w:cs="Bookman Old Style"/>
          <w:sz w:val="24"/>
          <w:szCs w:val="24"/>
        </w:rPr>
        <w:t>embaga; dan</w:t>
      </w:r>
    </w:p>
    <w:p w14:paraId="09C23771" w14:textId="77777777" w:rsidR="006E20DD" w:rsidRPr="008444BC" w:rsidRDefault="006E20DD">
      <w:pPr>
        <w:numPr>
          <w:ilvl w:val="0"/>
          <w:numId w:val="77"/>
        </w:numPr>
        <w:tabs>
          <w:tab w:val="left" w:pos="3119"/>
        </w:tabs>
        <w:spacing w:after="0" w:line="360" w:lineRule="auto"/>
        <w:ind w:left="3119"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rekapitulasi realisasi impor mesin dan/atau barang dan bahan yang mendapatkan fasilitas pembebasan bea masuk dari BKPM setiap 6 (enam) bulan kepada Menteri Keuangan melalui Kepala Badan Kebijakan Fiskal.</w:t>
      </w:r>
    </w:p>
    <w:p w14:paraId="49C9F3E3" w14:textId="6C2BFEE0" w:rsidR="006B0D28" w:rsidRPr="004E5A1F" w:rsidRDefault="006E20DD" w:rsidP="004E5A1F">
      <w:pPr>
        <w:numPr>
          <w:ilvl w:val="0"/>
          <w:numId w:val="69"/>
        </w:numPr>
        <w:tabs>
          <w:tab w:val="left" w:pos="2552"/>
        </w:tabs>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Laporan kumulatif sebagaimana dimaksud pada</w:t>
      </w:r>
      <w:r w:rsidR="006B0D28">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 xml:space="preserve"> ayat (1) huruf a</w:t>
      </w:r>
      <w:r w:rsidR="00B13940"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 xml:space="preserve">disampaikan dengan paling sedikit memuat: </w:t>
      </w:r>
    </w:p>
    <w:p w14:paraId="7D225CFB" w14:textId="77777777" w:rsidR="006E20DD" w:rsidRPr="008444BC" w:rsidRDefault="006E20DD">
      <w:pPr>
        <w:numPr>
          <w:ilvl w:val="0"/>
          <w:numId w:val="26"/>
        </w:numPr>
        <w:tabs>
          <w:tab w:val="left" w:pos="3119"/>
        </w:tabs>
        <w:spacing w:after="0" w:line="360" w:lineRule="auto"/>
        <w:ind w:left="3119"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periode laporan;</w:t>
      </w:r>
    </w:p>
    <w:p w14:paraId="2A560471" w14:textId="77777777" w:rsidR="006E20DD" w:rsidRPr="008444BC" w:rsidRDefault="006E20DD">
      <w:pPr>
        <w:numPr>
          <w:ilvl w:val="0"/>
          <w:numId w:val="26"/>
        </w:numPr>
        <w:tabs>
          <w:tab w:val="left" w:pos="3119"/>
        </w:tabs>
        <w:spacing w:after="0" w:line="360" w:lineRule="auto"/>
        <w:ind w:left="3119"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jumlah proyek dan realisasi </w:t>
      </w:r>
      <w:proofErr w:type="spellStart"/>
      <w:r w:rsidRPr="008444BC">
        <w:rPr>
          <w:rFonts w:ascii="Bookman Old Style" w:eastAsia="Bookman Old Style" w:hAnsi="Bookman Old Style" w:cs="Bookman Old Style"/>
          <w:sz w:val="24"/>
          <w:szCs w:val="24"/>
          <w:lang w:val="en-US"/>
        </w:rPr>
        <w:t>Penanaman</w:t>
      </w:r>
      <w:proofErr w:type="spellEnd"/>
      <w:r w:rsidRPr="008444BC">
        <w:rPr>
          <w:rFonts w:ascii="Bookman Old Style" w:eastAsia="Bookman Old Style" w:hAnsi="Bookman Old Style" w:cs="Bookman Old Style"/>
          <w:sz w:val="24"/>
          <w:szCs w:val="24"/>
          <w:lang w:val="en-US"/>
        </w:rPr>
        <w:t xml:space="preserve"> Modal </w:t>
      </w:r>
      <w:r w:rsidRPr="008444BC">
        <w:rPr>
          <w:rFonts w:ascii="Bookman Old Style" w:eastAsia="Bookman Old Style" w:hAnsi="Bookman Old Style" w:cs="Bookman Old Style"/>
          <w:sz w:val="24"/>
          <w:szCs w:val="24"/>
        </w:rPr>
        <w:t>berdasarkan sektor usaha, lokasi proyek, dan Tenaga Kerja Indonesia (TKI) untuk PMDN; dan</w:t>
      </w:r>
    </w:p>
    <w:p w14:paraId="40F5353F" w14:textId="7A18394B" w:rsidR="006E20DD" w:rsidRPr="008444BC" w:rsidRDefault="006E20DD">
      <w:pPr>
        <w:numPr>
          <w:ilvl w:val="0"/>
          <w:numId w:val="26"/>
        </w:numPr>
        <w:tabs>
          <w:tab w:val="left" w:pos="3119"/>
        </w:tabs>
        <w:spacing w:after="0" w:line="360" w:lineRule="auto"/>
        <w:ind w:left="3119"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jumlah proyek dan realisasi </w:t>
      </w:r>
      <w:proofErr w:type="spellStart"/>
      <w:r w:rsidRPr="008444BC">
        <w:rPr>
          <w:rFonts w:ascii="Bookman Old Style" w:eastAsia="Bookman Old Style" w:hAnsi="Bookman Old Style" w:cs="Bookman Old Style"/>
          <w:sz w:val="24"/>
          <w:szCs w:val="24"/>
          <w:lang w:val="en-US"/>
        </w:rPr>
        <w:t>Penanaman</w:t>
      </w:r>
      <w:proofErr w:type="spellEnd"/>
      <w:r w:rsidRPr="008444BC">
        <w:rPr>
          <w:rFonts w:ascii="Bookman Old Style" w:eastAsia="Bookman Old Style" w:hAnsi="Bookman Old Style" w:cs="Bookman Old Style"/>
          <w:sz w:val="24"/>
          <w:szCs w:val="24"/>
          <w:lang w:val="en-US"/>
        </w:rPr>
        <w:t xml:space="preserve"> Modal </w:t>
      </w:r>
      <w:r w:rsidRPr="008444BC">
        <w:rPr>
          <w:rFonts w:ascii="Bookman Old Style" w:eastAsia="Bookman Old Style" w:hAnsi="Bookman Old Style" w:cs="Bookman Old Style"/>
          <w:sz w:val="24"/>
          <w:szCs w:val="24"/>
        </w:rPr>
        <w:t>berdasarkan sektor usaha, lokasi proyek, negara asal, dan TKI untuk PMA</w:t>
      </w:r>
      <w:r w:rsidR="00262ECB" w:rsidRPr="008444BC">
        <w:rPr>
          <w:rFonts w:ascii="Bookman Old Style" w:eastAsia="Bookman Old Style" w:hAnsi="Bookman Old Style" w:cs="Bookman Old Style"/>
          <w:sz w:val="24"/>
          <w:szCs w:val="24"/>
          <w:lang w:val="en-US"/>
        </w:rPr>
        <w:t>.</w:t>
      </w:r>
      <w:r w:rsidRPr="008444BC">
        <w:rPr>
          <w:rFonts w:ascii="Bookman Old Style" w:eastAsia="Bookman Old Style" w:hAnsi="Bookman Old Style" w:cs="Bookman Old Style"/>
          <w:sz w:val="24"/>
          <w:szCs w:val="24"/>
        </w:rPr>
        <w:t xml:space="preserve"> </w:t>
      </w:r>
    </w:p>
    <w:p w14:paraId="1A0895B2" w14:textId="6247B6C1" w:rsidR="006E20DD" w:rsidRPr="008444BC" w:rsidRDefault="006E20DD">
      <w:pPr>
        <w:numPr>
          <w:ilvl w:val="0"/>
          <w:numId w:val="69"/>
        </w:numPr>
        <w:tabs>
          <w:tab w:val="left" w:pos="2552"/>
        </w:tabs>
        <w:spacing w:after="0" w:line="360" w:lineRule="auto"/>
        <w:ind w:left="2520" w:hanging="535"/>
        <w:jc w:val="both"/>
        <w:rPr>
          <w:rFonts w:ascii="Bookman Old Style" w:hAnsi="Bookman Old Style"/>
          <w:sz w:val="24"/>
          <w:szCs w:val="24"/>
        </w:rPr>
      </w:pPr>
      <w:r w:rsidRPr="008444BC">
        <w:rPr>
          <w:rFonts w:ascii="Bookman Old Style" w:eastAsia="Bookman Old Style" w:hAnsi="Bookman Old Style" w:cs="Bookman Old Style"/>
          <w:sz w:val="24"/>
          <w:szCs w:val="24"/>
          <w:lang w:val="en-US"/>
        </w:rPr>
        <w:t>L</w:t>
      </w:r>
      <w:r w:rsidRPr="008444BC">
        <w:rPr>
          <w:rFonts w:ascii="Bookman Old Style" w:eastAsia="Bookman Old Style" w:hAnsi="Bookman Old Style" w:cs="Bookman Old Style"/>
          <w:sz w:val="24"/>
          <w:szCs w:val="24"/>
        </w:rPr>
        <w:t xml:space="preserve">aporan sebagaimana dimaksud pada </w:t>
      </w:r>
      <w:r w:rsidR="00B105DA" w:rsidRPr="008444BC">
        <w:rPr>
          <w:rFonts w:ascii="Bookman Old Style" w:eastAsia="Bookman Old Style" w:hAnsi="Bookman Old Style" w:cs="Bookman Old Style"/>
          <w:sz w:val="24"/>
          <w:szCs w:val="24"/>
        </w:rPr>
        <w:t xml:space="preserve">ayat (1) huruf </w:t>
      </w:r>
      <w:r w:rsidR="00B105DA" w:rsidRPr="008444BC">
        <w:rPr>
          <w:rFonts w:ascii="Bookman Old Style" w:eastAsia="Bookman Old Style" w:hAnsi="Bookman Old Style" w:cs="Bookman Old Style"/>
          <w:sz w:val="24"/>
          <w:szCs w:val="24"/>
          <w:lang w:val="en-US"/>
        </w:rPr>
        <w:t>a</w:t>
      </w:r>
      <w:r w:rsidRPr="008444BC">
        <w:rPr>
          <w:rFonts w:ascii="Bookman Old Style" w:eastAsia="Bookman Old Style" w:hAnsi="Bookman Old Style" w:cs="Bookman Old Style"/>
          <w:sz w:val="24"/>
          <w:szCs w:val="24"/>
        </w:rPr>
        <w:t>, disampaikan dengan format sebagaimana tercantum dalam</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Lampiran</w:t>
      </w:r>
      <w:r w:rsidR="00697CA0" w:rsidRPr="004E5A1F">
        <w:rPr>
          <w:rFonts w:ascii="Bookman Old Style" w:eastAsia="Bookman Old Style" w:hAnsi="Bookman Old Style" w:cs="Bookman Old Style"/>
          <w:sz w:val="24"/>
          <w:szCs w:val="24"/>
          <w:lang w:val="en-US"/>
        </w:rPr>
        <w:t xml:space="preserve"> XXII</w:t>
      </w:r>
      <w:r w:rsidR="00697CA0"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yang merupakan bagian tidak terpisahkan dari Peraturan Badan ini.</w:t>
      </w:r>
    </w:p>
    <w:p w14:paraId="56637F0A" w14:textId="146A00BE" w:rsidR="006E20DD" w:rsidRPr="004E5A1F" w:rsidRDefault="006E20DD">
      <w:pPr>
        <w:numPr>
          <w:ilvl w:val="0"/>
          <w:numId w:val="69"/>
        </w:numPr>
        <w:tabs>
          <w:tab w:val="left" w:pos="2552"/>
        </w:tabs>
        <w:spacing w:after="0" w:line="360" w:lineRule="auto"/>
        <w:ind w:left="2520" w:hanging="535"/>
        <w:jc w:val="both"/>
        <w:rPr>
          <w:rFonts w:ascii="Bookman Old Style" w:hAnsi="Bookman Old Style"/>
          <w:sz w:val="24"/>
          <w:szCs w:val="24"/>
        </w:rPr>
      </w:pPr>
      <w:r w:rsidRPr="008444BC">
        <w:rPr>
          <w:rFonts w:ascii="Bookman Old Style" w:eastAsia="Bookman Old Style" w:hAnsi="Bookman Old Style" w:cs="Bookman Old Style"/>
          <w:sz w:val="24"/>
          <w:szCs w:val="24"/>
        </w:rPr>
        <w:t>Format laporan sebagaimana dimaksud pada ayat (1) huruf b tercantum dalam Lampir</w:t>
      </w:r>
      <w:r w:rsidRPr="008444BC">
        <w:rPr>
          <w:rFonts w:ascii="Bookman Old Style" w:eastAsia="Bookman Old Style" w:hAnsi="Bookman Old Style" w:cs="Bookman Old Style"/>
          <w:sz w:val="24"/>
          <w:szCs w:val="24"/>
          <w:lang w:val="en-US"/>
        </w:rPr>
        <w:t>an</w:t>
      </w:r>
      <w:r w:rsidR="00697CA0" w:rsidRPr="004E5A1F">
        <w:rPr>
          <w:rFonts w:ascii="Bookman Old Style" w:eastAsia="Bookman Old Style" w:hAnsi="Bookman Old Style" w:cs="Bookman Old Style"/>
          <w:sz w:val="24"/>
          <w:szCs w:val="24"/>
          <w:lang w:val="en-US"/>
        </w:rPr>
        <w:t xml:space="preserve"> XXIII</w:t>
      </w:r>
      <w:r w:rsidR="00697CA0"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yang merupakan bagian tidak terpisahkan dari Peraturan Badan ini.</w:t>
      </w:r>
    </w:p>
    <w:p w14:paraId="420D975F" w14:textId="77777777" w:rsidR="006E20DD" w:rsidRPr="008444BC" w:rsidRDefault="006E20DD" w:rsidP="004E5A1F">
      <w:pPr>
        <w:tabs>
          <w:tab w:val="left" w:pos="2552"/>
        </w:tabs>
        <w:spacing w:after="0" w:line="360" w:lineRule="auto"/>
        <w:jc w:val="both"/>
        <w:rPr>
          <w:rFonts w:ascii="Bookman Old Style" w:hAnsi="Bookman Old Style"/>
          <w:sz w:val="24"/>
          <w:szCs w:val="24"/>
        </w:rPr>
      </w:pPr>
    </w:p>
    <w:p w14:paraId="1E74F134" w14:textId="20C37BE6" w:rsidR="006E20DD" w:rsidRPr="004E5A1F" w:rsidRDefault="008B1B17">
      <w:pPr>
        <w:pStyle w:val="Heading8"/>
        <w:spacing w:before="0" w:after="0" w:line="360" w:lineRule="auto"/>
        <w:ind w:left="1985"/>
        <w:rPr>
          <w:rFonts w:eastAsia="Bookman Old Style" w:cs="Bookman Old Style"/>
          <w:color w:val="000000"/>
          <w:szCs w:val="24"/>
          <w:lang w:val="en-US"/>
        </w:rPr>
      </w:pPr>
      <w:r w:rsidRPr="008444BC">
        <w:rPr>
          <w:szCs w:val="24"/>
        </w:rPr>
        <w:t>Pasal</w:t>
      </w:r>
      <w:r w:rsidR="002319FF" w:rsidRPr="004E5A1F">
        <w:rPr>
          <w:szCs w:val="24"/>
          <w:lang w:val="en-US"/>
        </w:rPr>
        <w:t xml:space="preserve"> 4</w:t>
      </w:r>
      <w:r w:rsidR="004C4669" w:rsidRPr="004E5A1F">
        <w:rPr>
          <w:szCs w:val="24"/>
          <w:lang w:val="en-US"/>
        </w:rPr>
        <w:t>3</w:t>
      </w:r>
    </w:p>
    <w:p w14:paraId="07561BA1" w14:textId="70156193" w:rsidR="006E20DD" w:rsidRPr="008444BC" w:rsidRDefault="006E20DD">
      <w:pPr>
        <w:spacing w:after="0" w:line="360" w:lineRule="auto"/>
        <w:ind w:left="1985"/>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Untuk meningkatkan kepatuhan Pelaku Usaha terhadap kewajiban dan tanggung jawab sebagaimana dimaksud dalam Pasal</w:t>
      </w:r>
      <w:r w:rsidR="00CA03C1" w:rsidRPr="004E5A1F">
        <w:rPr>
          <w:rFonts w:ascii="Bookman Old Style" w:eastAsia="Bookman Old Style" w:hAnsi="Bookman Old Style" w:cs="Bookman Old Style"/>
          <w:sz w:val="24"/>
          <w:szCs w:val="24"/>
          <w:lang w:val="en-US"/>
        </w:rPr>
        <w:t xml:space="preserve"> </w:t>
      </w:r>
      <w:r w:rsidR="002F2460" w:rsidRPr="004E5A1F">
        <w:rPr>
          <w:rFonts w:ascii="Bookman Old Style" w:eastAsia="Bookman Old Style" w:hAnsi="Bookman Old Style" w:cs="Bookman Old Style"/>
          <w:sz w:val="24"/>
          <w:szCs w:val="24"/>
          <w:lang w:val="en-US"/>
        </w:rPr>
        <w:t>5</w:t>
      </w:r>
      <w:r w:rsidRPr="008444BC">
        <w:rPr>
          <w:rFonts w:ascii="Bookman Old Style" w:eastAsia="Bookman Old Style" w:hAnsi="Bookman Old Style" w:cs="Bookman Old Style"/>
          <w:sz w:val="24"/>
          <w:szCs w:val="24"/>
        </w:rPr>
        <w:t xml:space="preserve"> dan Pasal</w:t>
      </w:r>
      <w:r w:rsidR="00CA03C1" w:rsidRPr="004E5A1F">
        <w:rPr>
          <w:rFonts w:ascii="Bookman Old Style" w:eastAsia="Bookman Old Style" w:hAnsi="Bookman Old Style" w:cs="Bookman Old Style"/>
          <w:sz w:val="24"/>
          <w:szCs w:val="24"/>
          <w:lang w:val="en-US"/>
        </w:rPr>
        <w:t xml:space="preserve"> </w:t>
      </w:r>
      <w:r w:rsidR="002F2460" w:rsidRPr="004E5A1F">
        <w:rPr>
          <w:rFonts w:ascii="Bookman Old Style" w:eastAsia="Bookman Old Style" w:hAnsi="Bookman Old Style" w:cs="Bookman Old Style"/>
          <w:sz w:val="24"/>
          <w:szCs w:val="24"/>
          <w:lang w:val="en-US"/>
        </w:rPr>
        <w:t>6</w:t>
      </w:r>
      <w:r w:rsidRPr="008444BC">
        <w:rPr>
          <w:rFonts w:ascii="Bookman Old Style" w:eastAsia="Bookman Old Style" w:hAnsi="Bookman Old Style" w:cs="Bookman Old Style"/>
          <w:sz w:val="24"/>
          <w:szCs w:val="24"/>
        </w:rPr>
        <w:t xml:space="preserve">, BKPM, DPMPTSP provinsi, DPMPTSP kabupaten/kota, badan pengusahaan KPBPB, dan administrator KEK dapat memberikan penghargaan kepada Pelaku Usaha terbaik sesuai dengan kewenangannya. </w:t>
      </w:r>
    </w:p>
    <w:p w14:paraId="4C8B0169" w14:textId="77777777" w:rsidR="002F2460" w:rsidRPr="004E5A1F" w:rsidRDefault="002F2460" w:rsidP="004E5A1F">
      <w:pPr>
        <w:spacing w:after="0" w:line="360" w:lineRule="auto"/>
        <w:rPr>
          <w:rFonts w:ascii="Bookman Old Style" w:hAnsi="Bookman Old Style"/>
          <w:sz w:val="24"/>
          <w:szCs w:val="24"/>
        </w:rPr>
      </w:pPr>
    </w:p>
    <w:p w14:paraId="0BC1E7D3" w14:textId="469E5180" w:rsidR="002F2460" w:rsidRPr="008444BC" w:rsidRDefault="002F2460">
      <w:pPr>
        <w:pStyle w:val="Heading8"/>
        <w:spacing w:before="0" w:after="0" w:line="360" w:lineRule="auto"/>
        <w:ind w:left="2160"/>
        <w:rPr>
          <w:szCs w:val="24"/>
          <w:lang w:val="en-US"/>
        </w:rPr>
      </w:pPr>
      <w:proofErr w:type="spellStart"/>
      <w:r w:rsidRPr="008444BC">
        <w:rPr>
          <w:szCs w:val="24"/>
          <w:lang w:val="en-US"/>
        </w:rPr>
        <w:lastRenderedPageBreak/>
        <w:t>Bagian</w:t>
      </w:r>
      <w:proofErr w:type="spellEnd"/>
      <w:r w:rsidRPr="008444BC">
        <w:rPr>
          <w:szCs w:val="24"/>
          <w:lang w:val="en-US"/>
        </w:rPr>
        <w:t xml:space="preserve"> </w:t>
      </w:r>
      <w:proofErr w:type="spellStart"/>
      <w:r w:rsidRPr="008444BC">
        <w:rPr>
          <w:szCs w:val="24"/>
          <w:lang w:val="en-US"/>
        </w:rPr>
        <w:t>Kelima</w:t>
      </w:r>
      <w:proofErr w:type="spellEnd"/>
    </w:p>
    <w:p w14:paraId="28E7327D" w14:textId="654FF33B" w:rsidR="002F2460" w:rsidRPr="008444BC" w:rsidRDefault="002F2460">
      <w:pPr>
        <w:pStyle w:val="Heading8"/>
        <w:spacing w:before="0" w:after="0" w:line="360" w:lineRule="auto"/>
        <w:ind w:left="2160"/>
        <w:rPr>
          <w:rFonts w:eastAsia="Bookman Old Style" w:cs="Bookman Old Style"/>
          <w:iCs/>
          <w:szCs w:val="24"/>
          <w:lang w:val="en-US"/>
        </w:rPr>
      </w:pPr>
      <w:proofErr w:type="spellStart"/>
      <w:r w:rsidRPr="008444BC">
        <w:rPr>
          <w:rFonts w:eastAsia="Bookman Old Style" w:cs="Bookman Old Style"/>
          <w:szCs w:val="24"/>
          <w:lang w:val="en-US"/>
        </w:rPr>
        <w:t>Inspeksi</w:t>
      </w:r>
      <w:proofErr w:type="spellEnd"/>
      <w:r w:rsidRPr="008444BC">
        <w:rPr>
          <w:rFonts w:eastAsia="Bookman Old Style" w:cs="Bookman Old Style"/>
          <w:szCs w:val="24"/>
          <w:lang w:val="en-US"/>
        </w:rPr>
        <w:t xml:space="preserve"> </w:t>
      </w:r>
      <w:proofErr w:type="spellStart"/>
      <w:r w:rsidRPr="008444BC">
        <w:rPr>
          <w:rFonts w:eastAsia="Bookman Old Style" w:cs="Bookman Old Style"/>
          <w:szCs w:val="24"/>
          <w:lang w:val="en-US"/>
        </w:rPr>
        <w:t>Lapangan</w:t>
      </w:r>
      <w:proofErr w:type="spellEnd"/>
    </w:p>
    <w:p w14:paraId="512F9F8C" w14:textId="77777777" w:rsidR="007A6B99" w:rsidRPr="002943E6" w:rsidRDefault="007A6B99" w:rsidP="004E5A1F">
      <w:pPr>
        <w:spacing w:after="0" w:line="360" w:lineRule="auto"/>
        <w:ind w:left="1985"/>
        <w:jc w:val="center"/>
        <w:rPr>
          <w:szCs w:val="24"/>
        </w:rPr>
      </w:pPr>
    </w:p>
    <w:p w14:paraId="73489AED" w14:textId="3AC0D814" w:rsidR="00137E45" w:rsidRPr="002943E6" w:rsidRDefault="00137E45" w:rsidP="004E5A1F">
      <w:pPr>
        <w:pStyle w:val="Heading8"/>
        <w:spacing w:before="0" w:after="0" w:line="360" w:lineRule="auto"/>
        <w:ind w:left="1985"/>
      </w:pPr>
      <w:r w:rsidRPr="004E5A1F">
        <w:rPr>
          <w:szCs w:val="24"/>
        </w:rPr>
        <w:t xml:space="preserve">Pasal </w:t>
      </w:r>
      <w:r w:rsidR="002319FF" w:rsidRPr="004E5A1F">
        <w:rPr>
          <w:szCs w:val="24"/>
          <w:lang w:val="en-US"/>
        </w:rPr>
        <w:t>4</w:t>
      </w:r>
      <w:r w:rsidR="004C4669" w:rsidRPr="004E5A1F">
        <w:rPr>
          <w:szCs w:val="24"/>
          <w:lang w:val="en-US"/>
        </w:rPr>
        <w:t>4</w:t>
      </w:r>
    </w:p>
    <w:p w14:paraId="73C5E8D1" w14:textId="6BC6119B" w:rsidR="006B0D28" w:rsidRPr="004E5A1F" w:rsidRDefault="00EC1311" w:rsidP="004E5A1F">
      <w:pPr>
        <w:pStyle w:val="Style"/>
        <w:numPr>
          <w:ilvl w:val="0"/>
          <w:numId w:val="126"/>
        </w:numPr>
        <w:tabs>
          <w:tab w:val="left" w:pos="2552"/>
        </w:tabs>
        <w:spacing w:after="0" w:line="360" w:lineRule="auto"/>
        <w:ind w:left="2552" w:right="23" w:hanging="567"/>
        <w:jc w:val="both"/>
        <w:rPr>
          <w:rFonts w:ascii="Bookman Old Style" w:hAnsi="Bookman Old Style"/>
          <w:lang w:val="id-ID"/>
        </w:rPr>
      </w:pPr>
      <w:r w:rsidRPr="004E5A1F">
        <w:rPr>
          <w:rFonts w:ascii="Bookman Old Style" w:hAnsi="Bookman Old Style"/>
          <w:lang w:val="id-ID"/>
        </w:rPr>
        <w:t xml:space="preserve">Kegiatan inspeksi lapangan sebagaimana dimaksud dalam Pasal </w:t>
      </w:r>
      <w:r w:rsidR="002F2460" w:rsidRPr="008444BC">
        <w:rPr>
          <w:rFonts w:ascii="Bookman Old Style" w:hAnsi="Bookman Old Style"/>
        </w:rPr>
        <w:t>29</w:t>
      </w:r>
      <w:r w:rsidRPr="004E5A1F">
        <w:rPr>
          <w:rFonts w:ascii="Bookman Old Style" w:hAnsi="Bookman Old Style"/>
          <w:lang w:val="id-ID"/>
        </w:rPr>
        <w:t xml:space="preserve"> ayat </w:t>
      </w:r>
      <w:r w:rsidR="002E443C" w:rsidRPr="008444BC">
        <w:rPr>
          <w:rFonts w:ascii="Bookman Old Style" w:hAnsi="Bookman Old Style"/>
          <w:lang w:val="id-ID"/>
        </w:rPr>
        <w:t>(1)</w:t>
      </w:r>
      <w:r w:rsidRPr="004E5A1F">
        <w:rPr>
          <w:rFonts w:ascii="Bookman Old Style" w:hAnsi="Bookman Old Style"/>
          <w:lang w:val="id-ID"/>
        </w:rPr>
        <w:t xml:space="preserve"> huruf </w:t>
      </w:r>
      <w:r w:rsidR="002E443C" w:rsidRPr="008444BC">
        <w:rPr>
          <w:rFonts w:ascii="Bookman Old Style" w:hAnsi="Bookman Old Style"/>
          <w:lang w:val="id-ID"/>
        </w:rPr>
        <w:t>b</w:t>
      </w:r>
      <w:r w:rsidRPr="004E5A1F">
        <w:rPr>
          <w:rFonts w:ascii="Bookman Old Style" w:hAnsi="Bookman Old Style"/>
          <w:lang w:val="id-ID"/>
        </w:rPr>
        <w:t xml:space="preserve"> dilakukan oleh </w:t>
      </w:r>
      <w:r w:rsidR="00457536" w:rsidRPr="008444BC">
        <w:rPr>
          <w:rFonts w:ascii="Bookman Old Style" w:hAnsi="Bookman Old Style"/>
        </w:rPr>
        <w:t xml:space="preserve">BKPM, </w:t>
      </w:r>
      <w:r w:rsidRPr="004E5A1F">
        <w:rPr>
          <w:rFonts w:ascii="Bookman Old Style" w:hAnsi="Bookman Old Style"/>
          <w:lang w:val="id-ID"/>
        </w:rPr>
        <w:t xml:space="preserve"> </w:t>
      </w:r>
      <w:r w:rsidR="00457536" w:rsidRPr="008444BC">
        <w:rPr>
          <w:rFonts w:ascii="Bookman Old Style" w:hAnsi="Bookman Old Style"/>
        </w:rPr>
        <w:t>DPMPTSP</w:t>
      </w:r>
      <w:r w:rsidRPr="004E5A1F">
        <w:rPr>
          <w:rFonts w:ascii="Bookman Old Style" w:hAnsi="Bookman Old Style"/>
          <w:lang w:val="id-ID"/>
        </w:rPr>
        <w:t xml:space="preserve"> provinsi, </w:t>
      </w:r>
      <w:r w:rsidR="00457536" w:rsidRPr="008444BC">
        <w:rPr>
          <w:rFonts w:ascii="Bookman Old Style" w:hAnsi="Bookman Old Style"/>
        </w:rPr>
        <w:t>DPMPTSP</w:t>
      </w:r>
      <w:r w:rsidRPr="004E5A1F">
        <w:rPr>
          <w:rFonts w:ascii="Bookman Old Style" w:hAnsi="Bookman Old Style"/>
          <w:lang w:val="id-ID"/>
        </w:rPr>
        <w:t xml:space="preserve"> kabupaten/kota, </w:t>
      </w:r>
      <w:r w:rsidR="00841AE3" w:rsidRPr="008444BC">
        <w:rPr>
          <w:rFonts w:ascii="Bookman Old Style" w:hAnsi="Bookman Old Style"/>
          <w:lang w:val="id-ID"/>
        </w:rPr>
        <w:t>administrator KEK</w:t>
      </w:r>
      <w:r w:rsidR="00841AE3" w:rsidRPr="008444BC">
        <w:rPr>
          <w:rFonts w:ascii="Bookman Old Style" w:hAnsi="Bookman Old Style"/>
        </w:rPr>
        <w:t xml:space="preserve">, dan </w:t>
      </w:r>
      <w:r w:rsidRPr="004E5A1F">
        <w:rPr>
          <w:rFonts w:ascii="Bookman Old Style" w:hAnsi="Bookman Old Style"/>
          <w:lang w:val="id-ID"/>
        </w:rPr>
        <w:t xml:space="preserve">badan pengusahaan KPBPB sesuai kewenangannya secara </w:t>
      </w:r>
      <w:r w:rsidR="00F2233C" w:rsidRPr="004E5A1F">
        <w:rPr>
          <w:rFonts w:ascii="Bookman Old Style" w:hAnsi="Bookman Old Style"/>
          <w:lang w:val="id-ID"/>
        </w:rPr>
        <w:t xml:space="preserve">terintegrasi dan </w:t>
      </w:r>
      <w:r w:rsidRPr="004E5A1F">
        <w:rPr>
          <w:rFonts w:ascii="Bookman Old Style" w:hAnsi="Bookman Old Style"/>
          <w:lang w:val="id-ID"/>
        </w:rPr>
        <w:t>terkoordinasi.</w:t>
      </w:r>
    </w:p>
    <w:p w14:paraId="7D557E0F" w14:textId="342C76A0" w:rsidR="00E34557" w:rsidRPr="004E5A1F" w:rsidRDefault="00E34557">
      <w:pPr>
        <w:pStyle w:val="Style"/>
        <w:numPr>
          <w:ilvl w:val="0"/>
          <w:numId w:val="126"/>
        </w:numPr>
        <w:spacing w:after="0" w:line="360" w:lineRule="auto"/>
        <w:ind w:left="2520" w:right="23" w:hanging="540"/>
        <w:jc w:val="both"/>
        <w:rPr>
          <w:rFonts w:ascii="Bookman Old Style" w:hAnsi="Bookman Old Style"/>
          <w:color w:val="000000" w:themeColor="text1"/>
          <w:lang w:val="id-ID"/>
        </w:rPr>
      </w:pPr>
      <w:proofErr w:type="spellStart"/>
      <w:r w:rsidRPr="008444BC">
        <w:rPr>
          <w:rFonts w:ascii="Bookman Old Style" w:hAnsi="Bookman Old Style"/>
          <w:color w:val="000000" w:themeColor="text1"/>
        </w:rPr>
        <w:t>Dalam</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melaksanakan</w:t>
      </w:r>
      <w:proofErr w:type="spellEnd"/>
      <w:r w:rsidRPr="008444BC">
        <w:rPr>
          <w:rFonts w:ascii="Bookman Old Style" w:hAnsi="Bookman Old Style"/>
          <w:color w:val="000000" w:themeColor="text1"/>
        </w:rPr>
        <w:t xml:space="preserve"> </w:t>
      </w:r>
      <w:proofErr w:type="spellStart"/>
      <w:r w:rsidR="00153465" w:rsidRPr="008444BC">
        <w:rPr>
          <w:rFonts w:ascii="Bookman Old Style" w:hAnsi="Bookman Old Style"/>
          <w:color w:val="000000" w:themeColor="text1"/>
        </w:rPr>
        <w:t>i</w:t>
      </w:r>
      <w:r w:rsidRPr="008444BC">
        <w:rPr>
          <w:rFonts w:ascii="Bookman Old Style" w:hAnsi="Bookman Old Style"/>
          <w:color w:val="000000" w:themeColor="text1"/>
        </w:rPr>
        <w:t>nspeksi</w:t>
      </w:r>
      <w:proofErr w:type="spellEnd"/>
      <w:r w:rsidRPr="008444BC">
        <w:rPr>
          <w:rFonts w:ascii="Bookman Old Style" w:hAnsi="Bookman Old Style"/>
          <w:color w:val="000000" w:themeColor="text1"/>
        </w:rPr>
        <w:t xml:space="preserve"> </w:t>
      </w:r>
      <w:proofErr w:type="spellStart"/>
      <w:r w:rsidR="00153465" w:rsidRPr="008444BC">
        <w:rPr>
          <w:rFonts w:ascii="Bookman Old Style" w:hAnsi="Bookman Old Style"/>
          <w:color w:val="000000" w:themeColor="text1"/>
        </w:rPr>
        <w:t>l</w:t>
      </w:r>
      <w:r w:rsidRPr="008444BC">
        <w:rPr>
          <w:rFonts w:ascii="Bookman Old Style" w:hAnsi="Bookman Old Style"/>
          <w:color w:val="000000" w:themeColor="text1"/>
        </w:rPr>
        <w:t>apangan</w:t>
      </w:r>
      <w:proofErr w:type="spellEnd"/>
      <w:r w:rsidRPr="008444BC">
        <w:rPr>
          <w:rFonts w:ascii="Bookman Old Style" w:hAnsi="Bookman Old Style"/>
          <w:color w:val="000000" w:themeColor="text1"/>
        </w:rPr>
        <w:t xml:space="preserve"> </w:t>
      </w:r>
      <w:proofErr w:type="spellStart"/>
      <w:r w:rsidR="00B622D4" w:rsidRPr="008444BC">
        <w:rPr>
          <w:rFonts w:ascii="Bookman Old Style" w:hAnsi="Bookman Old Style"/>
        </w:rPr>
        <w:t>sebagaimana</w:t>
      </w:r>
      <w:proofErr w:type="spellEnd"/>
      <w:r w:rsidR="00B622D4" w:rsidRPr="008444BC">
        <w:rPr>
          <w:rFonts w:ascii="Bookman Old Style" w:hAnsi="Bookman Old Style"/>
        </w:rPr>
        <w:t xml:space="preserve"> </w:t>
      </w:r>
      <w:proofErr w:type="spellStart"/>
      <w:r w:rsidR="00B622D4" w:rsidRPr="008444BC">
        <w:rPr>
          <w:rFonts w:ascii="Bookman Old Style" w:hAnsi="Bookman Old Style"/>
        </w:rPr>
        <w:t>dimaksud</w:t>
      </w:r>
      <w:proofErr w:type="spellEnd"/>
      <w:r w:rsidR="00B622D4" w:rsidRPr="008444BC">
        <w:rPr>
          <w:rFonts w:ascii="Bookman Old Style" w:hAnsi="Bookman Old Style"/>
        </w:rPr>
        <w:t xml:space="preserve"> pada </w:t>
      </w:r>
      <w:proofErr w:type="spellStart"/>
      <w:r w:rsidR="00B622D4" w:rsidRPr="008444BC">
        <w:rPr>
          <w:rFonts w:ascii="Bookman Old Style" w:hAnsi="Bookman Old Style"/>
        </w:rPr>
        <w:t>ayat</w:t>
      </w:r>
      <w:proofErr w:type="spellEnd"/>
      <w:r w:rsidR="00B622D4" w:rsidRPr="008444BC">
        <w:rPr>
          <w:rFonts w:ascii="Bookman Old Style" w:hAnsi="Bookman Old Style"/>
        </w:rPr>
        <w:t xml:space="preserve"> (1)</w:t>
      </w:r>
      <w:r w:rsidRPr="008444BC">
        <w:rPr>
          <w:rFonts w:ascii="Bookman Old Style" w:hAnsi="Bookman Old Style"/>
          <w:color w:val="000000" w:themeColor="text1"/>
          <w:lang w:val="id-ID"/>
        </w:rPr>
        <w:t xml:space="preserve"> dapat bekerja</w:t>
      </w:r>
      <w:r w:rsidRPr="008444BC">
        <w:rPr>
          <w:rFonts w:ascii="Bookman Old Style" w:hAnsi="Bookman Old Style"/>
          <w:color w:val="000000" w:themeColor="text1"/>
        </w:rPr>
        <w:t xml:space="preserve"> </w:t>
      </w:r>
      <w:r w:rsidRPr="008444BC">
        <w:rPr>
          <w:rFonts w:ascii="Bookman Old Style" w:hAnsi="Bookman Old Style"/>
          <w:color w:val="000000" w:themeColor="text1"/>
          <w:lang w:val="id-ID"/>
        </w:rPr>
        <w:t>sama dengan</w:t>
      </w:r>
      <w:r w:rsidR="00D57097" w:rsidRPr="004E5A1F">
        <w:rPr>
          <w:rFonts w:ascii="Bookman Old Style" w:hAnsi="Bookman Old Style"/>
          <w:color w:val="000000" w:themeColor="text1"/>
        </w:rPr>
        <w:t xml:space="preserve"> </w:t>
      </w:r>
      <w:proofErr w:type="spellStart"/>
      <w:r w:rsidR="008E7BE9" w:rsidRPr="008444BC">
        <w:rPr>
          <w:rFonts w:ascii="Bookman Old Style" w:hAnsi="Bookman Old Style"/>
          <w:color w:val="000000" w:themeColor="text1"/>
        </w:rPr>
        <w:t>lembaga</w:t>
      </w:r>
      <w:proofErr w:type="spellEnd"/>
      <w:r w:rsidR="008E7BE9" w:rsidRPr="008444BC">
        <w:rPr>
          <w:rFonts w:ascii="Bookman Old Style" w:hAnsi="Bookman Old Style"/>
          <w:color w:val="000000" w:themeColor="text1"/>
        </w:rPr>
        <w:t xml:space="preserve"> </w:t>
      </w:r>
      <w:proofErr w:type="spellStart"/>
      <w:r w:rsidR="008E7BE9" w:rsidRPr="008444BC">
        <w:rPr>
          <w:rFonts w:ascii="Bookman Old Style" w:hAnsi="Bookman Old Style"/>
          <w:color w:val="000000" w:themeColor="text1"/>
        </w:rPr>
        <w:t>atau</w:t>
      </w:r>
      <w:proofErr w:type="spellEnd"/>
      <w:r w:rsidR="008E7BE9" w:rsidRPr="008444BC">
        <w:rPr>
          <w:rFonts w:ascii="Bookman Old Style" w:hAnsi="Bookman Old Style"/>
          <w:color w:val="000000" w:themeColor="text1"/>
        </w:rPr>
        <w:t xml:space="preserve"> </w:t>
      </w:r>
      <w:proofErr w:type="spellStart"/>
      <w:r w:rsidR="00D57097" w:rsidRPr="004E5A1F">
        <w:rPr>
          <w:rFonts w:ascii="Bookman Old Style" w:hAnsi="Bookman Old Style"/>
          <w:color w:val="000000" w:themeColor="text1"/>
        </w:rPr>
        <w:t>profesi</w:t>
      </w:r>
      <w:proofErr w:type="spellEnd"/>
      <w:r w:rsidRPr="008444BC">
        <w:rPr>
          <w:rFonts w:ascii="Bookman Old Style" w:hAnsi="Bookman Old Style"/>
          <w:color w:val="000000" w:themeColor="text1"/>
        </w:rPr>
        <w:t xml:space="preserve"> </w:t>
      </w:r>
      <w:proofErr w:type="spellStart"/>
      <w:r w:rsidR="00D57097" w:rsidRPr="004E5A1F">
        <w:rPr>
          <w:rFonts w:ascii="Bookman Old Style" w:hAnsi="Bookman Old Style"/>
          <w:color w:val="000000" w:themeColor="text1"/>
        </w:rPr>
        <w:t>ahli</w:t>
      </w:r>
      <w:proofErr w:type="spellEnd"/>
      <w:r w:rsidR="00D57097" w:rsidRPr="004E5A1F">
        <w:rPr>
          <w:rFonts w:ascii="Bookman Old Style" w:hAnsi="Bookman Old Style"/>
          <w:color w:val="000000" w:themeColor="text1"/>
        </w:rPr>
        <w:t xml:space="preserve"> yang </w:t>
      </w:r>
      <w:proofErr w:type="spellStart"/>
      <w:r w:rsidR="00D57097" w:rsidRPr="004E5A1F">
        <w:rPr>
          <w:rFonts w:ascii="Bookman Old Style" w:hAnsi="Bookman Old Style"/>
          <w:color w:val="000000" w:themeColor="text1"/>
        </w:rPr>
        <w:t>bersertifikat</w:t>
      </w:r>
      <w:proofErr w:type="spellEnd"/>
      <w:r w:rsidR="00D57097" w:rsidRPr="004E5A1F">
        <w:rPr>
          <w:rFonts w:ascii="Bookman Old Style" w:hAnsi="Bookman Old Style"/>
          <w:color w:val="000000" w:themeColor="text1"/>
        </w:rPr>
        <w:t xml:space="preserve"> </w:t>
      </w:r>
      <w:proofErr w:type="spellStart"/>
      <w:r w:rsidR="00D57097" w:rsidRPr="004E5A1F">
        <w:rPr>
          <w:rFonts w:ascii="Bookman Old Style" w:hAnsi="Bookman Old Style"/>
          <w:color w:val="000000" w:themeColor="text1"/>
        </w:rPr>
        <w:t>atau</w:t>
      </w:r>
      <w:proofErr w:type="spellEnd"/>
      <w:r w:rsidR="00D57097" w:rsidRPr="004E5A1F">
        <w:rPr>
          <w:rFonts w:ascii="Bookman Old Style" w:hAnsi="Bookman Old Style"/>
          <w:color w:val="000000" w:themeColor="text1"/>
        </w:rPr>
        <w:t xml:space="preserve"> </w:t>
      </w:r>
      <w:proofErr w:type="spellStart"/>
      <w:r w:rsidR="00D57097" w:rsidRPr="004E5A1F">
        <w:rPr>
          <w:rFonts w:ascii="Bookman Old Style" w:hAnsi="Bookman Old Style"/>
          <w:color w:val="000000" w:themeColor="text1"/>
        </w:rPr>
        <w:t>terakreditasi</w:t>
      </w:r>
      <w:proofErr w:type="spellEnd"/>
      <w:r w:rsidR="00D57097" w:rsidRPr="004E5A1F">
        <w:rPr>
          <w:rFonts w:ascii="Bookman Old Style" w:hAnsi="Bookman Old Style"/>
          <w:color w:val="000000" w:themeColor="text1"/>
        </w:rPr>
        <w:t>.</w:t>
      </w:r>
      <w:r w:rsidR="00457536" w:rsidRPr="008444BC">
        <w:rPr>
          <w:rFonts w:ascii="Bookman Old Style" w:hAnsi="Bookman Old Style"/>
          <w:color w:val="000000" w:themeColor="text1"/>
        </w:rPr>
        <w:t xml:space="preserve"> </w:t>
      </w:r>
    </w:p>
    <w:p w14:paraId="036BD5A0" w14:textId="3ED1F19B" w:rsidR="00862368" w:rsidRPr="004E5A1F" w:rsidRDefault="00BC279B">
      <w:pPr>
        <w:pStyle w:val="Style"/>
        <w:numPr>
          <w:ilvl w:val="0"/>
          <w:numId w:val="126"/>
        </w:numPr>
        <w:spacing w:after="0" w:line="360" w:lineRule="auto"/>
        <w:ind w:left="2520" w:right="23" w:hanging="540"/>
        <w:jc w:val="both"/>
        <w:rPr>
          <w:rFonts w:ascii="Bookman Old Style" w:hAnsi="Bookman Old Style"/>
          <w:color w:val="000000" w:themeColor="text1"/>
          <w:lang w:val="id-ID"/>
        </w:rPr>
      </w:pPr>
      <w:r w:rsidRPr="004E5A1F">
        <w:rPr>
          <w:rFonts w:ascii="Bookman Old Style" w:eastAsia="Calibri" w:hAnsi="Bookman Old Style" w:cs="Helvetica"/>
          <w:color w:val="000000"/>
          <w:lang w:val="id-ID"/>
        </w:rPr>
        <w:t xml:space="preserve">Dalam hal berdasarkan </w:t>
      </w:r>
      <w:proofErr w:type="spellStart"/>
      <w:r w:rsidRPr="008444BC">
        <w:rPr>
          <w:rFonts w:ascii="Bookman Old Style" w:eastAsia="Calibri" w:hAnsi="Bookman Old Style" w:cs="Helvetica"/>
          <w:color w:val="000000"/>
        </w:rPr>
        <w:t>inspeksi</w:t>
      </w:r>
      <w:proofErr w:type="spellEnd"/>
      <w:r w:rsidRPr="008444BC">
        <w:rPr>
          <w:rFonts w:ascii="Bookman Old Style" w:eastAsia="Calibri" w:hAnsi="Bookman Old Style" w:cs="Helvetica"/>
          <w:color w:val="000000"/>
        </w:rPr>
        <w:t xml:space="preserve"> </w:t>
      </w:r>
      <w:proofErr w:type="spellStart"/>
      <w:r w:rsidRPr="008444BC">
        <w:rPr>
          <w:rFonts w:ascii="Bookman Old Style" w:eastAsia="Calibri" w:hAnsi="Bookman Old Style" w:cs="Helvetica"/>
          <w:color w:val="000000"/>
        </w:rPr>
        <w:t>lapangan</w:t>
      </w:r>
      <w:proofErr w:type="spellEnd"/>
      <w:r w:rsidRPr="004E5A1F">
        <w:rPr>
          <w:rFonts w:ascii="Bookman Old Style" w:eastAsia="Calibri" w:hAnsi="Bookman Old Style" w:cs="Helvetica"/>
          <w:color w:val="000000"/>
          <w:lang w:val="id-ID"/>
        </w:rPr>
        <w:t xml:space="preserve"> ditemukan</w:t>
      </w:r>
      <w:r w:rsidRPr="004E5A1F">
        <w:rPr>
          <w:rFonts w:ascii="Bookman Old Style" w:eastAsia="Calibri" w:hAnsi="Bookman Old Style" w:cs="Helvetica"/>
          <w:color w:val="000000"/>
          <w:lang w:val="id-ID"/>
        </w:rPr>
        <w:br/>
        <w:t>pelanggaran yang dilakukan Pelaku Usaha, lembaga atau</w:t>
      </w:r>
      <w:r w:rsidRPr="008444BC">
        <w:rPr>
          <w:rFonts w:ascii="Bookman Old Style" w:eastAsia="Calibri" w:hAnsi="Bookman Old Style" w:cs="Helvetica"/>
          <w:color w:val="000000"/>
        </w:rPr>
        <w:t xml:space="preserve"> </w:t>
      </w:r>
      <w:r w:rsidRPr="004E5A1F">
        <w:rPr>
          <w:rFonts w:ascii="Bookman Old Style" w:eastAsia="Calibri" w:hAnsi="Bookman Old Style" w:cs="Helvetica"/>
          <w:color w:val="000000"/>
          <w:lang w:val="id-ID"/>
        </w:rPr>
        <w:t>profesi ahli yang bersertifikat atau terakreditasi</w:t>
      </w:r>
      <w:r w:rsidRPr="004E5A1F">
        <w:rPr>
          <w:rFonts w:ascii="Bookman Old Style" w:eastAsia="Calibri" w:hAnsi="Bookman Old Style" w:cs="Helvetica"/>
          <w:color w:val="000000"/>
          <w:lang w:val="id-ID"/>
        </w:rPr>
        <w:br/>
        <w:t xml:space="preserve">melaporkan kepada </w:t>
      </w:r>
      <w:r w:rsidR="00841AE3" w:rsidRPr="008444BC">
        <w:rPr>
          <w:rFonts w:ascii="Bookman Old Style" w:hAnsi="Bookman Old Style"/>
        </w:rPr>
        <w:t xml:space="preserve">BKPM, </w:t>
      </w:r>
      <w:r w:rsidR="00841AE3" w:rsidRPr="008444BC">
        <w:rPr>
          <w:rFonts w:ascii="Bookman Old Style" w:hAnsi="Bookman Old Style"/>
          <w:lang w:val="id-ID"/>
        </w:rPr>
        <w:t xml:space="preserve"> </w:t>
      </w:r>
      <w:r w:rsidR="00841AE3" w:rsidRPr="008444BC">
        <w:rPr>
          <w:rFonts w:ascii="Bookman Old Style" w:hAnsi="Bookman Old Style"/>
        </w:rPr>
        <w:t>DPMPTSP</w:t>
      </w:r>
      <w:r w:rsidR="00841AE3" w:rsidRPr="008444BC">
        <w:rPr>
          <w:rFonts w:ascii="Bookman Old Style" w:hAnsi="Bookman Old Style"/>
          <w:lang w:val="id-ID"/>
        </w:rPr>
        <w:t xml:space="preserve"> provinsi, </w:t>
      </w:r>
      <w:r w:rsidR="00841AE3" w:rsidRPr="008444BC">
        <w:rPr>
          <w:rFonts w:ascii="Bookman Old Style" w:hAnsi="Bookman Old Style"/>
        </w:rPr>
        <w:t xml:space="preserve">DPMPTSP </w:t>
      </w:r>
      <w:r w:rsidR="00841AE3" w:rsidRPr="008444BC">
        <w:rPr>
          <w:rFonts w:ascii="Bookman Old Style" w:hAnsi="Bookman Old Style"/>
          <w:lang w:val="id-ID"/>
        </w:rPr>
        <w:t>kabupaten/kota</w:t>
      </w:r>
      <w:r w:rsidRPr="004E5A1F">
        <w:rPr>
          <w:rFonts w:ascii="Bookman Old Style" w:eastAsia="Calibri" w:hAnsi="Bookman Old Style" w:cs="Helvetica"/>
          <w:color w:val="000000"/>
          <w:lang w:val="id-ID"/>
        </w:rPr>
        <w:t>,</w:t>
      </w:r>
      <w:r w:rsidR="00841AE3" w:rsidRPr="008444BC">
        <w:rPr>
          <w:rFonts w:ascii="Bookman Old Style" w:eastAsia="Calibri" w:hAnsi="Bookman Old Style" w:cs="Helvetica"/>
          <w:color w:val="000000"/>
        </w:rPr>
        <w:t xml:space="preserve"> </w:t>
      </w:r>
      <w:r w:rsidR="007A45E3" w:rsidRPr="008444BC">
        <w:rPr>
          <w:rFonts w:ascii="Bookman Old Style" w:eastAsia="Calibri" w:hAnsi="Bookman Old Style" w:cs="Helvetica"/>
          <w:color w:val="000000"/>
        </w:rPr>
        <w:t>a</w:t>
      </w:r>
      <w:r w:rsidRPr="004E5A1F">
        <w:rPr>
          <w:rFonts w:ascii="Bookman Old Style" w:eastAsia="Calibri" w:hAnsi="Bookman Old Style" w:cs="Helvetica"/>
          <w:color w:val="000000"/>
          <w:lang w:val="id-ID"/>
        </w:rPr>
        <w:t xml:space="preserve">dministrator KEK, dan/atau </w:t>
      </w:r>
      <w:r w:rsidR="007A45E3" w:rsidRPr="008444BC">
        <w:rPr>
          <w:rFonts w:ascii="Bookman Old Style" w:hAnsi="Bookman Old Style" w:cs="Helvetica"/>
          <w:color w:val="000000"/>
        </w:rPr>
        <w:t xml:space="preserve">badan </w:t>
      </w:r>
      <w:proofErr w:type="spellStart"/>
      <w:r w:rsidR="007A45E3" w:rsidRPr="008444BC">
        <w:rPr>
          <w:rFonts w:ascii="Bookman Old Style" w:hAnsi="Bookman Old Style" w:cs="Helvetica"/>
          <w:color w:val="000000"/>
        </w:rPr>
        <w:t>pengusahaan</w:t>
      </w:r>
      <w:proofErr w:type="spellEnd"/>
      <w:r w:rsidR="00841AE3" w:rsidRPr="008444BC">
        <w:rPr>
          <w:rFonts w:ascii="Bookman Old Style" w:eastAsia="Calibri" w:hAnsi="Bookman Old Style" w:cs="Helvetica"/>
          <w:color w:val="000000"/>
        </w:rPr>
        <w:t xml:space="preserve"> </w:t>
      </w:r>
      <w:r w:rsidRPr="004E5A1F">
        <w:rPr>
          <w:rFonts w:ascii="Bookman Old Style" w:eastAsia="Calibri" w:hAnsi="Bookman Old Style" w:cs="Helvetica"/>
          <w:color w:val="000000"/>
          <w:lang w:val="id-ID"/>
        </w:rPr>
        <w:t>KPBPB yang</w:t>
      </w:r>
      <w:r w:rsidR="00841AE3" w:rsidRPr="008444BC">
        <w:rPr>
          <w:rFonts w:ascii="Bookman Old Style" w:eastAsia="Calibri" w:hAnsi="Bookman Old Style" w:cs="Helvetica"/>
          <w:color w:val="000000"/>
        </w:rPr>
        <w:t xml:space="preserve"> </w:t>
      </w:r>
      <w:r w:rsidRPr="004E5A1F">
        <w:rPr>
          <w:rFonts w:ascii="Bookman Old Style" w:eastAsia="Calibri" w:hAnsi="Bookman Old Style" w:cs="Helvetica"/>
          <w:color w:val="000000"/>
          <w:lang w:val="id-ID"/>
        </w:rPr>
        <w:t>menugaskan dalam jangka waktu paling</w:t>
      </w:r>
      <w:r w:rsidR="00841AE3" w:rsidRPr="008444BC">
        <w:rPr>
          <w:rFonts w:ascii="Bookman Old Style" w:eastAsia="Calibri" w:hAnsi="Bookman Old Style" w:cs="Helvetica"/>
          <w:color w:val="000000"/>
        </w:rPr>
        <w:t xml:space="preserve"> </w:t>
      </w:r>
      <w:r w:rsidRPr="004E5A1F">
        <w:rPr>
          <w:rFonts w:ascii="Bookman Old Style" w:eastAsia="Calibri" w:hAnsi="Bookman Old Style" w:cs="Helvetica"/>
          <w:color w:val="000000"/>
          <w:lang w:val="id-ID"/>
        </w:rPr>
        <w:t xml:space="preserve">lambat </w:t>
      </w:r>
      <w:r w:rsidR="006B0D28">
        <w:rPr>
          <w:rFonts w:ascii="Bookman Old Style" w:eastAsia="Calibri" w:hAnsi="Bookman Old Style" w:cs="Helvetica"/>
          <w:color w:val="000000"/>
        </w:rPr>
        <w:t xml:space="preserve">         </w:t>
      </w:r>
      <w:r w:rsidRPr="004E5A1F">
        <w:rPr>
          <w:rFonts w:ascii="Bookman Old Style" w:eastAsia="Calibri" w:hAnsi="Bookman Old Style" w:cs="Helvetica"/>
          <w:color w:val="000000"/>
          <w:lang w:val="id-ID"/>
        </w:rPr>
        <w:t>3 (tiga) Hari sejak lembaga atau profesi ahli yang</w:t>
      </w:r>
      <w:r w:rsidR="00841AE3" w:rsidRPr="008444BC">
        <w:rPr>
          <w:rFonts w:ascii="Bookman Old Style" w:eastAsia="Calibri" w:hAnsi="Bookman Old Style" w:cs="Helvetica"/>
          <w:color w:val="000000"/>
        </w:rPr>
        <w:t xml:space="preserve"> </w:t>
      </w:r>
      <w:r w:rsidRPr="004E5A1F">
        <w:rPr>
          <w:rFonts w:ascii="Bookman Old Style" w:eastAsia="Calibri" w:hAnsi="Bookman Old Style" w:cs="Helvetica"/>
          <w:color w:val="000000"/>
          <w:lang w:val="id-ID"/>
        </w:rPr>
        <w:t>bersertifikat</w:t>
      </w:r>
      <w:r w:rsidR="00841AE3" w:rsidRPr="008444BC">
        <w:rPr>
          <w:rFonts w:ascii="Bookman Old Style" w:eastAsia="Calibri" w:hAnsi="Bookman Old Style" w:cs="Helvetica"/>
          <w:color w:val="000000"/>
        </w:rPr>
        <w:t xml:space="preserve"> </w:t>
      </w:r>
      <w:r w:rsidRPr="004E5A1F">
        <w:rPr>
          <w:rFonts w:ascii="Bookman Old Style" w:eastAsia="Calibri" w:hAnsi="Bookman Old Style" w:cs="Helvetica"/>
          <w:color w:val="000000"/>
          <w:lang w:val="id-ID"/>
        </w:rPr>
        <w:t>atau terakreditasi menemukan</w:t>
      </w:r>
      <w:r w:rsidR="00AB37CA" w:rsidRPr="004E5A1F">
        <w:rPr>
          <w:rFonts w:ascii="Bookman Old Style" w:eastAsia="Calibri" w:hAnsi="Bookman Old Style" w:cs="Helvetica"/>
          <w:color w:val="000000"/>
        </w:rPr>
        <w:t xml:space="preserve"> </w:t>
      </w:r>
      <w:r w:rsidRPr="004E5A1F">
        <w:rPr>
          <w:rFonts w:ascii="Bookman Old Style" w:eastAsia="Calibri" w:hAnsi="Bookman Old Style" w:cs="Helvetica"/>
          <w:color w:val="000000"/>
          <w:lang w:val="id-ID"/>
        </w:rPr>
        <w:t>pelanggaran</w:t>
      </w:r>
      <w:r w:rsidRPr="008444BC">
        <w:rPr>
          <w:rFonts w:ascii="Bookman Old Style" w:eastAsia="Calibri" w:hAnsi="Bookman Old Style" w:cs="Helvetica"/>
          <w:color w:val="000000"/>
        </w:rPr>
        <w:t xml:space="preserve"> </w:t>
      </w:r>
      <w:r w:rsidRPr="004E5A1F">
        <w:rPr>
          <w:rFonts w:ascii="Bookman Old Style" w:eastAsia="Calibri" w:hAnsi="Bookman Old Style" w:cs="Helvetica"/>
          <w:color w:val="000000"/>
          <w:lang w:val="id-ID"/>
        </w:rPr>
        <w:t>yang</w:t>
      </w:r>
      <w:r w:rsidR="00841AE3" w:rsidRPr="008444BC">
        <w:rPr>
          <w:rFonts w:ascii="Bookman Old Style" w:eastAsia="Calibri" w:hAnsi="Bookman Old Style" w:cs="Helvetica"/>
          <w:color w:val="000000"/>
        </w:rPr>
        <w:t xml:space="preserve"> </w:t>
      </w:r>
      <w:r w:rsidRPr="004E5A1F">
        <w:rPr>
          <w:rFonts w:ascii="Bookman Old Style" w:eastAsia="Calibri" w:hAnsi="Bookman Old Style" w:cs="Helvetica"/>
          <w:color w:val="000000"/>
          <w:lang w:val="id-ID"/>
        </w:rPr>
        <w:t>dilakukan oleh Pelaku Usaha.</w:t>
      </w:r>
    </w:p>
    <w:p w14:paraId="136DA19D" w14:textId="5ACB99D3" w:rsidR="00BC279B" w:rsidRPr="004E5A1F" w:rsidRDefault="00841AE3">
      <w:pPr>
        <w:pStyle w:val="Style"/>
        <w:numPr>
          <w:ilvl w:val="0"/>
          <w:numId w:val="126"/>
        </w:numPr>
        <w:spacing w:after="0" w:line="360" w:lineRule="auto"/>
        <w:ind w:left="2520" w:right="23" w:hanging="540"/>
        <w:jc w:val="both"/>
        <w:rPr>
          <w:rFonts w:ascii="Bookman Old Style" w:hAnsi="Bookman Old Style"/>
          <w:color w:val="000000" w:themeColor="text1"/>
          <w:lang w:val="id-ID"/>
        </w:rPr>
      </w:pPr>
      <w:r w:rsidRPr="008444BC">
        <w:rPr>
          <w:rFonts w:ascii="Bookman Old Style" w:hAnsi="Bookman Old Style"/>
        </w:rPr>
        <w:t>BKPM, DPMPTSP</w:t>
      </w:r>
      <w:r w:rsidRPr="008444BC">
        <w:rPr>
          <w:rFonts w:ascii="Bookman Old Style" w:hAnsi="Bookman Old Style"/>
          <w:lang w:val="id-ID"/>
        </w:rPr>
        <w:t xml:space="preserve"> provinsi, </w:t>
      </w:r>
      <w:r w:rsidRPr="008444BC">
        <w:rPr>
          <w:rFonts w:ascii="Bookman Old Style" w:hAnsi="Bookman Old Style"/>
        </w:rPr>
        <w:t xml:space="preserve">DPMPTSP </w:t>
      </w:r>
      <w:r w:rsidRPr="008444BC">
        <w:rPr>
          <w:rFonts w:ascii="Bookman Old Style" w:hAnsi="Bookman Old Style"/>
          <w:lang w:val="id-ID"/>
        </w:rPr>
        <w:t>kabupaten/kota</w:t>
      </w:r>
      <w:r w:rsidRPr="008444BC">
        <w:rPr>
          <w:rFonts w:ascii="Bookman Old Style" w:eastAsia="Calibri" w:hAnsi="Bookman Old Style" w:cs="Helvetica"/>
          <w:color w:val="000000"/>
          <w:lang w:val="id-ID"/>
        </w:rPr>
        <w:t>,</w:t>
      </w:r>
      <w:r w:rsidRPr="008444BC">
        <w:rPr>
          <w:rFonts w:ascii="Bookman Old Style" w:eastAsia="Calibri" w:hAnsi="Bookman Old Style" w:cs="Helvetica"/>
          <w:color w:val="000000"/>
        </w:rPr>
        <w:t xml:space="preserve"> a</w:t>
      </w:r>
      <w:r w:rsidRPr="008444BC">
        <w:rPr>
          <w:rFonts w:ascii="Bookman Old Style" w:eastAsia="Calibri" w:hAnsi="Bookman Old Style" w:cs="Helvetica"/>
          <w:color w:val="000000"/>
          <w:lang w:val="id-ID"/>
        </w:rPr>
        <w:t xml:space="preserve">dministrator KEK, dan/atau </w:t>
      </w:r>
      <w:r w:rsidRPr="008444BC">
        <w:rPr>
          <w:rFonts w:ascii="Bookman Old Style" w:hAnsi="Bookman Old Style" w:cs="Helvetica"/>
          <w:color w:val="000000"/>
        </w:rPr>
        <w:t xml:space="preserve">badan </w:t>
      </w:r>
      <w:proofErr w:type="spellStart"/>
      <w:r w:rsidRPr="008444BC">
        <w:rPr>
          <w:rFonts w:ascii="Bookman Old Style" w:hAnsi="Bookman Old Style" w:cs="Helvetica"/>
          <w:color w:val="000000"/>
        </w:rPr>
        <w:t>pengusahaan</w:t>
      </w:r>
      <w:proofErr w:type="spellEnd"/>
      <w:r w:rsidRPr="008444BC">
        <w:rPr>
          <w:rFonts w:ascii="Bookman Old Style" w:eastAsia="Calibri" w:hAnsi="Bookman Old Style" w:cs="Helvetica"/>
          <w:color w:val="000000"/>
        </w:rPr>
        <w:t xml:space="preserve"> </w:t>
      </w:r>
      <w:r w:rsidRPr="008444BC">
        <w:rPr>
          <w:rFonts w:ascii="Bookman Old Style" w:eastAsia="Calibri" w:hAnsi="Bookman Old Style" w:cs="Helvetica"/>
          <w:color w:val="000000"/>
          <w:lang w:val="id-ID"/>
        </w:rPr>
        <w:t>KPBPB</w:t>
      </w:r>
      <w:r w:rsidR="00BC279B" w:rsidRPr="004E5A1F">
        <w:rPr>
          <w:rFonts w:ascii="Bookman Old Style" w:eastAsia="Calibri" w:hAnsi="Bookman Old Style" w:cs="Helvetica"/>
          <w:color w:val="000000"/>
          <w:lang w:val="id-ID"/>
        </w:rPr>
        <w:t xml:space="preserve"> melakukan</w:t>
      </w:r>
      <w:r w:rsidRPr="008444BC">
        <w:rPr>
          <w:rFonts w:ascii="Bookman Old Style" w:eastAsia="Calibri" w:hAnsi="Bookman Old Style" w:cs="Helvetica"/>
          <w:color w:val="000000"/>
        </w:rPr>
        <w:t xml:space="preserve"> </w:t>
      </w:r>
      <w:r w:rsidR="00BC279B" w:rsidRPr="004E5A1F">
        <w:rPr>
          <w:rFonts w:ascii="Bookman Old Style" w:eastAsia="Calibri" w:hAnsi="Bookman Old Style" w:cs="Helvetica"/>
          <w:color w:val="000000"/>
          <w:lang w:val="id-ID"/>
        </w:rPr>
        <w:t>penghentian pelanggaran untuk</w:t>
      </w:r>
      <w:r w:rsidRPr="008444BC">
        <w:rPr>
          <w:rFonts w:ascii="Bookman Old Style" w:eastAsia="Calibri" w:hAnsi="Bookman Old Style" w:cs="Helvetica"/>
          <w:color w:val="000000"/>
        </w:rPr>
        <w:t xml:space="preserve"> </w:t>
      </w:r>
      <w:r w:rsidR="00BC279B" w:rsidRPr="004E5A1F">
        <w:rPr>
          <w:rFonts w:ascii="Bookman Old Style" w:eastAsia="Calibri" w:hAnsi="Bookman Old Style" w:cs="Helvetica"/>
          <w:color w:val="000000"/>
          <w:lang w:val="id-ID"/>
        </w:rPr>
        <w:t>mencegah dampak yang</w:t>
      </w:r>
      <w:r w:rsidR="00BC279B" w:rsidRPr="008444BC">
        <w:rPr>
          <w:rFonts w:ascii="Bookman Old Style" w:eastAsia="Calibri" w:hAnsi="Bookman Old Style" w:cs="Helvetica"/>
          <w:color w:val="000000"/>
        </w:rPr>
        <w:t xml:space="preserve"> </w:t>
      </w:r>
      <w:r w:rsidR="00BC279B" w:rsidRPr="004E5A1F">
        <w:rPr>
          <w:rFonts w:ascii="Bookman Old Style" w:eastAsia="Calibri" w:hAnsi="Bookman Old Style" w:cs="Helvetica"/>
          <w:color w:val="000000"/>
          <w:lang w:val="id-ID"/>
        </w:rPr>
        <w:t>lebih besar dalam jangka waktu</w:t>
      </w:r>
      <w:r w:rsidRPr="008444BC">
        <w:rPr>
          <w:rFonts w:ascii="Bookman Old Style" w:eastAsia="Calibri" w:hAnsi="Bookman Old Style" w:cs="Helvetica"/>
          <w:color w:val="000000"/>
        </w:rPr>
        <w:t xml:space="preserve"> </w:t>
      </w:r>
      <w:r w:rsidR="00BC279B" w:rsidRPr="004E5A1F">
        <w:rPr>
          <w:rFonts w:ascii="Bookman Old Style" w:eastAsia="Calibri" w:hAnsi="Bookman Old Style" w:cs="Helvetica"/>
          <w:color w:val="000000"/>
          <w:lang w:val="id-ID"/>
        </w:rPr>
        <w:t>paling lambat 1 (satu)</w:t>
      </w:r>
      <w:r w:rsidR="00BC279B" w:rsidRPr="008444BC">
        <w:rPr>
          <w:rFonts w:ascii="Bookman Old Style" w:eastAsia="Calibri" w:hAnsi="Bookman Old Style" w:cs="Helvetica"/>
          <w:color w:val="000000"/>
        </w:rPr>
        <w:t xml:space="preserve"> </w:t>
      </w:r>
      <w:r w:rsidR="00BC279B" w:rsidRPr="004E5A1F">
        <w:rPr>
          <w:rFonts w:ascii="Bookman Old Style" w:eastAsia="Calibri" w:hAnsi="Bookman Old Style" w:cs="Helvetica"/>
          <w:color w:val="000000"/>
          <w:lang w:val="id-ID"/>
        </w:rPr>
        <w:t>Hari setelah menerima laporan</w:t>
      </w:r>
      <w:r w:rsidRPr="008444BC">
        <w:rPr>
          <w:rFonts w:ascii="Bookman Old Style" w:eastAsia="Calibri" w:hAnsi="Bookman Old Style" w:cs="Helvetica"/>
          <w:color w:val="000000"/>
        </w:rPr>
        <w:t xml:space="preserve"> </w:t>
      </w:r>
      <w:r w:rsidR="00BC279B" w:rsidRPr="004E5A1F">
        <w:rPr>
          <w:rFonts w:ascii="Bookman Old Style" w:eastAsia="Calibri" w:hAnsi="Bookman Old Style" w:cs="Helvetica"/>
          <w:color w:val="000000"/>
          <w:lang w:val="id-ID"/>
        </w:rPr>
        <w:t>lembaga atau profesi ahli</w:t>
      </w:r>
      <w:r w:rsidR="00BC279B" w:rsidRPr="008444BC">
        <w:rPr>
          <w:rFonts w:ascii="Bookman Old Style" w:eastAsia="Calibri" w:hAnsi="Bookman Old Style" w:cs="Helvetica"/>
          <w:color w:val="000000"/>
        </w:rPr>
        <w:t xml:space="preserve"> </w:t>
      </w:r>
      <w:r w:rsidR="00BC279B" w:rsidRPr="004E5A1F">
        <w:rPr>
          <w:rFonts w:ascii="Bookman Old Style" w:eastAsia="Calibri" w:hAnsi="Bookman Old Style" w:cs="Helvetica"/>
          <w:color w:val="000000"/>
          <w:lang w:val="id-ID"/>
        </w:rPr>
        <w:t>yang bersertifikat atau</w:t>
      </w:r>
      <w:r w:rsidRPr="008444BC">
        <w:rPr>
          <w:rFonts w:ascii="Bookman Old Style" w:eastAsia="Calibri" w:hAnsi="Bookman Old Style" w:cs="Helvetica"/>
          <w:color w:val="000000"/>
        </w:rPr>
        <w:t xml:space="preserve"> </w:t>
      </w:r>
      <w:r w:rsidR="00BC279B" w:rsidRPr="004E5A1F">
        <w:rPr>
          <w:rFonts w:ascii="Bookman Old Style" w:eastAsia="Calibri" w:hAnsi="Bookman Old Style" w:cs="Helvetica"/>
          <w:color w:val="000000"/>
          <w:lang w:val="id-ID"/>
        </w:rPr>
        <w:t>terakreditasi sebagaimana</w:t>
      </w:r>
      <w:r w:rsidR="00BC279B" w:rsidRPr="008444BC">
        <w:rPr>
          <w:rFonts w:ascii="Bookman Old Style" w:eastAsia="Calibri" w:hAnsi="Bookman Old Style" w:cs="Helvetica"/>
          <w:color w:val="000000"/>
        </w:rPr>
        <w:t xml:space="preserve"> </w:t>
      </w:r>
      <w:r w:rsidR="00BC279B" w:rsidRPr="004E5A1F">
        <w:rPr>
          <w:rFonts w:ascii="Bookman Old Style" w:eastAsia="Calibri" w:hAnsi="Bookman Old Style" w:cs="Helvetica"/>
          <w:color w:val="000000"/>
          <w:lang w:val="id-ID"/>
        </w:rPr>
        <w:t xml:space="preserve">dimaksud pada </w:t>
      </w:r>
      <w:r w:rsidR="006B0D28">
        <w:rPr>
          <w:rFonts w:ascii="Bookman Old Style" w:eastAsia="Calibri" w:hAnsi="Bookman Old Style" w:cs="Helvetica"/>
          <w:color w:val="000000"/>
        </w:rPr>
        <w:t xml:space="preserve">     </w:t>
      </w:r>
      <w:r w:rsidR="00BC279B" w:rsidRPr="004E5A1F">
        <w:rPr>
          <w:rFonts w:ascii="Bookman Old Style" w:eastAsia="Calibri" w:hAnsi="Bookman Old Style" w:cs="Helvetica"/>
          <w:color w:val="000000"/>
          <w:lang w:val="id-ID"/>
        </w:rPr>
        <w:t>ayat (3)</w:t>
      </w:r>
      <w:r w:rsidR="00AB37CA" w:rsidRPr="008444BC">
        <w:rPr>
          <w:rFonts w:ascii="Bookman Old Style" w:eastAsia="Calibri" w:hAnsi="Bookman Old Style" w:cs="Helvetica"/>
          <w:color w:val="000000"/>
        </w:rPr>
        <w:t>.</w:t>
      </w:r>
    </w:p>
    <w:p w14:paraId="1ABBC15A" w14:textId="2C9B2663" w:rsidR="00FD1317" w:rsidRPr="004E5A1F" w:rsidRDefault="00FD1317">
      <w:pPr>
        <w:pStyle w:val="Style"/>
        <w:numPr>
          <w:ilvl w:val="0"/>
          <w:numId w:val="126"/>
        </w:numPr>
        <w:spacing w:after="0" w:line="360" w:lineRule="auto"/>
        <w:ind w:left="2520" w:right="23" w:hanging="540"/>
        <w:jc w:val="both"/>
        <w:rPr>
          <w:rFonts w:ascii="Bookman Old Style" w:hAnsi="Bookman Old Style"/>
          <w:color w:val="000000" w:themeColor="text1"/>
          <w:lang w:val="id-ID"/>
        </w:rPr>
      </w:pPr>
      <w:proofErr w:type="spellStart"/>
      <w:r w:rsidRPr="008444BC">
        <w:rPr>
          <w:rFonts w:ascii="Bookman Old Style" w:hAnsi="Bookman Old Style"/>
          <w:color w:val="000000" w:themeColor="text1"/>
        </w:rPr>
        <w:t>Dalam</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hal</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melaksanakan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implementasi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penghentian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pelanggaran</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sebagaimana</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dimaksud</w:t>
      </w:r>
      <w:proofErr w:type="spellEnd"/>
      <w:r w:rsidRPr="008444BC">
        <w:rPr>
          <w:rFonts w:ascii="Bookman Old Style" w:eastAsia="Bookman Old Style" w:hAnsi="Bookman Old Style" w:cs="Bookman Old Style"/>
          <w:color w:val="000000" w:themeColor="text1"/>
        </w:rPr>
        <w:t xml:space="preserve"> pada </w:t>
      </w:r>
      <w:proofErr w:type="spellStart"/>
      <w:r w:rsidRPr="008444BC">
        <w:rPr>
          <w:rFonts w:ascii="Bookman Old Style" w:eastAsia="Bookman Old Style" w:hAnsi="Bookman Old Style" w:cs="Bookman Old Style"/>
          <w:color w:val="000000" w:themeColor="text1"/>
        </w:rPr>
        <w:t>ayat</w:t>
      </w:r>
      <w:proofErr w:type="spellEnd"/>
      <w:r w:rsidRPr="008444BC">
        <w:rPr>
          <w:rFonts w:ascii="Bookman Old Style" w:eastAsia="Bookman Old Style" w:hAnsi="Bookman Old Style" w:cs="Bookman Old Style"/>
          <w:color w:val="000000" w:themeColor="text1"/>
        </w:rPr>
        <w:t xml:space="preserve"> (4), </w:t>
      </w:r>
      <w:r w:rsidRPr="008444BC">
        <w:rPr>
          <w:rFonts w:ascii="Bookman Old Style" w:hAnsi="Bookman Old Style"/>
        </w:rPr>
        <w:t>BKPM,</w:t>
      </w:r>
      <w:r w:rsidRPr="008444BC">
        <w:rPr>
          <w:rFonts w:ascii="Bookman Old Style" w:hAnsi="Bookman Old Style"/>
          <w:lang w:val="id-ID"/>
        </w:rPr>
        <w:t xml:space="preserve"> </w:t>
      </w:r>
      <w:r w:rsidRPr="008444BC">
        <w:rPr>
          <w:rFonts w:ascii="Bookman Old Style" w:hAnsi="Bookman Old Style"/>
        </w:rPr>
        <w:t>DPMPTSP</w:t>
      </w:r>
      <w:r w:rsidRPr="008444BC">
        <w:rPr>
          <w:rFonts w:ascii="Bookman Old Style" w:hAnsi="Bookman Old Style"/>
          <w:lang w:val="id-ID"/>
        </w:rPr>
        <w:t xml:space="preserve"> provinsi, </w:t>
      </w:r>
      <w:r w:rsidRPr="008444BC">
        <w:rPr>
          <w:rFonts w:ascii="Bookman Old Style" w:hAnsi="Bookman Old Style"/>
        </w:rPr>
        <w:t xml:space="preserve">DPMPTSP </w:t>
      </w:r>
      <w:r w:rsidRPr="008444BC">
        <w:rPr>
          <w:rFonts w:ascii="Bookman Old Style" w:hAnsi="Bookman Old Style"/>
          <w:lang w:val="id-ID"/>
        </w:rPr>
        <w:t>kabupaten/kota</w:t>
      </w:r>
      <w:r w:rsidRPr="008444BC">
        <w:rPr>
          <w:rFonts w:ascii="Bookman Old Style" w:eastAsia="Calibri" w:hAnsi="Bookman Old Style" w:cs="Helvetica"/>
          <w:color w:val="000000"/>
          <w:lang w:val="id-ID"/>
        </w:rPr>
        <w:t>,</w:t>
      </w:r>
      <w:r w:rsidRPr="008444BC">
        <w:rPr>
          <w:rFonts w:ascii="Bookman Old Style" w:eastAsia="Calibri" w:hAnsi="Bookman Old Style" w:cs="Helvetica"/>
          <w:color w:val="000000"/>
        </w:rPr>
        <w:t xml:space="preserve"> a</w:t>
      </w:r>
      <w:r w:rsidRPr="008444BC">
        <w:rPr>
          <w:rFonts w:ascii="Bookman Old Style" w:eastAsia="Calibri" w:hAnsi="Bookman Old Style" w:cs="Helvetica"/>
          <w:color w:val="000000"/>
          <w:lang w:val="id-ID"/>
        </w:rPr>
        <w:t xml:space="preserve">dministrator KEK, dan/atau </w:t>
      </w:r>
      <w:r w:rsidRPr="008444BC">
        <w:rPr>
          <w:rFonts w:ascii="Bookman Old Style" w:hAnsi="Bookman Old Style" w:cs="Helvetica"/>
          <w:color w:val="000000"/>
        </w:rPr>
        <w:t xml:space="preserve">badan </w:t>
      </w:r>
      <w:proofErr w:type="spellStart"/>
      <w:r w:rsidRPr="008444BC">
        <w:rPr>
          <w:rFonts w:ascii="Bookman Old Style" w:hAnsi="Bookman Old Style" w:cs="Helvetica"/>
          <w:color w:val="000000"/>
        </w:rPr>
        <w:t>pengusahaan</w:t>
      </w:r>
      <w:proofErr w:type="spellEnd"/>
      <w:r w:rsidRPr="008444BC">
        <w:rPr>
          <w:rFonts w:ascii="Bookman Old Style" w:eastAsia="Calibri" w:hAnsi="Bookman Old Style" w:cs="Helvetica"/>
          <w:color w:val="000000"/>
        </w:rPr>
        <w:t xml:space="preserve"> </w:t>
      </w:r>
      <w:r w:rsidRPr="008444BC">
        <w:rPr>
          <w:rFonts w:ascii="Bookman Old Style" w:eastAsia="Calibri" w:hAnsi="Bookman Old Style" w:cs="Helvetica"/>
          <w:color w:val="000000"/>
          <w:lang w:val="id-ID"/>
        </w:rPr>
        <w:t>KPBPB</w:t>
      </w:r>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dapat</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bekerjasama</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dengan</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hAnsi="Bookman Old Style"/>
        </w:rPr>
        <w:t>aparatur</w:t>
      </w:r>
      <w:proofErr w:type="spellEnd"/>
      <w:r w:rsidRPr="008444BC">
        <w:rPr>
          <w:rFonts w:ascii="Bookman Old Style" w:hAnsi="Bookman Old Style"/>
        </w:rPr>
        <w:t xml:space="preserve"> </w:t>
      </w:r>
      <w:proofErr w:type="spellStart"/>
      <w:r w:rsidRPr="008444BC">
        <w:rPr>
          <w:rFonts w:ascii="Bookman Old Style" w:hAnsi="Bookman Old Style"/>
        </w:rPr>
        <w:t>penegak</w:t>
      </w:r>
      <w:proofErr w:type="spellEnd"/>
      <w:r w:rsidRPr="008444BC">
        <w:rPr>
          <w:rFonts w:ascii="Bookman Old Style" w:hAnsi="Bookman Old Style"/>
        </w:rPr>
        <w:t xml:space="preserve"> </w:t>
      </w:r>
      <w:proofErr w:type="spellStart"/>
      <w:r w:rsidRPr="008444BC">
        <w:rPr>
          <w:rFonts w:ascii="Bookman Old Style" w:hAnsi="Bookman Old Style"/>
        </w:rPr>
        <w:lastRenderedPageBreak/>
        <w:t>hukum</w:t>
      </w:r>
      <w:proofErr w:type="spellEnd"/>
      <w:r w:rsidRPr="008444BC">
        <w:rPr>
          <w:rFonts w:ascii="Bookman Old Style" w:hAnsi="Bookman Old Style"/>
        </w:rPr>
        <w:t>.</w:t>
      </w:r>
    </w:p>
    <w:p w14:paraId="0326DF2A" w14:textId="108F2005" w:rsidR="006B0D28" w:rsidRPr="004E5A1F" w:rsidRDefault="00630AEB" w:rsidP="004E5A1F">
      <w:pPr>
        <w:pStyle w:val="Style"/>
        <w:numPr>
          <w:ilvl w:val="0"/>
          <w:numId w:val="126"/>
        </w:numPr>
        <w:tabs>
          <w:tab w:val="left" w:pos="2552"/>
        </w:tabs>
        <w:spacing w:after="0" w:line="360" w:lineRule="auto"/>
        <w:ind w:left="2552" w:right="23" w:hanging="567"/>
        <w:jc w:val="both"/>
        <w:rPr>
          <w:rFonts w:ascii="Bookman Old Style" w:hAnsi="Bookman Old Style"/>
        </w:rPr>
      </w:pPr>
      <w:proofErr w:type="spellStart"/>
      <w:r w:rsidRPr="008444BC">
        <w:rPr>
          <w:rFonts w:ascii="Bookman Old Style" w:hAnsi="Bookman Old Style"/>
        </w:rPr>
        <w:t>Inspeksi</w:t>
      </w:r>
      <w:proofErr w:type="spellEnd"/>
      <w:r w:rsidRPr="008444BC">
        <w:rPr>
          <w:rFonts w:ascii="Bookman Old Style" w:hAnsi="Bookman Old Style"/>
        </w:rPr>
        <w:t xml:space="preserve"> </w:t>
      </w:r>
      <w:proofErr w:type="spellStart"/>
      <w:r w:rsidRPr="008444BC">
        <w:rPr>
          <w:rFonts w:ascii="Bookman Old Style" w:hAnsi="Bookman Old Style"/>
        </w:rPr>
        <w:t>lapangan</w:t>
      </w:r>
      <w:proofErr w:type="spellEnd"/>
      <w:r w:rsidR="00495932" w:rsidRPr="008444BC">
        <w:rPr>
          <w:rFonts w:ascii="Bookman Old Style" w:hAnsi="Bookman Old Style"/>
        </w:rPr>
        <w:t xml:space="preserve"> </w:t>
      </w:r>
      <w:proofErr w:type="spellStart"/>
      <w:r w:rsidR="00B622D4" w:rsidRPr="008444BC">
        <w:rPr>
          <w:rFonts w:ascii="Bookman Old Style" w:hAnsi="Bookman Old Style"/>
        </w:rPr>
        <w:t>sebagaimana</w:t>
      </w:r>
      <w:proofErr w:type="spellEnd"/>
      <w:r w:rsidR="00B622D4" w:rsidRPr="008444BC">
        <w:rPr>
          <w:rFonts w:ascii="Bookman Old Style" w:hAnsi="Bookman Old Style"/>
        </w:rPr>
        <w:t xml:space="preserve"> </w:t>
      </w:r>
      <w:proofErr w:type="spellStart"/>
      <w:r w:rsidR="00B622D4" w:rsidRPr="008444BC">
        <w:rPr>
          <w:rFonts w:ascii="Bookman Old Style" w:hAnsi="Bookman Old Style"/>
        </w:rPr>
        <w:t>dimaksud</w:t>
      </w:r>
      <w:proofErr w:type="spellEnd"/>
      <w:r w:rsidR="00B622D4" w:rsidRPr="008444BC">
        <w:rPr>
          <w:rFonts w:ascii="Bookman Old Style" w:hAnsi="Bookman Old Style"/>
        </w:rPr>
        <w:t xml:space="preserve"> pada </w:t>
      </w:r>
      <w:proofErr w:type="spellStart"/>
      <w:r w:rsidR="00B622D4" w:rsidRPr="008444BC">
        <w:rPr>
          <w:rFonts w:ascii="Bookman Old Style" w:hAnsi="Bookman Old Style"/>
        </w:rPr>
        <w:t>ayat</w:t>
      </w:r>
      <w:proofErr w:type="spellEnd"/>
      <w:r w:rsidR="00B622D4" w:rsidRPr="008444BC">
        <w:rPr>
          <w:rFonts w:ascii="Bookman Old Style" w:hAnsi="Bookman Old Style"/>
        </w:rPr>
        <w:t xml:space="preserve"> (1) </w:t>
      </w:r>
      <w:proofErr w:type="spellStart"/>
      <w:r w:rsidR="00495932" w:rsidRPr="008444BC">
        <w:rPr>
          <w:rFonts w:ascii="Bookman Old Style" w:hAnsi="Bookman Old Style"/>
        </w:rPr>
        <w:t>dilaksanakan</w:t>
      </w:r>
      <w:proofErr w:type="spellEnd"/>
      <w:r w:rsidR="00495932" w:rsidRPr="008444BC">
        <w:rPr>
          <w:rFonts w:ascii="Bookman Old Style" w:hAnsi="Bookman Old Style"/>
        </w:rPr>
        <w:t xml:space="preserve"> </w:t>
      </w:r>
      <w:proofErr w:type="spellStart"/>
      <w:r w:rsidR="00495932" w:rsidRPr="008444BC">
        <w:rPr>
          <w:rFonts w:ascii="Bookman Old Style" w:hAnsi="Bookman Old Style"/>
        </w:rPr>
        <w:t>secara</w:t>
      </w:r>
      <w:proofErr w:type="spellEnd"/>
      <w:r w:rsidR="00495932" w:rsidRPr="008444BC">
        <w:rPr>
          <w:rFonts w:ascii="Bookman Old Style" w:hAnsi="Bookman Old Style"/>
        </w:rPr>
        <w:t xml:space="preserve"> </w:t>
      </w:r>
      <w:proofErr w:type="spellStart"/>
      <w:r w:rsidR="00F2233C" w:rsidRPr="008444BC">
        <w:rPr>
          <w:rFonts w:ascii="Bookman Old Style" w:hAnsi="Bookman Old Style"/>
        </w:rPr>
        <w:t>terintegrasi</w:t>
      </w:r>
      <w:proofErr w:type="spellEnd"/>
      <w:r w:rsidR="00F2233C" w:rsidRPr="008444BC">
        <w:rPr>
          <w:rFonts w:ascii="Bookman Old Style" w:hAnsi="Bookman Old Style"/>
        </w:rPr>
        <w:t xml:space="preserve"> dan </w:t>
      </w:r>
      <w:proofErr w:type="spellStart"/>
      <w:r w:rsidR="00495932" w:rsidRPr="008444BC">
        <w:rPr>
          <w:rFonts w:ascii="Bookman Old Style" w:hAnsi="Bookman Old Style"/>
        </w:rPr>
        <w:t>terkoordinasi</w:t>
      </w:r>
      <w:proofErr w:type="spellEnd"/>
      <w:r w:rsidR="00495932" w:rsidRPr="008444BC">
        <w:rPr>
          <w:rFonts w:ascii="Bookman Old Style" w:hAnsi="Bookman Old Style"/>
        </w:rPr>
        <w:t xml:space="preserve"> </w:t>
      </w:r>
      <w:proofErr w:type="spellStart"/>
      <w:r w:rsidR="00495932" w:rsidRPr="008444BC">
        <w:rPr>
          <w:rFonts w:ascii="Bookman Old Style" w:hAnsi="Bookman Old Style"/>
        </w:rPr>
        <w:t>sesuai</w:t>
      </w:r>
      <w:proofErr w:type="spellEnd"/>
      <w:r w:rsidR="00495932" w:rsidRPr="008444BC">
        <w:rPr>
          <w:rFonts w:ascii="Bookman Old Style" w:hAnsi="Bookman Old Style"/>
        </w:rPr>
        <w:t xml:space="preserve"> </w:t>
      </w:r>
      <w:proofErr w:type="spellStart"/>
      <w:r w:rsidR="00495932" w:rsidRPr="008444BC">
        <w:rPr>
          <w:rFonts w:ascii="Bookman Old Style" w:hAnsi="Bookman Old Style"/>
        </w:rPr>
        <w:t>dengan</w:t>
      </w:r>
      <w:proofErr w:type="spellEnd"/>
      <w:r w:rsidR="00495932" w:rsidRPr="008444BC">
        <w:rPr>
          <w:rFonts w:ascii="Bookman Old Style" w:hAnsi="Bookman Old Style"/>
        </w:rPr>
        <w:t xml:space="preserve"> </w:t>
      </w:r>
      <w:proofErr w:type="spellStart"/>
      <w:r w:rsidR="00F2233C" w:rsidRPr="008444BC">
        <w:rPr>
          <w:rFonts w:ascii="Bookman Old Style" w:hAnsi="Bookman Old Style"/>
        </w:rPr>
        <w:t>rencana</w:t>
      </w:r>
      <w:proofErr w:type="spellEnd"/>
      <w:r w:rsidR="00F2233C" w:rsidRPr="008444BC">
        <w:rPr>
          <w:rFonts w:ascii="Bookman Old Style" w:hAnsi="Bookman Old Style"/>
        </w:rPr>
        <w:t xml:space="preserve"> </w:t>
      </w:r>
      <w:proofErr w:type="spellStart"/>
      <w:r w:rsidR="00495932" w:rsidRPr="008444BC">
        <w:rPr>
          <w:rFonts w:ascii="Bookman Old Style" w:hAnsi="Bookman Old Style"/>
        </w:rPr>
        <w:t>jadwal</w:t>
      </w:r>
      <w:proofErr w:type="spellEnd"/>
      <w:r w:rsidR="00495932" w:rsidRPr="008444BC">
        <w:rPr>
          <w:rFonts w:ascii="Bookman Old Style" w:hAnsi="Bookman Old Style"/>
        </w:rPr>
        <w:t xml:space="preserve"> </w:t>
      </w:r>
      <w:proofErr w:type="spellStart"/>
      <w:r w:rsidR="00495932" w:rsidRPr="008444BC">
        <w:rPr>
          <w:rFonts w:ascii="Bookman Old Style" w:hAnsi="Bookman Old Style"/>
        </w:rPr>
        <w:t>tahunan</w:t>
      </w:r>
      <w:proofErr w:type="spellEnd"/>
      <w:r w:rsidR="00495932" w:rsidRPr="008444BC">
        <w:rPr>
          <w:rFonts w:ascii="Bookman Old Style" w:hAnsi="Bookman Old Style"/>
        </w:rPr>
        <w:t xml:space="preserve"> yang </w:t>
      </w:r>
      <w:proofErr w:type="spellStart"/>
      <w:r w:rsidR="00495932" w:rsidRPr="008444BC">
        <w:rPr>
          <w:rFonts w:ascii="Bookman Old Style" w:hAnsi="Bookman Old Style"/>
        </w:rPr>
        <w:t>tercantum</w:t>
      </w:r>
      <w:proofErr w:type="spellEnd"/>
      <w:r w:rsidR="00495932" w:rsidRPr="008444BC">
        <w:rPr>
          <w:rFonts w:ascii="Bookman Old Style" w:hAnsi="Bookman Old Style"/>
        </w:rPr>
        <w:t xml:space="preserve"> pada </w:t>
      </w:r>
      <w:proofErr w:type="spellStart"/>
      <w:r w:rsidR="00495932" w:rsidRPr="008444BC">
        <w:rPr>
          <w:rFonts w:ascii="Bookman Old Style" w:hAnsi="Bookman Old Style"/>
        </w:rPr>
        <w:t>subsistem</w:t>
      </w:r>
      <w:proofErr w:type="spellEnd"/>
      <w:r w:rsidR="00495932" w:rsidRPr="008444BC">
        <w:rPr>
          <w:rFonts w:ascii="Bookman Old Style" w:hAnsi="Bookman Old Style"/>
        </w:rPr>
        <w:t xml:space="preserve"> </w:t>
      </w:r>
      <w:proofErr w:type="spellStart"/>
      <w:r w:rsidR="00B622D4" w:rsidRPr="008444BC">
        <w:rPr>
          <w:rFonts w:ascii="Bookman Old Style" w:hAnsi="Bookman Old Style"/>
        </w:rPr>
        <w:t>P</w:t>
      </w:r>
      <w:r w:rsidR="00495932" w:rsidRPr="008444BC">
        <w:rPr>
          <w:rFonts w:ascii="Bookman Old Style" w:hAnsi="Bookman Old Style"/>
        </w:rPr>
        <w:t>engawasan</w:t>
      </w:r>
      <w:proofErr w:type="spellEnd"/>
      <w:r w:rsidR="00495932" w:rsidRPr="008444BC">
        <w:rPr>
          <w:rFonts w:ascii="Bookman Old Style" w:hAnsi="Bookman Old Style"/>
        </w:rPr>
        <w:t xml:space="preserve"> pada </w:t>
      </w:r>
      <w:proofErr w:type="spellStart"/>
      <w:r w:rsidR="00B622D4" w:rsidRPr="008444BC">
        <w:rPr>
          <w:rFonts w:ascii="Bookman Old Style" w:hAnsi="Bookman Old Style"/>
        </w:rPr>
        <w:t>S</w:t>
      </w:r>
      <w:r w:rsidR="00495932" w:rsidRPr="008444BC">
        <w:rPr>
          <w:rFonts w:ascii="Bookman Old Style" w:hAnsi="Bookman Old Style"/>
        </w:rPr>
        <w:t>istem</w:t>
      </w:r>
      <w:proofErr w:type="spellEnd"/>
      <w:r w:rsidR="00495932" w:rsidRPr="008444BC">
        <w:rPr>
          <w:rFonts w:ascii="Bookman Old Style" w:hAnsi="Bookman Old Style"/>
        </w:rPr>
        <w:t xml:space="preserve"> OSS.</w:t>
      </w:r>
    </w:p>
    <w:p w14:paraId="6CC75CC7" w14:textId="77777777" w:rsidR="00FB122D" w:rsidRDefault="00FB122D">
      <w:pPr>
        <w:pStyle w:val="Heading8"/>
        <w:spacing w:before="0" w:after="0" w:line="360" w:lineRule="auto"/>
        <w:ind w:left="2160"/>
        <w:rPr>
          <w:szCs w:val="24"/>
          <w:lang w:val="en-US"/>
        </w:rPr>
      </w:pPr>
    </w:p>
    <w:p w14:paraId="173D0FCC" w14:textId="425C5F78" w:rsidR="002F2460" w:rsidRPr="008444BC" w:rsidRDefault="002F2460">
      <w:pPr>
        <w:pStyle w:val="Heading8"/>
        <w:spacing w:before="0" w:after="0" w:line="360" w:lineRule="auto"/>
        <w:ind w:left="2160"/>
        <w:rPr>
          <w:szCs w:val="24"/>
          <w:lang w:val="en-US"/>
        </w:rPr>
      </w:pPr>
      <w:proofErr w:type="spellStart"/>
      <w:r w:rsidRPr="008444BC">
        <w:rPr>
          <w:szCs w:val="24"/>
          <w:lang w:val="en-US"/>
        </w:rPr>
        <w:t>Bagian</w:t>
      </w:r>
      <w:proofErr w:type="spellEnd"/>
      <w:r w:rsidRPr="008444BC">
        <w:rPr>
          <w:szCs w:val="24"/>
          <w:lang w:val="en-US"/>
        </w:rPr>
        <w:t xml:space="preserve"> </w:t>
      </w:r>
      <w:proofErr w:type="spellStart"/>
      <w:r w:rsidRPr="008444BC">
        <w:rPr>
          <w:szCs w:val="24"/>
          <w:lang w:val="en-US"/>
        </w:rPr>
        <w:t>Keenam</w:t>
      </w:r>
      <w:proofErr w:type="spellEnd"/>
    </w:p>
    <w:p w14:paraId="1C93C181" w14:textId="47B3389E" w:rsidR="002F2460" w:rsidRPr="008444BC" w:rsidRDefault="002F2460">
      <w:pPr>
        <w:pStyle w:val="Heading8"/>
        <w:spacing w:before="0" w:after="0" w:line="360" w:lineRule="auto"/>
        <w:ind w:left="2160"/>
        <w:rPr>
          <w:rFonts w:eastAsia="Bookman Old Style" w:cs="Bookman Old Style"/>
          <w:iCs/>
          <w:szCs w:val="24"/>
          <w:lang w:val="en-US"/>
        </w:rPr>
      </w:pPr>
      <w:proofErr w:type="spellStart"/>
      <w:r w:rsidRPr="008444BC">
        <w:rPr>
          <w:rFonts w:eastAsia="Bookman Old Style" w:cs="Bookman Old Style"/>
          <w:szCs w:val="24"/>
          <w:lang w:val="en-US"/>
        </w:rPr>
        <w:t>Pemantauan</w:t>
      </w:r>
      <w:proofErr w:type="spellEnd"/>
      <w:r w:rsidRPr="008444BC">
        <w:rPr>
          <w:rFonts w:eastAsia="Bookman Old Style" w:cs="Bookman Old Style"/>
          <w:szCs w:val="24"/>
          <w:lang w:val="en-US"/>
        </w:rPr>
        <w:t xml:space="preserve"> </w:t>
      </w:r>
      <w:proofErr w:type="spellStart"/>
      <w:r w:rsidRPr="008444BC">
        <w:rPr>
          <w:rFonts w:eastAsia="Bookman Old Style" w:cs="Bookman Old Style"/>
          <w:szCs w:val="24"/>
          <w:lang w:val="en-US"/>
        </w:rPr>
        <w:t>terhadap</w:t>
      </w:r>
      <w:proofErr w:type="spellEnd"/>
      <w:r w:rsidRPr="008444BC">
        <w:rPr>
          <w:rFonts w:eastAsia="Bookman Old Style" w:cs="Bookman Old Style"/>
          <w:szCs w:val="24"/>
          <w:lang w:val="en-US"/>
        </w:rPr>
        <w:t xml:space="preserve"> </w:t>
      </w:r>
      <w:proofErr w:type="spellStart"/>
      <w:r w:rsidRPr="008444BC">
        <w:rPr>
          <w:rFonts w:eastAsia="Bookman Old Style" w:cs="Bookman Old Style"/>
          <w:szCs w:val="24"/>
          <w:lang w:val="en-US"/>
        </w:rPr>
        <w:t>Pelaksana</w:t>
      </w:r>
      <w:proofErr w:type="spellEnd"/>
      <w:r w:rsidRPr="008444BC">
        <w:rPr>
          <w:rFonts w:eastAsia="Bookman Old Style" w:cs="Bookman Old Style"/>
          <w:szCs w:val="24"/>
          <w:lang w:val="en-US"/>
        </w:rPr>
        <w:t xml:space="preserve"> </w:t>
      </w:r>
      <w:proofErr w:type="spellStart"/>
      <w:r w:rsidRPr="008444BC">
        <w:rPr>
          <w:rFonts w:eastAsia="Bookman Old Style" w:cs="Bookman Old Style"/>
          <w:szCs w:val="24"/>
          <w:lang w:val="en-US"/>
        </w:rPr>
        <w:t>Inspeksi</w:t>
      </w:r>
      <w:proofErr w:type="spellEnd"/>
      <w:r w:rsidRPr="008444BC">
        <w:rPr>
          <w:rFonts w:eastAsia="Bookman Old Style" w:cs="Bookman Old Style"/>
          <w:szCs w:val="24"/>
          <w:lang w:val="en-US"/>
        </w:rPr>
        <w:t xml:space="preserve"> </w:t>
      </w:r>
      <w:proofErr w:type="spellStart"/>
      <w:r w:rsidRPr="008444BC">
        <w:rPr>
          <w:rFonts w:eastAsia="Bookman Old Style" w:cs="Bookman Old Style"/>
          <w:szCs w:val="24"/>
          <w:lang w:val="en-US"/>
        </w:rPr>
        <w:t>Lapangan</w:t>
      </w:r>
      <w:proofErr w:type="spellEnd"/>
    </w:p>
    <w:p w14:paraId="230C4195" w14:textId="77777777" w:rsidR="004C4669" w:rsidRPr="004E5A1F" w:rsidRDefault="004C4669">
      <w:pPr>
        <w:spacing w:after="0" w:line="360" w:lineRule="auto"/>
        <w:ind w:left="1985"/>
        <w:jc w:val="center"/>
        <w:rPr>
          <w:rFonts w:ascii="Bookman Old Style" w:hAnsi="Bookman Old Style"/>
          <w:sz w:val="24"/>
          <w:szCs w:val="24"/>
        </w:rPr>
      </w:pPr>
    </w:p>
    <w:p w14:paraId="283CC593" w14:textId="51685CAE" w:rsidR="004C4669" w:rsidRPr="002943E6" w:rsidRDefault="004C4669">
      <w:pPr>
        <w:pStyle w:val="Heading8"/>
        <w:spacing w:before="0" w:after="0" w:line="360" w:lineRule="auto"/>
        <w:ind w:left="1985"/>
        <w:rPr>
          <w:szCs w:val="24"/>
        </w:rPr>
      </w:pPr>
      <w:r w:rsidRPr="004E5A1F">
        <w:rPr>
          <w:szCs w:val="24"/>
        </w:rPr>
        <w:t xml:space="preserve">Pasal </w:t>
      </w:r>
      <w:r w:rsidRPr="004E5A1F">
        <w:rPr>
          <w:szCs w:val="24"/>
          <w:lang w:val="en-US"/>
        </w:rPr>
        <w:t>4</w:t>
      </w:r>
      <w:r w:rsidRPr="008444BC">
        <w:rPr>
          <w:szCs w:val="24"/>
          <w:lang w:val="en-US"/>
        </w:rPr>
        <w:t>5</w:t>
      </w:r>
    </w:p>
    <w:p w14:paraId="1556046A" w14:textId="33447182" w:rsidR="009F4141" w:rsidRPr="008444BC" w:rsidRDefault="009F4141">
      <w:pPr>
        <w:pStyle w:val="Style"/>
        <w:numPr>
          <w:ilvl w:val="0"/>
          <w:numId w:val="231"/>
        </w:numPr>
        <w:tabs>
          <w:tab w:val="left" w:pos="2552"/>
        </w:tabs>
        <w:spacing w:after="0" w:line="360" w:lineRule="auto"/>
        <w:ind w:left="2552"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Pelaksana inspeksi lapangan melaksanakan kegiatan inspeksi lapangan berdasarkan kewenangannya</w:t>
      </w:r>
      <w:r w:rsidRPr="008444BC">
        <w:rPr>
          <w:rFonts w:ascii="Bookman Old Style" w:hAnsi="Bookman Old Style" w:cs="Arial"/>
          <w:color w:val="000000" w:themeColor="text1"/>
        </w:rPr>
        <w:t>.</w:t>
      </w:r>
    </w:p>
    <w:p w14:paraId="1FF40394" w14:textId="03447E15" w:rsidR="009F4141" w:rsidRPr="008444BC" w:rsidRDefault="009F4141">
      <w:pPr>
        <w:pStyle w:val="Style"/>
        <w:numPr>
          <w:ilvl w:val="0"/>
          <w:numId w:val="231"/>
        </w:numPr>
        <w:tabs>
          <w:tab w:val="left" w:pos="2552"/>
        </w:tabs>
        <w:spacing w:after="0" w:line="360" w:lineRule="auto"/>
        <w:ind w:left="2552"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 xml:space="preserve">Dalam menjalankan inspeksi lapangan, pejabat pelaksana inspeksi lapangan wajib: </w:t>
      </w:r>
    </w:p>
    <w:p w14:paraId="6F3A1546" w14:textId="053BC9A6" w:rsidR="009F4141" w:rsidRPr="008444BC" w:rsidRDefault="009F4141">
      <w:pPr>
        <w:pStyle w:val="Style"/>
        <w:numPr>
          <w:ilvl w:val="0"/>
          <w:numId w:val="232"/>
        </w:numPr>
        <w:tabs>
          <w:tab w:val="left" w:pos="3119"/>
        </w:tabs>
        <w:spacing w:after="0" w:line="360" w:lineRule="auto"/>
        <w:ind w:left="3119" w:right="23" w:hanging="567"/>
        <w:contextualSpacing/>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 xml:space="preserve">memiliki surat tugas yang ditandatangani oleh </w:t>
      </w:r>
      <w:r w:rsidR="00616DA9" w:rsidRPr="008444BC">
        <w:rPr>
          <w:rFonts w:ascii="Bookman Old Style" w:hAnsi="Bookman Old Style" w:cs="Arial"/>
          <w:color w:val="000000" w:themeColor="text1"/>
        </w:rPr>
        <w:t>p</w:t>
      </w:r>
      <w:r w:rsidRPr="008444BC">
        <w:rPr>
          <w:rFonts w:ascii="Bookman Old Style" w:hAnsi="Bookman Old Style" w:cs="Arial"/>
          <w:color w:val="000000" w:themeColor="text1"/>
          <w:lang w:val="id-ID"/>
        </w:rPr>
        <w:t>ejabat yang berwenang;</w:t>
      </w:r>
    </w:p>
    <w:p w14:paraId="224F1215" w14:textId="77777777" w:rsidR="009F4141" w:rsidRPr="008444BC" w:rsidRDefault="009F4141">
      <w:pPr>
        <w:pStyle w:val="Style"/>
        <w:numPr>
          <w:ilvl w:val="0"/>
          <w:numId w:val="232"/>
        </w:numPr>
        <w:tabs>
          <w:tab w:val="left" w:pos="3119"/>
        </w:tabs>
        <w:spacing w:after="0" w:line="360" w:lineRule="auto"/>
        <w:ind w:left="3119" w:right="23" w:hanging="567"/>
        <w:contextualSpacing/>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merahasiakan segala sesuatu yang menurut sifatnya patut dirahasiakan kepada pihak yang tidak berkepentingan; dan/atau</w:t>
      </w:r>
    </w:p>
    <w:p w14:paraId="4E758439" w14:textId="77777777" w:rsidR="009F4141" w:rsidRPr="008444BC" w:rsidRDefault="009F4141">
      <w:pPr>
        <w:pStyle w:val="Style"/>
        <w:numPr>
          <w:ilvl w:val="0"/>
          <w:numId w:val="232"/>
        </w:numPr>
        <w:tabs>
          <w:tab w:val="left" w:pos="3119"/>
        </w:tabs>
        <w:spacing w:after="0" w:line="360" w:lineRule="auto"/>
        <w:ind w:left="3119" w:right="23" w:hanging="567"/>
        <w:contextualSpacing/>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tidak menyalahgunakan kewenangannya.</w:t>
      </w:r>
    </w:p>
    <w:p w14:paraId="0D5E5B52" w14:textId="32D44935" w:rsidR="009F4141" w:rsidRPr="008444BC" w:rsidRDefault="009F4141">
      <w:pPr>
        <w:pStyle w:val="Style"/>
        <w:numPr>
          <w:ilvl w:val="0"/>
          <w:numId w:val="231"/>
        </w:numPr>
        <w:tabs>
          <w:tab w:val="left" w:pos="2552"/>
        </w:tabs>
        <w:spacing w:after="0" w:line="360" w:lineRule="auto"/>
        <w:ind w:left="2552" w:right="23" w:hanging="567"/>
        <w:jc w:val="both"/>
        <w:rPr>
          <w:rFonts w:ascii="Bookman Old Style" w:hAnsi="Bookman Old Style" w:cs="Arial"/>
          <w:color w:val="000000" w:themeColor="text1"/>
          <w:lang w:val="id-ID"/>
        </w:rPr>
      </w:pPr>
      <w:proofErr w:type="spellStart"/>
      <w:r w:rsidRPr="008444BC">
        <w:rPr>
          <w:rFonts w:ascii="Bookman Old Style" w:hAnsi="Bookman Old Style" w:cs="Arial"/>
          <w:color w:val="000000" w:themeColor="text1"/>
        </w:rPr>
        <w:t>Dalam</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hal</w:t>
      </w:r>
      <w:proofErr w:type="spellEnd"/>
      <w:r w:rsidRPr="008444BC">
        <w:rPr>
          <w:rFonts w:ascii="Bookman Old Style" w:hAnsi="Bookman Old Style" w:cs="Arial"/>
          <w:color w:val="000000" w:themeColor="text1"/>
        </w:rPr>
        <w:t xml:space="preserve"> </w:t>
      </w:r>
      <w:r w:rsidRPr="008444BC">
        <w:rPr>
          <w:rFonts w:ascii="Bookman Old Style" w:hAnsi="Bookman Old Style" w:cs="Arial"/>
          <w:color w:val="000000" w:themeColor="text1"/>
          <w:lang w:val="id-ID"/>
        </w:rPr>
        <w:t xml:space="preserve">pejabat pelaksana inspeksi lapangan </w:t>
      </w:r>
      <w:proofErr w:type="spellStart"/>
      <w:r w:rsidRPr="008444BC">
        <w:rPr>
          <w:rFonts w:ascii="Bookman Old Style" w:hAnsi="Bookman Old Style" w:cs="Arial"/>
          <w:color w:val="000000" w:themeColor="text1"/>
        </w:rPr>
        <w:t>melanggar</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kewajiban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sebagaimana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dimaksud</w:t>
      </w:r>
      <w:proofErr w:type="spellEnd"/>
      <w:r w:rsidRPr="008444BC">
        <w:rPr>
          <w:rFonts w:ascii="Bookman Old Style" w:hAnsi="Bookman Old Style" w:cs="Arial"/>
          <w:color w:val="000000" w:themeColor="text1"/>
        </w:rPr>
        <w:t xml:space="preserve"> pada </w:t>
      </w:r>
      <w:r w:rsidR="0026072F"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(2), </w:t>
      </w:r>
      <w:proofErr w:type="spellStart"/>
      <w:r w:rsidRPr="008444BC">
        <w:rPr>
          <w:rFonts w:ascii="Bookman Old Style" w:hAnsi="Bookman Old Style" w:cs="Arial"/>
          <w:color w:val="000000" w:themeColor="text1"/>
        </w:rPr>
        <w:t>dapat</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dikenai</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tindakan</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administratif</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berupa</w:t>
      </w:r>
      <w:proofErr w:type="spellEnd"/>
      <w:r w:rsidRPr="008444BC">
        <w:rPr>
          <w:rFonts w:ascii="Bookman Old Style" w:hAnsi="Bookman Old Style" w:cs="Arial"/>
          <w:color w:val="000000" w:themeColor="text1"/>
          <w:lang w:val="id-ID"/>
        </w:rPr>
        <w:t>:</w:t>
      </w:r>
    </w:p>
    <w:p w14:paraId="77E21FBE" w14:textId="77777777" w:rsidR="009F4141" w:rsidRPr="008444BC" w:rsidRDefault="009F4141">
      <w:pPr>
        <w:pStyle w:val="Style"/>
        <w:numPr>
          <w:ilvl w:val="0"/>
          <w:numId w:val="233"/>
        </w:numPr>
        <w:tabs>
          <w:tab w:val="left" w:pos="3119"/>
        </w:tabs>
        <w:spacing w:after="0" w:line="360" w:lineRule="auto"/>
        <w:ind w:left="3119" w:right="23" w:hanging="567"/>
        <w:contextualSpacing/>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peringatan secara tertulis; dan/atau</w:t>
      </w:r>
    </w:p>
    <w:p w14:paraId="38E8BCC0" w14:textId="5DCC2127" w:rsidR="009F4141" w:rsidRDefault="009F4141" w:rsidP="004E5A1F">
      <w:pPr>
        <w:pStyle w:val="Style"/>
        <w:numPr>
          <w:ilvl w:val="0"/>
          <w:numId w:val="233"/>
        </w:numPr>
        <w:spacing w:after="0" w:line="360" w:lineRule="auto"/>
        <w:ind w:left="3119" w:right="23" w:hanging="567"/>
        <w:contextualSpacing/>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sanksi administratif lain sesuai dengan ketentuan peraturan perundang-undangan.</w:t>
      </w:r>
    </w:p>
    <w:p w14:paraId="539DEDFC" w14:textId="3FCE3B4A" w:rsidR="009F4141" w:rsidRPr="008444BC" w:rsidRDefault="009F4141">
      <w:pPr>
        <w:pStyle w:val="Style"/>
        <w:numPr>
          <w:ilvl w:val="0"/>
          <w:numId w:val="231"/>
        </w:numPr>
        <w:tabs>
          <w:tab w:val="left" w:pos="2552"/>
        </w:tabs>
        <w:spacing w:after="0" w:line="360" w:lineRule="auto"/>
        <w:ind w:left="2552"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Pengenaan tindakan administratif sebagaimana dimaksud pada ayat (</w:t>
      </w:r>
      <w:r w:rsidRPr="008444BC">
        <w:rPr>
          <w:rFonts w:ascii="Bookman Old Style" w:hAnsi="Bookman Old Style" w:cs="Arial"/>
          <w:color w:val="000000" w:themeColor="text1"/>
        </w:rPr>
        <w:t>3</w:t>
      </w:r>
      <w:r w:rsidRPr="008444BC">
        <w:rPr>
          <w:rFonts w:ascii="Bookman Old Style" w:hAnsi="Bookman Old Style" w:cs="Arial"/>
          <w:color w:val="000000" w:themeColor="text1"/>
          <w:lang w:val="id-ID"/>
        </w:rPr>
        <w:t xml:space="preserve">) diberikan oleh kepala </w:t>
      </w:r>
      <w:r w:rsidR="00841AE3" w:rsidRPr="008444BC">
        <w:rPr>
          <w:rFonts w:ascii="Bookman Old Style" w:hAnsi="Bookman Old Style" w:cs="Arial"/>
          <w:color w:val="000000" w:themeColor="text1"/>
        </w:rPr>
        <w:t>BKPM</w:t>
      </w:r>
      <w:r w:rsidR="00B3765A" w:rsidRPr="008444BC">
        <w:rPr>
          <w:rFonts w:ascii="Bookman Old Style" w:hAnsi="Bookman Old Style" w:cs="Arial"/>
          <w:color w:val="000000" w:themeColor="text1"/>
        </w:rPr>
        <w:t xml:space="preserve">, </w:t>
      </w:r>
      <w:r w:rsidRPr="008444BC">
        <w:rPr>
          <w:rFonts w:ascii="Bookman Old Style" w:hAnsi="Bookman Old Style" w:cs="Arial"/>
          <w:color w:val="000000" w:themeColor="text1"/>
          <w:lang w:val="id-ID"/>
        </w:rPr>
        <w:t xml:space="preserve">kepala </w:t>
      </w:r>
      <w:r w:rsidR="00841AE3" w:rsidRPr="008444BC">
        <w:rPr>
          <w:rFonts w:ascii="Bookman Old Style" w:hAnsi="Bookman Old Style"/>
        </w:rPr>
        <w:t>DPMPTSP</w:t>
      </w:r>
      <w:r w:rsidR="00841AE3" w:rsidRPr="008444BC">
        <w:rPr>
          <w:rFonts w:ascii="Bookman Old Style" w:hAnsi="Bookman Old Style"/>
          <w:lang w:val="id-ID"/>
        </w:rPr>
        <w:t xml:space="preserve"> provinsi,</w:t>
      </w:r>
      <w:r w:rsidR="00841AE3" w:rsidRPr="008444BC">
        <w:rPr>
          <w:rFonts w:ascii="Bookman Old Style" w:hAnsi="Bookman Old Style"/>
        </w:rPr>
        <w:t xml:space="preserve"> </w:t>
      </w:r>
      <w:proofErr w:type="spellStart"/>
      <w:r w:rsidR="00841AE3" w:rsidRPr="008444BC">
        <w:rPr>
          <w:rFonts w:ascii="Bookman Old Style" w:hAnsi="Bookman Old Style"/>
        </w:rPr>
        <w:t>kepala</w:t>
      </w:r>
      <w:proofErr w:type="spellEnd"/>
      <w:r w:rsidR="00841AE3" w:rsidRPr="008444BC">
        <w:rPr>
          <w:rFonts w:ascii="Bookman Old Style" w:hAnsi="Bookman Old Style"/>
          <w:lang w:val="id-ID"/>
        </w:rPr>
        <w:t xml:space="preserve"> </w:t>
      </w:r>
      <w:r w:rsidR="00841AE3" w:rsidRPr="008444BC">
        <w:rPr>
          <w:rFonts w:ascii="Bookman Old Style" w:hAnsi="Bookman Old Style"/>
        </w:rPr>
        <w:t xml:space="preserve">DPMPTSP </w:t>
      </w:r>
      <w:r w:rsidR="00841AE3" w:rsidRPr="008444BC">
        <w:rPr>
          <w:rFonts w:ascii="Bookman Old Style" w:hAnsi="Bookman Old Style"/>
          <w:lang w:val="id-ID"/>
        </w:rPr>
        <w:t>kabupaten/kota</w:t>
      </w:r>
      <w:r w:rsidR="00841AE3" w:rsidRPr="008444BC">
        <w:rPr>
          <w:rFonts w:ascii="Bookman Old Style" w:eastAsia="Calibri" w:hAnsi="Bookman Old Style" w:cs="Helvetica"/>
          <w:color w:val="000000"/>
          <w:lang w:val="id-ID"/>
        </w:rPr>
        <w:t>,</w:t>
      </w:r>
      <w:r w:rsidR="00841AE3" w:rsidRPr="008444BC">
        <w:rPr>
          <w:rFonts w:ascii="Bookman Old Style" w:eastAsia="Calibri" w:hAnsi="Bookman Old Style" w:cs="Helvetica"/>
          <w:color w:val="000000"/>
        </w:rPr>
        <w:t xml:space="preserve"> </w:t>
      </w:r>
      <w:r w:rsidR="00B3765A" w:rsidRPr="008444BC">
        <w:rPr>
          <w:rFonts w:ascii="Bookman Old Style" w:eastAsia="Bookman Old Style" w:hAnsi="Bookman Old Style" w:cs="Bookman Old Style"/>
        </w:rPr>
        <w:t xml:space="preserve">administrator KEK, </w:t>
      </w:r>
      <w:proofErr w:type="spellStart"/>
      <w:r w:rsidR="00B3765A" w:rsidRPr="008444BC">
        <w:rPr>
          <w:rFonts w:ascii="Bookman Old Style" w:eastAsia="Bookman Old Style" w:hAnsi="Bookman Old Style" w:cs="Bookman Old Style"/>
        </w:rPr>
        <w:t>atau</w:t>
      </w:r>
      <w:proofErr w:type="spellEnd"/>
      <w:r w:rsidR="00B3765A" w:rsidRPr="008444BC">
        <w:rPr>
          <w:rFonts w:ascii="Bookman Old Style" w:eastAsia="Bookman Old Style" w:hAnsi="Bookman Old Style" w:cs="Bookman Old Style"/>
        </w:rPr>
        <w:t xml:space="preserve"> </w:t>
      </w:r>
      <w:proofErr w:type="spellStart"/>
      <w:r w:rsidR="00B3765A" w:rsidRPr="008444BC">
        <w:rPr>
          <w:rFonts w:ascii="Bookman Old Style" w:eastAsia="Bookman Old Style" w:hAnsi="Bookman Old Style" w:cs="Bookman Old Style"/>
        </w:rPr>
        <w:t>kepala</w:t>
      </w:r>
      <w:proofErr w:type="spellEnd"/>
      <w:r w:rsidR="00B3765A" w:rsidRPr="008444BC">
        <w:rPr>
          <w:rFonts w:ascii="Bookman Old Style" w:eastAsia="Bookman Old Style" w:hAnsi="Bookman Old Style" w:cs="Bookman Old Style"/>
        </w:rPr>
        <w:t xml:space="preserve"> badan </w:t>
      </w:r>
      <w:proofErr w:type="spellStart"/>
      <w:r w:rsidR="00B3765A" w:rsidRPr="008444BC">
        <w:rPr>
          <w:rFonts w:ascii="Bookman Old Style" w:eastAsia="Bookman Old Style" w:hAnsi="Bookman Old Style" w:cs="Bookman Old Style"/>
        </w:rPr>
        <w:t>pengusahaan</w:t>
      </w:r>
      <w:proofErr w:type="spellEnd"/>
      <w:r w:rsidR="00B3765A" w:rsidRPr="008444BC">
        <w:rPr>
          <w:rFonts w:ascii="Bookman Old Style" w:eastAsia="Bookman Old Style" w:hAnsi="Bookman Old Style" w:cs="Bookman Old Style"/>
        </w:rPr>
        <w:t xml:space="preserve"> KPBPB</w:t>
      </w:r>
      <w:r w:rsidRPr="008444BC">
        <w:rPr>
          <w:rFonts w:ascii="Bookman Old Style" w:hAnsi="Bookman Old Style" w:cs="Arial"/>
          <w:color w:val="000000" w:themeColor="text1"/>
          <w:lang w:val="id-ID"/>
        </w:rPr>
        <w:t xml:space="preserve"> terhadap pejabat pelaksana inspeksi lapangan sesuai dengan </w:t>
      </w:r>
      <w:proofErr w:type="spellStart"/>
      <w:r w:rsidR="00142538" w:rsidRPr="008444BC">
        <w:rPr>
          <w:rFonts w:ascii="Bookman Old Style" w:hAnsi="Bookman Old Style" w:cs="Arial"/>
          <w:color w:val="000000" w:themeColor="text1"/>
        </w:rPr>
        <w:t>kewenangannya</w:t>
      </w:r>
      <w:proofErr w:type="spellEnd"/>
      <w:r w:rsidRPr="008444BC">
        <w:rPr>
          <w:rFonts w:ascii="Bookman Old Style" w:hAnsi="Bookman Old Style" w:cs="Arial"/>
          <w:color w:val="000000" w:themeColor="text1"/>
          <w:lang w:val="id-ID"/>
        </w:rPr>
        <w:t>.</w:t>
      </w:r>
      <w:r w:rsidRPr="008444BC">
        <w:rPr>
          <w:rFonts w:ascii="Bookman Old Style" w:hAnsi="Bookman Old Style" w:cs="Arial"/>
          <w:color w:val="000000" w:themeColor="text1"/>
        </w:rPr>
        <w:t xml:space="preserve"> </w:t>
      </w:r>
    </w:p>
    <w:p w14:paraId="42016789" w14:textId="77777777" w:rsidR="004C4669" w:rsidRPr="004E5A1F" w:rsidRDefault="004C4669" w:rsidP="004E5A1F">
      <w:pPr>
        <w:spacing w:after="0" w:line="360" w:lineRule="auto"/>
        <w:rPr>
          <w:rFonts w:ascii="Bookman Old Style" w:hAnsi="Bookman Old Style"/>
          <w:sz w:val="24"/>
          <w:szCs w:val="24"/>
        </w:rPr>
      </w:pPr>
    </w:p>
    <w:p w14:paraId="4AEDD766" w14:textId="612EF110" w:rsidR="004C4669" w:rsidRPr="008444BC" w:rsidRDefault="004C4669">
      <w:pPr>
        <w:pStyle w:val="Heading8"/>
        <w:spacing w:before="0" w:after="0" w:line="360" w:lineRule="auto"/>
        <w:ind w:left="2160"/>
        <w:rPr>
          <w:szCs w:val="24"/>
          <w:lang w:val="en-US"/>
        </w:rPr>
      </w:pPr>
      <w:proofErr w:type="spellStart"/>
      <w:r w:rsidRPr="008444BC">
        <w:rPr>
          <w:szCs w:val="24"/>
          <w:lang w:val="en-US"/>
        </w:rPr>
        <w:lastRenderedPageBreak/>
        <w:t>Bagian</w:t>
      </w:r>
      <w:proofErr w:type="spellEnd"/>
      <w:r w:rsidRPr="008444BC">
        <w:rPr>
          <w:szCs w:val="24"/>
          <w:lang w:val="en-US"/>
        </w:rPr>
        <w:t xml:space="preserve"> </w:t>
      </w:r>
      <w:proofErr w:type="spellStart"/>
      <w:r w:rsidRPr="008444BC">
        <w:rPr>
          <w:szCs w:val="24"/>
          <w:lang w:val="en-US"/>
        </w:rPr>
        <w:t>Ketujuh</w:t>
      </w:r>
      <w:proofErr w:type="spellEnd"/>
    </w:p>
    <w:p w14:paraId="216D3BB9" w14:textId="1A7FB748" w:rsidR="004C4669" w:rsidRPr="008444BC" w:rsidRDefault="004C4669">
      <w:pPr>
        <w:pStyle w:val="Heading8"/>
        <w:spacing w:before="0" w:after="0" w:line="360" w:lineRule="auto"/>
        <w:ind w:left="2160"/>
        <w:rPr>
          <w:rFonts w:eastAsia="Bookman Old Style" w:cs="Bookman Old Style"/>
          <w:iCs/>
          <w:szCs w:val="24"/>
          <w:lang w:val="en-US"/>
        </w:rPr>
      </w:pPr>
      <w:proofErr w:type="spellStart"/>
      <w:r w:rsidRPr="008444BC">
        <w:rPr>
          <w:rFonts w:eastAsia="Bookman Old Style" w:cs="Bookman Old Style"/>
          <w:szCs w:val="24"/>
          <w:lang w:val="en-US"/>
        </w:rPr>
        <w:t>Sanksi</w:t>
      </w:r>
      <w:proofErr w:type="spellEnd"/>
    </w:p>
    <w:p w14:paraId="1EFD992A" w14:textId="77777777" w:rsidR="009655DB" w:rsidRPr="008444BC" w:rsidRDefault="009655DB" w:rsidP="004E5A1F">
      <w:pPr>
        <w:keepNext/>
        <w:keepLines/>
        <w:spacing w:after="0" w:line="360" w:lineRule="auto"/>
        <w:ind w:left="1985" w:firstLine="5"/>
        <w:jc w:val="center"/>
        <w:rPr>
          <w:rFonts w:ascii="Bookman Old Style" w:hAnsi="Bookman Old Style"/>
          <w:color w:val="000000"/>
          <w:sz w:val="24"/>
          <w:szCs w:val="24"/>
          <w:lang w:val="en-US"/>
        </w:rPr>
      </w:pPr>
      <w:bookmarkStart w:id="27" w:name="_gjdgxs" w:colFirst="0" w:colLast="0"/>
      <w:bookmarkStart w:id="28" w:name="_30j0zll" w:colFirst="0" w:colLast="0"/>
      <w:bookmarkStart w:id="29" w:name="_1fob9te" w:colFirst="0" w:colLast="0"/>
      <w:bookmarkStart w:id="30" w:name="_3znysh7" w:colFirst="0" w:colLast="0"/>
      <w:bookmarkStart w:id="31" w:name="_2et92p0" w:colFirst="0" w:colLast="0"/>
      <w:bookmarkStart w:id="32" w:name="_tyjcwt" w:colFirst="0" w:colLast="0"/>
      <w:bookmarkStart w:id="33" w:name="_3dy6vkm" w:colFirst="0" w:colLast="0"/>
      <w:bookmarkStart w:id="34" w:name="_1t3h5sf" w:colFirst="0" w:colLast="0"/>
      <w:bookmarkStart w:id="35" w:name="_4d34og8" w:colFirst="0" w:colLast="0"/>
      <w:bookmarkEnd w:id="27"/>
      <w:bookmarkEnd w:id="28"/>
      <w:bookmarkEnd w:id="29"/>
      <w:bookmarkEnd w:id="30"/>
      <w:bookmarkEnd w:id="31"/>
      <w:bookmarkEnd w:id="32"/>
      <w:bookmarkEnd w:id="33"/>
      <w:bookmarkEnd w:id="34"/>
      <w:bookmarkEnd w:id="35"/>
    </w:p>
    <w:p w14:paraId="0829757B" w14:textId="627C124E" w:rsidR="009B44F3" w:rsidRPr="008444BC" w:rsidRDefault="002118CE">
      <w:pPr>
        <w:pStyle w:val="Heading8"/>
        <w:spacing w:before="0" w:after="0" w:line="360" w:lineRule="auto"/>
        <w:ind w:left="1985"/>
        <w:rPr>
          <w:rFonts w:eastAsia="Bookman Old Style" w:cs="Bookman Old Style"/>
          <w:color w:val="000000"/>
          <w:szCs w:val="24"/>
        </w:rPr>
      </w:pPr>
      <w:r w:rsidRPr="008444BC">
        <w:rPr>
          <w:szCs w:val="24"/>
        </w:rPr>
        <w:t xml:space="preserve">Pasal </w:t>
      </w:r>
      <w:r w:rsidR="002319FF" w:rsidRPr="004E5A1F">
        <w:rPr>
          <w:szCs w:val="24"/>
          <w:lang w:val="en-US"/>
        </w:rPr>
        <w:t>4</w:t>
      </w:r>
      <w:r w:rsidR="004C4669" w:rsidRPr="004E5A1F">
        <w:rPr>
          <w:szCs w:val="24"/>
          <w:lang w:val="en-US"/>
        </w:rPr>
        <w:t>6</w:t>
      </w:r>
    </w:p>
    <w:p w14:paraId="6C8977B7" w14:textId="07F882A2" w:rsidR="00260AD2" w:rsidRPr="004E5A1F" w:rsidRDefault="009B2DC6" w:rsidP="004E5A1F">
      <w:pPr>
        <w:pStyle w:val="ListParagraph"/>
        <w:numPr>
          <w:ilvl w:val="0"/>
          <w:numId w:val="242"/>
        </w:numPr>
        <w:spacing w:after="0" w:line="360" w:lineRule="auto"/>
        <w:ind w:left="2552" w:hanging="572"/>
        <w:jc w:val="both"/>
        <w:rPr>
          <w:rFonts w:ascii="Bookman Old Style" w:hAnsi="Bookman Old Style"/>
          <w:sz w:val="24"/>
          <w:szCs w:val="24"/>
        </w:rPr>
      </w:pPr>
      <w:r w:rsidRPr="008444BC">
        <w:rPr>
          <w:rFonts w:ascii="Bookman Old Style" w:eastAsia="Bookman Old Style" w:hAnsi="Bookman Old Style" w:cs="Bookman Old Style"/>
          <w:sz w:val="24"/>
          <w:szCs w:val="24"/>
          <w:lang w:val="en-US"/>
        </w:rPr>
        <w:t>BKPM</w:t>
      </w:r>
      <w:r w:rsidR="009C5041" w:rsidRPr="004E5A1F">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lang w:val="en-US"/>
        </w:rPr>
        <w:t>DPMPTSP p</w:t>
      </w:r>
      <w:r w:rsidR="009C5041" w:rsidRPr="004E5A1F">
        <w:rPr>
          <w:rFonts w:ascii="Bookman Old Style" w:eastAsia="Bookman Old Style" w:hAnsi="Bookman Old Style" w:cs="Bookman Old Style"/>
          <w:sz w:val="24"/>
          <w:szCs w:val="24"/>
        </w:rPr>
        <w:t xml:space="preserve">rovinsi, </w:t>
      </w:r>
      <w:r w:rsidRPr="008444BC">
        <w:rPr>
          <w:rFonts w:ascii="Bookman Old Style" w:eastAsia="Bookman Old Style" w:hAnsi="Bookman Old Style" w:cs="Bookman Old Style"/>
          <w:sz w:val="24"/>
          <w:szCs w:val="24"/>
          <w:lang w:val="en-US"/>
        </w:rPr>
        <w:t>DPMPTSP</w:t>
      </w:r>
      <w:r w:rsidR="009C5041" w:rsidRPr="004E5A1F">
        <w:rPr>
          <w:rFonts w:ascii="Bookman Old Style" w:eastAsia="Bookman Old Style" w:hAnsi="Bookman Old Style" w:cs="Bookman Old Style"/>
          <w:sz w:val="24"/>
          <w:szCs w:val="24"/>
        </w:rPr>
        <w:t xml:space="preserve"> </w:t>
      </w:r>
      <w:r w:rsidR="00195652" w:rsidRPr="008444BC">
        <w:rPr>
          <w:rFonts w:ascii="Bookman Old Style" w:eastAsia="Bookman Old Style" w:hAnsi="Bookman Old Style" w:cs="Bookman Old Style"/>
          <w:sz w:val="24"/>
          <w:szCs w:val="24"/>
          <w:lang w:val="en-US"/>
        </w:rPr>
        <w:t>k</w:t>
      </w:r>
      <w:r w:rsidR="009C5041" w:rsidRPr="004E5A1F">
        <w:rPr>
          <w:rFonts w:ascii="Bookman Old Style" w:eastAsia="Bookman Old Style" w:hAnsi="Bookman Old Style" w:cs="Bookman Old Style"/>
          <w:sz w:val="24"/>
          <w:szCs w:val="24"/>
        </w:rPr>
        <w:t>abupaten/</w:t>
      </w:r>
      <w:r w:rsidR="00195652" w:rsidRPr="008444BC">
        <w:rPr>
          <w:rFonts w:ascii="Bookman Old Style" w:eastAsia="Bookman Old Style" w:hAnsi="Bookman Old Style" w:cs="Bookman Old Style"/>
          <w:sz w:val="24"/>
          <w:szCs w:val="24"/>
          <w:lang w:val="en-US"/>
        </w:rPr>
        <w:t>k</w:t>
      </w:r>
      <w:r w:rsidR="009C5041" w:rsidRPr="004E5A1F">
        <w:rPr>
          <w:rFonts w:ascii="Bookman Old Style" w:eastAsia="Bookman Old Style" w:hAnsi="Bookman Old Style" w:cs="Bookman Old Style"/>
          <w:sz w:val="24"/>
          <w:szCs w:val="24"/>
        </w:rPr>
        <w:t>ota</w:t>
      </w:r>
      <w:r w:rsidR="00260AD2" w:rsidRPr="004E5A1F">
        <w:rPr>
          <w:rFonts w:ascii="Bookman Old Style" w:eastAsia="Bookman Old Style" w:hAnsi="Bookman Old Style" w:cs="Bookman Old Style"/>
          <w:sz w:val="24"/>
          <w:szCs w:val="24"/>
        </w:rPr>
        <w:t xml:space="preserve">, </w:t>
      </w:r>
      <w:r w:rsidR="00C82F58" w:rsidRPr="004E5A1F">
        <w:rPr>
          <w:rFonts w:ascii="Bookman Old Style" w:eastAsia="Bookman Old Style" w:hAnsi="Bookman Old Style" w:cs="Bookman Old Style"/>
          <w:sz w:val="24"/>
          <w:szCs w:val="24"/>
          <w:lang w:val="en-US"/>
        </w:rPr>
        <w:t xml:space="preserve">administrator KEK, dan badan </w:t>
      </w:r>
      <w:proofErr w:type="spellStart"/>
      <w:r w:rsidR="00C82F58" w:rsidRPr="004E5A1F">
        <w:rPr>
          <w:rFonts w:ascii="Bookman Old Style" w:eastAsia="Bookman Old Style" w:hAnsi="Bookman Old Style" w:cs="Bookman Old Style"/>
          <w:sz w:val="24"/>
          <w:szCs w:val="24"/>
          <w:lang w:val="en-US"/>
        </w:rPr>
        <w:t>pengusahaan</w:t>
      </w:r>
      <w:proofErr w:type="spellEnd"/>
      <w:r w:rsidR="00C82F58" w:rsidRPr="004E5A1F">
        <w:rPr>
          <w:rFonts w:ascii="Bookman Old Style" w:eastAsia="Bookman Old Style" w:hAnsi="Bookman Old Style" w:cs="Bookman Old Style"/>
          <w:sz w:val="24"/>
          <w:szCs w:val="24"/>
          <w:lang w:val="en-US"/>
        </w:rPr>
        <w:t xml:space="preserve"> KPBPB</w:t>
      </w:r>
      <w:r w:rsidR="00260AD2" w:rsidRPr="004E5A1F">
        <w:rPr>
          <w:rFonts w:ascii="Bookman Old Style" w:eastAsia="Bookman Old Style" w:hAnsi="Bookman Old Style" w:cs="Bookman Old Style"/>
          <w:sz w:val="24"/>
          <w:szCs w:val="24"/>
        </w:rPr>
        <w:t xml:space="preserve"> </w:t>
      </w:r>
      <w:r w:rsidR="00447AC5" w:rsidRPr="004E5A1F">
        <w:rPr>
          <w:rFonts w:ascii="Bookman Old Style" w:eastAsia="Bookman Old Style" w:hAnsi="Bookman Old Style" w:cs="Bookman Old Style"/>
          <w:sz w:val="24"/>
          <w:szCs w:val="24"/>
        </w:rPr>
        <w:t>sesuai kewenangannya</w:t>
      </w:r>
      <w:r w:rsidR="00260AD2" w:rsidRPr="004E5A1F">
        <w:rPr>
          <w:rFonts w:ascii="Bookman Old Style" w:eastAsia="Bookman Old Style" w:hAnsi="Bookman Old Style" w:cs="Bookman Old Style"/>
          <w:sz w:val="24"/>
          <w:szCs w:val="24"/>
        </w:rPr>
        <w:t xml:space="preserve"> mengenakan sanksi administratif kepada Pelaku Usaha yang:</w:t>
      </w:r>
    </w:p>
    <w:p w14:paraId="70C2861D" w14:textId="63B82650" w:rsidR="00260AD2" w:rsidRPr="008444BC" w:rsidRDefault="00260AD2" w:rsidP="004E5A1F">
      <w:pPr>
        <w:numPr>
          <w:ilvl w:val="0"/>
          <w:numId w:val="25"/>
        </w:numPr>
        <w:spacing w:after="0" w:line="360" w:lineRule="auto"/>
        <w:ind w:left="3119" w:hanging="567"/>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tidak memenuhi salah satu kewajiban sebagaimana dimaksud dalam Pasal </w:t>
      </w:r>
      <w:r w:rsidR="004C4669" w:rsidRPr="004E5A1F">
        <w:rPr>
          <w:rFonts w:ascii="Bookman Old Style" w:eastAsia="Bookman Old Style" w:hAnsi="Bookman Old Style" w:cs="Bookman Old Style"/>
          <w:sz w:val="24"/>
          <w:szCs w:val="24"/>
          <w:lang w:val="en-US"/>
        </w:rPr>
        <w:t>5</w:t>
      </w:r>
      <w:r w:rsidRPr="008444BC">
        <w:rPr>
          <w:rFonts w:ascii="Bookman Old Style" w:eastAsia="Bookman Old Style" w:hAnsi="Bookman Old Style" w:cs="Bookman Old Style"/>
          <w:sz w:val="24"/>
          <w:szCs w:val="24"/>
        </w:rPr>
        <w:t>;</w:t>
      </w:r>
    </w:p>
    <w:p w14:paraId="719FF042" w14:textId="2AA2C45F" w:rsidR="00260AD2" w:rsidRPr="008444BC" w:rsidRDefault="00260AD2" w:rsidP="004E5A1F">
      <w:pPr>
        <w:numPr>
          <w:ilvl w:val="0"/>
          <w:numId w:val="25"/>
        </w:numPr>
        <w:spacing w:after="0" w:line="360" w:lineRule="auto"/>
        <w:ind w:left="3119" w:hanging="567"/>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tidak memenuhi salah satu tanggung jawab sebagaimana dimaksud dalam Pasal </w:t>
      </w:r>
      <w:r w:rsidR="004C4669" w:rsidRPr="004E5A1F">
        <w:rPr>
          <w:rFonts w:ascii="Bookman Old Style" w:eastAsia="Bookman Old Style" w:hAnsi="Bookman Old Style" w:cs="Bookman Old Style"/>
          <w:sz w:val="24"/>
          <w:szCs w:val="24"/>
          <w:lang w:val="en-US"/>
        </w:rPr>
        <w:t>6</w:t>
      </w:r>
      <w:r w:rsidRPr="008444BC">
        <w:rPr>
          <w:rFonts w:ascii="Bookman Old Style" w:eastAsia="Bookman Old Style" w:hAnsi="Bookman Old Style" w:cs="Bookman Old Style"/>
          <w:sz w:val="24"/>
          <w:szCs w:val="24"/>
        </w:rPr>
        <w:t>;</w:t>
      </w:r>
      <w:r w:rsidR="005E44FE" w:rsidRPr="008444BC">
        <w:rPr>
          <w:rFonts w:ascii="Bookman Old Style" w:eastAsia="Bookman Old Style" w:hAnsi="Bookman Old Style" w:cs="Bookman Old Style"/>
          <w:sz w:val="24"/>
          <w:szCs w:val="24"/>
          <w:lang w:val="en-US"/>
        </w:rPr>
        <w:t xml:space="preserve"> </w:t>
      </w:r>
      <w:r w:rsidR="005E44FE" w:rsidRPr="008444BC">
        <w:rPr>
          <w:rFonts w:ascii="Bookman Old Style" w:eastAsia="Bookman Old Style" w:hAnsi="Bookman Old Style" w:cs="Bookman Old Style"/>
          <w:sz w:val="24"/>
          <w:szCs w:val="24"/>
          <w:lang w:val="en-ID"/>
        </w:rPr>
        <w:t>dan/</w:t>
      </w:r>
      <w:proofErr w:type="spellStart"/>
      <w:r w:rsidR="005E44FE" w:rsidRPr="008444BC">
        <w:rPr>
          <w:rFonts w:ascii="Bookman Old Style" w:eastAsia="Bookman Old Style" w:hAnsi="Bookman Old Style" w:cs="Bookman Old Style"/>
          <w:sz w:val="24"/>
          <w:szCs w:val="24"/>
          <w:lang w:val="en-ID"/>
        </w:rPr>
        <w:t>atau</w:t>
      </w:r>
      <w:proofErr w:type="spellEnd"/>
    </w:p>
    <w:p w14:paraId="61E63164" w14:textId="2FD84CCE" w:rsidR="00260AD2" w:rsidRPr="008444BC" w:rsidRDefault="00260AD2" w:rsidP="004E5A1F">
      <w:pPr>
        <w:numPr>
          <w:ilvl w:val="0"/>
          <w:numId w:val="25"/>
        </w:numPr>
        <w:spacing w:after="0" w:line="360" w:lineRule="auto"/>
        <w:ind w:left="3119"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tidak memenuhi kriteria minimum realisasi </w:t>
      </w:r>
      <w:r w:rsidRPr="004E5A1F">
        <w:rPr>
          <w:rFonts w:ascii="Bookman Old Style" w:eastAsia="Bookman Old Style" w:hAnsi="Bookman Old Style" w:cs="Bookman Old Style"/>
          <w:sz w:val="24"/>
          <w:szCs w:val="24"/>
        </w:rPr>
        <w:t>Penanaman Modal sesuai dengan ketentuan peraturan perundang-undangan</w:t>
      </w:r>
      <w:r w:rsidR="005E44FE" w:rsidRPr="008444BC">
        <w:rPr>
          <w:rFonts w:ascii="Bookman Old Style" w:eastAsia="Bookman Old Style" w:hAnsi="Bookman Old Style" w:cs="Bookman Old Style"/>
          <w:sz w:val="24"/>
          <w:szCs w:val="24"/>
          <w:lang w:val="en-ID"/>
        </w:rPr>
        <w:t>.</w:t>
      </w:r>
    </w:p>
    <w:p w14:paraId="46BDA553" w14:textId="69CA1F3A" w:rsidR="009E4FC8" w:rsidRPr="004E5A1F" w:rsidRDefault="009E4FC8" w:rsidP="004E5A1F">
      <w:pPr>
        <w:pStyle w:val="ListParagraph"/>
        <w:numPr>
          <w:ilvl w:val="0"/>
          <w:numId w:val="242"/>
        </w:numPr>
        <w:spacing w:after="0" w:line="360" w:lineRule="auto"/>
        <w:ind w:left="2552" w:hanging="572"/>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 xml:space="preserve">Lembaga OSS </w:t>
      </w:r>
      <w:proofErr w:type="spellStart"/>
      <w:r w:rsidRPr="008444BC">
        <w:rPr>
          <w:rFonts w:ascii="Bookman Old Style" w:eastAsia="Bookman Old Style" w:hAnsi="Bookman Old Style" w:cs="Bookman Old Style"/>
          <w:sz w:val="24"/>
          <w:szCs w:val="24"/>
          <w:lang w:val="en-US"/>
        </w:rPr>
        <w:t>memberikan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sanksi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admin</w:t>
      </w:r>
      <w:r w:rsidR="00354EAF" w:rsidRPr="008444BC">
        <w:rPr>
          <w:rFonts w:ascii="Bookman Old Style" w:eastAsia="Bookman Old Style" w:hAnsi="Bookman Old Style" w:cs="Bookman Old Style"/>
          <w:sz w:val="24"/>
          <w:szCs w:val="24"/>
          <w:lang w:val="en-US"/>
        </w:rPr>
        <w:t>i</w:t>
      </w:r>
      <w:r w:rsidRPr="008444BC">
        <w:rPr>
          <w:rFonts w:ascii="Bookman Old Style" w:eastAsia="Bookman Old Style" w:hAnsi="Bookman Old Style" w:cs="Bookman Old Style"/>
          <w:sz w:val="24"/>
          <w:szCs w:val="24"/>
          <w:lang w:val="en-US"/>
        </w:rPr>
        <w:t>stratif</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dalam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hal</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w:t>
      </w:r>
      <w:r w:rsidR="002D6C8F" w:rsidRPr="004E5A1F">
        <w:rPr>
          <w:rFonts w:ascii="Bookman Old Style" w:eastAsia="Bookman Old Style" w:hAnsi="Bookman Old Style" w:cs="Bookman Old Style"/>
          <w:sz w:val="24"/>
          <w:szCs w:val="24"/>
          <w:lang w:val="en-US"/>
        </w:rPr>
        <w:t xml:space="preserve"> </w:t>
      </w:r>
      <w:proofErr w:type="spellStart"/>
      <w:r w:rsidR="002D6C8F" w:rsidRPr="004E5A1F">
        <w:rPr>
          <w:rFonts w:ascii="Bookman Old Style" w:eastAsia="Bookman Old Style" w:hAnsi="Bookman Old Style" w:cs="Bookman Old Style"/>
          <w:sz w:val="24"/>
          <w:szCs w:val="24"/>
          <w:lang w:val="en-US"/>
        </w:rPr>
        <w:t>dengan</w:t>
      </w:r>
      <w:proofErr w:type="spellEnd"/>
      <w:r w:rsidR="002D6C8F" w:rsidRPr="004E5A1F">
        <w:rPr>
          <w:rFonts w:ascii="Bookman Old Style" w:eastAsia="Bookman Old Style" w:hAnsi="Bookman Old Style" w:cs="Bookman Old Style"/>
          <w:sz w:val="24"/>
          <w:szCs w:val="24"/>
          <w:lang w:val="en-US"/>
        </w:rPr>
        <w:t xml:space="preserve"> </w:t>
      </w:r>
      <w:proofErr w:type="spellStart"/>
      <w:r w:rsidR="002D6C8F" w:rsidRPr="004E5A1F">
        <w:rPr>
          <w:rFonts w:ascii="Bookman Old Style" w:eastAsia="Bookman Old Style" w:hAnsi="Bookman Old Style" w:cs="Bookman Old Style"/>
          <w:sz w:val="24"/>
          <w:szCs w:val="24"/>
          <w:lang w:val="en-US"/>
        </w:rPr>
        <w:t>tingkat</w:t>
      </w:r>
      <w:proofErr w:type="spellEnd"/>
      <w:r w:rsidR="002D6C8F" w:rsidRPr="004E5A1F">
        <w:rPr>
          <w:rFonts w:ascii="Bookman Old Style" w:eastAsia="Bookman Old Style" w:hAnsi="Bookman Old Style" w:cs="Bookman Old Style"/>
          <w:sz w:val="24"/>
          <w:szCs w:val="24"/>
          <w:lang w:val="en-US"/>
        </w:rPr>
        <w:t xml:space="preserve"> </w:t>
      </w:r>
      <w:proofErr w:type="spellStart"/>
      <w:r w:rsidR="002D6C8F" w:rsidRPr="004E5A1F">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lang w:val="en-US"/>
        </w:rPr>
        <w:t xml:space="preserve"> </w:t>
      </w:r>
      <w:proofErr w:type="spellStart"/>
      <w:r w:rsidR="00A94985" w:rsidRPr="008444BC">
        <w:rPr>
          <w:rFonts w:ascii="Bookman Old Style" w:eastAsia="Bookman Old Style" w:hAnsi="Bookman Old Style" w:cs="Bookman Old Style"/>
          <w:sz w:val="24"/>
          <w:szCs w:val="24"/>
          <w:lang w:val="en-US"/>
        </w:rPr>
        <w:t>R</w:t>
      </w:r>
      <w:r w:rsidRPr="008444BC">
        <w:rPr>
          <w:rFonts w:ascii="Bookman Old Style" w:eastAsia="Bookman Old Style" w:hAnsi="Bookman Old Style" w:cs="Bookman Old Style"/>
          <w:sz w:val="24"/>
          <w:szCs w:val="24"/>
          <w:lang w:val="en-US"/>
        </w:rPr>
        <w:t>isiko</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menengah</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tinggi</w:t>
      </w:r>
      <w:proofErr w:type="spellEnd"/>
      <w:r w:rsidRPr="008444BC">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tidak</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melakukan</w:t>
      </w:r>
      <w:proofErr w:type="spellEnd"/>
      <w:r w:rsidR="002D6C8F" w:rsidRPr="004E5A1F">
        <w:rPr>
          <w:rFonts w:ascii="Bookman Old Style" w:eastAsia="Bookman Old Style" w:hAnsi="Bookman Old Style" w:cs="Bookman Old Style"/>
          <w:sz w:val="24"/>
          <w:szCs w:val="24"/>
          <w:lang w:val="en-US"/>
        </w:rPr>
        <w:t xml:space="preserve"> </w:t>
      </w:r>
      <w:proofErr w:type="spellStart"/>
      <w:r w:rsidR="002D6C8F" w:rsidRPr="004E5A1F">
        <w:rPr>
          <w:rFonts w:ascii="Bookman Old Style" w:eastAsia="Bookman Old Style" w:hAnsi="Bookman Old Style" w:cs="Bookman Old Style"/>
          <w:sz w:val="24"/>
          <w:szCs w:val="24"/>
          <w:lang w:val="en-US"/>
        </w:rPr>
        <w:t>pemenuhan</w:t>
      </w:r>
      <w:proofErr w:type="spellEnd"/>
      <w:r w:rsidR="002D6C8F" w:rsidRPr="004E5A1F">
        <w:rPr>
          <w:rFonts w:ascii="Bookman Old Style" w:eastAsia="Bookman Old Style" w:hAnsi="Bookman Old Style" w:cs="Bookman Old Style"/>
          <w:sz w:val="24"/>
          <w:szCs w:val="24"/>
          <w:lang w:val="en-US"/>
        </w:rPr>
        <w:t xml:space="preserve"> </w:t>
      </w:r>
      <w:proofErr w:type="spellStart"/>
      <w:r w:rsidR="002D6C8F" w:rsidRPr="004E5A1F">
        <w:rPr>
          <w:rFonts w:ascii="Bookman Old Style" w:eastAsia="Bookman Old Style" w:hAnsi="Bookman Old Style" w:cs="Bookman Old Style"/>
          <w:sz w:val="24"/>
          <w:szCs w:val="24"/>
          <w:lang w:val="en-US"/>
        </w:rPr>
        <w:t>persyaratan</w:t>
      </w:r>
      <w:proofErr w:type="spellEnd"/>
      <w:r w:rsidR="002D6C8F" w:rsidRPr="004E5A1F">
        <w:rPr>
          <w:rFonts w:ascii="Bookman Old Style" w:eastAsia="Bookman Old Style" w:hAnsi="Bookman Old Style" w:cs="Bookman Old Style"/>
          <w:sz w:val="24"/>
          <w:szCs w:val="24"/>
          <w:lang w:val="en-US"/>
        </w:rPr>
        <w:t xml:space="preserve"> </w:t>
      </w:r>
      <w:proofErr w:type="spellStart"/>
      <w:r w:rsidR="00E01A9F" w:rsidRPr="004E5A1F">
        <w:rPr>
          <w:rFonts w:ascii="Bookman Old Style" w:eastAsia="Bookman Old Style" w:hAnsi="Bookman Old Style" w:cs="Bookman Old Style"/>
          <w:sz w:val="24"/>
          <w:szCs w:val="24"/>
          <w:lang w:val="en-US"/>
        </w:rPr>
        <w:t>s</w:t>
      </w:r>
      <w:r w:rsidR="002D6C8F" w:rsidRPr="004E5A1F">
        <w:rPr>
          <w:rFonts w:ascii="Bookman Old Style" w:eastAsia="Bookman Old Style" w:hAnsi="Bookman Old Style" w:cs="Bookman Old Style"/>
          <w:sz w:val="24"/>
          <w:szCs w:val="24"/>
          <w:lang w:val="en-US"/>
        </w:rPr>
        <w:t>tandar</w:t>
      </w:r>
      <w:proofErr w:type="spellEnd"/>
      <w:r w:rsidR="002D6C8F" w:rsidRPr="004E5A1F">
        <w:rPr>
          <w:rFonts w:ascii="Bookman Old Style" w:eastAsia="Bookman Old Style" w:hAnsi="Bookman Old Style" w:cs="Bookman Old Style"/>
          <w:sz w:val="24"/>
          <w:szCs w:val="24"/>
          <w:lang w:val="en-US"/>
        </w:rPr>
        <w:t xml:space="preserve"> </w:t>
      </w:r>
      <w:proofErr w:type="spellStart"/>
      <w:r w:rsidR="00E01A9F" w:rsidRPr="004E5A1F">
        <w:rPr>
          <w:rFonts w:ascii="Bookman Old Style" w:eastAsia="Bookman Old Style" w:hAnsi="Bookman Old Style" w:cs="Bookman Old Style"/>
          <w:sz w:val="24"/>
          <w:szCs w:val="24"/>
          <w:lang w:val="en-US"/>
        </w:rPr>
        <w:t>kegiatan</w:t>
      </w:r>
      <w:proofErr w:type="spellEnd"/>
      <w:r w:rsidR="00E01A9F" w:rsidRPr="004E5A1F">
        <w:rPr>
          <w:rFonts w:ascii="Bookman Old Style" w:eastAsia="Bookman Old Style" w:hAnsi="Bookman Old Style" w:cs="Bookman Old Style"/>
          <w:sz w:val="24"/>
          <w:szCs w:val="24"/>
          <w:lang w:val="en-US"/>
        </w:rPr>
        <w:t xml:space="preserve"> </w:t>
      </w:r>
      <w:proofErr w:type="spellStart"/>
      <w:r w:rsidR="00E01A9F" w:rsidRPr="004E5A1F">
        <w:rPr>
          <w:rFonts w:ascii="Bookman Old Style" w:eastAsia="Bookman Old Style" w:hAnsi="Bookman Old Style" w:cs="Bookman Old Style"/>
          <w:sz w:val="24"/>
          <w:szCs w:val="24"/>
          <w:lang w:val="en-US"/>
        </w:rPr>
        <w:t>usaha</w:t>
      </w:r>
      <w:proofErr w:type="spellEnd"/>
      <w:r w:rsidR="00E01A9F" w:rsidRPr="004E5A1F">
        <w:rPr>
          <w:rFonts w:ascii="Bookman Old Style" w:eastAsia="Bookman Old Style" w:hAnsi="Bookman Old Style" w:cs="Bookman Old Style"/>
          <w:sz w:val="24"/>
          <w:szCs w:val="24"/>
          <w:lang w:val="en-US"/>
        </w:rPr>
        <w:t xml:space="preserve"> dan</w:t>
      </w:r>
      <w:r w:rsidR="002D6C8F" w:rsidRPr="004E5A1F">
        <w:rPr>
          <w:rFonts w:ascii="Bookman Old Style" w:eastAsia="Bookman Old Style" w:hAnsi="Bookman Old Style" w:cs="Bookman Old Style"/>
          <w:sz w:val="24"/>
          <w:szCs w:val="24"/>
          <w:lang w:val="en-US"/>
        </w:rPr>
        <w:t xml:space="preserve"> </w:t>
      </w:r>
      <w:proofErr w:type="spellStart"/>
      <w:r w:rsidR="002D6C8F" w:rsidRPr="004E5A1F">
        <w:rPr>
          <w:rFonts w:ascii="Bookman Old Style" w:eastAsia="Bookman Old Style" w:hAnsi="Bookman Old Style" w:cs="Bookman Old Style"/>
          <w:sz w:val="24"/>
          <w:szCs w:val="24"/>
          <w:lang w:val="en-US"/>
        </w:rPr>
        <w:t>tidak</w:t>
      </w:r>
      <w:proofErr w:type="spellEnd"/>
      <w:r w:rsidR="002D6C8F" w:rsidRPr="004E5A1F">
        <w:rPr>
          <w:rFonts w:ascii="Bookman Old Style" w:eastAsia="Bookman Old Style" w:hAnsi="Bookman Old Style" w:cs="Bookman Old Style"/>
          <w:sz w:val="24"/>
          <w:szCs w:val="24"/>
          <w:lang w:val="en-US"/>
        </w:rPr>
        <w:t xml:space="preserve"> </w:t>
      </w:r>
      <w:proofErr w:type="spellStart"/>
      <w:r w:rsidR="002D6C8F" w:rsidRPr="004E5A1F">
        <w:rPr>
          <w:rFonts w:ascii="Bookman Old Style" w:eastAsia="Bookman Old Style" w:hAnsi="Bookman Old Style" w:cs="Bookman Old Style"/>
          <w:sz w:val="24"/>
          <w:szCs w:val="24"/>
          <w:lang w:val="en-US"/>
        </w:rPr>
        <w:t>melakukan</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persiapan</w:t>
      </w:r>
      <w:proofErr w:type="spellEnd"/>
      <w:r w:rsidRPr="004E5A1F">
        <w:rPr>
          <w:rFonts w:ascii="Bookman Old Style" w:eastAsia="Bookman Old Style" w:hAnsi="Bookman Old Style" w:cs="Bookman Old Style"/>
          <w:sz w:val="24"/>
          <w:szCs w:val="24"/>
          <w:lang w:val="en-US"/>
        </w:rPr>
        <w:t xml:space="preserve"> </w:t>
      </w:r>
      <w:proofErr w:type="spellStart"/>
      <w:r w:rsidR="008C21B6" w:rsidRPr="004E5A1F">
        <w:rPr>
          <w:rFonts w:ascii="Bookman Old Style" w:eastAsia="Bookman Old Style" w:hAnsi="Bookman Old Style" w:cs="Bookman Old Style"/>
          <w:sz w:val="24"/>
          <w:szCs w:val="24"/>
          <w:lang w:val="en-US"/>
        </w:rPr>
        <w:t>kegiatan</w:t>
      </w:r>
      <w:proofErr w:type="spellEnd"/>
      <w:r w:rsidR="008C21B6" w:rsidRPr="004E5A1F">
        <w:rPr>
          <w:rFonts w:ascii="Bookman Old Style" w:eastAsia="Bookman Old Style" w:hAnsi="Bookman Old Style" w:cs="Bookman Old Style"/>
          <w:sz w:val="24"/>
          <w:szCs w:val="24"/>
          <w:lang w:val="en-US"/>
        </w:rPr>
        <w:t xml:space="preserve"> </w:t>
      </w:r>
      <w:proofErr w:type="spellStart"/>
      <w:r w:rsidR="008C21B6" w:rsidRPr="004E5A1F">
        <w:rPr>
          <w:rFonts w:ascii="Bookman Old Style" w:eastAsia="Bookman Old Style" w:hAnsi="Bookman Old Style" w:cs="Bookman Old Style"/>
          <w:sz w:val="24"/>
          <w:szCs w:val="24"/>
          <w:lang w:val="en-US"/>
        </w:rPr>
        <w:t>usaha</w:t>
      </w:r>
      <w:proofErr w:type="spellEnd"/>
      <w:r w:rsidR="00DE3ABE" w:rsidRPr="004E5A1F">
        <w:rPr>
          <w:rFonts w:ascii="Bookman Old Style" w:eastAsia="Bookman Old Style" w:hAnsi="Bookman Old Style" w:cs="Bookman Old Style"/>
          <w:sz w:val="24"/>
          <w:szCs w:val="24"/>
          <w:lang w:val="en-US"/>
        </w:rPr>
        <w:t>.</w:t>
      </w:r>
      <w:r w:rsidR="00422173" w:rsidRPr="004E5A1F">
        <w:rPr>
          <w:rFonts w:ascii="Bookman Old Style" w:eastAsia="Bookman Old Style" w:hAnsi="Bookman Old Style" w:cs="Bookman Old Style"/>
          <w:sz w:val="24"/>
          <w:szCs w:val="24"/>
          <w:lang w:val="en-US"/>
        </w:rPr>
        <w:t xml:space="preserve"> </w:t>
      </w:r>
    </w:p>
    <w:p w14:paraId="03F117F9" w14:textId="264A5892" w:rsidR="00874D6D" w:rsidRPr="004E5A1F" w:rsidRDefault="00E01A9F" w:rsidP="004E5A1F">
      <w:pPr>
        <w:pStyle w:val="ListParagraph"/>
        <w:numPr>
          <w:ilvl w:val="0"/>
          <w:numId w:val="242"/>
        </w:numPr>
        <w:spacing w:after="0" w:line="360" w:lineRule="auto"/>
        <w:ind w:left="2552" w:hanging="572"/>
        <w:jc w:val="both"/>
        <w:rPr>
          <w:rFonts w:ascii="Bookman Old Style" w:eastAsia="Bookman Old Style" w:hAnsi="Bookman Old Style" w:cs="Bookman Old Style"/>
          <w:strike/>
          <w:sz w:val="24"/>
          <w:szCs w:val="24"/>
        </w:rPr>
      </w:pPr>
      <w:r w:rsidRPr="004E5A1F">
        <w:rPr>
          <w:rFonts w:ascii="Bookman Old Style" w:eastAsia="Bookman Old Style" w:hAnsi="Bookman Old Style" w:cs="Bookman Old Style"/>
          <w:sz w:val="24"/>
          <w:szCs w:val="24"/>
          <w:lang w:val="en-US"/>
        </w:rPr>
        <w:t xml:space="preserve">Lembaga OSS </w:t>
      </w:r>
      <w:proofErr w:type="spellStart"/>
      <w:r w:rsidRPr="004E5A1F">
        <w:rPr>
          <w:rFonts w:ascii="Bookman Old Style" w:eastAsia="Bookman Old Style" w:hAnsi="Bookman Old Style" w:cs="Bookman Old Style"/>
          <w:sz w:val="24"/>
          <w:szCs w:val="24"/>
          <w:lang w:val="en-US"/>
        </w:rPr>
        <w:t>memberikan</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sanksi</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admin</w:t>
      </w:r>
      <w:r w:rsidR="004D09C6" w:rsidRPr="008444BC">
        <w:rPr>
          <w:rFonts w:ascii="Bookman Old Style" w:eastAsia="Bookman Old Style" w:hAnsi="Bookman Old Style" w:cs="Bookman Old Style"/>
          <w:sz w:val="24"/>
          <w:szCs w:val="24"/>
          <w:lang w:val="en-US"/>
        </w:rPr>
        <w:t>i</w:t>
      </w:r>
      <w:r w:rsidRPr="004E5A1F">
        <w:rPr>
          <w:rFonts w:ascii="Bookman Old Style" w:eastAsia="Bookman Old Style" w:hAnsi="Bookman Old Style" w:cs="Bookman Old Style"/>
          <w:sz w:val="24"/>
          <w:szCs w:val="24"/>
          <w:lang w:val="en-US"/>
        </w:rPr>
        <w:t>stratif</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dalam</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hal</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Pelaku</w:t>
      </w:r>
      <w:proofErr w:type="spellEnd"/>
      <w:r w:rsidRPr="004E5A1F">
        <w:rPr>
          <w:rFonts w:ascii="Bookman Old Style" w:eastAsia="Bookman Old Style" w:hAnsi="Bookman Old Style" w:cs="Bookman Old Style"/>
          <w:sz w:val="24"/>
          <w:szCs w:val="24"/>
          <w:lang w:val="en-US"/>
        </w:rPr>
        <w:t xml:space="preserve"> Usaha </w:t>
      </w:r>
      <w:proofErr w:type="spellStart"/>
      <w:r w:rsidRPr="004E5A1F">
        <w:rPr>
          <w:rFonts w:ascii="Bookman Old Style" w:eastAsia="Bookman Old Style" w:hAnsi="Bookman Old Style" w:cs="Bookman Old Style"/>
          <w:sz w:val="24"/>
          <w:szCs w:val="24"/>
          <w:lang w:val="en-US"/>
        </w:rPr>
        <w:t>dengan</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tingkat</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usaha</w:t>
      </w:r>
      <w:proofErr w:type="spellEnd"/>
      <w:r w:rsidRPr="004E5A1F">
        <w:rPr>
          <w:rFonts w:ascii="Bookman Old Style" w:eastAsia="Bookman Old Style" w:hAnsi="Bookman Old Style" w:cs="Bookman Old Style"/>
          <w:sz w:val="24"/>
          <w:szCs w:val="24"/>
          <w:lang w:val="en-US"/>
        </w:rPr>
        <w:t xml:space="preserve"> </w:t>
      </w:r>
      <w:proofErr w:type="spellStart"/>
      <w:r w:rsidR="00A94985" w:rsidRPr="008444BC">
        <w:rPr>
          <w:rFonts w:ascii="Bookman Old Style" w:eastAsia="Bookman Old Style" w:hAnsi="Bookman Old Style" w:cs="Bookman Old Style"/>
          <w:sz w:val="24"/>
          <w:szCs w:val="24"/>
          <w:lang w:val="en-US"/>
        </w:rPr>
        <w:t>R</w:t>
      </w:r>
      <w:r w:rsidRPr="004E5A1F">
        <w:rPr>
          <w:rFonts w:ascii="Bookman Old Style" w:eastAsia="Bookman Old Style" w:hAnsi="Bookman Old Style" w:cs="Bookman Old Style"/>
          <w:sz w:val="24"/>
          <w:szCs w:val="24"/>
          <w:lang w:val="en-US"/>
        </w:rPr>
        <w:t>isiko</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tinggi</w:t>
      </w:r>
      <w:proofErr w:type="spellEnd"/>
      <w:r w:rsidRPr="008444BC">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tidak</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melakukan</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pemenuhan</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persyaratan</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Izin</w:t>
      </w:r>
      <w:proofErr w:type="spellEnd"/>
      <w:r w:rsidR="00D87DB2" w:rsidRPr="008444BC">
        <w:rPr>
          <w:rFonts w:ascii="Bookman Old Style" w:eastAsia="Bookman Old Style" w:hAnsi="Bookman Old Style" w:cs="Bookman Old Style"/>
          <w:sz w:val="24"/>
          <w:szCs w:val="24"/>
          <w:lang w:val="en-US"/>
        </w:rPr>
        <w:t>.</w:t>
      </w:r>
      <w:r w:rsidRPr="004E5A1F">
        <w:rPr>
          <w:rFonts w:ascii="Bookman Old Style" w:eastAsia="Bookman Old Style" w:hAnsi="Bookman Old Style" w:cs="Bookman Old Style"/>
          <w:sz w:val="24"/>
          <w:szCs w:val="24"/>
          <w:lang w:val="en-US"/>
        </w:rPr>
        <w:t xml:space="preserve"> </w:t>
      </w:r>
    </w:p>
    <w:p w14:paraId="095980F8" w14:textId="6219E09A" w:rsidR="00260AD2" w:rsidRPr="008444BC" w:rsidRDefault="00260AD2" w:rsidP="004E5A1F">
      <w:pPr>
        <w:spacing w:after="0" w:line="360" w:lineRule="auto"/>
        <w:jc w:val="both"/>
        <w:rPr>
          <w:rFonts w:ascii="Bookman Old Style" w:hAnsi="Bookman Old Style"/>
          <w:color w:val="000000"/>
          <w:sz w:val="24"/>
          <w:szCs w:val="24"/>
        </w:rPr>
      </w:pPr>
    </w:p>
    <w:p w14:paraId="15CA6251" w14:textId="43DEC5BC" w:rsidR="00260AD2" w:rsidRPr="004E5A1F" w:rsidRDefault="00260AD2" w:rsidP="004E5A1F">
      <w:pPr>
        <w:pStyle w:val="Heading8"/>
        <w:spacing w:before="0" w:after="0" w:line="360" w:lineRule="auto"/>
        <w:ind w:left="1985"/>
        <w:rPr>
          <w:rFonts w:eastAsia="Bookman Old Style" w:cs="Bookman Old Style"/>
          <w:color w:val="000000"/>
          <w:szCs w:val="24"/>
          <w:lang w:val="en-US"/>
        </w:rPr>
      </w:pPr>
      <w:r w:rsidRPr="00FB122D">
        <w:rPr>
          <w:szCs w:val="24"/>
        </w:rPr>
        <w:t xml:space="preserve">Pasal </w:t>
      </w:r>
      <w:r w:rsidR="002319FF" w:rsidRPr="004E5A1F">
        <w:rPr>
          <w:szCs w:val="24"/>
          <w:lang w:val="en-US"/>
        </w:rPr>
        <w:t>4</w:t>
      </w:r>
      <w:r w:rsidR="004C4669" w:rsidRPr="004E5A1F">
        <w:rPr>
          <w:szCs w:val="24"/>
          <w:lang w:val="en-US"/>
        </w:rPr>
        <w:t>7</w:t>
      </w:r>
    </w:p>
    <w:p w14:paraId="398C924D" w14:textId="076FD153" w:rsidR="009B44F3" w:rsidRPr="004E5A1F" w:rsidRDefault="00B25819" w:rsidP="004E5A1F">
      <w:pPr>
        <w:numPr>
          <w:ilvl w:val="0"/>
          <w:numId w:val="166"/>
        </w:numPr>
        <w:spacing w:after="0" w:line="360" w:lineRule="auto"/>
        <w:ind w:left="2552" w:hanging="567"/>
        <w:jc w:val="both"/>
        <w:rPr>
          <w:rFonts w:ascii="Bookman Old Style" w:hAnsi="Bookman Old Style"/>
          <w:color w:val="000000"/>
          <w:sz w:val="24"/>
          <w:szCs w:val="24"/>
        </w:rPr>
      </w:pPr>
      <w:proofErr w:type="spellStart"/>
      <w:r w:rsidRPr="008444BC">
        <w:rPr>
          <w:rFonts w:ascii="Bookman Old Style" w:eastAsia="Bookman Old Style" w:hAnsi="Bookman Old Style" w:cs="Bookman Old Style"/>
          <w:sz w:val="24"/>
          <w:szCs w:val="24"/>
          <w:lang w:val="en-US"/>
        </w:rPr>
        <w:t>Sanksi</w:t>
      </w:r>
      <w:proofErr w:type="spellEnd"/>
      <w:r w:rsidR="009B44F3" w:rsidRPr="008444BC">
        <w:rPr>
          <w:rFonts w:ascii="Bookman Old Style" w:eastAsia="Bookman Old Style" w:hAnsi="Bookman Old Style" w:cs="Bookman Old Style"/>
          <w:sz w:val="24"/>
          <w:szCs w:val="24"/>
        </w:rPr>
        <w:t xml:space="preserve"> administratif sebagaimana dimaksud dalam</w:t>
      </w:r>
      <w:r w:rsidR="009B44F3" w:rsidRPr="008444BC">
        <w:rPr>
          <w:rFonts w:ascii="Bookman Old Style" w:eastAsia="Bookman Old Style" w:hAnsi="Bookman Old Style" w:cs="Bookman Old Style"/>
          <w:sz w:val="24"/>
          <w:szCs w:val="24"/>
          <w:lang w:val="en-US"/>
        </w:rPr>
        <w:t xml:space="preserve"> </w:t>
      </w:r>
      <w:proofErr w:type="spellStart"/>
      <w:r w:rsidR="009B44F3" w:rsidRPr="008444BC">
        <w:rPr>
          <w:rFonts w:ascii="Bookman Old Style" w:eastAsia="Bookman Old Style" w:hAnsi="Bookman Old Style" w:cs="Bookman Old Style"/>
          <w:sz w:val="24"/>
          <w:szCs w:val="24"/>
          <w:lang w:val="en-US"/>
        </w:rPr>
        <w:t>Pasal</w:t>
      </w:r>
      <w:proofErr w:type="spellEnd"/>
      <w:r w:rsidR="009B44F3" w:rsidRPr="008444BC">
        <w:rPr>
          <w:rFonts w:ascii="Bookman Old Style" w:eastAsia="Bookman Old Style" w:hAnsi="Bookman Old Style" w:cs="Bookman Old Style"/>
          <w:sz w:val="24"/>
          <w:szCs w:val="24"/>
          <w:lang w:val="en-US"/>
        </w:rPr>
        <w:t xml:space="preserve"> </w:t>
      </w:r>
      <w:r w:rsidR="00D87DB2" w:rsidRPr="004E5A1F">
        <w:rPr>
          <w:rFonts w:ascii="Bookman Old Style" w:eastAsia="Bookman Old Style" w:hAnsi="Bookman Old Style" w:cs="Bookman Old Style"/>
          <w:sz w:val="24"/>
          <w:szCs w:val="24"/>
          <w:lang w:val="en-US"/>
        </w:rPr>
        <w:t>4</w:t>
      </w:r>
      <w:r w:rsidR="004C4669" w:rsidRPr="004E5A1F">
        <w:rPr>
          <w:rFonts w:ascii="Bookman Old Style" w:eastAsia="Bookman Old Style" w:hAnsi="Bookman Old Style" w:cs="Bookman Old Style"/>
          <w:sz w:val="24"/>
          <w:szCs w:val="24"/>
          <w:lang w:val="en-US"/>
        </w:rPr>
        <w:t>6</w:t>
      </w:r>
      <w:r w:rsidR="009B44F3" w:rsidRPr="008444BC">
        <w:rPr>
          <w:rFonts w:ascii="Bookman Old Style" w:eastAsia="Bookman Old Style" w:hAnsi="Bookman Old Style" w:cs="Bookman Old Style"/>
          <w:sz w:val="24"/>
          <w:szCs w:val="24"/>
        </w:rPr>
        <w:t xml:space="preserve"> </w:t>
      </w:r>
      <w:proofErr w:type="spellStart"/>
      <w:r w:rsidR="009B44F3" w:rsidRPr="008444BC">
        <w:rPr>
          <w:rFonts w:ascii="Bookman Old Style" w:eastAsia="Bookman Old Style" w:hAnsi="Bookman Old Style" w:cs="Bookman Old Style"/>
          <w:sz w:val="24"/>
          <w:szCs w:val="24"/>
          <w:lang w:val="en-US"/>
        </w:rPr>
        <w:t>ayat</w:t>
      </w:r>
      <w:proofErr w:type="spellEnd"/>
      <w:r w:rsidR="009B44F3" w:rsidRPr="008444BC">
        <w:rPr>
          <w:rFonts w:ascii="Bookman Old Style" w:eastAsia="Bookman Old Style" w:hAnsi="Bookman Old Style" w:cs="Bookman Old Style"/>
          <w:sz w:val="24"/>
          <w:szCs w:val="24"/>
          <w:lang w:val="en-US"/>
        </w:rPr>
        <w:t xml:space="preserve"> (1)</w:t>
      </w:r>
      <w:r w:rsidR="009B44F3" w:rsidRPr="008444BC">
        <w:rPr>
          <w:rFonts w:ascii="Bookman Old Style" w:eastAsia="Bookman Old Style" w:hAnsi="Bookman Old Style" w:cs="Bookman Old Style"/>
          <w:sz w:val="24"/>
          <w:szCs w:val="24"/>
        </w:rPr>
        <w:t>, berupa:</w:t>
      </w:r>
    </w:p>
    <w:p w14:paraId="1EF7517F" w14:textId="7A152B0B" w:rsidR="009B44F3" w:rsidRPr="008444BC" w:rsidRDefault="009B44F3">
      <w:pPr>
        <w:pStyle w:val="ListParagraph"/>
        <w:numPr>
          <w:ilvl w:val="0"/>
          <w:numId w:val="145"/>
        </w:numPr>
        <w:spacing w:after="0" w:line="360" w:lineRule="auto"/>
        <w:ind w:left="3119" w:hanging="567"/>
        <w:jc w:val="both"/>
        <w:rPr>
          <w:rFonts w:ascii="Bookman Old Style" w:eastAsia="Times New Roman" w:hAnsi="Bookman Old Style" w:cs="Times New Roman"/>
          <w:color w:val="000000" w:themeColor="text1"/>
          <w:sz w:val="24"/>
          <w:szCs w:val="24"/>
          <w:lang w:val="en-US"/>
        </w:rPr>
      </w:pPr>
      <w:proofErr w:type="spellStart"/>
      <w:r w:rsidRPr="008444BC">
        <w:rPr>
          <w:rFonts w:ascii="Bookman Old Style" w:eastAsia="Times New Roman" w:hAnsi="Bookman Old Style" w:cs="Times New Roman"/>
          <w:color w:val="000000" w:themeColor="text1"/>
          <w:sz w:val="24"/>
          <w:szCs w:val="24"/>
          <w:lang w:val="en-US"/>
        </w:rPr>
        <w:t>peringatan</w:t>
      </w:r>
      <w:proofErr w:type="spellEnd"/>
      <w:r w:rsidRPr="008444BC">
        <w:rPr>
          <w:rFonts w:ascii="Bookman Old Style" w:eastAsia="Times New Roman" w:hAnsi="Bookman Old Style" w:cs="Times New Roman"/>
          <w:color w:val="000000" w:themeColor="text1"/>
          <w:sz w:val="24"/>
          <w:szCs w:val="24"/>
          <w:lang w:val="en-US"/>
        </w:rPr>
        <w:t xml:space="preserve"> </w:t>
      </w:r>
      <w:proofErr w:type="spellStart"/>
      <w:r w:rsidRPr="008444BC">
        <w:rPr>
          <w:rFonts w:ascii="Bookman Old Style" w:eastAsia="Times New Roman" w:hAnsi="Bookman Old Style" w:cs="Times New Roman"/>
          <w:color w:val="000000" w:themeColor="text1"/>
          <w:sz w:val="24"/>
          <w:szCs w:val="24"/>
          <w:lang w:val="en-US"/>
        </w:rPr>
        <w:t>tertulis</w:t>
      </w:r>
      <w:proofErr w:type="spellEnd"/>
      <w:r w:rsidRPr="008444BC">
        <w:rPr>
          <w:rFonts w:ascii="Bookman Old Style" w:eastAsia="Times New Roman" w:hAnsi="Bookman Old Style" w:cs="Times New Roman"/>
          <w:color w:val="000000" w:themeColor="text1"/>
          <w:sz w:val="24"/>
          <w:szCs w:val="24"/>
          <w:lang w:val="en-US"/>
        </w:rPr>
        <w:t xml:space="preserve">; </w:t>
      </w:r>
    </w:p>
    <w:p w14:paraId="04965C1D" w14:textId="0B9B5DE1" w:rsidR="009B44F3" w:rsidRPr="008444BC" w:rsidRDefault="009808AB">
      <w:pPr>
        <w:pStyle w:val="ListParagraph"/>
        <w:numPr>
          <w:ilvl w:val="0"/>
          <w:numId w:val="145"/>
        </w:numPr>
        <w:spacing w:after="0" w:line="360" w:lineRule="auto"/>
        <w:ind w:left="3119" w:hanging="567"/>
        <w:jc w:val="both"/>
        <w:rPr>
          <w:rFonts w:ascii="Bookman Old Style" w:eastAsia="Times New Roman" w:hAnsi="Bookman Old Style" w:cs="Times New Roman"/>
          <w:color w:val="000000" w:themeColor="text1"/>
          <w:sz w:val="24"/>
          <w:szCs w:val="24"/>
          <w:lang w:val="en-US"/>
        </w:rPr>
      </w:pPr>
      <w:proofErr w:type="spellStart"/>
      <w:r w:rsidRPr="008444BC">
        <w:rPr>
          <w:rFonts w:ascii="Bookman Old Style" w:eastAsia="Times New Roman" w:hAnsi="Bookman Old Style" w:cs="Times New Roman"/>
          <w:color w:val="000000" w:themeColor="text1"/>
          <w:sz w:val="24"/>
          <w:szCs w:val="24"/>
          <w:lang w:val="en-US"/>
        </w:rPr>
        <w:t>Penghentian</w:t>
      </w:r>
      <w:proofErr w:type="spellEnd"/>
      <w:r w:rsidRPr="008444BC">
        <w:rPr>
          <w:rFonts w:ascii="Bookman Old Style" w:eastAsia="Times New Roman" w:hAnsi="Bookman Old Style" w:cs="Times New Roman"/>
          <w:color w:val="000000" w:themeColor="text1"/>
          <w:sz w:val="24"/>
          <w:szCs w:val="24"/>
          <w:lang w:val="en-US"/>
        </w:rPr>
        <w:t xml:space="preserve"> </w:t>
      </w:r>
      <w:proofErr w:type="spellStart"/>
      <w:r w:rsidRPr="008444BC">
        <w:rPr>
          <w:rFonts w:ascii="Bookman Old Style" w:eastAsia="Times New Roman" w:hAnsi="Bookman Old Style" w:cs="Times New Roman"/>
          <w:color w:val="000000" w:themeColor="text1"/>
          <w:sz w:val="24"/>
          <w:szCs w:val="24"/>
          <w:lang w:val="en-US"/>
        </w:rPr>
        <w:t>Sementara</w:t>
      </w:r>
      <w:proofErr w:type="spellEnd"/>
      <w:r w:rsidRPr="008444BC">
        <w:rPr>
          <w:rFonts w:ascii="Bookman Old Style" w:eastAsia="Times New Roman" w:hAnsi="Bookman Old Style" w:cs="Times New Roman"/>
          <w:color w:val="000000" w:themeColor="text1"/>
          <w:sz w:val="24"/>
          <w:szCs w:val="24"/>
          <w:lang w:val="en-US"/>
        </w:rPr>
        <w:t xml:space="preserve"> </w:t>
      </w:r>
      <w:proofErr w:type="spellStart"/>
      <w:r w:rsidRPr="008444BC">
        <w:rPr>
          <w:rFonts w:ascii="Bookman Old Style" w:eastAsia="Times New Roman" w:hAnsi="Bookman Old Style" w:cs="Times New Roman"/>
          <w:color w:val="000000" w:themeColor="text1"/>
          <w:sz w:val="24"/>
          <w:szCs w:val="24"/>
          <w:lang w:val="en-US"/>
        </w:rPr>
        <w:t>Kegiatan</w:t>
      </w:r>
      <w:proofErr w:type="spellEnd"/>
      <w:r w:rsidRPr="008444BC">
        <w:rPr>
          <w:rFonts w:ascii="Bookman Old Style" w:eastAsia="Times New Roman" w:hAnsi="Bookman Old Style" w:cs="Times New Roman"/>
          <w:color w:val="000000" w:themeColor="text1"/>
          <w:sz w:val="24"/>
          <w:szCs w:val="24"/>
          <w:lang w:val="en-US"/>
        </w:rPr>
        <w:t xml:space="preserve"> Usaha</w:t>
      </w:r>
      <w:r w:rsidR="009B44F3" w:rsidRPr="008444BC">
        <w:rPr>
          <w:rFonts w:ascii="Bookman Old Style" w:eastAsia="Times New Roman" w:hAnsi="Bookman Old Style" w:cs="Times New Roman"/>
          <w:color w:val="000000" w:themeColor="text1"/>
          <w:sz w:val="24"/>
          <w:szCs w:val="24"/>
          <w:lang w:val="en-US"/>
        </w:rPr>
        <w:t>;</w:t>
      </w:r>
      <w:r w:rsidR="00227B3D" w:rsidRPr="008444BC">
        <w:rPr>
          <w:rFonts w:ascii="Bookman Old Style" w:eastAsia="Times New Roman" w:hAnsi="Bookman Old Style" w:cs="Times New Roman"/>
          <w:color w:val="000000" w:themeColor="text1"/>
          <w:sz w:val="24"/>
          <w:szCs w:val="24"/>
          <w:lang w:val="en-US"/>
        </w:rPr>
        <w:t xml:space="preserve"> </w:t>
      </w:r>
    </w:p>
    <w:p w14:paraId="0A62EED3" w14:textId="7C3BCD72" w:rsidR="006F1459" w:rsidRPr="008444BC" w:rsidRDefault="00733E33">
      <w:pPr>
        <w:pStyle w:val="ListParagraph"/>
        <w:numPr>
          <w:ilvl w:val="0"/>
          <w:numId w:val="145"/>
        </w:numPr>
        <w:spacing w:after="0" w:line="360" w:lineRule="auto"/>
        <w:ind w:left="3119" w:hanging="567"/>
        <w:jc w:val="both"/>
        <w:rPr>
          <w:rFonts w:ascii="Bookman Old Style" w:eastAsia="Times New Roman" w:hAnsi="Bookman Old Style" w:cs="Times New Roman"/>
          <w:color w:val="000000" w:themeColor="text1"/>
          <w:sz w:val="24"/>
          <w:szCs w:val="24"/>
          <w:lang w:val="en-US"/>
        </w:rPr>
      </w:pPr>
      <w:proofErr w:type="spellStart"/>
      <w:r w:rsidRPr="008444BC">
        <w:rPr>
          <w:rFonts w:ascii="Bookman Old Style" w:eastAsia="Times New Roman" w:hAnsi="Bookman Old Style" w:cs="Times New Roman"/>
          <w:color w:val="000000" w:themeColor="text1"/>
          <w:sz w:val="24"/>
          <w:szCs w:val="24"/>
          <w:lang w:val="en-US"/>
        </w:rPr>
        <w:t>P</w:t>
      </w:r>
      <w:r w:rsidR="009B44F3" w:rsidRPr="008444BC">
        <w:rPr>
          <w:rFonts w:ascii="Bookman Old Style" w:eastAsia="Times New Roman" w:hAnsi="Bookman Old Style" w:cs="Times New Roman"/>
          <w:color w:val="000000" w:themeColor="text1"/>
          <w:sz w:val="24"/>
          <w:szCs w:val="24"/>
          <w:lang w:val="en-US"/>
        </w:rPr>
        <w:t>encabutan</w:t>
      </w:r>
      <w:proofErr w:type="spellEnd"/>
      <w:r w:rsidR="009B44F3" w:rsidRPr="008444BC">
        <w:rPr>
          <w:rFonts w:ascii="Bookman Old Style" w:eastAsia="Times New Roman" w:hAnsi="Bookman Old Style" w:cs="Times New Roman"/>
          <w:color w:val="000000" w:themeColor="text1"/>
          <w:sz w:val="24"/>
          <w:szCs w:val="24"/>
          <w:lang w:val="en-US"/>
        </w:rPr>
        <w:t xml:space="preserve"> </w:t>
      </w:r>
      <w:proofErr w:type="spellStart"/>
      <w:r w:rsidR="009B44F3" w:rsidRPr="008444BC">
        <w:rPr>
          <w:rFonts w:ascii="Bookman Old Style" w:eastAsia="Times New Roman" w:hAnsi="Bookman Old Style" w:cs="Times New Roman"/>
          <w:color w:val="000000" w:themeColor="text1"/>
          <w:sz w:val="24"/>
          <w:szCs w:val="24"/>
          <w:lang w:val="en-US"/>
        </w:rPr>
        <w:t>Perizinan</w:t>
      </w:r>
      <w:proofErr w:type="spellEnd"/>
      <w:r w:rsidR="009B44F3" w:rsidRPr="008444BC">
        <w:rPr>
          <w:rFonts w:ascii="Bookman Old Style" w:eastAsia="Times New Roman" w:hAnsi="Bookman Old Style" w:cs="Times New Roman"/>
          <w:color w:val="000000" w:themeColor="text1"/>
          <w:sz w:val="24"/>
          <w:szCs w:val="24"/>
          <w:lang w:val="en-US"/>
        </w:rPr>
        <w:t xml:space="preserve"> </w:t>
      </w:r>
      <w:proofErr w:type="spellStart"/>
      <w:r w:rsidR="009B44F3" w:rsidRPr="008444BC">
        <w:rPr>
          <w:rFonts w:ascii="Bookman Old Style" w:eastAsia="Times New Roman" w:hAnsi="Bookman Old Style" w:cs="Times New Roman"/>
          <w:color w:val="000000" w:themeColor="text1"/>
          <w:sz w:val="24"/>
          <w:szCs w:val="24"/>
          <w:lang w:val="en-US"/>
        </w:rPr>
        <w:t>Berusaha</w:t>
      </w:r>
      <w:proofErr w:type="spellEnd"/>
      <w:r w:rsidR="009B44F3" w:rsidRPr="008444BC">
        <w:rPr>
          <w:rFonts w:ascii="Bookman Old Style" w:eastAsia="Times New Roman" w:hAnsi="Bookman Old Style" w:cs="Times New Roman"/>
          <w:color w:val="000000" w:themeColor="text1"/>
          <w:sz w:val="24"/>
          <w:szCs w:val="24"/>
          <w:lang w:val="en-US"/>
        </w:rPr>
        <w:t>;</w:t>
      </w:r>
      <w:r w:rsidR="006F1459" w:rsidRPr="008444BC">
        <w:rPr>
          <w:rFonts w:ascii="Bookman Old Style" w:eastAsia="Times New Roman" w:hAnsi="Bookman Old Style" w:cs="Times New Roman"/>
          <w:color w:val="000000" w:themeColor="text1"/>
          <w:sz w:val="24"/>
          <w:szCs w:val="24"/>
          <w:lang w:val="en-US"/>
        </w:rPr>
        <w:t xml:space="preserve"> </w:t>
      </w:r>
      <w:proofErr w:type="spellStart"/>
      <w:r w:rsidR="006F1459" w:rsidRPr="004E5A1F">
        <w:rPr>
          <w:rFonts w:ascii="Bookman Old Style" w:eastAsia="Times New Roman" w:hAnsi="Bookman Old Style" w:cs="Times New Roman"/>
          <w:color w:val="000000" w:themeColor="text1"/>
          <w:sz w:val="24"/>
          <w:szCs w:val="24"/>
          <w:lang w:val="en-US"/>
        </w:rPr>
        <w:t>atau</w:t>
      </w:r>
      <w:proofErr w:type="spellEnd"/>
    </w:p>
    <w:p w14:paraId="1B261E87" w14:textId="5284D95D" w:rsidR="009B44F3" w:rsidRPr="004E5A1F" w:rsidRDefault="00733E33" w:rsidP="004E5A1F">
      <w:pPr>
        <w:pStyle w:val="ListParagraph"/>
        <w:numPr>
          <w:ilvl w:val="0"/>
          <w:numId w:val="145"/>
        </w:numPr>
        <w:spacing w:after="0" w:line="360" w:lineRule="auto"/>
        <w:ind w:left="3119" w:hanging="567"/>
        <w:jc w:val="both"/>
        <w:rPr>
          <w:rFonts w:ascii="Bookman Old Style" w:hAnsi="Bookman Old Style"/>
          <w:strike/>
          <w:color w:val="000000" w:themeColor="text1"/>
          <w:sz w:val="24"/>
          <w:szCs w:val="24"/>
        </w:rPr>
      </w:pPr>
      <w:proofErr w:type="spellStart"/>
      <w:r w:rsidRPr="008444BC">
        <w:rPr>
          <w:rFonts w:ascii="Bookman Old Style" w:eastAsia="Times New Roman" w:hAnsi="Bookman Old Style" w:cs="Times New Roman"/>
          <w:color w:val="000000" w:themeColor="text1"/>
          <w:sz w:val="24"/>
          <w:szCs w:val="24"/>
          <w:lang w:val="en-US"/>
        </w:rPr>
        <w:t>P</w:t>
      </w:r>
      <w:r w:rsidR="009B44F3" w:rsidRPr="008444BC">
        <w:rPr>
          <w:rFonts w:ascii="Bookman Old Style" w:eastAsia="Times New Roman" w:hAnsi="Bookman Old Style" w:cs="Times New Roman"/>
          <w:color w:val="000000" w:themeColor="text1"/>
          <w:sz w:val="24"/>
          <w:szCs w:val="24"/>
          <w:lang w:val="en-US"/>
        </w:rPr>
        <w:t>encabutan</w:t>
      </w:r>
      <w:proofErr w:type="spellEnd"/>
      <w:r w:rsidR="009B44F3" w:rsidRPr="008444BC">
        <w:rPr>
          <w:rFonts w:ascii="Bookman Old Style" w:eastAsia="Times New Roman" w:hAnsi="Bookman Old Style" w:cs="Times New Roman"/>
          <w:color w:val="000000" w:themeColor="text1"/>
          <w:sz w:val="24"/>
          <w:szCs w:val="24"/>
          <w:lang w:val="en-US"/>
        </w:rPr>
        <w:t xml:space="preserve"> </w:t>
      </w:r>
      <w:r w:rsidR="009808AB" w:rsidRPr="008444BC">
        <w:rPr>
          <w:rFonts w:ascii="Bookman Old Style" w:hAnsi="Bookman Old Style"/>
          <w:color w:val="000000" w:themeColor="text1"/>
          <w:sz w:val="24"/>
          <w:szCs w:val="24"/>
          <w:lang w:val="en-US"/>
        </w:rPr>
        <w:t>P</w:t>
      </w:r>
      <w:r w:rsidR="00215C13" w:rsidRPr="004E5A1F">
        <w:rPr>
          <w:rFonts w:ascii="Bookman Old Style" w:hAnsi="Bookman Old Style"/>
          <w:color w:val="000000" w:themeColor="text1"/>
          <w:sz w:val="24"/>
          <w:szCs w:val="24"/>
        </w:rPr>
        <w:t xml:space="preserve">erizinan </w:t>
      </w:r>
      <w:r w:rsidR="009808AB" w:rsidRPr="008444BC">
        <w:rPr>
          <w:rFonts w:ascii="Bookman Old Style" w:hAnsi="Bookman Old Style"/>
          <w:color w:val="000000" w:themeColor="text1"/>
          <w:sz w:val="24"/>
          <w:szCs w:val="24"/>
          <w:lang w:val="en-US"/>
        </w:rPr>
        <w:t>B</w:t>
      </w:r>
      <w:r w:rsidR="00215C13" w:rsidRPr="004E5A1F">
        <w:rPr>
          <w:rFonts w:ascii="Bookman Old Style" w:hAnsi="Bookman Old Style"/>
          <w:color w:val="000000" w:themeColor="text1"/>
          <w:sz w:val="24"/>
          <w:szCs w:val="24"/>
        </w:rPr>
        <w:t xml:space="preserve">erusaha </w:t>
      </w:r>
      <w:proofErr w:type="spellStart"/>
      <w:r w:rsidR="0068362C" w:rsidRPr="004E5A1F">
        <w:rPr>
          <w:rFonts w:ascii="Bookman Old Style" w:hAnsi="Bookman Old Style"/>
          <w:color w:val="000000" w:themeColor="text1"/>
          <w:sz w:val="24"/>
          <w:szCs w:val="24"/>
          <w:lang w:val="en-US"/>
        </w:rPr>
        <w:t>U</w:t>
      </w:r>
      <w:r w:rsidR="000211C4" w:rsidRPr="004E5A1F">
        <w:rPr>
          <w:rFonts w:ascii="Bookman Old Style" w:hAnsi="Bookman Old Style"/>
          <w:color w:val="000000" w:themeColor="text1"/>
          <w:sz w:val="24"/>
          <w:szCs w:val="24"/>
          <w:lang w:val="en-US"/>
        </w:rPr>
        <w:t>ntuk</w:t>
      </w:r>
      <w:proofErr w:type="spellEnd"/>
      <w:r w:rsidR="000211C4" w:rsidRPr="004E5A1F">
        <w:rPr>
          <w:rFonts w:ascii="Bookman Old Style" w:hAnsi="Bookman Old Style"/>
          <w:color w:val="000000" w:themeColor="text1"/>
          <w:sz w:val="24"/>
          <w:szCs w:val="24"/>
          <w:lang w:val="en-US"/>
        </w:rPr>
        <w:t xml:space="preserve"> </w:t>
      </w:r>
      <w:r w:rsidR="0068362C" w:rsidRPr="004E5A1F">
        <w:rPr>
          <w:rFonts w:ascii="Bookman Old Style" w:hAnsi="Bookman Old Style"/>
          <w:color w:val="000000" w:themeColor="text1"/>
          <w:sz w:val="24"/>
          <w:szCs w:val="24"/>
          <w:lang w:val="en-US"/>
        </w:rPr>
        <w:t>M</w:t>
      </w:r>
      <w:r w:rsidR="00215C13" w:rsidRPr="004E5A1F">
        <w:rPr>
          <w:rFonts w:ascii="Bookman Old Style" w:hAnsi="Bookman Old Style"/>
          <w:color w:val="000000" w:themeColor="text1"/>
          <w:sz w:val="24"/>
          <w:szCs w:val="24"/>
        </w:rPr>
        <w:t xml:space="preserve">enunjang </w:t>
      </w:r>
      <w:r w:rsidR="0068362C" w:rsidRPr="004E5A1F">
        <w:rPr>
          <w:rFonts w:ascii="Bookman Old Style" w:hAnsi="Bookman Old Style"/>
          <w:color w:val="000000" w:themeColor="text1"/>
          <w:sz w:val="24"/>
          <w:szCs w:val="24"/>
          <w:lang w:val="en-US"/>
        </w:rPr>
        <w:t>K</w:t>
      </w:r>
      <w:r w:rsidR="00215C13" w:rsidRPr="004E5A1F">
        <w:rPr>
          <w:rFonts w:ascii="Bookman Old Style" w:hAnsi="Bookman Old Style"/>
          <w:color w:val="000000" w:themeColor="text1"/>
          <w:sz w:val="24"/>
          <w:szCs w:val="24"/>
        </w:rPr>
        <w:t xml:space="preserve">egiatan </w:t>
      </w:r>
      <w:r w:rsidR="0068362C" w:rsidRPr="004E5A1F">
        <w:rPr>
          <w:rFonts w:ascii="Bookman Old Style" w:hAnsi="Bookman Old Style"/>
          <w:color w:val="000000" w:themeColor="text1"/>
          <w:sz w:val="24"/>
          <w:szCs w:val="24"/>
          <w:lang w:val="en-US"/>
        </w:rPr>
        <w:t>U</w:t>
      </w:r>
      <w:r w:rsidR="00215C13" w:rsidRPr="004E5A1F">
        <w:rPr>
          <w:rFonts w:ascii="Bookman Old Style" w:hAnsi="Bookman Old Style"/>
          <w:color w:val="000000" w:themeColor="text1"/>
          <w:sz w:val="24"/>
          <w:szCs w:val="24"/>
        </w:rPr>
        <w:t>saha</w:t>
      </w:r>
      <w:r w:rsidR="002C4EAD" w:rsidRPr="004E5A1F">
        <w:rPr>
          <w:rFonts w:ascii="Bookman Old Style" w:eastAsia="Times New Roman" w:hAnsi="Bookman Old Style" w:cs="Times New Roman"/>
          <w:color w:val="000000" w:themeColor="text1"/>
          <w:sz w:val="24"/>
          <w:szCs w:val="24"/>
          <w:lang w:val="en-US"/>
        </w:rPr>
        <w:t>.</w:t>
      </w:r>
    </w:p>
    <w:p w14:paraId="3FBF1520" w14:textId="5EB3652E" w:rsidR="00AE0D8B" w:rsidRPr="004E5A1F" w:rsidRDefault="00AE0D8B" w:rsidP="004E5A1F">
      <w:pPr>
        <w:numPr>
          <w:ilvl w:val="0"/>
          <w:numId w:val="166"/>
        </w:numPr>
        <w:spacing w:after="0" w:line="360" w:lineRule="auto"/>
        <w:ind w:left="2552" w:hanging="567"/>
        <w:jc w:val="both"/>
        <w:rPr>
          <w:rFonts w:ascii="Bookman Old Style" w:hAnsi="Bookman Old Style" w:cstheme="minorHAnsi"/>
          <w:bCs/>
          <w:color w:val="000000" w:themeColor="text1"/>
          <w:sz w:val="24"/>
          <w:szCs w:val="24"/>
          <w:lang w:val="en-US"/>
        </w:rPr>
      </w:pPr>
      <w:r w:rsidRPr="004E5A1F">
        <w:rPr>
          <w:rFonts w:ascii="Bookman Old Style" w:hAnsi="Bookman Old Style" w:cstheme="minorHAnsi"/>
          <w:bCs/>
          <w:color w:val="000000" w:themeColor="text1"/>
          <w:sz w:val="24"/>
          <w:szCs w:val="24"/>
        </w:rPr>
        <w:t>Sanksi administratif sebagaimana dimaksud pada</w:t>
      </w:r>
      <w:r w:rsidR="009808AB" w:rsidRPr="008444BC">
        <w:rPr>
          <w:rFonts w:ascii="Bookman Old Style" w:hAnsi="Bookman Old Style" w:cstheme="minorHAnsi"/>
          <w:bCs/>
          <w:color w:val="000000" w:themeColor="text1"/>
          <w:sz w:val="24"/>
          <w:szCs w:val="24"/>
          <w:lang w:val="en-US"/>
        </w:rPr>
        <w:t xml:space="preserve">  </w:t>
      </w:r>
      <w:r w:rsidR="00A94985" w:rsidRPr="008444BC">
        <w:rPr>
          <w:rFonts w:ascii="Bookman Old Style" w:hAnsi="Bookman Old Style" w:cstheme="minorHAnsi"/>
          <w:bCs/>
          <w:color w:val="000000" w:themeColor="text1"/>
          <w:sz w:val="24"/>
          <w:szCs w:val="24"/>
        </w:rPr>
        <w:t xml:space="preserve"> </w:t>
      </w:r>
      <w:r w:rsidR="00A94985" w:rsidRPr="008444BC">
        <w:rPr>
          <w:rFonts w:ascii="Bookman Old Style" w:hAnsi="Bookman Old Style" w:cstheme="minorHAnsi"/>
          <w:bCs/>
          <w:color w:val="000000" w:themeColor="text1"/>
          <w:sz w:val="24"/>
          <w:szCs w:val="24"/>
          <w:lang w:val="en-US"/>
        </w:rPr>
        <w:t xml:space="preserve"> </w:t>
      </w:r>
      <w:r w:rsidRPr="004E5A1F">
        <w:rPr>
          <w:rFonts w:ascii="Bookman Old Style" w:hAnsi="Bookman Old Style" w:cstheme="minorHAnsi"/>
          <w:bCs/>
          <w:color w:val="000000" w:themeColor="text1"/>
          <w:sz w:val="24"/>
          <w:szCs w:val="24"/>
        </w:rPr>
        <w:t xml:space="preserve"> ayat (1) </w:t>
      </w:r>
      <w:r w:rsidRPr="004E5A1F">
        <w:rPr>
          <w:rFonts w:ascii="Bookman Old Style" w:hAnsi="Bookman Old Style"/>
          <w:color w:val="000000" w:themeColor="text1"/>
          <w:sz w:val="24"/>
          <w:szCs w:val="24"/>
        </w:rPr>
        <w:t xml:space="preserve">dapat dikenakan kepada Pelaku Usaha yang </w:t>
      </w:r>
      <w:proofErr w:type="spellStart"/>
      <w:r w:rsidRPr="004E5A1F">
        <w:rPr>
          <w:rFonts w:ascii="Bookman Old Style" w:hAnsi="Bookman Old Style" w:cstheme="minorHAnsi"/>
          <w:bCs/>
          <w:color w:val="000000" w:themeColor="text1"/>
          <w:sz w:val="24"/>
          <w:szCs w:val="24"/>
          <w:lang w:val="en-US"/>
        </w:rPr>
        <w:t>melakukan</w:t>
      </w:r>
      <w:proofErr w:type="spellEnd"/>
      <w:r w:rsidRPr="004E5A1F">
        <w:rPr>
          <w:rFonts w:ascii="Bookman Old Style" w:hAnsi="Bookman Old Style" w:cstheme="minorHAnsi"/>
          <w:bCs/>
          <w:color w:val="000000" w:themeColor="text1"/>
          <w:sz w:val="24"/>
          <w:szCs w:val="24"/>
          <w:lang w:val="en-US"/>
        </w:rPr>
        <w:t>:</w:t>
      </w:r>
    </w:p>
    <w:p w14:paraId="209A4066" w14:textId="77777777" w:rsidR="00AE0D8B" w:rsidRPr="008444BC" w:rsidRDefault="00AE0D8B">
      <w:pPr>
        <w:pStyle w:val="ListParagraph"/>
        <w:numPr>
          <w:ilvl w:val="0"/>
          <w:numId w:val="146"/>
        </w:numPr>
        <w:spacing w:after="0" w:line="360" w:lineRule="auto"/>
        <w:ind w:left="3119" w:hanging="567"/>
        <w:jc w:val="both"/>
        <w:rPr>
          <w:rFonts w:ascii="Bookman Old Style" w:eastAsia="Times New Roman" w:hAnsi="Bookman Old Style" w:cstheme="minorHAnsi"/>
          <w:bCs/>
          <w:color w:val="000000" w:themeColor="text1"/>
          <w:sz w:val="24"/>
          <w:szCs w:val="24"/>
          <w:lang w:val="en-US"/>
        </w:rPr>
      </w:pPr>
      <w:proofErr w:type="spellStart"/>
      <w:r w:rsidRPr="008444BC">
        <w:rPr>
          <w:rFonts w:ascii="Bookman Old Style" w:eastAsia="Times New Roman" w:hAnsi="Bookman Old Style" w:cstheme="minorHAnsi"/>
          <w:bCs/>
          <w:color w:val="000000" w:themeColor="text1"/>
          <w:sz w:val="24"/>
          <w:szCs w:val="24"/>
          <w:lang w:val="en-US"/>
        </w:rPr>
        <w:t>pelanggaran</w:t>
      </w:r>
      <w:proofErr w:type="spellEnd"/>
      <w:r w:rsidRPr="008444BC">
        <w:rPr>
          <w:rFonts w:ascii="Bookman Old Style" w:eastAsia="Times New Roman" w:hAnsi="Bookman Old Style" w:cstheme="minorHAnsi"/>
          <w:bCs/>
          <w:color w:val="000000" w:themeColor="text1"/>
          <w:sz w:val="24"/>
          <w:szCs w:val="24"/>
          <w:lang w:val="en-US"/>
        </w:rPr>
        <w:t xml:space="preserve"> </w:t>
      </w:r>
      <w:proofErr w:type="spellStart"/>
      <w:r w:rsidRPr="008444BC">
        <w:rPr>
          <w:rFonts w:ascii="Bookman Old Style" w:eastAsia="Times New Roman" w:hAnsi="Bookman Old Style" w:cstheme="minorHAnsi"/>
          <w:bCs/>
          <w:color w:val="000000" w:themeColor="text1"/>
          <w:sz w:val="24"/>
          <w:szCs w:val="24"/>
          <w:lang w:val="en-US"/>
        </w:rPr>
        <w:t>ringan</w:t>
      </w:r>
      <w:proofErr w:type="spellEnd"/>
      <w:r w:rsidRPr="008444BC">
        <w:rPr>
          <w:rFonts w:ascii="Bookman Old Style" w:eastAsia="Times New Roman" w:hAnsi="Bookman Old Style" w:cstheme="minorHAnsi"/>
          <w:bCs/>
          <w:color w:val="000000" w:themeColor="text1"/>
          <w:sz w:val="24"/>
          <w:szCs w:val="24"/>
          <w:lang w:val="en-US"/>
        </w:rPr>
        <w:t>;</w:t>
      </w:r>
    </w:p>
    <w:p w14:paraId="58A53F60" w14:textId="77777777" w:rsidR="00AE0D8B" w:rsidRPr="008444BC" w:rsidRDefault="00AE0D8B">
      <w:pPr>
        <w:pStyle w:val="ListParagraph"/>
        <w:numPr>
          <w:ilvl w:val="0"/>
          <w:numId w:val="146"/>
        </w:numPr>
        <w:spacing w:after="0" w:line="360" w:lineRule="auto"/>
        <w:ind w:left="3119" w:hanging="567"/>
        <w:jc w:val="both"/>
        <w:rPr>
          <w:rFonts w:ascii="Bookman Old Style" w:eastAsia="Times New Roman" w:hAnsi="Bookman Old Style" w:cstheme="minorHAnsi"/>
          <w:bCs/>
          <w:color w:val="000000" w:themeColor="text1"/>
          <w:sz w:val="24"/>
          <w:szCs w:val="24"/>
          <w:lang w:val="en-US"/>
        </w:rPr>
      </w:pPr>
      <w:proofErr w:type="spellStart"/>
      <w:r w:rsidRPr="008444BC">
        <w:rPr>
          <w:rFonts w:ascii="Bookman Old Style" w:eastAsia="Times New Roman" w:hAnsi="Bookman Old Style" w:cstheme="minorHAnsi"/>
          <w:bCs/>
          <w:color w:val="000000" w:themeColor="text1"/>
          <w:sz w:val="24"/>
          <w:szCs w:val="24"/>
          <w:lang w:val="en-US"/>
        </w:rPr>
        <w:t>pelanggaran</w:t>
      </w:r>
      <w:proofErr w:type="spellEnd"/>
      <w:r w:rsidRPr="008444BC">
        <w:rPr>
          <w:rFonts w:ascii="Bookman Old Style" w:eastAsia="Times New Roman" w:hAnsi="Bookman Old Style" w:cstheme="minorHAnsi"/>
          <w:bCs/>
          <w:color w:val="000000" w:themeColor="text1"/>
          <w:sz w:val="24"/>
          <w:szCs w:val="24"/>
          <w:lang w:val="en-US"/>
        </w:rPr>
        <w:t xml:space="preserve"> </w:t>
      </w:r>
      <w:proofErr w:type="spellStart"/>
      <w:r w:rsidRPr="008444BC">
        <w:rPr>
          <w:rFonts w:ascii="Bookman Old Style" w:eastAsia="Times New Roman" w:hAnsi="Bookman Old Style" w:cstheme="minorHAnsi"/>
          <w:bCs/>
          <w:color w:val="000000" w:themeColor="text1"/>
          <w:sz w:val="24"/>
          <w:szCs w:val="24"/>
          <w:lang w:val="en-US"/>
        </w:rPr>
        <w:t>sedang</w:t>
      </w:r>
      <w:proofErr w:type="spellEnd"/>
      <w:r w:rsidRPr="008444BC">
        <w:rPr>
          <w:rFonts w:ascii="Bookman Old Style" w:eastAsia="Times New Roman" w:hAnsi="Bookman Old Style" w:cstheme="minorHAnsi"/>
          <w:bCs/>
          <w:color w:val="000000" w:themeColor="text1"/>
          <w:sz w:val="24"/>
          <w:szCs w:val="24"/>
          <w:lang w:val="en-US"/>
        </w:rPr>
        <w:t xml:space="preserve">; </w:t>
      </w:r>
      <w:proofErr w:type="spellStart"/>
      <w:r w:rsidRPr="008444BC">
        <w:rPr>
          <w:rFonts w:ascii="Bookman Old Style" w:eastAsia="Times New Roman" w:hAnsi="Bookman Old Style" w:cstheme="minorHAnsi"/>
          <w:bCs/>
          <w:color w:val="000000" w:themeColor="text1"/>
          <w:sz w:val="24"/>
          <w:szCs w:val="24"/>
          <w:lang w:val="en-US"/>
        </w:rPr>
        <w:t>atau</w:t>
      </w:r>
      <w:proofErr w:type="spellEnd"/>
    </w:p>
    <w:p w14:paraId="567D3A2A" w14:textId="77777777" w:rsidR="00AE0D8B" w:rsidRPr="008444BC" w:rsidRDefault="00AE0D8B">
      <w:pPr>
        <w:pStyle w:val="ListParagraph"/>
        <w:numPr>
          <w:ilvl w:val="0"/>
          <w:numId w:val="146"/>
        </w:numPr>
        <w:spacing w:after="0" w:line="360" w:lineRule="auto"/>
        <w:ind w:left="3119" w:hanging="567"/>
        <w:jc w:val="both"/>
        <w:rPr>
          <w:rFonts w:ascii="Bookman Old Style" w:eastAsia="Times New Roman" w:hAnsi="Bookman Old Style" w:cstheme="minorHAnsi"/>
          <w:bCs/>
          <w:color w:val="000000" w:themeColor="text1"/>
          <w:sz w:val="24"/>
          <w:szCs w:val="24"/>
          <w:lang w:val="en-US"/>
        </w:rPr>
      </w:pPr>
      <w:proofErr w:type="spellStart"/>
      <w:r w:rsidRPr="008444BC">
        <w:rPr>
          <w:rFonts w:ascii="Bookman Old Style" w:eastAsia="Times New Roman" w:hAnsi="Bookman Old Style" w:cstheme="minorHAnsi"/>
          <w:bCs/>
          <w:color w:val="000000" w:themeColor="text1"/>
          <w:sz w:val="24"/>
          <w:szCs w:val="24"/>
          <w:lang w:val="en-US"/>
        </w:rPr>
        <w:lastRenderedPageBreak/>
        <w:t>pelanggaran</w:t>
      </w:r>
      <w:proofErr w:type="spellEnd"/>
      <w:r w:rsidRPr="008444BC">
        <w:rPr>
          <w:rFonts w:ascii="Bookman Old Style" w:eastAsia="Times New Roman" w:hAnsi="Bookman Old Style" w:cstheme="minorHAnsi"/>
          <w:bCs/>
          <w:color w:val="000000" w:themeColor="text1"/>
          <w:sz w:val="24"/>
          <w:szCs w:val="24"/>
          <w:lang w:val="en-US"/>
        </w:rPr>
        <w:t xml:space="preserve"> </w:t>
      </w:r>
      <w:proofErr w:type="spellStart"/>
      <w:r w:rsidRPr="008444BC">
        <w:rPr>
          <w:rFonts w:ascii="Bookman Old Style" w:eastAsia="Times New Roman" w:hAnsi="Bookman Old Style" w:cstheme="minorHAnsi"/>
          <w:bCs/>
          <w:color w:val="000000" w:themeColor="text1"/>
          <w:sz w:val="24"/>
          <w:szCs w:val="24"/>
          <w:lang w:val="en-US"/>
        </w:rPr>
        <w:t>berat</w:t>
      </w:r>
      <w:proofErr w:type="spellEnd"/>
      <w:r w:rsidRPr="008444BC">
        <w:rPr>
          <w:rFonts w:ascii="Bookman Old Style" w:eastAsia="Times New Roman" w:hAnsi="Bookman Old Style" w:cstheme="minorHAnsi"/>
          <w:bCs/>
          <w:color w:val="000000" w:themeColor="text1"/>
          <w:sz w:val="24"/>
          <w:szCs w:val="24"/>
          <w:lang w:val="en-US"/>
        </w:rPr>
        <w:t>.</w:t>
      </w:r>
    </w:p>
    <w:p w14:paraId="4415DC1B" w14:textId="37898C33" w:rsidR="002118CE" w:rsidRPr="008444BC" w:rsidRDefault="002118CE" w:rsidP="004E5A1F">
      <w:pPr>
        <w:numPr>
          <w:ilvl w:val="0"/>
          <w:numId w:val="166"/>
        </w:numPr>
        <w:spacing w:after="0" w:line="360" w:lineRule="auto"/>
        <w:ind w:left="2552" w:hanging="567"/>
        <w:jc w:val="both"/>
        <w:rPr>
          <w:rFonts w:ascii="Bookman Old Style" w:eastAsia="Bookman Old Style" w:hAnsi="Bookman Old Style" w:cs="Bookman Old Style"/>
          <w:sz w:val="24"/>
          <w:szCs w:val="24"/>
        </w:rPr>
      </w:pPr>
      <w:r w:rsidRPr="004E5A1F">
        <w:rPr>
          <w:rFonts w:ascii="Bookman Old Style" w:eastAsia="Bookman Old Style" w:hAnsi="Bookman Old Style" w:cs="Bookman Old Style"/>
          <w:sz w:val="24"/>
          <w:szCs w:val="24"/>
        </w:rPr>
        <w:t xml:space="preserve">Sanksi administratif sebagaimana dimaksud pada </w:t>
      </w:r>
      <w:r w:rsidR="009808AB" w:rsidRPr="008444BC">
        <w:rPr>
          <w:rFonts w:ascii="Bookman Old Style" w:eastAsia="Bookman Old Style" w:hAnsi="Bookman Old Style" w:cs="Bookman Old Style"/>
          <w:sz w:val="24"/>
          <w:szCs w:val="24"/>
          <w:lang w:val="en-US"/>
        </w:rPr>
        <w:t xml:space="preserve">    </w:t>
      </w:r>
      <w:r w:rsidRPr="004E5A1F">
        <w:rPr>
          <w:rFonts w:ascii="Bookman Old Style" w:eastAsia="Bookman Old Style" w:hAnsi="Bookman Old Style" w:cs="Bookman Old Style"/>
          <w:sz w:val="24"/>
          <w:szCs w:val="24"/>
        </w:rPr>
        <w:t>ayat (1) huruf a, huruf b,</w:t>
      </w:r>
      <w:r w:rsidR="00120CC5" w:rsidRPr="008444BC">
        <w:rPr>
          <w:rFonts w:ascii="Bookman Old Style" w:eastAsia="Bookman Old Style" w:hAnsi="Bookman Old Style" w:cs="Bookman Old Style"/>
          <w:sz w:val="24"/>
          <w:szCs w:val="24"/>
          <w:lang w:val="en-US"/>
        </w:rPr>
        <w:t xml:space="preserve"> dan</w:t>
      </w:r>
      <w:r w:rsidRPr="004E5A1F">
        <w:rPr>
          <w:rFonts w:ascii="Bookman Old Style" w:eastAsia="Bookman Old Style" w:hAnsi="Bookman Old Style" w:cs="Bookman Old Style"/>
          <w:sz w:val="24"/>
          <w:szCs w:val="24"/>
        </w:rPr>
        <w:t xml:space="preserve"> huruf c dapat dikenakan secara berjenjang.</w:t>
      </w:r>
    </w:p>
    <w:p w14:paraId="4F83DFA0" w14:textId="77777777" w:rsidR="006B0D28" w:rsidRDefault="006B0D28">
      <w:pPr>
        <w:pStyle w:val="Heading8"/>
        <w:spacing w:before="0" w:after="0" w:line="360" w:lineRule="auto"/>
        <w:ind w:left="1985"/>
        <w:rPr>
          <w:szCs w:val="24"/>
        </w:rPr>
      </w:pPr>
    </w:p>
    <w:p w14:paraId="6A19551D" w14:textId="054BFF0A" w:rsidR="00606858" w:rsidRPr="008444BC" w:rsidRDefault="00606858">
      <w:pPr>
        <w:pStyle w:val="Heading8"/>
        <w:spacing w:before="0" w:after="0" w:line="360" w:lineRule="auto"/>
        <w:ind w:left="1985"/>
        <w:rPr>
          <w:rFonts w:eastAsia="Bookman Old Style" w:cs="Bookman Old Style"/>
          <w:color w:val="000000"/>
          <w:szCs w:val="24"/>
          <w:lang w:val="en-US"/>
        </w:rPr>
      </w:pPr>
      <w:r w:rsidRPr="008444BC">
        <w:rPr>
          <w:szCs w:val="24"/>
        </w:rPr>
        <w:t xml:space="preserve">Pasal </w:t>
      </w:r>
      <w:r w:rsidR="002319FF" w:rsidRPr="004E5A1F">
        <w:rPr>
          <w:szCs w:val="24"/>
          <w:lang w:val="en-US"/>
        </w:rPr>
        <w:t>4</w:t>
      </w:r>
      <w:r w:rsidR="004C4669" w:rsidRPr="008444BC">
        <w:rPr>
          <w:szCs w:val="24"/>
          <w:lang w:val="en-US"/>
        </w:rPr>
        <w:t>8</w:t>
      </w:r>
    </w:p>
    <w:p w14:paraId="68E334DD" w14:textId="32D4580B" w:rsidR="00606858" w:rsidRPr="004E5A1F" w:rsidRDefault="00606858" w:rsidP="004E5A1F">
      <w:pPr>
        <w:numPr>
          <w:ilvl w:val="0"/>
          <w:numId w:val="174"/>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Kementerian/</w:t>
      </w:r>
      <w:r w:rsidR="00AD68FB" w:rsidRPr="008444BC">
        <w:rPr>
          <w:rFonts w:ascii="Bookman Old Style" w:eastAsia="Bookman Old Style" w:hAnsi="Bookman Old Style" w:cs="Bookman Old Style"/>
          <w:sz w:val="24"/>
          <w:szCs w:val="24"/>
          <w:lang w:val="en-US"/>
        </w:rPr>
        <w:t>l</w:t>
      </w:r>
      <w:r w:rsidRPr="008444BC">
        <w:rPr>
          <w:rFonts w:ascii="Bookman Old Style" w:eastAsia="Bookman Old Style" w:hAnsi="Bookman Old Style" w:cs="Bookman Old Style"/>
          <w:sz w:val="24"/>
          <w:szCs w:val="24"/>
        </w:rPr>
        <w:t xml:space="preserve">embaga, </w:t>
      </w:r>
      <w:r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 xml:space="preserve">emerintah </w:t>
      </w:r>
      <w:r w:rsidRPr="008444BC">
        <w:rPr>
          <w:rFonts w:ascii="Bookman Old Style" w:eastAsia="Bookman Old Style" w:hAnsi="Bookman Old Style" w:cs="Bookman Old Style"/>
          <w:sz w:val="24"/>
          <w:szCs w:val="24"/>
          <w:lang w:val="en-US"/>
        </w:rPr>
        <w:t>D</w:t>
      </w:r>
      <w:r w:rsidRPr="008444BC">
        <w:rPr>
          <w:rFonts w:ascii="Bookman Old Style" w:eastAsia="Bookman Old Style" w:hAnsi="Bookman Old Style" w:cs="Bookman Old Style"/>
          <w:sz w:val="24"/>
          <w:szCs w:val="24"/>
        </w:rPr>
        <w:t xml:space="preserve">aerah provinsi, </w:t>
      </w:r>
      <w:r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 xml:space="preserve">emerintah </w:t>
      </w:r>
      <w:r w:rsidRPr="008444BC">
        <w:rPr>
          <w:rFonts w:ascii="Bookman Old Style" w:eastAsia="Bookman Old Style" w:hAnsi="Bookman Old Style" w:cs="Bookman Old Style"/>
          <w:sz w:val="24"/>
          <w:szCs w:val="24"/>
          <w:lang w:val="en-US"/>
        </w:rPr>
        <w:t>D</w:t>
      </w:r>
      <w:r w:rsidRPr="008444BC">
        <w:rPr>
          <w:rFonts w:ascii="Bookman Old Style" w:eastAsia="Bookman Old Style" w:hAnsi="Bookman Old Style" w:cs="Bookman Old Style"/>
          <w:sz w:val="24"/>
          <w:szCs w:val="24"/>
        </w:rPr>
        <w:t>aerah kabupaten/kota</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 xml:space="preserve">dapat mengusulkan pemberian sanksi administratif berupa Pencabutan Perizinan Berusaha sebagaimana dimaksud dalam Pasal </w:t>
      </w:r>
      <w:r w:rsidR="00D87DB2" w:rsidRPr="008444BC">
        <w:rPr>
          <w:rFonts w:ascii="Bookman Old Style" w:eastAsia="Bookman Old Style" w:hAnsi="Bookman Old Style" w:cs="Bookman Old Style"/>
          <w:sz w:val="24"/>
          <w:szCs w:val="24"/>
          <w:lang w:val="en-US"/>
        </w:rPr>
        <w:t>4</w:t>
      </w:r>
      <w:r w:rsidR="004C4669" w:rsidRPr="008444BC">
        <w:rPr>
          <w:rFonts w:ascii="Bookman Old Style" w:eastAsia="Bookman Old Style" w:hAnsi="Bookman Old Style" w:cs="Bookman Old Style"/>
          <w:sz w:val="24"/>
          <w:szCs w:val="24"/>
          <w:lang w:val="en-US"/>
        </w:rPr>
        <w:t>7</w:t>
      </w:r>
      <w:r w:rsidRPr="008444BC">
        <w:rPr>
          <w:rFonts w:ascii="Bookman Old Style" w:eastAsia="Bookman Old Style" w:hAnsi="Bookman Old Style" w:cs="Bookman Old Style"/>
          <w:sz w:val="24"/>
          <w:szCs w:val="24"/>
        </w:rPr>
        <w:t xml:space="preserve"> ayat (1) </w:t>
      </w:r>
      <w:proofErr w:type="spellStart"/>
      <w:r w:rsidRPr="008444BC">
        <w:rPr>
          <w:rFonts w:ascii="Bookman Old Style" w:eastAsia="Bookman Old Style" w:hAnsi="Bookman Old Style" w:cs="Bookman Old Style"/>
          <w:sz w:val="24"/>
          <w:szCs w:val="24"/>
          <w:lang w:val="en-US"/>
        </w:rPr>
        <w:t>huruf</w:t>
      </w:r>
      <w:proofErr w:type="spellEnd"/>
      <w:r w:rsidRPr="008444BC">
        <w:rPr>
          <w:rFonts w:ascii="Bookman Old Style" w:eastAsia="Bookman Old Style" w:hAnsi="Bookman Old Style" w:cs="Bookman Old Style"/>
          <w:sz w:val="24"/>
          <w:szCs w:val="24"/>
          <w:lang w:val="en-US"/>
        </w:rPr>
        <w:t xml:space="preserve"> </w:t>
      </w:r>
      <w:r w:rsidR="00D87DB2" w:rsidRPr="008444BC">
        <w:rPr>
          <w:rFonts w:ascii="Bookman Old Style" w:eastAsia="Bookman Old Style" w:hAnsi="Bookman Old Style" w:cs="Bookman Old Style"/>
          <w:sz w:val="24"/>
          <w:szCs w:val="24"/>
          <w:lang w:val="en-US"/>
        </w:rPr>
        <w:t>c</w:t>
      </w:r>
      <w:r w:rsidRPr="008444BC">
        <w:rPr>
          <w:rFonts w:ascii="Bookman Old Style" w:eastAsia="Bookman Old Style" w:hAnsi="Bookman Old Style" w:cs="Bookman Old Style"/>
          <w:sz w:val="24"/>
          <w:szCs w:val="24"/>
        </w:rPr>
        <w:t xml:space="preserve"> terhadap Pelaku Usaha yang bukan kewenangannya dan menyampaikan usulan kepada Lembaga OSS, DPMPTSP provinsi, DPMPTSP kabupaten/kota, administrator KEK, atau badan pengusahaan KPBPB sesuai dengan kewenangannya. </w:t>
      </w:r>
    </w:p>
    <w:p w14:paraId="6F7001BC" w14:textId="77777777" w:rsidR="00606858" w:rsidRPr="008444BC" w:rsidRDefault="00606858" w:rsidP="004E5A1F">
      <w:pPr>
        <w:numPr>
          <w:ilvl w:val="0"/>
          <w:numId w:val="174"/>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Usulan pemberian </w:t>
      </w: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Perizinan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Berusaha</w:t>
      </w:r>
      <w:proofErr w:type="spellEnd"/>
      <w:r w:rsidRPr="008444BC">
        <w:rPr>
          <w:rFonts w:ascii="Bookman Old Style" w:eastAsia="Bookman Old Style" w:hAnsi="Bookman Old Style" w:cs="Bookman Old Style"/>
          <w:sz w:val="24"/>
          <w:szCs w:val="24"/>
        </w:rPr>
        <w:t xml:space="preserve"> sebagaimana dimaksud pada ayat (</w:t>
      </w:r>
      <w:r w:rsidRPr="008444BC">
        <w:rPr>
          <w:rFonts w:ascii="Bookman Old Style" w:eastAsia="Bookman Old Style" w:hAnsi="Bookman Old Style" w:cs="Bookman Old Style"/>
          <w:sz w:val="24"/>
          <w:szCs w:val="24"/>
          <w:lang w:val="en-US"/>
        </w:rPr>
        <w:t>1</w:t>
      </w:r>
      <w:r w:rsidRPr="008444BC">
        <w:rPr>
          <w:rFonts w:ascii="Bookman Old Style" w:eastAsia="Bookman Old Style" w:hAnsi="Bookman Old Style" w:cs="Bookman Old Style"/>
          <w:sz w:val="24"/>
          <w:szCs w:val="24"/>
        </w:rPr>
        <w:t xml:space="preserve">) dilakukan melalui Sistem OSS </w:t>
      </w:r>
      <w:proofErr w:type="spellStart"/>
      <w:r w:rsidRPr="008444BC">
        <w:rPr>
          <w:rFonts w:ascii="Bookman Old Style" w:eastAsia="Bookman Old Style" w:hAnsi="Bookman Old Style" w:cs="Bookman Old Style"/>
          <w:sz w:val="24"/>
          <w:szCs w:val="24"/>
          <w:lang w:val="en-ID"/>
        </w:rPr>
        <w:t>dengan</w:t>
      </w:r>
      <w:proofErr w:type="spellEnd"/>
      <w:r w:rsidRPr="008444BC">
        <w:rPr>
          <w:rFonts w:ascii="Bookman Old Style" w:eastAsia="Bookman Old Style" w:hAnsi="Bookman Old Style" w:cs="Bookman Old Style"/>
          <w:sz w:val="24"/>
          <w:szCs w:val="24"/>
          <w:lang w:val="en-ID"/>
        </w:rPr>
        <w:t xml:space="preserve"> </w:t>
      </w:r>
      <w:proofErr w:type="spellStart"/>
      <w:r w:rsidRPr="008444BC">
        <w:rPr>
          <w:rFonts w:ascii="Bookman Old Style" w:eastAsia="Bookman Old Style" w:hAnsi="Bookman Old Style" w:cs="Bookman Old Style"/>
          <w:sz w:val="24"/>
          <w:szCs w:val="24"/>
          <w:lang w:val="en-ID"/>
        </w:rPr>
        <w:t>mengisi</w:t>
      </w:r>
      <w:proofErr w:type="spellEnd"/>
      <w:r w:rsidRPr="008444BC">
        <w:rPr>
          <w:rFonts w:ascii="Bookman Old Style" w:eastAsia="Bookman Old Style" w:hAnsi="Bookman Old Style" w:cs="Bookman Old Style"/>
          <w:sz w:val="24"/>
          <w:szCs w:val="24"/>
          <w:lang w:val="en-ID"/>
        </w:rPr>
        <w:t xml:space="preserve"> data </w:t>
      </w:r>
      <w:proofErr w:type="spellStart"/>
      <w:r w:rsidRPr="008444BC">
        <w:rPr>
          <w:rFonts w:ascii="Bookman Old Style" w:eastAsia="Bookman Old Style" w:hAnsi="Bookman Old Style" w:cs="Bookman Old Style"/>
          <w:sz w:val="24"/>
          <w:szCs w:val="24"/>
          <w:lang w:val="en-ID"/>
        </w:rPr>
        <w:t>antara</w:t>
      </w:r>
      <w:proofErr w:type="spellEnd"/>
      <w:r w:rsidRPr="008444BC">
        <w:rPr>
          <w:rFonts w:ascii="Bookman Old Style" w:eastAsia="Bookman Old Style" w:hAnsi="Bookman Old Style" w:cs="Bookman Old Style"/>
          <w:sz w:val="24"/>
          <w:szCs w:val="24"/>
          <w:lang w:val="en-ID"/>
        </w:rPr>
        <w:t xml:space="preserve"> lain:</w:t>
      </w:r>
    </w:p>
    <w:p w14:paraId="2BB605C5" w14:textId="3828B927" w:rsidR="00195652" w:rsidRPr="004E5A1F" w:rsidRDefault="00195652" w:rsidP="004E5A1F">
      <w:pPr>
        <w:pStyle w:val="ListParagraph"/>
        <w:numPr>
          <w:ilvl w:val="0"/>
          <w:numId w:val="254"/>
        </w:numPr>
        <w:spacing w:after="0" w:line="360" w:lineRule="auto"/>
        <w:ind w:left="3119" w:hanging="567"/>
        <w:jc w:val="both"/>
        <w:rPr>
          <w:rFonts w:ascii="Bookman Old Style" w:eastAsia="Bookman Old Style" w:hAnsi="Bookman Old Style" w:cs="Bookman Old Style"/>
          <w:sz w:val="24"/>
          <w:szCs w:val="24"/>
          <w:lang w:val="en-ID"/>
        </w:rPr>
      </w:pPr>
      <w:proofErr w:type="spellStart"/>
      <w:r w:rsidRPr="004E5A1F">
        <w:rPr>
          <w:rFonts w:ascii="Bookman Old Style" w:eastAsia="Bookman Old Style" w:hAnsi="Bookman Old Style" w:cs="Bookman Old Style"/>
          <w:sz w:val="24"/>
          <w:szCs w:val="24"/>
          <w:lang w:val="en-ID"/>
        </w:rPr>
        <w:t>n</w:t>
      </w:r>
      <w:r w:rsidR="00606858" w:rsidRPr="004E5A1F">
        <w:rPr>
          <w:rFonts w:ascii="Bookman Old Style" w:eastAsia="Bookman Old Style" w:hAnsi="Bookman Old Style" w:cs="Bookman Old Style"/>
          <w:sz w:val="24"/>
          <w:szCs w:val="24"/>
          <w:lang w:val="en-ID"/>
        </w:rPr>
        <w:t>ama</w:t>
      </w:r>
      <w:proofErr w:type="spellEnd"/>
      <w:r w:rsidR="00606858" w:rsidRPr="004E5A1F">
        <w:rPr>
          <w:rFonts w:ascii="Bookman Old Style" w:eastAsia="Bookman Old Style" w:hAnsi="Bookman Old Style" w:cs="Bookman Old Style"/>
          <w:sz w:val="24"/>
          <w:szCs w:val="24"/>
          <w:lang w:val="en-ID"/>
        </w:rPr>
        <w:t xml:space="preserve"> </w:t>
      </w:r>
      <w:proofErr w:type="spellStart"/>
      <w:r w:rsidR="00606858" w:rsidRPr="004E5A1F">
        <w:rPr>
          <w:rFonts w:ascii="Bookman Old Style" w:eastAsia="Bookman Old Style" w:hAnsi="Bookman Old Style" w:cs="Bookman Old Style"/>
          <w:sz w:val="24"/>
          <w:szCs w:val="24"/>
          <w:lang w:val="en-ID"/>
        </w:rPr>
        <w:t>Pelaku</w:t>
      </w:r>
      <w:proofErr w:type="spellEnd"/>
      <w:r w:rsidR="00606858" w:rsidRPr="004E5A1F">
        <w:rPr>
          <w:rFonts w:ascii="Bookman Old Style" w:eastAsia="Bookman Old Style" w:hAnsi="Bookman Old Style" w:cs="Bookman Old Style"/>
          <w:sz w:val="24"/>
          <w:szCs w:val="24"/>
          <w:lang w:val="en-ID"/>
        </w:rPr>
        <w:t xml:space="preserve"> Usaha;</w:t>
      </w:r>
    </w:p>
    <w:p w14:paraId="07362218" w14:textId="0D956088" w:rsidR="00195652" w:rsidRPr="004E5A1F" w:rsidRDefault="00195652" w:rsidP="004E5A1F">
      <w:pPr>
        <w:pStyle w:val="ListParagraph"/>
        <w:numPr>
          <w:ilvl w:val="0"/>
          <w:numId w:val="254"/>
        </w:numPr>
        <w:spacing w:after="0" w:line="360" w:lineRule="auto"/>
        <w:ind w:left="3119" w:hanging="567"/>
        <w:jc w:val="both"/>
        <w:rPr>
          <w:rFonts w:ascii="Bookman Old Style" w:hAnsi="Bookman Old Style"/>
          <w:sz w:val="24"/>
          <w:szCs w:val="24"/>
          <w:lang w:val="en-ID"/>
        </w:rPr>
      </w:pPr>
      <w:proofErr w:type="spellStart"/>
      <w:r w:rsidRPr="004E5A1F">
        <w:rPr>
          <w:rFonts w:ascii="Bookman Old Style" w:eastAsia="Bookman Old Style" w:hAnsi="Bookman Old Style" w:cs="Bookman Old Style"/>
          <w:sz w:val="24"/>
          <w:szCs w:val="24"/>
          <w:lang w:val="en-ID"/>
        </w:rPr>
        <w:t>l</w:t>
      </w:r>
      <w:r w:rsidR="00606858" w:rsidRPr="004E5A1F">
        <w:rPr>
          <w:rFonts w:ascii="Bookman Old Style" w:eastAsia="Bookman Old Style" w:hAnsi="Bookman Old Style" w:cs="Bookman Old Style"/>
          <w:sz w:val="24"/>
          <w:szCs w:val="24"/>
          <w:lang w:val="en-ID"/>
        </w:rPr>
        <w:t>okasi</w:t>
      </w:r>
      <w:proofErr w:type="spellEnd"/>
      <w:r w:rsidR="00606858" w:rsidRPr="004E5A1F">
        <w:rPr>
          <w:rFonts w:ascii="Bookman Old Style" w:eastAsia="Bookman Old Style" w:hAnsi="Bookman Old Style" w:cs="Bookman Old Style"/>
          <w:sz w:val="24"/>
          <w:szCs w:val="24"/>
          <w:lang w:val="en-ID"/>
        </w:rPr>
        <w:t xml:space="preserve"> </w:t>
      </w:r>
      <w:proofErr w:type="spellStart"/>
      <w:r w:rsidR="00606858" w:rsidRPr="004E5A1F">
        <w:rPr>
          <w:rFonts w:ascii="Bookman Old Style" w:eastAsia="Bookman Old Style" w:hAnsi="Bookman Old Style" w:cs="Bookman Old Style"/>
          <w:sz w:val="24"/>
          <w:szCs w:val="24"/>
          <w:lang w:val="en-ID"/>
        </w:rPr>
        <w:t>proyek</w:t>
      </w:r>
      <w:proofErr w:type="spellEnd"/>
      <w:r w:rsidR="00606858" w:rsidRPr="004E5A1F">
        <w:rPr>
          <w:rFonts w:ascii="Bookman Old Style" w:eastAsia="Bookman Old Style" w:hAnsi="Bookman Old Style" w:cs="Bookman Old Style"/>
          <w:sz w:val="24"/>
          <w:szCs w:val="24"/>
          <w:lang w:val="en-ID"/>
        </w:rPr>
        <w:t>;</w:t>
      </w:r>
    </w:p>
    <w:p w14:paraId="6D3E5DCD" w14:textId="1CC8C4BF" w:rsidR="00195652" w:rsidRPr="004E5A1F" w:rsidRDefault="00195652" w:rsidP="004E5A1F">
      <w:pPr>
        <w:pStyle w:val="ListParagraph"/>
        <w:numPr>
          <w:ilvl w:val="0"/>
          <w:numId w:val="254"/>
        </w:numPr>
        <w:spacing w:after="0" w:line="360" w:lineRule="auto"/>
        <w:ind w:left="3119" w:hanging="567"/>
        <w:jc w:val="both"/>
        <w:rPr>
          <w:rFonts w:ascii="Bookman Old Style" w:hAnsi="Bookman Old Style"/>
          <w:sz w:val="24"/>
          <w:szCs w:val="24"/>
          <w:lang w:val="en-ID"/>
        </w:rPr>
      </w:pPr>
      <w:proofErr w:type="spellStart"/>
      <w:r w:rsidRPr="004E5A1F">
        <w:rPr>
          <w:rFonts w:ascii="Bookman Old Style" w:eastAsia="Bookman Old Style" w:hAnsi="Bookman Old Style" w:cs="Bookman Old Style"/>
          <w:sz w:val="24"/>
          <w:szCs w:val="24"/>
          <w:lang w:val="en-ID"/>
        </w:rPr>
        <w:t>a</w:t>
      </w:r>
      <w:r w:rsidR="00606858" w:rsidRPr="004E5A1F">
        <w:rPr>
          <w:rFonts w:ascii="Bookman Old Style" w:eastAsia="Bookman Old Style" w:hAnsi="Bookman Old Style" w:cs="Bookman Old Style"/>
          <w:sz w:val="24"/>
          <w:szCs w:val="24"/>
          <w:lang w:val="en-ID"/>
        </w:rPr>
        <w:t>lasan</w:t>
      </w:r>
      <w:proofErr w:type="spellEnd"/>
      <w:r w:rsidR="00606858" w:rsidRPr="004E5A1F">
        <w:rPr>
          <w:rFonts w:ascii="Bookman Old Style" w:eastAsia="Bookman Old Style" w:hAnsi="Bookman Old Style" w:cs="Bookman Old Style"/>
          <w:sz w:val="24"/>
          <w:szCs w:val="24"/>
          <w:lang w:val="en-ID"/>
        </w:rPr>
        <w:t xml:space="preserve"> </w:t>
      </w:r>
      <w:proofErr w:type="spellStart"/>
      <w:r w:rsidR="00606858" w:rsidRPr="004E5A1F">
        <w:rPr>
          <w:rFonts w:ascii="Bookman Old Style" w:eastAsia="Bookman Old Style" w:hAnsi="Bookman Old Style" w:cs="Bookman Old Style"/>
          <w:sz w:val="24"/>
          <w:szCs w:val="24"/>
          <w:lang w:val="en-ID"/>
        </w:rPr>
        <w:t>pemberian</w:t>
      </w:r>
      <w:proofErr w:type="spellEnd"/>
      <w:r w:rsidR="00606858" w:rsidRPr="004E5A1F">
        <w:rPr>
          <w:rFonts w:ascii="Bookman Old Style" w:eastAsia="Bookman Old Style" w:hAnsi="Bookman Old Style" w:cs="Bookman Old Style"/>
          <w:sz w:val="24"/>
          <w:szCs w:val="24"/>
          <w:lang w:val="en-ID"/>
        </w:rPr>
        <w:t xml:space="preserve"> </w:t>
      </w:r>
      <w:proofErr w:type="spellStart"/>
      <w:r w:rsidR="00606858" w:rsidRPr="004E5A1F">
        <w:rPr>
          <w:rFonts w:ascii="Bookman Old Style" w:eastAsia="Bookman Old Style" w:hAnsi="Bookman Old Style" w:cs="Bookman Old Style"/>
          <w:sz w:val="24"/>
          <w:szCs w:val="24"/>
          <w:lang w:val="en-ID"/>
        </w:rPr>
        <w:t>Pencabutan</w:t>
      </w:r>
      <w:proofErr w:type="spellEnd"/>
      <w:r w:rsidR="00606858" w:rsidRPr="004E5A1F">
        <w:rPr>
          <w:rFonts w:ascii="Bookman Old Style" w:eastAsia="Bookman Old Style" w:hAnsi="Bookman Old Style" w:cs="Bookman Old Style"/>
          <w:sz w:val="24"/>
          <w:szCs w:val="24"/>
          <w:lang w:val="en-ID"/>
        </w:rPr>
        <w:t xml:space="preserve"> </w:t>
      </w:r>
      <w:proofErr w:type="spellStart"/>
      <w:r w:rsidR="00606858" w:rsidRPr="004E5A1F">
        <w:rPr>
          <w:rFonts w:ascii="Bookman Old Style" w:eastAsia="Bookman Old Style" w:hAnsi="Bookman Old Style" w:cs="Bookman Old Style"/>
          <w:sz w:val="24"/>
          <w:szCs w:val="24"/>
          <w:lang w:val="en-ID"/>
        </w:rPr>
        <w:t>Perizinan</w:t>
      </w:r>
      <w:proofErr w:type="spellEnd"/>
      <w:r w:rsidR="00606858" w:rsidRPr="004E5A1F">
        <w:rPr>
          <w:rFonts w:ascii="Bookman Old Style" w:eastAsia="Bookman Old Style" w:hAnsi="Bookman Old Style" w:cs="Bookman Old Style"/>
          <w:sz w:val="24"/>
          <w:szCs w:val="24"/>
          <w:lang w:val="en-ID"/>
        </w:rPr>
        <w:t xml:space="preserve"> </w:t>
      </w:r>
      <w:proofErr w:type="spellStart"/>
      <w:r w:rsidR="00606858" w:rsidRPr="004E5A1F">
        <w:rPr>
          <w:rFonts w:ascii="Bookman Old Style" w:eastAsia="Bookman Old Style" w:hAnsi="Bookman Old Style" w:cs="Bookman Old Style"/>
          <w:sz w:val="24"/>
          <w:szCs w:val="24"/>
          <w:lang w:val="en-ID"/>
        </w:rPr>
        <w:t>Berusaha</w:t>
      </w:r>
      <w:proofErr w:type="spellEnd"/>
      <w:r w:rsidR="00606858" w:rsidRPr="004E5A1F">
        <w:rPr>
          <w:rFonts w:ascii="Bookman Old Style" w:eastAsia="Bookman Old Style" w:hAnsi="Bookman Old Style" w:cs="Bookman Old Style"/>
          <w:sz w:val="24"/>
          <w:szCs w:val="24"/>
          <w:lang w:val="en-ID"/>
        </w:rPr>
        <w:t>;</w:t>
      </w:r>
    </w:p>
    <w:p w14:paraId="36171542" w14:textId="57E3F675" w:rsidR="00195652" w:rsidRPr="004E5A1F" w:rsidRDefault="00195652" w:rsidP="004E5A1F">
      <w:pPr>
        <w:pStyle w:val="ListParagraph"/>
        <w:numPr>
          <w:ilvl w:val="0"/>
          <w:numId w:val="254"/>
        </w:numPr>
        <w:spacing w:after="0" w:line="360" w:lineRule="auto"/>
        <w:ind w:left="3119" w:hanging="567"/>
        <w:jc w:val="both"/>
        <w:rPr>
          <w:rFonts w:ascii="Bookman Old Style" w:hAnsi="Bookman Old Style"/>
          <w:sz w:val="24"/>
          <w:szCs w:val="24"/>
          <w:lang w:val="en-ID"/>
        </w:rPr>
      </w:pPr>
      <w:r w:rsidRPr="004E5A1F">
        <w:rPr>
          <w:rFonts w:ascii="Bookman Old Style" w:eastAsia="Bookman Old Style" w:hAnsi="Bookman Old Style" w:cs="Bookman Old Style"/>
          <w:sz w:val="24"/>
          <w:szCs w:val="24"/>
          <w:lang w:val="en-ID"/>
        </w:rPr>
        <w:t>d</w:t>
      </w:r>
      <w:r w:rsidR="00606858" w:rsidRPr="004E5A1F">
        <w:rPr>
          <w:rFonts w:ascii="Bookman Old Style" w:eastAsia="Bookman Old Style" w:hAnsi="Bookman Old Style" w:cs="Bookman Old Style"/>
          <w:sz w:val="24"/>
          <w:szCs w:val="24"/>
          <w:lang w:val="en-ID"/>
        </w:rPr>
        <w:t xml:space="preserve">aftar </w:t>
      </w:r>
      <w:proofErr w:type="spellStart"/>
      <w:r w:rsidR="00606858" w:rsidRPr="004E5A1F">
        <w:rPr>
          <w:rFonts w:ascii="Bookman Old Style" w:eastAsia="Bookman Old Style" w:hAnsi="Bookman Old Style" w:cs="Bookman Old Style"/>
          <w:sz w:val="24"/>
          <w:szCs w:val="24"/>
          <w:lang w:val="en-ID"/>
        </w:rPr>
        <w:t>aksi</w:t>
      </w:r>
      <w:proofErr w:type="spellEnd"/>
      <w:r w:rsidR="00606858" w:rsidRPr="004E5A1F">
        <w:rPr>
          <w:rFonts w:ascii="Bookman Old Style" w:eastAsia="Bookman Old Style" w:hAnsi="Bookman Old Style" w:cs="Bookman Old Style"/>
          <w:sz w:val="24"/>
          <w:szCs w:val="24"/>
          <w:lang w:val="en-ID"/>
        </w:rPr>
        <w:t xml:space="preserve"> </w:t>
      </w:r>
      <w:proofErr w:type="spellStart"/>
      <w:r w:rsidR="00606858" w:rsidRPr="004E5A1F">
        <w:rPr>
          <w:rFonts w:ascii="Bookman Old Style" w:eastAsia="Bookman Old Style" w:hAnsi="Bookman Old Style" w:cs="Bookman Old Style"/>
          <w:sz w:val="24"/>
          <w:szCs w:val="24"/>
          <w:lang w:val="en-ID"/>
        </w:rPr>
        <w:t>tindak</w:t>
      </w:r>
      <w:proofErr w:type="spellEnd"/>
      <w:r w:rsidR="00606858" w:rsidRPr="004E5A1F">
        <w:rPr>
          <w:rFonts w:ascii="Bookman Old Style" w:eastAsia="Bookman Old Style" w:hAnsi="Bookman Old Style" w:cs="Bookman Old Style"/>
          <w:sz w:val="24"/>
          <w:szCs w:val="24"/>
          <w:lang w:val="en-ID"/>
        </w:rPr>
        <w:t xml:space="preserve"> </w:t>
      </w:r>
      <w:proofErr w:type="spellStart"/>
      <w:r w:rsidR="00606858" w:rsidRPr="004E5A1F">
        <w:rPr>
          <w:rFonts w:ascii="Bookman Old Style" w:eastAsia="Bookman Old Style" w:hAnsi="Bookman Old Style" w:cs="Bookman Old Style"/>
          <w:sz w:val="24"/>
          <w:szCs w:val="24"/>
          <w:lang w:val="en-ID"/>
        </w:rPr>
        <w:t>lanjut</w:t>
      </w:r>
      <w:proofErr w:type="spellEnd"/>
      <w:r w:rsidR="00606858" w:rsidRPr="004E5A1F">
        <w:rPr>
          <w:rFonts w:ascii="Bookman Old Style" w:eastAsia="Bookman Old Style" w:hAnsi="Bookman Old Style" w:cs="Bookman Old Style"/>
          <w:sz w:val="24"/>
          <w:szCs w:val="24"/>
          <w:lang w:val="en-ID"/>
        </w:rPr>
        <w:t xml:space="preserve"> </w:t>
      </w:r>
      <w:proofErr w:type="spellStart"/>
      <w:r w:rsidR="00606858" w:rsidRPr="004E5A1F">
        <w:rPr>
          <w:rFonts w:ascii="Bookman Old Style" w:eastAsia="Bookman Old Style" w:hAnsi="Bookman Old Style" w:cs="Bookman Old Style"/>
          <w:sz w:val="24"/>
          <w:szCs w:val="24"/>
          <w:lang w:val="en-ID"/>
        </w:rPr>
        <w:t>sebelum</w:t>
      </w:r>
      <w:proofErr w:type="spellEnd"/>
      <w:r w:rsidR="00606858" w:rsidRPr="004E5A1F">
        <w:rPr>
          <w:rFonts w:ascii="Bookman Old Style" w:eastAsia="Bookman Old Style" w:hAnsi="Bookman Old Style" w:cs="Bookman Old Style"/>
          <w:sz w:val="24"/>
          <w:szCs w:val="24"/>
          <w:lang w:val="en-ID"/>
        </w:rPr>
        <w:t xml:space="preserve"> </w:t>
      </w:r>
      <w:proofErr w:type="spellStart"/>
      <w:r w:rsidR="00606858" w:rsidRPr="004E5A1F">
        <w:rPr>
          <w:rFonts w:ascii="Bookman Old Style" w:eastAsia="Bookman Old Style" w:hAnsi="Bookman Old Style" w:cs="Bookman Old Style"/>
          <w:sz w:val="24"/>
          <w:szCs w:val="24"/>
          <w:lang w:val="en-ID"/>
        </w:rPr>
        <w:t>sanksi</w:t>
      </w:r>
      <w:proofErr w:type="spellEnd"/>
      <w:r w:rsidR="00606858" w:rsidRPr="004E5A1F">
        <w:rPr>
          <w:rFonts w:ascii="Bookman Old Style" w:eastAsia="Bookman Old Style" w:hAnsi="Bookman Old Style" w:cs="Bookman Old Style"/>
          <w:sz w:val="24"/>
          <w:szCs w:val="24"/>
          <w:lang w:val="en-ID"/>
        </w:rPr>
        <w:t xml:space="preserve"> </w:t>
      </w:r>
      <w:proofErr w:type="spellStart"/>
      <w:r w:rsidR="00606858" w:rsidRPr="004E5A1F">
        <w:rPr>
          <w:rFonts w:ascii="Bookman Old Style" w:eastAsia="Bookman Old Style" w:hAnsi="Bookman Old Style" w:cs="Bookman Old Style"/>
          <w:sz w:val="24"/>
          <w:szCs w:val="24"/>
          <w:lang w:val="en-ID"/>
        </w:rPr>
        <w:t>diberikan</w:t>
      </w:r>
      <w:proofErr w:type="spellEnd"/>
      <w:r w:rsidR="00606858" w:rsidRPr="004E5A1F">
        <w:rPr>
          <w:rFonts w:ascii="Bookman Old Style" w:eastAsia="Bookman Old Style" w:hAnsi="Bookman Old Style" w:cs="Bookman Old Style"/>
          <w:sz w:val="24"/>
          <w:szCs w:val="24"/>
          <w:lang w:val="en-ID"/>
        </w:rPr>
        <w:t xml:space="preserve"> </w:t>
      </w:r>
      <w:proofErr w:type="spellStart"/>
      <w:r w:rsidR="00606858" w:rsidRPr="004E5A1F">
        <w:rPr>
          <w:rFonts w:ascii="Bookman Old Style" w:eastAsia="Bookman Old Style" w:hAnsi="Bookman Old Style" w:cs="Bookman Old Style"/>
          <w:sz w:val="24"/>
          <w:szCs w:val="24"/>
          <w:lang w:val="en-ID"/>
        </w:rPr>
        <w:t>Pencabutan</w:t>
      </w:r>
      <w:proofErr w:type="spellEnd"/>
      <w:r w:rsidR="00606858" w:rsidRPr="004E5A1F">
        <w:rPr>
          <w:rFonts w:ascii="Bookman Old Style" w:eastAsia="Bookman Old Style" w:hAnsi="Bookman Old Style" w:cs="Bookman Old Style"/>
          <w:sz w:val="24"/>
          <w:szCs w:val="24"/>
          <w:lang w:val="en-ID"/>
        </w:rPr>
        <w:t>; dan</w:t>
      </w:r>
    </w:p>
    <w:p w14:paraId="63D971A9" w14:textId="557B3E3F" w:rsidR="00606858" w:rsidRPr="004E5A1F" w:rsidRDefault="00195652" w:rsidP="004E5A1F">
      <w:pPr>
        <w:pStyle w:val="ListParagraph"/>
        <w:numPr>
          <w:ilvl w:val="0"/>
          <w:numId w:val="254"/>
        </w:numPr>
        <w:spacing w:after="0" w:line="360" w:lineRule="auto"/>
        <w:ind w:left="3119" w:hanging="567"/>
        <w:contextualSpacing w:val="0"/>
        <w:jc w:val="both"/>
        <w:rPr>
          <w:rFonts w:ascii="Bookman Old Style" w:eastAsia="Bookman Old Style" w:hAnsi="Bookman Old Style" w:cs="Bookman Old Style"/>
          <w:sz w:val="24"/>
          <w:szCs w:val="24"/>
          <w:lang w:val="en-ID"/>
        </w:rPr>
      </w:pPr>
      <w:proofErr w:type="spellStart"/>
      <w:r w:rsidRPr="008444BC">
        <w:rPr>
          <w:rFonts w:ascii="Bookman Old Style" w:eastAsia="Bookman Old Style" w:hAnsi="Bookman Old Style" w:cs="Bookman Old Style"/>
          <w:sz w:val="24"/>
          <w:szCs w:val="24"/>
          <w:lang w:val="en-ID"/>
        </w:rPr>
        <w:t>d</w:t>
      </w:r>
      <w:r w:rsidR="00606858" w:rsidRPr="004E5A1F">
        <w:rPr>
          <w:rFonts w:ascii="Bookman Old Style" w:eastAsia="Bookman Old Style" w:hAnsi="Bookman Old Style" w:cs="Bookman Old Style"/>
          <w:sz w:val="24"/>
          <w:szCs w:val="24"/>
          <w:lang w:val="en-ID"/>
        </w:rPr>
        <w:t>okumen</w:t>
      </w:r>
      <w:proofErr w:type="spellEnd"/>
      <w:r w:rsidR="00606858" w:rsidRPr="004E5A1F">
        <w:rPr>
          <w:rFonts w:ascii="Bookman Old Style" w:eastAsia="Bookman Old Style" w:hAnsi="Bookman Old Style" w:cs="Bookman Old Style"/>
          <w:sz w:val="24"/>
          <w:szCs w:val="24"/>
          <w:lang w:val="en-ID"/>
        </w:rPr>
        <w:t xml:space="preserve"> </w:t>
      </w:r>
      <w:proofErr w:type="spellStart"/>
      <w:r w:rsidR="00606858" w:rsidRPr="004E5A1F">
        <w:rPr>
          <w:rFonts w:ascii="Bookman Old Style" w:eastAsia="Bookman Old Style" w:hAnsi="Bookman Old Style" w:cs="Bookman Old Style"/>
          <w:sz w:val="24"/>
          <w:szCs w:val="24"/>
          <w:lang w:val="en-ID"/>
        </w:rPr>
        <w:t>pendukung</w:t>
      </w:r>
      <w:proofErr w:type="spellEnd"/>
      <w:r w:rsidR="00606858" w:rsidRPr="004E5A1F">
        <w:rPr>
          <w:rFonts w:ascii="Bookman Old Style" w:eastAsia="Bookman Old Style" w:hAnsi="Bookman Old Style" w:cs="Bookman Old Style"/>
          <w:sz w:val="24"/>
          <w:szCs w:val="24"/>
          <w:lang w:val="en-ID"/>
        </w:rPr>
        <w:t xml:space="preserve"> yang </w:t>
      </w:r>
      <w:proofErr w:type="spellStart"/>
      <w:r w:rsidR="00606858" w:rsidRPr="004E5A1F">
        <w:rPr>
          <w:rFonts w:ascii="Bookman Old Style" w:eastAsia="Bookman Old Style" w:hAnsi="Bookman Old Style" w:cs="Bookman Old Style"/>
          <w:sz w:val="24"/>
          <w:szCs w:val="24"/>
          <w:lang w:val="en-ID"/>
        </w:rPr>
        <w:t>diunggah</w:t>
      </w:r>
      <w:proofErr w:type="spellEnd"/>
      <w:r w:rsidR="00606858" w:rsidRPr="004E5A1F">
        <w:rPr>
          <w:rFonts w:ascii="Bookman Old Style" w:eastAsia="Bookman Old Style" w:hAnsi="Bookman Old Style" w:cs="Bookman Old Style"/>
          <w:sz w:val="24"/>
          <w:szCs w:val="24"/>
          <w:lang w:val="en-ID"/>
        </w:rPr>
        <w:t xml:space="preserve"> </w:t>
      </w:r>
      <w:proofErr w:type="spellStart"/>
      <w:r w:rsidR="00606858" w:rsidRPr="004E5A1F">
        <w:rPr>
          <w:rFonts w:ascii="Bookman Old Style" w:eastAsia="Bookman Old Style" w:hAnsi="Bookman Old Style" w:cs="Bookman Old Style"/>
          <w:sz w:val="24"/>
          <w:szCs w:val="24"/>
          <w:lang w:val="en-ID"/>
        </w:rPr>
        <w:t>ke</w:t>
      </w:r>
      <w:proofErr w:type="spellEnd"/>
      <w:r w:rsidR="00606858" w:rsidRPr="004E5A1F">
        <w:rPr>
          <w:rFonts w:ascii="Bookman Old Style" w:eastAsia="Bookman Old Style" w:hAnsi="Bookman Old Style" w:cs="Bookman Old Style"/>
          <w:sz w:val="24"/>
          <w:szCs w:val="24"/>
          <w:lang w:val="en-ID"/>
        </w:rPr>
        <w:t xml:space="preserve"> </w:t>
      </w:r>
      <w:proofErr w:type="spellStart"/>
      <w:r w:rsidRPr="008444BC">
        <w:rPr>
          <w:rFonts w:ascii="Bookman Old Style" w:eastAsia="Bookman Old Style" w:hAnsi="Bookman Old Style" w:cs="Bookman Old Style"/>
          <w:sz w:val="24"/>
          <w:szCs w:val="24"/>
          <w:lang w:val="en-ID"/>
        </w:rPr>
        <w:t>S</w:t>
      </w:r>
      <w:r w:rsidR="00606858" w:rsidRPr="004E5A1F">
        <w:rPr>
          <w:rFonts w:ascii="Bookman Old Style" w:eastAsia="Bookman Old Style" w:hAnsi="Bookman Old Style" w:cs="Bookman Old Style"/>
          <w:sz w:val="24"/>
          <w:szCs w:val="24"/>
          <w:lang w:val="en-ID"/>
        </w:rPr>
        <w:t>istem</w:t>
      </w:r>
      <w:proofErr w:type="spellEnd"/>
      <w:r w:rsidR="00606858" w:rsidRPr="004E5A1F">
        <w:rPr>
          <w:rFonts w:ascii="Bookman Old Style" w:eastAsia="Bookman Old Style" w:hAnsi="Bookman Old Style" w:cs="Bookman Old Style"/>
          <w:sz w:val="24"/>
          <w:szCs w:val="24"/>
          <w:lang w:val="en-ID"/>
        </w:rPr>
        <w:t xml:space="preserve"> OSS.</w:t>
      </w:r>
    </w:p>
    <w:p w14:paraId="27EA54E9" w14:textId="77777777" w:rsidR="00606858" w:rsidRPr="004E5A1F" w:rsidRDefault="00606858" w:rsidP="004E5A1F">
      <w:pPr>
        <w:numPr>
          <w:ilvl w:val="0"/>
          <w:numId w:val="174"/>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Atas usulan sebagaimana dimaksud pada ayat (2), </w:t>
      </w:r>
      <w:r w:rsidRPr="004E5A1F">
        <w:rPr>
          <w:rFonts w:ascii="Bookman Old Style" w:eastAsia="Bookman Old Style" w:hAnsi="Bookman Old Style" w:cs="Bookman Old Style"/>
          <w:sz w:val="24"/>
          <w:szCs w:val="24"/>
        </w:rPr>
        <w:t>Lembaga OSS</w:t>
      </w:r>
      <w:r w:rsidRPr="008444BC">
        <w:rPr>
          <w:rFonts w:ascii="Bookman Old Style" w:eastAsia="Bookman Old Style" w:hAnsi="Bookman Old Style" w:cs="Bookman Old Style"/>
          <w:sz w:val="24"/>
          <w:szCs w:val="24"/>
        </w:rPr>
        <w:t>, DPMPTSP provinsi, DPMPTSP kabupaten/kota, administrator KEK, atau badan pengusahaan KPBPB</w:t>
      </w:r>
      <w:r w:rsidRPr="008444BC" w:rsidDel="00BB5B0A">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rPr>
        <w:t>sesuai kewenangannya melakukan pemeriksaan kelengkapan dokumen pendukung</w:t>
      </w:r>
      <w:r w:rsidRPr="004E5A1F">
        <w:rPr>
          <w:rFonts w:ascii="Bookman Old Style" w:eastAsia="Bookman Old Style" w:hAnsi="Bookman Old Style" w:cs="Bookman Old Style"/>
          <w:sz w:val="24"/>
          <w:szCs w:val="24"/>
        </w:rPr>
        <w:t xml:space="preserve"> paling lama 5 (lima) Hari sejak permohonan diajukan. </w:t>
      </w:r>
    </w:p>
    <w:p w14:paraId="309D079E" w14:textId="756FA8FF" w:rsidR="006B0D28" w:rsidRPr="004E5A1F" w:rsidRDefault="00606858" w:rsidP="004E5A1F">
      <w:pPr>
        <w:numPr>
          <w:ilvl w:val="0"/>
          <w:numId w:val="174"/>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Dalam hal pemeriksaan dokumen sebagaimana dimaksud pada ayat (3), </w:t>
      </w:r>
      <w:r w:rsidRPr="004E5A1F">
        <w:rPr>
          <w:rFonts w:ascii="Bookman Old Style" w:eastAsia="Bookman Old Style" w:hAnsi="Bookman Old Style" w:cs="Bookman Old Style"/>
          <w:sz w:val="24"/>
          <w:szCs w:val="24"/>
        </w:rPr>
        <w:t xml:space="preserve">Lembaga OSS, DPMPTSP provinsi, DPMPTSP kabupaten/kota, administrator </w:t>
      </w:r>
      <w:r w:rsidRPr="004E5A1F">
        <w:rPr>
          <w:rFonts w:ascii="Bookman Old Style" w:eastAsia="Bookman Old Style" w:hAnsi="Bookman Old Style" w:cs="Bookman Old Style"/>
          <w:sz w:val="24"/>
          <w:szCs w:val="24"/>
        </w:rPr>
        <w:lastRenderedPageBreak/>
        <w:t>KEK, atau badan</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pengusahaan</w:t>
      </w:r>
      <w:proofErr w:type="spellEnd"/>
      <w:r w:rsidRPr="008444BC">
        <w:rPr>
          <w:rFonts w:ascii="Bookman Old Style" w:eastAsia="Bookman Old Style" w:hAnsi="Bookman Old Style" w:cs="Bookman Old Style"/>
          <w:sz w:val="24"/>
          <w:szCs w:val="24"/>
          <w:lang w:val="en-US"/>
        </w:rPr>
        <w:t xml:space="preserve"> KPBPB </w:t>
      </w:r>
      <w:proofErr w:type="spellStart"/>
      <w:r w:rsidRPr="008444BC">
        <w:rPr>
          <w:rFonts w:ascii="Bookman Old Style" w:eastAsia="Bookman Old Style" w:hAnsi="Bookman Old Style" w:cs="Bookman Old Style"/>
          <w:sz w:val="24"/>
          <w:szCs w:val="24"/>
          <w:lang w:val="en-US"/>
        </w:rPr>
        <w:t>sesuai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kewenangannya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melalui</w:t>
      </w:r>
      <w:proofErr w:type="spellEnd"/>
      <w:r w:rsidRPr="008444BC">
        <w:rPr>
          <w:rFonts w:ascii="Bookman Old Style" w:eastAsia="Bookman Old Style" w:hAnsi="Bookman Old Style" w:cs="Bookman Old Style"/>
          <w:sz w:val="24"/>
          <w:szCs w:val="24"/>
          <w:lang w:val="en-US"/>
        </w:rPr>
        <w:t xml:space="preserve"> </w:t>
      </w:r>
      <w:proofErr w:type="spellStart"/>
      <w:r w:rsidR="009808AB"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lang w:val="en-US"/>
        </w:rPr>
        <w:t>istem</w:t>
      </w:r>
      <w:proofErr w:type="spellEnd"/>
      <w:r w:rsidRPr="008444BC">
        <w:rPr>
          <w:rFonts w:ascii="Bookman Old Style" w:eastAsia="Bookman Old Style" w:hAnsi="Bookman Old Style" w:cs="Bookman Old Style"/>
          <w:sz w:val="24"/>
          <w:szCs w:val="24"/>
          <w:lang w:val="en-US"/>
        </w:rPr>
        <w:t xml:space="preserve"> OSS</w:t>
      </w:r>
      <w:r w:rsidRPr="008444BC">
        <w:rPr>
          <w:rFonts w:ascii="Bookman Old Style" w:eastAsia="Bookman Old Style" w:hAnsi="Bookman Old Style" w:cs="Bookman Old Style"/>
          <w:sz w:val="24"/>
          <w:szCs w:val="24"/>
        </w:rPr>
        <w:t xml:space="preserve">: </w:t>
      </w:r>
    </w:p>
    <w:p w14:paraId="1269D310" w14:textId="77777777" w:rsidR="00606858" w:rsidRPr="004E5A1F" w:rsidRDefault="00606858" w:rsidP="004E5A1F">
      <w:pPr>
        <w:spacing w:after="0" w:line="360" w:lineRule="auto"/>
        <w:ind w:left="3119" w:hanging="567"/>
        <w:jc w:val="both"/>
        <w:rPr>
          <w:rFonts w:ascii="Bookman Old Style" w:hAnsi="Bookman Old Style" w:cs="Times New Roman"/>
          <w:color w:val="000000" w:themeColor="text1"/>
          <w:sz w:val="24"/>
          <w:szCs w:val="24"/>
        </w:rPr>
      </w:pPr>
      <w:r w:rsidRPr="004E5A1F">
        <w:rPr>
          <w:rFonts w:ascii="Bookman Old Style" w:hAnsi="Bookman Old Style" w:cstheme="minorHAnsi"/>
          <w:color w:val="000000" w:themeColor="text1"/>
          <w:sz w:val="24"/>
          <w:szCs w:val="24"/>
        </w:rPr>
        <w:t xml:space="preserve">a. </w:t>
      </w:r>
      <w:r w:rsidRPr="004E5A1F">
        <w:rPr>
          <w:rFonts w:ascii="Bookman Old Style" w:hAnsi="Bookman Old Style" w:cstheme="minorHAnsi"/>
          <w:color w:val="000000" w:themeColor="text1"/>
          <w:sz w:val="24"/>
          <w:szCs w:val="24"/>
        </w:rPr>
        <w:tab/>
      </w:r>
      <w:r w:rsidRPr="008444BC">
        <w:rPr>
          <w:rFonts w:ascii="Bookman Old Style" w:eastAsia="Times New Roman" w:hAnsi="Bookman Old Style" w:cs="Times New Roman"/>
          <w:color w:val="000000" w:themeColor="text1"/>
          <w:sz w:val="24"/>
          <w:szCs w:val="24"/>
        </w:rPr>
        <w:t>menerbitkan Pencabutan Perizinan Berusaha sebagaimana dimaksud pada ayat (1) apabila dokumen telah lengkap dan benar; atau</w:t>
      </w:r>
    </w:p>
    <w:p w14:paraId="00D2C6F6" w14:textId="03D52719" w:rsidR="00606858" w:rsidRPr="008444BC" w:rsidRDefault="00606858" w:rsidP="004E5A1F">
      <w:pPr>
        <w:pStyle w:val="Style"/>
        <w:spacing w:after="0" w:line="360" w:lineRule="auto"/>
        <w:ind w:left="3119" w:right="23" w:hanging="567"/>
        <w:contextualSpacing/>
        <w:jc w:val="both"/>
        <w:rPr>
          <w:rFonts w:ascii="Bookman Old Style" w:eastAsia="Bookman Old Style" w:hAnsi="Bookman Old Style" w:cs="Bookman Old Style"/>
          <w:lang w:val="id-ID"/>
        </w:rPr>
      </w:pPr>
      <w:r w:rsidRPr="008444BC">
        <w:rPr>
          <w:rFonts w:ascii="Bookman Old Style" w:hAnsi="Bookman Old Style"/>
          <w:color w:val="000000" w:themeColor="text1"/>
          <w:lang w:val="id-ID"/>
        </w:rPr>
        <w:t>b.</w:t>
      </w:r>
      <w:r w:rsidRPr="008444BC">
        <w:rPr>
          <w:rFonts w:ascii="Bookman Old Style" w:hAnsi="Bookman Old Style"/>
          <w:color w:val="000000" w:themeColor="text1"/>
          <w:lang w:val="id-ID"/>
        </w:rPr>
        <w:tab/>
        <w:t xml:space="preserve">mengirimkan notifikasi dan penjelasan kepada </w:t>
      </w:r>
      <w:r w:rsidR="00766516" w:rsidRPr="008444BC">
        <w:rPr>
          <w:rFonts w:ascii="Bookman Old Style" w:hAnsi="Bookman Old Style"/>
          <w:color w:val="000000" w:themeColor="text1"/>
          <w:lang w:val="id-ID"/>
        </w:rPr>
        <w:t>kementerian/lembaga</w:t>
      </w:r>
      <w:r w:rsidRPr="008444BC">
        <w:rPr>
          <w:rFonts w:ascii="Bookman Old Style" w:hAnsi="Bookman Old Style"/>
          <w:color w:val="000000" w:themeColor="text1"/>
          <w:lang w:val="id-ID"/>
        </w:rPr>
        <w:t xml:space="preserve">, </w:t>
      </w:r>
      <w:r w:rsidR="00FF0752" w:rsidRPr="008444BC">
        <w:rPr>
          <w:rFonts w:ascii="Bookman Old Style" w:hAnsi="Bookman Old Style"/>
          <w:color w:val="000000" w:themeColor="text1"/>
        </w:rPr>
        <w:t>P</w:t>
      </w:r>
      <w:r w:rsidRPr="008444BC">
        <w:rPr>
          <w:rFonts w:ascii="Bookman Old Style" w:hAnsi="Bookman Old Style"/>
          <w:color w:val="000000" w:themeColor="text1"/>
          <w:lang w:val="id-ID"/>
        </w:rPr>
        <w:t xml:space="preserve">emerintah </w:t>
      </w:r>
      <w:r w:rsidR="00FF0752" w:rsidRPr="008444BC">
        <w:rPr>
          <w:rFonts w:ascii="Bookman Old Style" w:hAnsi="Bookman Old Style"/>
          <w:color w:val="000000" w:themeColor="text1"/>
        </w:rPr>
        <w:t>D</w:t>
      </w:r>
      <w:r w:rsidRPr="008444BC">
        <w:rPr>
          <w:rFonts w:ascii="Bookman Old Style" w:hAnsi="Bookman Old Style"/>
          <w:color w:val="000000" w:themeColor="text1"/>
          <w:lang w:val="id-ID"/>
        </w:rPr>
        <w:t xml:space="preserve">aerah provinsi, </w:t>
      </w:r>
      <w:r w:rsidR="00FF0752" w:rsidRPr="008444BC">
        <w:rPr>
          <w:rFonts w:ascii="Bookman Old Style" w:hAnsi="Bookman Old Style"/>
          <w:color w:val="000000" w:themeColor="text1"/>
        </w:rPr>
        <w:t>P</w:t>
      </w:r>
      <w:r w:rsidR="00FF0752" w:rsidRPr="008444BC">
        <w:rPr>
          <w:rFonts w:ascii="Bookman Old Style" w:hAnsi="Bookman Old Style"/>
          <w:color w:val="000000" w:themeColor="text1"/>
          <w:lang w:val="id-ID"/>
        </w:rPr>
        <w:t xml:space="preserve">emerintah </w:t>
      </w:r>
      <w:r w:rsidR="00FF0752" w:rsidRPr="008444BC">
        <w:rPr>
          <w:rFonts w:ascii="Bookman Old Style" w:hAnsi="Bookman Old Style"/>
          <w:color w:val="000000" w:themeColor="text1"/>
        </w:rPr>
        <w:t>D</w:t>
      </w:r>
      <w:r w:rsidR="00FF0752" w:rsidRPr="008444BC">
        <w:rPr>
          <w:rFonts w:ascii="Bookman Old Style" w:hAnsi="Bookman Old Style"/>
          <w:color w:val="000000" w:themeColor="text1"/>
          <w:lang w:val="id-ID"/>
        </w:rPr>
        <w:t xml:space="preserve">aerah </w:t>
      </w:r>
      <w:r w:rsidRPr="008444BC">
        <w:rPr>
          <w:rFonts w:ascii="Bookman Old Style" w:hAnsi="Bookman Old Style"/>
          <w:color w:val="000000" w:themeColor="text1"/>
          <w:lang w:val="id-ID"/>
        </w:rPr>
        <w:t>kabupaten/kota pengusul untuk melengkapi dan/atau memperbaiki dokumen apabila dokumen tidak lengkap dan/atau tidak benar.</w:t>
      </w:r>
    </w:p>
    <w:p w14:paraId="31277D0C" w14:textId="77777777" w:rsidR="00606858" w:rsidRPr="00FB122D" w:rsidRDefault="00606858" w:rsidP="004E5A1F">
      <w:pPr>
        <w:numPr>
          <w:ilvl w:val="0"/>
          <w:numId w:val="174"/>
        </w:numPr>
        <w:spacing w:after="0" w:line="360" w:lineRule="auto"/>
        <w:ind w:left="2552" w:hanging="567"/>
        <w:jc w:val="both"/>
        <w:rPr>
          <w:rFonts w:ascii="Bookman Old Style" w:eastAsia="Bookman Old Style" w:hAnsi="Bookman Old Style" w:cs="Bookman Old Style"/>
        </w:rPr>
      </w:pPr>
      <w:r w:rsidRPr="004E5A1F">
        <w:rPr>
          <w:rFonts w:ascii="Bookman Old Style" w:eastAsia="Bookman Old Style" w:hAnsi="Bookman Old Style" w:cs="Bookman Old Style"/>
          <w:sz w:val="24"/>
          <w:szCs w:val="24"/>
        </w:rPr>
        <w:t xml:space="preserve">Dalam hal Lembaga OSS, DPMPTSP provinsi, DPMPTSP kabupaten/kota, administrator KEK, atau badan pengusahaan KPBPB sesuai kewenangannya tidak memberikan persetujuan/penolakan permohonan Pencabutan ke Sistem OSS atas pemeriksaan sebagaimana dimaksud pada ayat (3), Sistem OSS menerbitkan Pencabutan. </w:t>
      </w:r>
    </w:p>
    <w:p w14:paraId="52F4F93F" w14:textId="6E74D7A8" w:rsidR="00606858" w:rsidRPr="004E5A1F" w:rsidRDefault="00606858" w:rsidP="004E5A1F">
      <w:pPr>
        <w:numPr>
          <w:ilvl w:val="0"/>
          <w:numId w:val="174"/>
        </w:numPr>
        <w:spacing w:after="0" w:line="360" w:lineRule="auto"/>
        <w:ind w:left="2552" w:hanging="567"/>
        <w:jc w:val="both"/>
        <w:rPr>
          <w:rFonts w:ascii="Bookman Old Style" w:hAnsi="Bookman Old Style"/>
          <w:color w:val="000000"/>
          <w:sz w:val="24"/>
          <w:szCs w:val="24"/>
        </w:rPr>
      </w:pPr>
      <w:r w:rsidRPr="004E5A1F">
        <w:rPr>
          <w:rFonts w:ascii="Bookman Old Style" w:eastAsia="Bookman Old Style" w:hAnsi="Bookman Old Style" w:cs="Bookman Old Style"/>
          <w:sz w:val="24"/>
          <w:szCs w:val="24"/>
        </w:rPr>
        <w:t>Pencabutan sebagaimana dimaksud pada ayat (</w:t>
      </w:r>
      <w:r w:rsidR="00760D9B" w:rsidRPr="008444BC">
        <w:rPr>
          <w:rFonts w:ascii="Bookman Old Style" w:eastAsia="Bookman Old Style" w:hAnsi="Bookman Old Style" w:cs="Bookman Old Style"/>
          <w:sz w:val="24"/>
          <w:szCs w:val="24"/>
          <w:lang w:val="en-US"/>
        </w:rPr>
        <w:t>5</w:t>
      </w:r>
      <w:r w:rsidRPr="004E5A1F">
        <w:rPr>
          <w:rFonts w:ascii="Bookman Old Style" w:eastAsia="Bookman Old Style" w:hAnsi="Bookman Old Style" w:cs="Bookman Old Style"/>
          <w:sz w:val="24"/>
          <w:szCs w:val="24"/>
        </w:rPr>
        <w:t>) dinotifikasi</w:t>
      </w:r>
      <w:r w:rsidRPr="008444BC">
        <w:rPr>
          <w:rFonts w:ascii="Bookman Old Style" w:eastAsia="Bookman Old Style" w:hAnsi="Bookman Old Style" w:cs="Bookman Old Style"/>
          <w:sz w:val="24"/>
          <w:szCs w:val="24"/>
        </w:rPr>
        <w:t xml:space="preserve"> </w:t>
      </w:r>
      <w:r w:rsidRPr="004E5A1F">
        <w:rPr>
          <w:rFonts w:ascii="Bookman Old Style" w:eastAsia="Bookman Old Style" w:hAnsi="Bookman Old Style" w:cs="Bookman Old Style"/>
          <w:sz w:val="24"/>
          <w:szCs w:val="24"/>
        </w:rPr>
        <w:t xml:space="preserve">oleh </w:t>
      </w:r>
      <w:r w:rsidR="00F008A4" w:rsidRPr="004E5A1F">
        <w:rPr>
          <w:rFonts w:ascii="Bookman Old Style" w:eastAsia="Bookman Old Style" w:hAnsi="Bookman Old Style" w:cs="Bookman Old Style"/>
          <w:sz w:val="24"/>
          <w:szCs w:val="24"/>
        </w:rPr>
        <w:t>S</w:t>
      </w:r>
      <w:r w:rsidRPr="004E5A1F">
        <w:rPr>
          <w:rFonts w:ascii="Bookman Old Style" w:eastAsia="Bookman Old Style" w:hAnsi="Bookman Old Style" w:cs="Bookman Old Style"/>
          <w:sz w:val="24"/>
          <w:szCs w:val="24"/>
        </w:rPr>
        <w:t xml:space="preserve">istem OSS </w:t>
      </w:r>
      <w:r w:rsidRPr="008444BC">
        <w:rPr>
          <w:rFonts w:ascii="Bookman Old Style" w:eastAsia="Bookman Old Style" w:hAnsi="Bookman Old Style" w:cs="Bookman Old Style"/>
          <w:sz w:val="24"/>
          <w:szCs w:val="24"/>
        </w:rPr>
        <w:t xml:space="preserve">kepada </w:t>
      </w:r>
      <w:r w:rsidR="007211B5" w:rsidRPr="008444BC">
        <w:rPr>
          <w:rFonts w:ascii="Bookman Old Style" w:eastAsia="Bookman Old Style" w:hAnsi="Bookman Old Style" w:cs="Bookman Old Style"/>
          <w:sz w:val="24"/>
          <w:szCs w:val="24"/>
        </w:rPr>
        <w:t>kementerian/lembaga</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Pemerintah</w:t>
      </w:r>
      <w:proofErr w:type="spellEnd"/>
      <w:r w:rsidRPr="008444BC">
        <w:rPr>
          <w:rFonts w:ascii="Bookman Old Style" w:eastAsia="Bookman Old Style" w:hAnsi="Bookman Old Style" w:cs="Bookman Old Style"/>
          <w:sz w:val="24"/>
          <w:szCs w:val="24"/>
          <w:lang w:val="en-US"/>
        </w:rPr>
        <w:t xml:space="preserve"> Daerah </w:t>
      </w:r>
      <w:proofErr w:type="spellStart"/>
      <w:r w:rsidRPr="008444BC">
        <w:rPr>
          <w:rFonts w:ascii="Bookman Old Style" w:eastAsia="Bookman Old Style" w:hAnsi="Bookman Old Style" w:cs="Bookman Old Style"/>
          <w:sz w:val="24"/>
          <w:szCs w:val="24"/>
          <w:lang w:val="en-US"/>
        </w:rPr>
        <w:t>terkait</w:t>
      </w:r>
      <w:proofErr w:type="spellEnd"/>
      <w:r w:rsidRPr="008444BC">
        <w:rPr>
          <w:rFonts w:ascii="Bookman Old Style" w:eastAsia="Bookman Old Style" w:hAnsi="Bookman Old Style" w:cs="Bookman Old Style"/>
          <w:sz w:val="24"/>
          <w:szCs w:val="24"/>
          <w:lang w:val="en-US"/>
        </w:rPr>
        <w:t xml:space="preserve">, dan </w:t>
      </w: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w:t>
      </w:r>
    </w:p>
    <w:p w14:paraId="5A93FB7F" w14:textId="77777777" w:rsidR="004C4669" w:rsidRPr="008444BC" w:rsidRDefault="004C4669">
      <w:pPr>
        <w:spacing w:after="0" w:line="360" w:lineRule="auto"/>
        <w:jc w:val="both"/>
        <w:rPr>
          <w:rFonts w:ascii="Bookman Old Style" w:hAnsi="Bookman Old Style"/>
          <w:color w:val="000000"/>
          <w:sz w:val="24"/>
          <w:szCs w:val="24"/>
          <w:lang w:val="en-US"/>
        </w:rPr>
      </w:pPr>
    </w:p>
    <w:p w14:paraId="7A24164B" w14:textId="0E62250F" w:rsidR="004C4669" w:rsidRPr="00FB122D" w:rsidRDefault="004C4669">
      <w:pPr>
        <w:pStyle w:val="Heading8"/>
        <w:spacing w:before="0" w:after="0" w:line="360" w:lineRule="auto"/>
        <w:ind w:left="1985"/>
        <w:rPr>
          <w:szCs w:val="24"/>
          <w:lang w:val="en-US"/>
        </w:rPr>
      </w:pPr>
      <w:proofErr w:type="spellStart"/>
      <w:r w:rsidRPr="004E5A1F">
        <w:rPr>
          <w:szCs w:val="24"/>
          <w:lang w:val="en-US"/>
        </w:rPr>
        <w:t>Paragraf</w:t>
      </w:r>
      <w:proofErr w:type="spellEnd"/>
      <w:r w:rsidRPr="004E5A1F">
        <w:rPr>
          <w:szCs w:val="24"/>
          <w:lang w:val="en-US"/>
        </w:rPr>
        <w:t xml:space="preserve"> 1</w:t>
      </w:r>
    </w:p>
    <w:p w14:paraId="3A8A08E7" w14:textId="77777777" w:rsidR="004C4669" w:rsidRPr="008444BC" w:rsidRDefault="004C4669">
      <w:pPr>
        <w:pStyle w:val="Heading8"/>
        <w:spacing w:before="0" w:after="0" w:line="360" w:lineRule="auto"/>
        <w:ind w:left="1985"/>
        <w:rPr>
          <w:color w:val="000000"/>
          <w:szCs w:val="24"/>
          <w:lang w:val="en-US"/>
        </w:rPr>
      </w:pPr>
      <w:proofErr w:type="spellStart"/>
      <w:r w:rsidRPr="008444BC">
        <w:rPr>
          <w:color w:val="000000"/>
          <w:szCs w:val="24"/>
          <w:lang w:val="en-US"/>
        </w:rPr>
        <w:t>Sanksi</w:t>
      </w:r>
      <w:proofErr w:type="spellEnd"/>
      <w:r w:rsidRPr="008444BC">
        <w:rPr>
          <w:color w:val="000000"/>
          <w:szCs w:val="24"/>
          <w:lang w:val="en-US"/>
        </w:rPr>
        <w:t xml:space="preserve"> </w:t>
      </w:r>
      <w:proofErr w:type="spellStart"/>
      <w:r w:rsidRPr="008444BC">
        <w:rPr>
          <w:color w:val="000000"/>
          <w:szCs w:val="24"/>
          <w:lang w:val="en-US"/>
        </w:rPr>
        <w:t>Administratif</w:t>
      </w:r>
      <w:proofErr w:type="spellEnd"/>
      <w:r w:rsidRPr="008444BC">
        <w:rPr>
          <w:color w:val="000000"/>
          <w:szCs w:val="24"/>
          <w:lang w:val="en-US"/>
        </w:rPr>
        <w:t xml:space="preserve"> </w:t>
      </w:r>
      <w:proofErr w:type="spellStart"/>
      <w:r w:rsidRPr="008444BC">
        <w:rPr>
          <w:color w:val="000000"/>
          <w:szCs w:val="24"/>
          <w:lang w:val="en-US"/>
        </w:rPr>
        <w:t>berdasarkan</w:t>
      </w:r>
      <w:proofErr w:type="spellEnd"/>
    </w:p>
    <w:p w14:paraId="7EBBD179" w14:textId="74068E32" w:rsidR="004C4669" w:rsidRPr="004E5A1F" w:rsidRDefault="004C4669">
      <w:pPr>
        <w:pStyle w:val="Heading8"/>
        <w:spacing w:before="0" w:after="0" w:line="360" w:lineRule="auto"/>
        <w:ind w:left="1985"/>
        <w:rPr>
          <w:color w:val="000000"/>
          <w:szCs w:val="24"/>
          <w:lang w:val="en-US"/>
        </w:rPr>
      </w:pPr>
      <w:proofErr w:type="spellStart"/>
      <w:r w:rsidRPr="008444BC">
        <w:rPr>
          <w:color w:val="000000"/>
          <w:szCs w:val="24"/>
          <w:lang w:val="en-US"/>
        </w:rPr>
        <w:t>Penyampaian</w:t>
      </w:r>
      <w:proofErr w:type="spellEnd"/>
      <w:r w:rsidRPr="008444BC">
        <w:rPr>
          <w:color w:val="000000"/>
          <w:szCs w:val="24"/>
          <w:lang w:val="en-US"/>
        </w:rPr>
        <w:t xml:space="preserve"> </w:t>
      </w:r>
      <w:proofErr w:type="spellStart"/>
      <w:r w:rsidRPr="008444BC">
        <w:rPr>
          <w:color w:val="000000"/>
          <w:szCs w:val="24"/>
          <w:lang w:val="en-US"/>
        </w:rPr>
        <w:t>Pemenuhan</w:t>
      </w:r>
      <w:proofErr w:type="spellEnd"/>
      <w:r w:rsidRPr="008444BC">
        <w:rPr>
          <w:color w:val="000000"/>
          <w:szCs w:val="24"/>
          <w:lang w:val="en-US"/>
        </w:rPr>
        <w:t xml:space="preserve"> </w:t>
      </w:r>
      <w:proofErr w:type="spellStart"/>
      <w:r w:rsidRPr="008444BC">
        <w:rPr>
          <w:color w:val="000000"/>
          <w:szCs w:val="24"/>
          <w:lang w:val="en-US"/>
        </w:rPr>
        <w:t>Standar</w:t>
      </w:r>
      <w:proofErr w:type="spellEnd"/>
    </w:p>
    <w:p w14:paraId="065FFEC1" w14:textId="77777777" w:rsidR="004C4669" w:rsidRPr="008444BC" w:rsidRDefault="004C4669">
      <w:pPr>
        <w:spacing w:after="0" w:line="360" w:lineRule="auto"/>
        <w:jc w:val="both"/>
        <w:rPr>
          <w:rFonts w:ascii="Bookman Old Style" w:hAnsi="Bookman Old Style"/>
          <w:color w:val="000000"/>
          <w:sz w:val="24"/>
          <w:szCs w:val="24"/>
          <w:lang w:val="en-US"/>
        </w:rPr>
      </w:pPr>
    </w:p>
    <w:p w14:paraId="2BBCE5E4" w14:textId="1478AA64" w:rsidR="004C4669" w:rsidRPr="004E5A1F" w:rsidRDefault="004C4669">
      <w:pPr>
        <w:pStyle w:val="Heading8"/>
        <w:spacing w:before="0" w:after="0" w:line="360" w:lineRule="auto"/>
        <w:ind w:left="1985"/>
        <w:rPr>
          <w:color w:val="000000"/>
          <w:szCs w:val="24"/>
          <w:lang w:val="en-US"/>
        </w:rPr>
      </w:pPr>
      <w:r w:rsidRPr="004E5A1F">
        <w:rPr>
          <w:szCs w:val="24"/>
        </w:rPr>
        <w:t xml:space="preserve">Pasal </w:t>
      </w:r>
      <w:r w:rsidRPr="008444BC">
        <w:rPr>
          <w:szCs w:val="24"/>
          <w:lang w:val="en-US"/>
        </w:rPr>
        <w:t>49</w:t>
      </w:r>
    </w:p>
    <w:p w14:paraId="49E6ABC7" w14:textId="18BAC35B" w:rsidR="004923FB" w:rsidRPr="004E5A1F" w:rsidRDefault="004923FB" w:rsidP="004E5A1F">
      <w:pPr>
        <w:numPr>
          <w:ilvl w:val="0"/>
          <w:numId w:val="172"/>
        </w:numPr>
        <w:spacing w:after="0" w:line="360" w:lineRule="auto"/>
        <w:ind w:left="2552" w:hanging="567"/>
        <w:jc w:val="both"/>
        <w:rPr>
          <w:rFonts w:ascii="Bookman Old Style" w:hAnsi="Bookman Old Style"/>
          <w:color w:val="000000"/>
          <w:sz w:val="24"/>
          <w:szCs w:val="24"/>
          <w:lang w:val="en-US"/>
        </w:rPr>
      </w:pPr>
      <w:r w:rsidRPr="008444BC">
        <w:rPr>
          <w:rFonts w:ascii="Bookman Old Style" w:hAnsi="Bookman Old Style" w:cs="Helvetica"/>
          <w:color w:val="000000"/>
          <w:sz w:val="24"/>
          <w:szCs w:val="24"/>
        </w:rPr>
        <w:t xml:space="preserve">Dalam hal </w:t>
      </w:r>
      <w:proofErr w:type="spellStart"/>
      <w:r w:rsidRPr="008444BC">
        <w:rPr>
          <w:rFonts w:ascii="Bookman Old Style" w:hAnsi="Bookman Old Style" w:cs="Helvetica"/>
          <w:color w:val="000000"/>
          <w:sz w:val="24"/>
          <w:szCs w:val="24"/>
          <w:lang w:val="en-US"/>
        </w:rPr>
        <w:t>Pelaku</w:t>
      </w:r>
      <w:proofErr w:type="spellEnd"/>
      <w:r w:rsidRPr="008444BC">
        <w:rPr>
          <w:rFonts w:ascii="Bookman Old Style" w:hAnsi="Bookman Old Style" w:cs="Helvetica"/>
          <w:color w:val="000000"/>
          <w:sz w:val="24"/>
          <w:szCs w:val="24"/>
          <w:lang w:val="en-US"/>
        </w:rPr>
        <w:t xml:space="preserve"> Usaha </w:t>
      </w:r>
      <w:proofErr w:type="spellStart"/>
      <w:r w:rsidRPr="008444BC">
        <w:rPr>
          <w:rFonts w:ascii="Bookman Old Style" w:hAnsi="Bookman Old Style"/>
          <w:color w:val="000000"/>
          <w:sz w:val="24"/>
          <w:szCs w:val="24"/>
          <w:lang w:val="en-US"/>
        </w:rPr>
        <w:t>dengan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kegiatan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usaha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tingkat</w:t>
      </w:r>
      <w:proofErr w:type="spellEnd"/>
      <w:r w:rsidRPr="008444BC">
        <w:rPr>
          <w:rFonts w:ascii="Bookman Old Style" w:hAnsi="Bookman Old Style"/>
          <w:color w:val="000000"/>
          <w:sz w:val="24"/>
          <w:szCs w:val="24"/>
          <w:lang w:val="en-US"/>
        </w:rPr>
        <w:t xml:space="preserve"> </w:t>
      </w:r>
      <w:proofErr w:type="spellStart"/>
      <w:r w:rsidR="009808AB" w:rsidRPr="008444BC">
        <w:rPr>
          <w:rFonts w:ascii="Bookman Old Style" w:hAnsi="Bookman Old Style"/>
          <w:color w:val="000000"/>
          <w:sz w:val="24"/>
          <w:szCs w:val="24"/>
          <w:lang w:val="en-US"/>
        </w:rPr>
        <w:t>R</w:t>
      </w:r>
      <w:r w:rsidRPr="008444BC">
        <w:rPr>
          <w:rFonts w:ascii="Bookman Old Style" w:hAnsi="Bookman Old Style"/>
          <w:color w:val="000000"/>
          <w:sz w:val="24"/>
          <w:szCs w:val="24"/>
          <w:lang w:val="en-US"/>
        </w:rPr>
        <w:t>isiko</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menengah</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tinggi</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memiliki</w:t>
      </w:r>
      <w:proofErr w:type="spellEnd"/>
      <w:r w:rsidRPr="008444BC">
        <w:rPr>
          <w:rFonts w:ascii="Bookman Old Style" w:hAnsi="Bookman Old Style" w:cs="Helvetica"/>
          <w:color w:val="000000"/>
          <w:sz w:val="24"/>
          <w:szCs w:val="24"/>
          <w:lang w:val="en-US"/>
        </w:rPr>
        <w:t xml:space="preserve"> </w:t>
      </w:r>
      <w:r w:rsidRPr="008444BC">
        <w:rPr>
          <w:rFonts w:ascii="Bookman Old Style" w:hAnsi="Bookman Old Style" w:cs="Helvetica"/>
          <w:color w:val="000000"/>
          <w:sz w:val="24"/>
          <w:szCs w:val="24"/>
        </w:rPr>
        <w:t>Sertifikat Standar</w:t>
      </w:r>
      <w:r w:rsidRPr="008444BC">
        <w:rPr>
          <w:rFonts w:ascii="Bookman Old Style" w:hAnsi="Bookman Old Style" w:cs="Helvetica"/>
          <w:color w:val="000000"/>
          <w:sz w:val="24"/>
          <w:szCs w:val="24"/>
          <w:lang w:val="en-US"/>
        </w:rPr>
        <w:t xml:space="preserve"> yang </w:t>
      </w:r>
      <w:proofErr w:type="spellStart"/>
      <w:r w:rsidRPr="008444BC">
        <w:rPr>
          <w:rFonts w:ascii="Bookman Old Style" w:hAnsi="Bookman Old Style" w:cs="Helvetica"/>
          <w:color w:val="000000"/>
          <w:sz w:val="24"/>
          <w:szCs w:val="24"/>
          <w:lang w:val="en-US"/>
        </w:rPr>
        <w:t>belum</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terverifikasi</w:t>
      </w:r>
      <w:proofErr w:type="spellEnd"/>
      <w:r w:rsidRPr="008444BC">
        <w:rPr>
          <w:rFonts w:ascii="Bookman Old Style" w:hAnsi="Bookman Old Style" w:cs="Helvetica"/>
          <w:color w:val="000000"/>
          <w:sz w:val="24"/>
          <w:szCs w:val="24"/>
          <w:lang w:val="en-US"/>
        </w:rPr>
        <w:t xml:space="preserve"> dan </w:t>
      </w:r>
      <w:proofErr w:type="spellStart"/>
      <w:r w:rsidRPr="008444BC">
        <w:rPr>
          <w:rFonts w:ascii="Bookman Old Style" w:hAnsi="Bookman Old Style" w:cs="Helvetica"/>
          <w:color w:val="000000"/>
          <w:sz w:val="24"/>
          <w:szCs w:val="24"/>
          <w:lang w:val="en-US"/>
        </w:rPr>
        <w:t>atas</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pemenuhan</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standar</w:t>
      </w:r>
      <w:proofErr w:type="spellEnd"/>
      <w:r w:rsidRPr="008444BC">
        <w:rPr>
          <w:rFonts w:ascii="Bookman Old Style" w:hAnsi="Bookman Old Style" w:cs="Helvetica"/>
          <w:color w:val="000000"/>
          <w:sz w:val="24"/>
          <w:szCs w:val="24"/>
          <w:lang w:val="en-US"/>
        </w:rPr>
        <w:t xml:space="preserve"> </w:t>
      </w:r>
      <w:r w:rsidRPr="008444BC">
        <w:rPr>
          <w:rFonts w:ascii="Bookman Old Style" w:hAnsi="Bookman Old Style"/>
          <w:color w:val="000000"/>
          <w:sz w:val="24"/>
          <w:szCs w:val="24"/>
        </w:rPr>
        <w:t xml:space="preserve">kegiatan usaha </w:t>
      </w:r>
      <w:proofErr w:type="spellStart"/>
      <w:r w:rsidRPr="008444BC">
        <w:rPr>
          <w:rFonts w:ascii="Bookman Old Style" w:hAnsi="Bookman Old Style" w:cs="Helvetica"/>
          <w:color w:val="000000"/>
          <w:sz w:val="24"/>
          <w:szCs w:val="24"/>
          <w:lang w:val="en-US"/>
        </w:rPr>
        <w:t>sebagaimana</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dimaksud</w:t>
      </w:r>
      <w:proofErr w:type="spellEnd"/>
      <w:r w:rsidRPr="008444BC">
        <w:rPr>
          <w:rFonts w:ascii="Bookman Old Style" w:hAnsi="Bookman Old Style" w:cs="Helvetica"/>
          <w:color w:val="000000"/>
          <w:sz w:val="24"/>
          <w:szCs w:val="24"/>
          <w:lang w:val="en-US"/>
        </w:rPr>
        <w:t xml:space="preserve"> pada </w:t>
      </w:r>
      <w:proofErr w:type="spellStart"/>
      <w:r w:rsidRPr="008444BC">
        <w:rPr>
          <w:rFonts w:ascii="Bookman Old Style" w:hAnsi="Bookman Old Style" w:cs="Helvetica"/>
          <w:color w:val="000000"/>
          <w:sz w:val="24"/>
          <w:szCs w:val="24"/>
          <w:lang w:val="en-US"/>
        </w:rPr>
        <w:t>Peraturan</w:t>
      </w:r>
      <w:proofErr w:type="spellEnd"/>
      <w:r w:rsidRPr="008444BC">
        <w:rPr>
          <w:rFonts w:ascii="Bookman Old Style" w:hAnsi="Bookman Old Style" w:cs="Helvetica"/>
          <w:color w:val="000000"/>
          <w:sz w:val="24"/>
          <w:szCs w:val="24"/>
          <w:lang w:val="en-US"/>
        </w:rPr>
        <w:t xml:space="preserve"> BKPM </w:t>
      </w:r>
      <w:proofErr w:type="spellStart"/>
      <w:r w:rsidRPr="008444BC">
        <w:rPr>
          <w:rFonts w:ascii="Bookman Old Style" w:hAnsi="Bookman Old Style" w:cs="Helvetica"/>
          <w:color w:val="000000"/>
          <w:sz w:val="24"/>
          <w:szCs w:val="24"/>
          <w:lang w:val="en-US"/>
        </w:rPr>
        <w:t>tentang</w:t>
      </w:r>
      <w:proofErr w:type="spellEnd"/>
      <w:r w:rsidRPr="008444BC">
        <w:rPr>
          <w:rFonts w:ascii="Bookman Old Style" w:hAnsi="Bookman Old Style" w:cs="Helvetica"/>
          <w:color w:val="000000"/>
          <w:sz w:val="24"/>
          <w:szCs w:val="24"/>
          <w:lang w:val="en-US"/>
        </w:rPr>
        <w:t xml:space="preserve"> </w:t>
      </w:r>
      <w:proofErr w:type="spellStart"/>
      <w:r w:rsidR="00203962" w:rsidRPr="008444BC">
        <w:rPr>
          <w:rFonts w:ascii="Bookman Old Style" w:hAnsi="Bookman Old Style" w:cs="Helvetica"/>
          <w:color w:val="000000"/>
          <w:sz w:val="24"/>
          <w:szCs w:val="24"/>
          <w:lang w:val="en-US"/>
        </w:rPr>
        <w:t>pedoman</w:t>
      </w:r>
      <w:proofErr w:type="spellEnd"/>
      <w:r w:rsidR="00203962" w:rsidRPr="008444BC">
        <w:rPr>
          <w:rFonts w:ascii="Bookman Old Style" w:hAnsi="Bookman Old Style" w:cs="Helvetica"/>
          <w:color w:val="000000"/>
          <w:sz w:val="24"/>
          <w:szCs w:val="24"/>
          <w:lang w:val="en-US"/>
        </w:rPr>
        <w:t xml:space="preserve"> dan tata </w:t>
      </w:r>
      <w:proofErr w:type="spellStart"/>
      <w:r w:rsidR="00203962" w:rsidRPr="008444BC">
        <w:rPr>
          <w:rFonts w:ascii="Bookman Old Style" w:hAnsi="Bookman Old Style" w:cs="Helvetica"/>
          <w:color w:val="000000"/>
          <w:sz w:val="24"/>
          <w:szCs w:val="24"/>
          <w:lang w:val="en-US"/>
        </w:rPr>
        <w:t>cara</w:t>
      </w:r>
      <w:proofErr w:type="spellEnd"/>
      <w:r w:rsidR="00203962" w:rsidRPr="008444BC">
        <w:rPr>
          <w:rFonts w:ascii="Bookman Old Style" w:hAnsi="Bookman Old Style" w:cs="Helvetica"/>
          <w:color w:val="000000"/>
          <w:sz w:val="24"/>
          <w:szCs w:val="24"/>
          <w:lang w:val="en-US"/>
        </w:rPr>
        <w:t xml:space="preserve"> </w:t>
      </w:r>
      <w:proofErr w:type="spellStart"/>
      <w:r w:rsidR="00203962" w:rsidRPr="008444BC">
        <w:rPr>
          <w:rFonts w:ascii="Bookman Old Style" w:hAnsi="Bookman Old Style" w:cs="Helvetica"/>
          <w:color w:val="000000"/>
          <w:sz w:val="24"/>
          <w:szCs w:val="24"/>
          <w:lang w:val="en-US"/>
        </w:rPr>
        <w:t>pelayanan</w:t>
      </w:r>
      <w:proofErr w:type="spellEnd"/>
      <w:r w:rsidR="00203962" w:rsidRPr="008444BC">
        <w:rPr>
          <w:rFonts w:ascii="Bookman Old Style" w:hAnsi="Bookman Old Style" w:cs="Helvetica"/>
          <w:color w:val="000000"/>
          <w:sz w:val="24"/>
          <w:szCs w:val="24"/>
          <w:lang w:val="en-US"/>
        </w:rPr>
        <w:t xml:space="preserve"> </w:t>
      </w:r>
      <w:proofErr w:type="spellStart"/>
      <w:r w:rsidR="00203962" w:rsidRPr="008444BC">
        <w:rPr>
          <w:rFonts w:ascii="Bookman Old Style" w:hAnsi="Bookman Old Style" w:cs="Helvetica"/>
          <w:color w:val="000000"/>
          <w:sz w:val="24"/>
          <w:szCs w:val="24"/>
          <w:lang w:val="en-US"/>
        </w:rPr>
        <w:t>perizinan</w:t>
      </w:r>
      <w:proofErr w:type="spellEnd"/>
      <w:r w:rsidR="00203962" w:rsidRPr="008444BC">
        <w:rPr>
          <w:rFonts w:ascii="Bookman Old Style" w:hAnsi="Bookman Old Style" w:cs="Helvetica"/>
          <w:color w:val="000000"/>
          <w:sz w:val="24"/>
          <w:szCs w:val="24"/>
          <w:lang w:val="en-US"/>
        </w:rPr>
        <w:t xml:space="preserve"> </w:t>
      </w:r>
      <w:proofErr w:type="spellStart"/>
      <w:r w:rsidR="00203962" w:rsidRPr="008444BC">
        <w:rPr>
          <w:rFonts w:ascii="Bookman Old Style" w:hAnsi="Bookman Old Style" w:cs="Helvetica"/>
          <w:color w:val="000000"/>
          <w:sz w:val="24"/>
          <w:szCs w:val="24"/>
          <w:lang w:val="en-US"/>
        </w:rPr>
        <w:t>berusaha</w:t>
      </w:r>
      <w:proofErr w:type="spellEnd"/>
      <w:r w:rsidR="00203962" w:rsidRPr="008444BC">
        <w:rPr>
          <w:rFonts w:ascii="Bookman Old Style" w:hAnsi="Bookman Old Style" w:cs="Helvetica"/>
          <w:color w:val="000000"/>
          <w:sz w:val="24"/>
          <w:szCs w:val="24"/>
          <w:lang w:val="en-US"/>
        </w:rPr>
        <w:t xml:space="preserve"> </w:t>
      </w:r>
      <w:proofErr w:type="spellStart"/>
      <w:r w:rsidR="00203962" w:rsidRPr="008444BC">
        <w:rPr>
          <w:rFonts w:ascii="Bookman Old Style" w:hAnsi="Bookman Old Style" w:cs="Helvetica"/>
          <w:color w:val="000000"/>
          <w:sz w:val="24"/>
          <w:szCs w:val="24"/>
          <w:lang w:val="en-US"/>
        </w:rPr>
        <w:t>berbasis</w:t>
      </w:r>
      <w:proofErr w:type="spellEnd"/>
      <w:r w:rsidR="00203962" w:rsidRPr="008444BC">
        <w:rPr>
          <w:rFonts w:ascii="Bookman Old Style" w:hAnsi="Bookman Old Style" w:cs="Helvetica"/>
          <w:color w:val="000000"/>
          <w:sz w:val="24"/>
          <w:szCs w:val="24"/>
          <w:lang w:val="en-US"/>
        </w:rPr>
        <w:t xml:space="preserve"> </w:t>
      </w:r>
      <w:proofErr w:type="spellStart"/>
      <w:r w:rsidR="00203962" w:rsidRPr="008444BC">
        <w:rPr>
          <w:rFonts w:ascii="Bookman Old Style" w:hAnsi="Bookman Old Style" w:cs="Helvetica"/>
          <w:color w:val="000000"/>
          <w:sz w:val="24"/>
          <w:szCs w:val="24"/>
          <w:lang w:val="en-US"/>
        </w:rPr>
        <w:t>risiko</w:t>
      </w:r>
      <w:proofErr w:type="spellEnd"/>
      <w:r w:rsidR="00203962" w:rsidRPr="008444BC">
        <w:rPr>
          <w:rFonts w:ascii="Bookman Old Style" w:hAnsi="Bookman Old Style" w:cs="Helvetica"/>
          <w:color w:val="000000"/>
          <w:sz w:val="24"/>
          <w:szCs w:val="24"/>
          <w:lang w:val="en-US"/>
        </w:rPr>
        <w:t xml:space="preserve"> dan </w:t>
      </w:r>
      <w:proofErr w:type="spellStart"/>
      <w:r w:rsidR="00141330" w:rsidRPr="004E5A1F">
        <w:rPr>
          <w:rFonts w:ascii="Bookman Old Style" w:hAnsi="Bookman Old Style" w:cs="Helvetica"/>
          <w:color w:val="000000"/>
          <w:sz w:val="24"/>
          <w:szCs w:val="24"/>
          <w:lang w:val="en-US"/>
        </w:rPr>
        <w:t>F</w:t>
      </w:r>
      <w:r w:rsidR="00203962" w:rsidRPr="008444BC">
        <w:rPr>
          <w:rFonts w:ascii="Bookman Old Style" w:hAnsi="Bookman Old Style" w:cs="Helvetica"/>
          <w:color w:val="000000"/>
          <w:sz w:val="24"/>
          <w:szCs w:val="24"/>
          <w:lang w:val="en-US"/>
        </w:rPr>
        <w:t>asilitas</w:t>
      </w:r>
      <w:proofErr w:type="spellEnd"/>
      <w:r w:rsidR="00203962" w:rsidRPr="008444BC">
        <w:rPr>
          <w:rFonts w:ascii="Bookman Old Style" w:hAnsi="Bookman Old Style" w:cs="Helvetica"/>
          <w:color w:val="000000"/>
          <w:sz w:val="24"/>
          <w:szCs w:val="24"/>
          <w:lang w:val="en-US"/>
        </w:rPr>
        <w:t xml:space="preserve"> </w:t>
      </w:r>
      <w:proofErr w:type="spellStart"/>
      <w:r w:rsidR="00141330" w:rsidRPr="008444BC">
        <w:rPr>
          <w:rFonts w:ascii="Bookman Old Style" w:hAnsi="Bookman Old Style" w:cs="Helvetica"/>
          <w:color w:val="000000"/>
          <w:sz w:val="24"/>
          <w:szCs w:val="24"/>
          <w:lang w:val="en-US"/>
        </w:rPr>
        <w:t>P</w:t>
      </w:r>
      <w:r w:rsidR="00203962" w:rsidRPr="008444BC">
        <w:rPr>
          <w:rFonts w:ascii="Bookman Old Style" w:hAnsi="Bookman Old Style" w:cs="Helvetica"/>
          <w:color w:val="000000"/>
          <w:sz w:val="24"/>
          <w:szCs w:val="24"/>
          <w:lang w:val="en-US"/>
        </w:rPr>
        <w:t>enanaman</w:t>
      </w:r>
      <w:proofErr w:type="spellEnd"/>
      <w:r w:rsidR="00203962" w:rsidRPr="008444BC">
        <w:rPr>
          <w:rFonts w:ascii="Bookman Old Style" w:hAnsi="Bookman Old Style" w:cs="Helvetica"/>
          <w:color w:val="000000"/>
          <w:sz w:val="24"/>
          <w:szCs w:val="24"/>
          <w:lang w:val="en-US"/>
        </w:rPr>
        <w:t xml:space="preserve"> </w:t>
      </w:r>
      <w:r w:rsidR="00141330" w:rsidRPr="008444BC">
        <w:rPr>
          <w:rFonts w:ascii="Bookman Old Style" w:hAnsi="Bookman Old Style" w:cs="Helvetica"/>
          <w:color w:val="000000"/>
          <w:sz w:val="24"/>
          <w:szCs w:val="24"/>
          <w:lang w:val="en-US"/>
        </w:rPr>
        <w:t>M</w:t>
      </w:r>
      <w:r w:rsidR="00203962" w:rsidRPr="008444BC">
        <w:rPr>
          <w:rFonts w:ascii="Bookman Old Style" w:hAnsi="Bookman Old Style" w:cs="Helvetica"/>
          <w:color w:val="000000"/>
          <w:sz w:val="24"/>
          <w:szCs w:val="24"/>
          <w:lang w:val="en-US"/>
        </w:rPr>
        <w:t xml:space="preserve">odal </w:t>
      </w:r>
      <w:proofErr w:type="spellStart"/>
      <w:r w:rsidR="00976CD2" w:rsidRPr="004E5A1F">
        <w:rPr>
          <w:rFonts w:ascii="Bookman Old Style" w:hAnsi="Bookman Old Style" w:cs="Helvetica"/>
          <w:color w:val="000000"/>
          <w:sz w:val="24"/>
          <w:szCs w:val="24"/>
          <w:lang w:val="en-US"/>
        </w:rPr>
        <w:t>sudah</w:t>
      </w:r>
      <w:proofErr w:type="spellEnd"/>
      <w:r w:rsidR="00976CD2" w:rsidRPr="004E5A1F">
        <w:rPr>
          <w:rFonts w:ascii="Bookman Old Style" w:hAnsi="Bookman Old Style" w:cs="Helvetica"/>
          <w:color w:val="000000"/>
          <w:sz w:val="24"/>
          <w:szCs w:val="24"/>
          <w:lang w:val="en-US"/>
        </w:rPr>
        <w:t xml:space="preserve"> </w:t>
      </w:r>
      <w:proofErr w:type="spellStart"/>
      <w:r w:rsidR="00976CD2" w:rsidRPr="004E5A1F">
        <w:rPr>
          <w:rFonts w:ascii="Bookman Old Style" w:hAnsi="Bookman Old Style" w:cs="Helvetica"/>
          <w:color w:val="000000"/>
          <w:sz w:val="24"/>
          <w:szCs w:val="24"/>
          <w:lang w:val="en-US"/>
        </w:rPr>
        <w:t>menyampaikan</w:t>
      </w:r>
      <w:proofErr w:type="spellEnd"/>
      <w:r w:rsidR="00976CD2" w:rsidRPr="004E5A1F">
        <w:rPr>
          <w:rFonts w:ascii="Bookman Old Style" w:hAnsi="Bookman Old Style" w:cs="Helvetica"/>
          <w:color w:val="000000"/>
          <w:sz w:val="24"/>
          <w:szCs w:val="24"/>
          <w:lang w:val="en-US"/>
        </w:rPr>
        <w:t xml:space="preserve"> </w:t>
      </w:r>
      <w:proofErr w:type="spellStart"/>
      <w:r w:rsidR="00976CD2" w:rsidRPr="004E5A1F">
        <w:rPr>
          <w:rFonts w:ascii="Bookman Old Style" w:hAnsi="Bookman Old Style" w:cs="Helvetica"/>
          <w:color w:val="000000"/>
          <w:sz w:val="24"/>
          <w:szCs w:val="24"/>
          <w:lang w:val="en-US"/>
        </w:rPr>
        <w:t>namun</w:t>
      </w:r>
      <w:proofErr w:type="spellEnd"/>
      <w:r w:rsidR="00976CD2" w:rsidRPr="004E5A1F">
        <w:rPr>
          <w:rFonts w:ascii="Bookman Old Style" w:hAnsi="Bookman Old Style" w:cs="Helvetica"/>
          <w:color w:val="000000"/>
          <w:sz w:val="24"/>
          <w:szCs w:val="24"/>
          <w:lang w:val="en-US"/>
        </w:rPr>
        <w:t xml:space="preserve"> </w:t>
      </w:r>
      <w:proofErr w:type="spellStart"/>
      <w:r w:rsidR="00976CD2" w:rsidRPr="004E5A1F">
        <w:rPr>
          <w:rFonts w:ascii="Bookman Old Style" w:hAnsi="Bookman Old Style" w:cs="Helvetica"/>
          <w:color w:val="000000"/>
          <w:sz w:val="24"/>
          <w:szCs w:val="24"/>
          <w:lang w:val="en-US"/>
        </w:rPr>
        <w:t>belum</w:t>
      </w:r>
      <w:proofErr w:type="spellEnd"/>
      <w:r w:rsidR="00976CD2" w:rsidRPr="004E5A1F">
        <w:rPr>
          <w:rFonts w:ascii="Bookman Old Style" w:hAnsi="Bookman Old Style" w:cs="Helvetica"/>
          <w:color w:val="000000"/>
          <w:sz w:val="24"/>
          <w:szCs w:val="24"/>
          <w:lang w:val="en-US"/>
        </w:rPr>
        <w:t xml:space="preserve"> </w:t>
      </w:r>
      <w:proofErr w:type="spellStart"/>
      <w:r w:rsidR="00976CD2" w:rsidRPr="004E5A1F">
        <w:rPr>
          <w:rFonts w:ascii="Bookman Old Style" w:hAnsi="Bookman Old Style" w:cs="Helvetica"/>
          <w:color w:val="000000"/>
          <w:sz w:val="24"/>
          <w:szCs w:val="24"/>
          <w:lang w:val="en-US"/>
        </w:rPr>
        <w:t>memenuhi</w:t>
      </w:r>
      <w:proofErr w:type="spellEnd"/>
      <w:r w:rsidR="00976CD2" w:rsidRPr="004E5A1F" w:rsidDel="00976CD2">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standar</w:t>
      </w:r>
      <w:proofErr w:type="spellEnd"/>
      <w:r w:rsidRPr="008444BC">
        <w:rPr>
          <w:rFonts w:ascii="Bookman Old Style" w:hAnsi="Bookman Old Style" w:cs="Helvetica"/>
          <w:color w:val="000000"/>
          <w:sz w:val="24"/>
          <w:szCs w:val="24"/>
          <w:lang w:val="en-US"/>
        </w:rPr>
        <w:t xml:space="preserve"> </w:t>
      </w:r>
      <w:r w:rsidRPr="008444BC">
        <w:rPr>
          <w:rFonts w:ascii="Bookman Old Style" w:hAnsi="Bookman Old Style"/>
          <w:color w:val="000000"/>
          <w:sz w:val="24"/>
          <w:szCs w:val="24"/>
        </w:rPr>
        <w:t>kegiatan usaha</w:t>
      </w:r>
      <w:r w:rsidR="00976CD2" w:rsidRPr="004E5A1F">
        <w:rPr>
          <w:rFonts w:ascii="Bookman Old Style" w:hAnsi="Bookman Old Style"/>
          <w:color w:val="000000"/>
          <w:sz w:val="24"/>
          <w:szCs w:val="24"/>
          <w:lang w:val="en-US"/>
        </w:rPr>
        <w:t>,</w:t>
      </w:r>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berdasarkan</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notifikasi</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dari</w:t>
      </w:r>
      <w:proofErr w:type="spellEnd"/>
      <w:r w:rsidRPr="008444BC">
        <w:rPr>
          <w:rFonts w:ascii="Bookman Old Style" w:hAnsi="Bookman Old Style" w:cs="Helvetica"/>
          <w:color w:val="000000"/>
          <w:sz w:val="24"/>
          <w:szCs w:val="24"/>
        </w:rPr>
        <w:t xml:space="preserve"> </w:t>
      </w:r>
      <w:r w:rsidR="00766516" w:rsidRPr="008444BC">
        <w:rPr>
          <w:rFonts w:ascii="Bookman Old Style" w:hAnsi="Bookman Old Style" w:cs="Helvetica"/>
          <w:color w:val="000000"/>
          <w:sz w:val="24"/>
          <w:szCs w:val="24"/>
        </w:rPr>
        <w:t>kementerian/lembaga</w:t>
      </w:r>
      <w:r w:rsidRPr="008444BC">
        <w:rPr>
          <w:rFonts w:ascii="Bookman Old Style" w:hAnsi="Bookman Old Style" w:cs="Helvetica"/>
          <w:color w:val="000000"/>
          <w:sz w:val="24"/>
          <w:szCs w:val="24"/>
        </w:rPr>
        <w:t>,</w:t>
      </w:r>
      <w:r w:rsidRPr="008444BC">
        <w:rPr>
          <w:rFonts w:ascii="Bookman Old Style" w:hAnsi="Bookman Old Style" w:cs="Helvetica"/>
          <w:color w:val="000000"/>
          <w:sz w:val="24"/>
          <w:szCs w:val="24"/>
          <w:lang w:val="en-US"/>
        </w:rPr>
        <w:t xml:space="preserve"> </w:t>
      </w:r>
      <w:r w:rsidRPr="008444BC">
        <w:rPr>
          <w:rFonts w:ascii="Bookman Old Style" w:hAnsi="Bookman Old Style" w:cs="Helvetica"/>
          <w:color w:val="000000"/>
          <w:sz w:val="24"/>
          <w:szCs w:val="24"/>
        </w:rPr>
        <w:t xml:space="preserve">perangkat daerah </w:t>
      </w:r>
      <w:r w:rsidRPr="008444BC">
        <w:rPr>
          <w:rFonts w:ascii="Bookman Old Style" w:hAnsi="Bookman Old Style" w:cs="Helvetica"/>
          <w:color w:val="000000"/>
          <w:sz w:val="24"/>
          <w:szCs w:val="24"/>
        </w:rPr>
        <w:lastRenderedPageBreak/>
        <w:t>provinsi, perangkat daerah</w:t>
      </w:r>
      <w:r w:rsidRPr="008444BC">
        <w:rPr>
          <w:rFonts w:ascii="Bookman Old Style" w:hAnsi="Bookman Old Style" w:cs="Helvetica"/>
          <w:color w:val="000000"/>
          <w:sz w:val="24"/>
          <w:szCs w:val="24"/>
          <w:lang w:val="en-US"/>
        </w:rPr>
        <w:t xml:space="preserve"> </w:t>
      </w:r>
      <w:r w:rsidRPr="008444BC">
        <w:rPr>
          <w:rFonts w:ascii="Bookman Old Style" w:hAnsi="Bookman Old Style" w:cs="Helvetica"/>
          <w:color w:val="000000"/>
          <w:sz w:val="24"/>
          <w:szCs w:val="24"/>
        </w:rPr>
        <w:t>kabupaten/kota,</w:t>
      </w:r>
      <w:r w:rsidRPr="008444BC">
        <w:rPr>
          <w:rFonts w:ascii="Bookman Old Style" w:hAnsi="Bookman Old Style" w:cs="Helvetica"/>
          <w:color w:val="000000"/>
          <w:sz w:val="24"/>
          <w:szCs w:val="24"/>
          <w:lang w:val="en-US"/>
        </w:rPr>
        <w:t xml:space="preserve"> </w:t>
      </w:r>
      <w:r w:rsidR="007A45E3" w:rsidRPr="008444BC">
        <w:rPr>
          <w:rFonts w:ascii="Bookman Old Style" w:hAnsi="Bookman Old Style" w:cs="Helvetica"/>
          <w:color w:val="000000"/>
          <w:sz w:val="24"/>
          <w:szCs w:val="24"/>
          <w:lang w:val="en-US"/>
        </w:rPr>
        <w:t>a</w:t>
      </w:r>
      <w:r w:rsidRPr="008444BC">
        <w:rPr>
          <w:rFonts w:ascii="Bookman Old Style" w:hAnsi="Bookman Old Style" w:cs="Helvetica"/>
          <w:color w:val="000000"/>
          <w:sz w:val="24"/>
          <w:szCs w:val="24"/>
        </w:rPr>
        <w:t xml:space="preserve">dministrator KEK, atau </w:t>
      </w:r>
      <w:r w:rsidR="007A45E3" w:rsidRPr="008444BC">
        <w:rPr>
          <w:rFonts w:ascii="Bookman Old Style" w:hAnsi="Bookman Old Style" w:cs="Helvetica"/>
          <w:color w:val="000000"/>
          <w:sz w:val="24"/>
          <w:szCs w:val="24"/>
          <w:lang w:val="en-US"/>
        </w:rPr>
        <w:t>b</w:t>
      </w:r>
      <w:r w:rsidRPr="008444BC">
        <w:rPr>
          <w:rFonts w:ascii="Bookman Old Style" w:hAnsi="Bookman Old Style" w:cs="Helvetica"/>
          <w:color w:val="000000"/>
          <w:sz w:val="24"/>
          <w:szCs w:val="24"/>
        </w:rPr>
        <w:t>adan</w:t>
      </w:r>
      <w:r w:rsidRPr="008444BC">
        <w:rPr>
          <w:rFonts w:ascii="Bookman Old Style" w:hAnsi="Bookman Old Style" w:cs="Helvetica"/>
          <w:color w:val="000000"/>
          <w:sz w:val="24"/>
          <w:szCs w:val="24"/>
          <w:lang w:val="en-US"/>
        </w:rPr>
        <w:t xml:space="preserve"> </w:t>
      </w:r>
      <w:r w:rsidR="007A45E3" w:rsidRPr="008444BC">
        <w:rPr>
          <w:rFonts w:ascii="Bookman Old Style" w:hAnsi="Bookman Old Style" w:cs="Helvetica"/>
          <w:color w:val="000000"/>
          <w:sz w:val="24"/>
          <w:szCs w:val="24"/>
          <w:lang w:val="en-US"/>
        </w:rPr>
        <w:t>p</w:t>
      </w:r>
      <w:r w:rsidRPr="008444BC">
        <w:rPr>
          <w:rFonts w:ascii="Bookman Old Style" w:hAnsi="Bookman Old Style" w:cs="Helvetica"/>
          <w:color w:val="000000"/>
          <w:sz w:val="24"/>
          <w:szCs w:val="24"/>
        </w:rPr>
        <w:t>engusahaan KPBPB</w:t>
      </w:r>
      <w:r w:rsidRPr="008444BC">
        <w:rPr>
          <w:rFonts w:ascii="Bookman Old Style" w:hAnsi="Bookman Old Style" w:cs="Helvetica"/>
          <w:color w:val="000000"/>
          <w:sz w:val="24"/>
          <w:szCs w:val="24"/>
          <w:lang w:val="en-US"/>
        </w:rPr>
        <w:t xml:space="preserve">, </w:t>
      </w:r>
      <w:r w:rsidRPr="008444BC">
        <w:rPr>
          <w:rFonts w:ascii="Bookman Old Style" w:hAnsi="Bookman Old Style" w:cs="Helvetica"/>
          <w:color w:val="000000"/>
          <w:sz w:val="24"/>
          <w:szCs w:val="24"/>
        </w:rPr>
        <w:t>Sistem OSS membatalkan</w:t>
      </w:r>
      <w:r w:rsidRPr="008444BC">
        <w:rPr>
          <w:rFonts w:ascii="Bookman Old Style" w:hAnsi="Bookman Old Style" w:cs="Helvetica"/>
          <w:color w:val="000000"/>
          <w:sz w:val="24"/>
          <w:szCs w:val="24"/>
          <w:lang w:val="en-US"/>
        </w:rPr>
        <w:t xml:space="preserve"> </w:t>
      </w:r>
      <w:r w:rsidRPr="008444BC">
        <w:rPr>
          <w:rFonts w:ascii="Bookman Old Style" w:hAnsi="Bookman Old Style" w:cs="Helvetica"/>
          <w:color w:val="000000"/>
          <w:sz w:val="24"/>
          <w:szCs w:val="24"/>
        </w:rPr>
        <w:t>Sertifikat Standar yang belum diverifikasi</w:t>
      </w:r>
      <w:r w:rsidRPr="008444BC">
        <w:rPr>
          <w:rFonts w:ascii="Bookman Old Style" w:hAnsi="Bookman Old Style" w:cs="Helvetica"/>
          <w:color w:val="000000"/>
          <w:sz w:val="24"/>
          <w:szCs w:val="24"/>
          <w:lang w:val="en-US"/>
        </w:rPr>
        <w:t>.</w:t>
      </w:r>
    </w:p>
    <w:p w14:paraId="27DDF1B3" w14:textId="7A167521" w:rsidR="00F008A4" w:rsidRPr="008444BC" w:rsidRDefault="00F008A4" w:rsidP="004E5A1F">
      <w:pPr>
        <w:numPr>
          <w:ilvl w:val="0"/>
          <w:numId w:val="172"/>
        </w:numPr>
        <w:spacing w:after="0" w:line="360" w:lineRule="auto"/>
        <w:ind w:left="2552" w:hanging="567"/>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rPr>
        <w:t xml:space="preserve">Format </w:t>
      </w:r>
      <w:proofErr w:type="spellStart"/>
      <w:r w:rsidRPr="008444BC">
        <w:rPr>
          <w:rFonts w:ascii="Bookman Old Style" w:eastAsia="Bookman Old Style" w:hAnsi="Bookman Old Style" w:cs="Bookman Old Style"/>
          <w:sz w:val="24"/>
          <w:szCs w:val="24"/>
          <w:lang w:val="en-US"/>
        </w:rPr>
        <w:t>Pembatalan</w:t>
      </w:r>
      <w:proofErr w:type="spellEnd"/>
      <w:r w:rsidRPr="008444BC">
        <w:rPr>
          <w:rFonts w:ascii="Bookman Old Style" w:eastAsia="Bookman Old Style" w:hAnsi="Bookman Old Style" w:cs="Bookman Old Style"/>
          <w:sz w:val="24"/>
          <w:szCs w:val="24"/>
        </w:rPr>
        <w:t xml:space="preserve"> </w:t>
      </w:r>
      <w:proofErr w:type="spellStart"/>
      <w:r w:rsidRPr="008444BC">
        <w:rPr>
          <w:rFonts w:ascii="Bookman Old Style" w:eastAsia="Bookman Old Style" w:hAnsi="Bookman Old Style" w:cs="Bookman Old Style"/>
          <w:sz w:val="24"/>
          <w:szCs w:val="24"/>
          <w:lang w:val="en-US"/>
        </w:rPr>
        <w:t>Sertifikat</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Standar</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sebagaimana dimaksud pada ayat (</w:t>
      </w:r>
      <w:r w:rsidRPr="008444BC">
        <w:rPr>
          <w:rFonts w:ascii="Bookman Old Style" w:eastAsia="Bookman Old Style" w:hAnsi="Bookman Old Style" w:cs="Bookman Old Style"/>
          <w:sz w:val="24"/>
          <w:szCs w:val="24"/>
          <w:lang w:val="en-US"/>
        </w:rPr>
        <w:t>1</w:t>
      </w:r>
      <w:r w:rsidRPr="008444BC">
        <w:rPr>
          <w:rFonts w:ascii="Bookman Old Style" w:eastAsia="Bookman Old Style" w:hAnsi="Bookman Old Style" w:cs="Bookman Old Style"/>
          <w:sz w:val="24"/>
          <w:szCs w:val="24"/>
        </w:rPr>
        <w:t>) tercantum dalam</w:t>
      </w:r>
      <w:r w:rsidR="009C336F" w:rsidRPr="008444BC">
        <w:rPr>
          <w:rFonts w:ascii="Bookman Old Style" w:eastAsia="Bookman Old Style" w:hAnsi="Bookman Old Style" w:cs="Bookman Old Style"/>
          <w:sz w:val="24"/>
          <w:szCs w:val="24"/>
          <w:lang w:val="en-US"/>
        </w:rPr>
        <w:t xml:space="preserve"> </w:t>
      </w:r>
      <w:r w:rsidR="009808AB" w:rsidRPr="008444BC">
        <w:rPr>
          <w:rFonts w:ascii="Bookman Old Style" w:eastAsia="Bookman Old Style" w:hAnsi="Bookman Old Style" w:cs="Bookman Old Style"/>
          <w:sz w:val="24"/>
          <w:szCs w:val="24"/>
          <w:lang w:val="en-US"/>
        </w:rPr>
        <w:t xml:space="preserve">           </w:t>
      </w:r>
      <w:r w:rsidR="009C336F" w:rsidRPr="004E5A1F">
        <w:rPr>
          <w:rFonts w:ascii="Bookman Old Style" w:hAnsi="Bookman Old Style"/>
          <w:color w:val="000000"/>
          <w:sz w:val="24"/>
          <w:szCs w:val="24"/>
          <w:lang w:val="en-US"/>
        </w:rPr>
        <w:t>Lampiran</w:t>
      </w:r>
      <w:r w:rsidR="00697CA0" w:rsidRPr="004E5A1F">
        <w:rPr>
          <w:rFonts w:ascii="Bookman Old Style" w:hAnsi="Bookman Old Style"/>
          <w:color w:val="000000"/>
          <w:sz w:val="24"/>
          <w:szCs w:val="24"/>
          <w:lang w:val="en-US"/>
        </w:rPr>
        <w:t xml:space="preserve"> XXIV</w:t>
      </w:r>
      <w:r w:rsidR="00697CA0" w:rsidRPr="008444BC">
        <w:rPr>
          <w:rFonts w:ascii="Bookman Old Style" w:hAnsi="Bookman Old Style"/>
          <w:color w:val="000000"/>
          <w:sz w:val="24"/>
          <w:szCs w:val="24"/>
          <w:lang w:val="en-US"/>
        </w:rPr>
        <w:t xml:space="preserve"> </w:t>
      </w:r>
      <w:r w:rsidR="009C336F" w:rsidRPr="008444BC">
        <w:rPr>
          <w:rFonts w:ascii="Bookman Old Style" w:hAnsi="Bookman Old Style"/>
          <w:color w:val="000000"/>
          <w:sz w:val="24"/>
          <w:szCs w:val="24"/>
          <w:lang w:val="en-US"/>
        </w:rPr>
        <w:t xml:space="preserve">yang </w:t>
      </w:r>
      <w:proofErr w:type="spellStart"/>
      <w:r w:rsidR="009C336F" w:rsidRPr="008444BC">
        <w:rPr>
          <w:rFonts w:ascii="Bookman Old Style" w:hAnsi="Bookman Old Style"/>
          <w:color w:val="000000"/>
          <w:sz w:val="24"/>
          <w:szCs w:val="24"/>
          <w:lang w:val="en-US"/>
        </w:rPr>
        <w:t>merupakan</w:t>
      </w:r>
      <w:proofErr w:type="spellEnd"/>
      <w:r w:rsidR="009C336F" w:rsidRPr="008444BC">
        <w:rPr>
          <w:rFonts w:ascii="Bookman Old Style" w:hAnsi="Bookman Old Style"/>
          <w:color w:val="000000"/>
          <w:sz w:val="24"/>
          <w:szCs w:val="24"/>
          <w:lang w:val="en-US"/>
        </w:rPr>
        <w:t xml:space="preserve"> </w:t>
      </w:r>
      <w:proofErr w:type="spellStart"/>
      <w:r w:rsidR="009C336F" w:rsidRPr="008444BC">
        <w:rPr>
          <w:rFonts w:ascii="Bookman Old Style" w:hAnsi="Bookman Old Style"/>
          <w:color w:val="000000"/>
          <w:sz w:val="24"/>
          <w:szCs w:val="24"/>
          <w:lang w:val="en-US"/>
        </w:rPr>
        <w:t>bagian</w:t>
      </w:r>
      <w:proofErr w:type="spellEnd"/>
      <w:r w:rsidR="009C336F" w:rsidRPr="008444BC">
        <w:rPr>
          <w:rFonts w:ascii="Bookman Old Style" w:hAnsi="Bookman Old Style"/>
          <w:color w:val="000000"/>
          <w:sz w:val="24"/>
          <w:szCs w:val="24"/>
          <w:lang w:val="en-US"/>
        </w:rPr>
        <w:t xml:space="preserve"> </w:t>
      </w:r>
      <w:proofErr w:type="spellStart"/>
      <w:r w:rsidR="009C336F" w:rsidRPr="008444BC">
        <w:rPr>
          <w:rFonts w:ascii="Bookman Old Style" w:hAnsi="Bookman Old Style"/>
          <w:color w:val="000000"/>
          <w:sz w:val="24"/>
          <w:szCs w:val="24"/>
          <w:lang w:val="en-US"/>
        </w:rPr>
        <w:t>tidak</w:t>
      </w:r>
      <w:proofErr w:type="spellEnd"/>
      <w:r w:rsidR="009C336F" w:rsidRPr="008444BC">
        <w:rPr>
          <w:rFonts w:ascii="Bookman Old Style" w:hAnsi="Bookman Old Style"/>
          <w:color w:val="000000"/>
          <w:sz w:val="24"/>
          <w:szCs w:val="24"/>
          <w:lang w:val="en-US"/>
        </w:rPr>
        <w:t xml:space="preserve"> </w:t>
      </w:r>
      <w:proofErr w:type="spellStart"/>
      <w:r w:rsidR="009C336F" w:rsidRPr="008444BC">
        <w:rPr>
          <w:rFonts w:ascii="Bookman Old Style" w:hAnsi="Bookman Old Style"/>
          <w:color w:val="000000"/>
          <w:sz w:val="24"/>
          <w:szCs w:val="24"/>
          <w:lang w:val="en-US"/>
        </w:rPr>
        <w:t>terpisahkan</w:t>
      </w:r>
      <w:proofErr w:type="spellEnd"/>
      <w:r w:rsidR="009C336F" w:rsidRPr="008444BC">
        <w:rPr>
          <w:rFonts w:ascii="Bookman Old Style" w:hAnsi="Bookman Old Style"/>
          <w:color w:val="000000"/>
          <w:sz w:val="24"/>
          <w:szCs w:val="24"/>
          <w:lang w:val="en-US"/>
        </w:rPr>
        <w:t xml:space="preserve"> </w:t>
      </w:r>
      <w:proofErr w:type="spellStart"/>
      <w:r w:rsidR="009C336F" w:rsidRPr="008444BC">
        <w:rPr>
          <w:rFonts w:ascii="Bookman Old Style" w:hAnsi="Bookman Old Style"/>
          <w:color w:val="000000"/>
          <w:sz w:val="24"/>
          <w:szCs w:val="24"/>
          <w:lang w:val="en-US"/>
        </w:rPr>
        <w:t>dari</w:t>
      </w:r>
      <w:proofErr w:type="spellEnd"/>
      <w:r w:rsidR="009C336F" w:rsidRPr="008444BC">
        <w:rPr>
          <w:rFonts w:ascii="Bookman Old Style" w:hAnsi="Bookman Old Style"/>
          <w:color w:val="000000"/>
          <w:sz w:val="24"/>
          <w:szCs w:val="24"/>
          <w:lang w:val="en-US"/>
        </w:rPr>
        <w:t xml:space="preserve"> </w:t>
      </w:r>
      <w:proofErr w:type="spellStart"/>
      <w:r w:rsidR="009C336F" w:rsidRPr="008444BC">
        <w:rPr>
          <w:rFonts w:ascii="Bookman Old Style" w:hAnsi="Bookman Old Style"/>
          <w:color w:val="000000"/>
          <w:sz w:val="24"/>
          <w:szCs w:val="24"/>
          <w:lang w:val="en-US"/>
        </w:rPr>
        <w:t>Peraturan</w:t>
      </w:r>
      <w:proofErr w:type="spellEnd"/>
      <w:r w:rsidR="009C336F" w:rsidRPr="008444BC">
        <w:rPr>
          <w:rFonts w:ascii="Bookman Old Style" w:hAnsi="Bookman Old Style"/>
          <w:color w:val="000000"/>
          <w:sz w:val="24"/>
          <w:szCs w:val="24"/>
          <w:lang w:val="en-US"/>
        </w:rPr>
        <w:t xml:space="preserve"> Badan </w:t>
      </w:r>
      <w:proofErr w:type="spellStart"/>
      <w:r w:rsidR="009C336F" w:rsidRPr="008444BC">
        <w:rPr>
          <w:rFonts w:ascii="Bookman Old Style" w:hAnsi="Bookman Old Style"/>
          <w:color w:val="000000"/>
          <w:sz w:val="24"/>
          <w:szCs w:val="24"/>
          <w:lang w:val="en-US"/>
        </w:rPr>
        <w:t>ini</w:t>
      </w:r>
      <w:proofErr w:type="spellEnd"/>
      <w:r w:rsidRPr="008444BC">
        <w:rPr>
          <w:rFonts w:ascii="Bookman Old Style" w:hAnsi="Bookman Old Style"/>
          <w:color w:val="000000"/>
          <w:sz w:val="24"/>
          <w:szCs w:val="24"/>
          <w:lang w:val="en-US"/>
        </w:rPr>
        <w:t>.</w:t>
      </w:r>
    </w:p>
    <w:p w14:paraId="1F46516F" w14:textId="5B62456E" w:rsidR="00A23023" w:rsidRPr="004E5A1F" w:rsidRDefault="00F008A4" w:rsidP="004E5A1F">
      <w:pPr>
        <w:numPr>
          <w:ilvl w:val="0"/>
          <w:numId w:val="172"/>
        </w:numPr>
        <w:spacing w:after="0" w:line="360" w:lineRule="auto"/>
        <w:ind w:left="2552" w:hanging="567"/>
        <w:jc w:val="both"/>
        <w:rPr>
          <w:rFonts w:ascii="Bookman Old Style" w:hAnsi="Bookman Old Style"/>
          <w:color w:val="000000"/>
          <w:sz w:val="24"/>
          <w:szCs w:val="24"/>
          <w:lang w:val="en-US"/>
        </w:rPr>
      </w:pPr>
      <w:proofErr w:type="spellStart"/>
      <w:r w:rsidRPr="004E5A1F">
        <w:rPr>
          <w:rFonts w:ascii="Bookman Old Style" w:eastAsia="Bookman Old Style" w:hAnsi="Bookman Old Style" w:cs="Bookman Old Style"/>
          <w:sz w:val="24"/>
          <w:szCs w:val="24"/>
          <w:lang w:val="en-US"/>
        </w:rPr>
        <w:t>Pembatalan</w:t>
      </w:r>
      <w:proofErr w:type="spellEnd"/>
      <w:r w:rsidRPr="004E5A1F">
        <w:rPr>
          <w:rFonts w:ascii="Bookman Old Style" w:eastAsia="Bookman Old Style" w:hAnsi="Bookman Old Style" w:cs="Bookman Old Style"/>
          <w:sz w:val="24"/>
          <w:szCs w:val="24"/>
        </w:rPr>
        <w:t xml:space="preserve"> </w:t>
      </w:r>
      <w:proofErr w:type="spellStart"/>
      <w:r w:rsidRPr="004E5A1F">
        <w:rPr>
          <w:rFonts w:ascii="Bookman Old Style" w:eastAsia="Bookman Old Style" w:hAnsi="Bookman Old Style" w:cs="Bookman Old Style"/>
          <w:sz w:val="24"/>
          <w:szCs w:val="24"/>
          <w:lang w:val="en-US"/>
        </w:rPr>
        <w:t>Sertifikat</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Standar</w:t>
      </w:r>
      <w:proofErr w:type="spellEnd"/>
      <w:r w:rsidRPr="004E5A1F">
        <w:rPr>
          <w:rFonts w:ascii="Bookman Old Style" w:eastAsia="Bookman Old Style" w:hAnsi="Bookman Old Style" w:cs="Bookman Old Style"/>
          <w:sz w:val="24"/>
          <w:szCs w:val="24"/>
          <w:lang w:val="en-US"/>
        </w:rPr>
        <w:t xml:space="preserve"> </w:t>
      </w:r>
      <w:r w:rsidRPr="004E5A1F">
        <w:rPr>
          <w:rFonts w:ascii="Bookman Old Style" w:eastAsia="Bookman Old Style" w:hAnsi="Bookman Old Style" w:cs="Bookman Old Style"/>
          <w:sz w:val="24"/>
          <w:szCs w:val="24"/>
        </w:rPr>
        <w:t>sebagaimana dimaksud pada ayat (</w:t>
      </w:r>
      <w:r w:rsidRPr="004E5A1F">
        <w:rPr>
          <w:rFonts w:ascii="Bookman Old Style" w:eastAsia="Bookman Old Style" w:hAnsi="Bookman Old Style" w:cs="Bookman Old Style"/>
          <w:sz w:val="24"/>
          <w:szCs w:val="24"/>
          <w:lang w:val="en-US"/>
        </w:rPr>
        <w:t>1</w:t>
      </w:r>
      <w:r w:rsidRPr="004E5A1F">
        <w:rPr>
          <w:rFonts w:ascii="Bookman Old Style" w:eastAsia="Bookman Old Style" w:hAnsi="Bookman Old Style" w:cs="Bookman Old Style"/>
          <w:sz w:val="24"/>
          <w:szCs w:val="24"/>
        </w:rPr>
        <w:t>)</w:t>
      </w:r>
      <w:r w:rsidR="005305C0" w:rsidRPr="008444BC">
        <w:rPr>
          <w:rFonts w:ascii="Bookman Old Style" w:hAnsi="Bookman Old Style"/>
          <w:color w:val="000000"/>
          <w:sz w:val="24"/>
          <w:szCs w:val="24"/>
          <w:lang w:val="en-US"/>
        </w:rPr>
        <w:t xml:space="preserve"> </w:t>
      </w:r>
      <w:proofErr w:type="spellStart"/>
      <w:r w:rsidR="002C76B3" w:rsidRPr="008444BC">
        <w:rPr>
          <w:rFonts w:ascii="Bookman Old Style" w:hAnsi="Bookman Old Style"/>
          <w:sz w:val="24"/>
          <w:szCs w:val="24"/>
          <w:lang w:val="en-US"/>
        </w:rPr>
        <w:t>dinotifikasi</w:t>
      </w:r>
      <w:proofErr w:type="spellEnd"/>
      <w:r w:rsidR="002C76B3" w:rsidRPr="008444BC">
        <w:rPr>
          <w:rFonts w:ascii="Bookman Old Style" w:eastAsia="Bookman Old Style" w:hAnsi="Bookman Old Style" w:cs="Bookman Old Style"/>
          <w:sz w:val="24"/>
          <w:szCs w:val="24"/>
        </w:rPr>
        <w:t xml:space="preserve"> </w:t>
      </w:r>
      <w:proofErr w:type="spellStart"/>
      <w:r w:rsidR="002C76B3" w:rsidRPr="008444BC">
        <w:rPr>
          <w:rFonts w:ascii="Bookman Old Style" w:eastAsia="Bookman Old Style" w:hAnsi="Bookman Old Style" w:cs="Bookman Old Style"/>
          <w:sz w:val="24"/>
          <w:szCs w:val="24"/>
          <w:lang w:val="en-US"/>
        </w:rPr>
        <w:t>melalui</w:t>
      </w:r>
      <w:proofErr w:type="spellEnd"/>
      <w:r w:rsidR="002C76B3" w:rsidRPr="008444BC">
        <w:rPr>
          <w:rFonts w:ascii="Bookman Old Style" w:eastAsia="Bookman Old Style" w:hAnsi="Bookman Old Style" w:cs="Bookman Old Style"/>
          <w:sz w:val="24"/>
          <w:szCs w:val="24"/>
          <w:lang w:val="en-US"/>
        </w:rPr>
        <w:t xml:space="preserve"> </w:t>
      </w:r>
      <w:proofErr w:type="spellStart"/>
      <w:r w:rsidR="002C76B3" w:rsidRPr="008444BC">
        <w:rPr>
          <w:rFonts w:ascii="Bookman Old Style" w:eastAsia="Bookman Old Style" w:hAnsi="Bookman Old Style" w:cs="Bookman Old Style"/>
          <w:sz w:val="24"/>
          <w:szCs w:val="24"/>
          <w:lang w:val="en-US"/>
        </w:rPr>
        <w:t>Sistem</w:t>
      </w:r>
      <w:proofErr w:type="spellEnd"/>
      <w:r w:rsidR="002C76B3" w:rsidRPr="008444BC">
        <w:rPr>
          <w:rFonts w:ascii="Bookman Old Style" w:eastAsia="Bookman Old Style" w:hAnsi="Bookman Old Style" w:cs="Bookman Old Style"/>
          <w:sz w:val="24"/>
          <w:szCs w:val="24"/>
          <w:lang w:val="en-US"/>
        </w:rPr>
        <w:t xml:space="preserve"> OSS </w:t>
      </w:r>
      <w:r w:rsidR="002C76B3" w:rsidRPr="008444BC">
        <w:rPr>
          <w:rFonts w:ascii="Bookman Old Style" w:eastAsia="Bookman Old Style" w:hAnsi="Bookman Old Style" w:cs="Bookman Old Style"/>
          <w:sz w:val="24"/>
          <w:szCs w:val="24"/>
        </w:rPr>
        <w:t>kepad</w:t>
      </w:r>
      <w:r w:rsidR="002C76B3" w:rsidRPr="008444BC">
        <w:rPr>
          <w:rFonts w:ascii="Bookman Old Style" w:eastAsia="Bookman Old Style" w:hAnsi="Bookman Old Style" w:cs="Bookman Old Style"/>
          <w:sz w:val="24"/>
          <w:szCs w:val="24"/>
          <w:lang w:val="en-US"/>
        </w:rPr>
        <w:t xml:space="preserve">a </w:t>
      </w:r>
      <w:proofErr w:type="spellStart"/>
      <w:r w:rsidR="007211B5" w:rsidRPr="008444BC">
        <w:rPr>
          <w:rFonts w:ascii="Bookman Old Style" w:eastAsia="Bookman Old Style" w:hAnsi="Bookman Old Style" w:cs="Bookman Old Style"/>
          <w:sz w:val="24"/>
          <w:szCs w:val="24"/>
          <w:lang w:val="en-US"/>
        </w:rPr>
        <w:t>kementerian</w:t>
      </w:r>
      <w:proofErr w:type="spellEnd"/>
      <w:r w:rsidR="007211B5" w:rsidRPr="008444BC">
        <w:rPr>
          <w:rFonts w:ascii="Bookman Old Style" w:eastAsia="Bookman Old Style" w:hAnsi="Bookman Old Style" w:cs="Bookman Old Style"/>
          <w:sz w:val="24"/>
          <w:szCs w:val="24"/>
          <w:lang w:val="en-US"/>
        </w:rPr>
        <w:t>/</w:t>
      </w:r>
      <w:proofErr w:type="spellStart"/>
      <w:r w:rsidR="007211B5" w:rsidRPr="008444BC">
        <w:rPr>
          <w:rFonts w:ascii="Bookman Old Style" w:eastAsia="Bookman Old Style" w:hAnsi="Bookman Old Style" w:cs="Bookman Old Style"/>
          <w:sz w:val="24"/>
          <w:szCs w:val="24"/>
          <w:lang w:val="en-US"/>
        </w:rPr>
        <w:t>lembaga</w:t>
      </w:r>
      <w:proofErr w:type="spellEnd"/>
      <w:r w:rsidR="002C76B3" w:rsidRPr="008444BC">
        <w:rPr>
          <w:rFonts w:ascii="Bookman Old Style" w:eastAsia="Bookman Old Style" w:hAnsi="Bookman Old Style" w:cs="Bookman Old Style"/>
          <w:sz w:val="24"/>
          <w:szCs w:val="24"/>
          <w:lang w:val="en-US"/>
        </w:rPr>
        <w:t>,</w:t>
      </w:r>
      <w:r w:rsidR="002C76B3" w:rsidRPr="008444BC">
        <w:rPr>
          <w:rFonts w:ascii="Bookman Old Style" w:eastAsia="Bookman Old Style" w:hAnsi="Bookman Old Style" w:cs="Bookman Old Style"/>
          <w:sz w:val="24"/>
          <w:szCs w:val="24"/>
        </w:rPr>
        <w:t xml:space="preserve"> </w:t>
      </w:r>
      <w:proofErr w:type="spellStart"/>
      <w:r w:rsidR="002C76B3" w:rsidRPr="008444BC">
        <w:rPr>
          <w:rFonts w:ascii="Bookman Old Style" w:eastAsia="Bookman Old Style" w:hAnsi="Bookman Old Style" w:cs="Bookman Old Style"/>
          <w:sz w:val="24"/>
          <w:szCs w:val="24"/>
          <w:lang w:val="en-US"/>
        </w:rPr>
        <w:t>Pemerintah</w:t>
      </w:r>
      <w:proofErr w:type="spellEnd"/>
      <w:r w:rsidR="002C76B3" w:rsidRPr="008444BC">
        <w:rPr>
          <w:rFonts w:ascii="Bookman Old Style" w:eastAsia="Bookman Old Style" w:hAnsi="Bookman Old Style" w:cs="Bookman Old Style"/>
          <w:sz w:val="24"/>
          <w:szCs w:val="24"/>
          <w:lang w:val="en-US"/>
        </w:rPr>
        <w:t xml:space="preserve"> Daerah</w:t>
      </w:r>
      <w:r w:rsidR="006B24A8" w:rsidRPr="008444BC">
        <w:rPr>
          <w:rFonts w:ascii="Bookman Old Style" w:eastAsia="Bookman Old Style" w:hAnsi="Bookman Old Style" w:cs="Bookman Old Style"/>
          <w:sz w:val="24"/>
          <w:szCs w:val="24"/>
          <w:lang w:val="en-US"/>
        </w:rPr>
        <w:t xml:space="preserve">, administrator KEK, badan </w:t>
      </w:r>
      <w:proofErr w:type="spellStart"/>
      <w:r w:rsidR="006B24A8" w:rsidRPr="008444BC">
        <w:rPr>
          <w:rFonts w:ascii="Bookman Old Style" w:eastAsia="Bookman Old Style" w:hAnsi="Bookman Old Style" w:cs="Bookman Old Style"/>
          <w:sz w:val="24"/>
          <w:szCs w:val="24"/>
          <w:lang w:val="en-US"/>
        </w:rPr>
        <w:t>pengusahaan</w:t>
      </w:r>
      <w:proofErr w:type="spellEnd"/>
      <w:r w:rsidR="006B24A8" w:rsidRPr="008444BC">
        <w:rPr>
          <w:rFonts w:ascii="Bookman Old Style" w:eastAsia="Bookman Old Style" w:hAnsi="Bookman Old Style" w:cs="Bookman Old Style"/>
          <w:sz w:val="24"/>
          <w:szCs w:val="24"/>
          <w:lang w:val="en-US"/>
        </w:rPr>
        <w:t xml:space="preserve"> KPBPB,</w:t>
      </w:r>
      <w:r w:rsidR="002C76B3" w:rsidRPr="008444BC">
        <w:rPr>
          <w:rFonts w:ascii="Bookman Old Style" w:eastAsia="Bookman Old Style" w:hAnsi="Bookman Old Style" w:cs="Bookman Old Style"/>
          <w:sz w:val="24"/>
          <w:szCs w:val="24"/>
          <w:lang w:val="en-US"/>
        </w:rPr>
        <w:t xml:space="preserve"> </w:t>
      </w:r>
      <w:r w:rsidR="00FA3B79" w:rsidRPr="008444BC">
        <w:rPr>
          <w:rFonts w:ascii="Bookman Old Style" w:eastAsia="Bookman Old Style" w:hAnsi="Bookman Old Style" w:cs="Bookman Old Style"/>
          <w:sz w:val="24"/>
          <w:szCs w:val="24"/>
          <w:lang w:val="en-US"/>
        </w:rPr>
        <w:t>dan/</w:t>
      </w:r>
      <w:proofErr w:type="spellStart"/>
      <w:r w:rsidR="00FA3B79" w:rsidRPr="008444BC">
        <w:rPr>
          <w:rFonts w:ascii="Bookman Old Style" w:eastAsia="Bookman Old Style" w:hAnsi="Bookman Old Style" w:cs="Bookman Old Style"/>
          <w:sz w:val="24"/>
          <w:szCs w:val="24"/>
          <w:lang w:val="en-US"/>
        </w:rPr>
        <w:t>atau</w:t>
      </w:r>
      <w:proofErr w:type="spellEnd"/>
      <w:r w:rsidR="002C76B3" w:rsidRPr="008444BC">
        <w:rPr>
          <w:rFonts w:ascii="Bookman Old Style" w:eastAsia="Bookman Old Style" w:hAnsi="Bookman Old Style" w:cs="Bookman Old Style"/>
          <w:sz w:val="24"/>
          <w:szCs w:val="24"/>
          <w:lang w:val="en-US"/>
        </w:rPr>
        <w:t xml:space="preserve"> </w:t>
      </w:r>
      <w:proofErr w:type="spellStart"/>
      <w:r w:rsidR="002C76B3" w:rsidRPr="008444BC">
        <w:rPr>
          <w:rFonts w:ascii="Bookman Old Style" w:eastAsia="Bookman Old Style" w:hAnsi="Bookman Old Style" w:cs="Bookman Old Style"/>
          <w:sz w:val="24"/>
          <w:szCs w:val="24"/>
          <w:lang w:val="en-US"/>
        </w:rPr>
        <w:t>Pelaku</w:t>
      </w:r>
      <w:proofErr w:type="spellEnd"/>
      <w:r w:rsidR="002C76B3" w:rsidRPr="008444BC">
        <w:rPr>
          <w:rFonts w:ascii="Bookman Old Style" w:eastAsia="Bookman Old Style" w:hAnsi="Bookman Old Style" w:cs="Bookman Old Style"/>
          <w:sz w:val="24"/>
          <w:szCs w:val="24"/>
          <w:lang w:val="en-US"/>
        </w:rPr>
        <w:t xml:space="preserve"> Usaha</w:t>
      </w:r>
      <w:r w:rsidR="009C336F" w:rsidRPr="008444BC">
        <w:rPr>
          <w:rFonts w:ascii="Bookman Old Style" w:hAnsi="Bookman Old Style"/>
          <w:color w:val="000000"/>
          <w:sz w:val="24"/>
          <w:szCs w:val="24"/>
          <w:lang w:val="en-US"/>
        </w:rPr>
        <w:t>.</w:t>
      </w:r>
      <w:r w:rsidR="009C336F" w:rsidRPr="008444BC">
        <w:rPr>
          <w:rFonts w:ascii="Bookman Old Style" w:eastAsia="Bookman Old Style" w:hAnsi="Bookman Old Style" w:cs="Bookman Old Style"/>
          <w:sz w:val="24"/>
          <w:szCs w:val="24"/>
        </w:rPr>
        <w:t xml:space="preserve"> </w:t>
      </w:r>
    </w:p>
    <w:p w14:paraId="77B2DDC2" w14:textId="601772E6" w:rsidR="00DA4AED" w:rsidRPr="004E5A1F" w:rsidRDefault="003637FD" w:rsidP="004E5A1F">
      <w:pPr>
        <w:pStyle w:val="ListParagraph"/>
        <w:numPr>
          <w:ilvl w:val="0"/>
          <w:numId w:val="172"/>
        </w:numPr>
        <w:spacing w:after="0" w:line="360" w:lineRule="auto"/>
        <w:ind w:left="2552" w:hanging="567"/>
        <w:jc w:val="both"/>
        <w:rPr>
          <w:rFonts w:ascii="Bookman Old Style" w:hAnsi="Bookman Old Style"/>
          <w:sz w:val="24"/>
          <w:szCs w:val="24"/>
        </w:rPr>
      </w:pPr>
      <w:proofErr w:type="spellStart"/>
      <w:r w:rsidRPr="004E5A1F">
        <w:rPr>
          <w:rFonts w:ascii="Bookman Old Style" w:hAnsi="Bookman Old Style"/>
          <w:color w:val="000000"/>
          <w:sz w:val="24"/>
          <w:szCs w:val="24"/>
          <w:lang w:val="en-US"/>
        </w:rPr>
        <w:t>Dalam</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hal</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Pembatalan</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sebagaimana</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dimaksud</w:t>
      </w:r>
      <w:proofErr w:type="spellEnd"/>
      <w:r w:rsidRPr="004E5A1F">
        <w:rPr>
          <w:rFonts w:ascii="Bookman Old Style" w:hAnsi="Bookman Old Style"/>
          <w:color w:val="000000"/>
          <w:sz w:val="24"/>
          <w:szCs w:val="24"/>
          <w:lang w:val="en-US"/>
        </w:rPr>
        <w:t xml:space="preserve"> pada </w:t>
      </w:r>
      <w:proofErr w:type="spellStart"/>
      <w:r w:rsidRPr="004E5A1F">
        <w:rPr>
          <w:rFonts w:ascii="Bookman Old Style" w:hAnsi="Bookman Old Style"/>
          <w:color w:val="000000"/>
          <w:sz w:val="24"/>
          <w:szCs w:val="24"/>
          <w:lang w:val="en-US"/>
        </w:rPr>
        <w:t>ayat</w:t>
      </w:r>
      <w:proofErr w:type="spellEnd"/>
      <w:r w:rsidRPr="004E5A1F">
        <w:rPr>
          <w:rFonts w:ascii="Bookman Old Style" w:hAnsi="Bookman Old Style"/>
          <w:color w:val="000000"/>
          <w:sz w:val="24"/>
          <w:szCs w:val="24"/>
          <w:lang w:val="en-US"/>
        </w:rPr>
        <w:t xml:space="preserve"> (</w:t>
      </w:r>
      <w:r w:rsidR="007A0960" w:rsidRPr="008444BC">
        <w:rPr>
          <w:rFonts w:ascii="Bookman Old Style" w:hAnsi="Bookman Old Style"/>
          <w:color w:val="000000"/>
          <w:sz w:val="24"/>
          <w:szCs w:val="24"/>
          <w:lang w:val="en-US"/>
        </w:rPr>
        <w:t>1</w:t>
      </w:r>
      <w:r w:rsidRPr="004E5A1F">
        <w:rPr>
          <w:rFonts w:ascii="Bookman Old Style" w:hAnsi="Bookman Old Style"/>
          <w:color w:val="000000"/>
          <w:sz w:val="24"/>
          <w:szCs w:val="24"/>
          <w:lang w:val="en-US"/>
        </w:rPr>
        <w:t>)</w:t>
      </w:r>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Pelaku</w:t>
      </w:r>
      <w:proofErr w:type="spellEnd"/>
      <w:r w:rsidRPr="008444BC">
        <w:rPr>
          <w:rFonts w:ascii="Bookman Old Style" w:hAnsi="Bookman Old Style"/>
          <w:color w:val="000000"/>
          <w:sz w:val="24"/>
          <w:szCs w:val="24"/>
          <w:lang w:val="en-US"/>
        </w:rPr>
        <w:t xml:space="preserve"> Usaha</w:t>
      </w:r>
      <w:r w:rsidR="00DA4AED" w:rsidRPr="008444BC">
        <w:rPr>
          <w:rFonts w:ascii="Bookman Old Style" w:hAnsi="Bookman Old Style"/>
          <w:color w:val="000000"/>
          <w:sz w:val="24"/>
          <w:szCs w:val="24"/>
          <w:lang w:val="en-US"/>
        </w:rPr>
        <w:t xml:space="preserve"> </w:t>
      </w:r>
      <w:proofErr w:type="spellStart"/>
      <w:r w:rsidR="00DA4AED" w:rsidRPr="008444BC">
        <w:rPr>
          <w:rFonts w:ascii="Bookman Old Style" w:hAnsi="Bookman Old Style"/>
          <w:color w:val="000000"/>
          <w:sz w:val="24"/>
          <w:szCs w:val="24"/>
          <w:lang w:val="en-US"/>
        </w:rPr>
        <w:t>dapat</w:t>
      </w:r>
      <w:proofErr w:type="spellEnd"/>
      <w:r w:rsidR="00DA4AED" w:rsidRPr="008444BC">
        <w:rPr>
          <w:rFonts w:ascii="Bookman Old Style" w:hAnsi="Bookman Old Style"/>
          <w:color w:val="000000"/>
          <w:sz w:val="24"/>
          <w:szCs w:val="24"/>
          <w:lang w:val="en-US"/>
        </w:rPr>
        <w:t xml:space="preserve"> </w:t>
      </w:r>
      <w:proofErr w:type="spellStart"/>
      <w:r w:rsidR="00DA4AED" w:rsidRPr="008444BC">
        <w:rPr>
          <w:rFonts w:ascii="Bookman Old Style" w:hAnsi="Bookman Old Style"/>
          <w:color w:val="000000"/>
          <w:sz w:val="24"/>
          <w:szCs w:val="24"/>
          <w:lang w:val="en-US"/>
        </w:rPr>
        <w:t>m</w:t>
      </w:r>
      <w:r w:rsidRPr="008444BC">
        <w:rPr>
          <w:rFonts w:ascii="Bookman Old Style" w:hAnsi="Bookman Old Style"/>
          <w:color w:val="000000"/>
          <w:sz w:val="24"/>
          <w:szCs w:val="24"/>
          <w:lang w:val="en-US"/>
        </w:rPr>
        <w:t>engajukan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kembali</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w:t>
      </w:r>
      <w:r w:rsidR="002C3C6C" w:rsidRPr="008444BC">
        <w:rPr>
          <w:rFonts w:ascii="Bookman Old Style" w:hAnsi="Bookman Old Style"/>
          <w:color w:val="000000"/>
          <w:sz w:val="24"/>
          <w:szCs w:val="24"/>
          <w:lang w:val="en-US"/>
        </w:rPr>
        <w:t>n</w:t>
      </w:r>
      <w:r w:rsidRPr="008444BC">
        <w:rPr>
          <w:rFonts w:ascii="Bookman Old Style" w:hAnsi="Bookman Old Style"/>
          <w:color w:val="000000"/>
          <w:sz w:val="24"/>
          <w:szCs w:val="24"/>
          <w:lang w:val="en-US"/>
        </w:rPr>
        <w:t>e</w:t>
      </w:r>
      <w:r w:rsidR="002C3C6C" w:rsidRPr="008444BC">
        <w:rPr>
          <w:rFonts w:ascii="Bookman Old Style" w:hAnsi="Bookman Old Style"/>
          <w:color w:val="000000"/>
          <w:sz w:val="24"/>
          <w:szCs w:val="24"/>
          <w:lang w:val="en-US"/>
        </w:rPr>
        <w:t>r</w:t>
      </w:r>
      <w:r w:rsidRPr="008444BC">
        <w:rPr>
          <w:rFonts w:ascii="Bookman Old Style" w:hAnsi="Bookman Old Style"/>
          <w:color w:val="000000"/>
          <w:sz w:val="24"/>
          <w:szCs w:val="24"/>
          <w:lang w:val="en-US"/>
        </w:rPr>
        <w:t>bitan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Sertifikat</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Standar</w:t>
      </w:r>
      <w:proofErr w:type="spellEnd"/>
      <w:r w:rsidRPr="008444BC">
        <w:rPr>
          <w:rFonts w:ascii="Bookman Old Style" w:hAnsi="Bookman Old Style"/>
          <w:color w:val="000000"/>
          <w:sz w:val="24"/>
          <w:szCs w:val="24"/>
          <w:lang w:val="en-US"/>
        </w:rPr>
        <w:t xml:space="preserve"> yang </w:t>
      </w:r>
      <w:proofErr w:type="spellStart"/>
      <w:r w:rsidRPr="008444BC">
        <w:rPr>
          <w:rFonts w:ascii="Bookman Old Style" w:hAnsi="Bookman Old Style"/>
          <w:color w:val="000000"/>
          <w:sz w:val="24"/>
          <w:szCs w:val="24"/>
          <w:lang w:val="en-US"/>
        </w:rPr>
        <w:t>belum</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terverifikasi</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melalui</w:t>
      </w:r>
      <w:proofErr w:type="spellEnd"/>
      <w:r w:rsidRPr="008444BC">
        <w:rPr>
          <w:rFonts w:ascii="Bookman Old Style" w:hAnsi="Bookman Old Style"/>
          <w:color w:val="000000"/>
          <w:sz w:val="24"/>
          <w:szCs w:val="24"/>
          <w:lang w:val="en-US"/>
        </w:rPr>
        <w:t xml:space="preserve"> </w:t>
      </w:r>
      <w:r w:rsidR="00130E69" w:rsidRPr="004E5A1F">
        <w:rPr>
          <w:rFonts w:ascii="Bookman Old Style" w:hAnsi="Bookman Old Style" w:cs="Arial"/>
          <w:color w:val="000000" w:themeColor="text1"/>
          <w:sz w:val="24"/>
          <w:szCs w:val="24"/>
        </w:rPr>
        <w:t>S</w:t>
      </w:r>
      <w:r w:rsidR="00130E69" w:rsidRPr="008444BC">
        <w:rPr>
          <w:rFonts w:ascii="Bookman Old Style" w:hAnsi="Bookman Old Style" w:cs="Arial"/>
          <w:color w:val="000000" w:themeColor="text1"/>
          <w:sz w:val="24"/>
          <w:szCs w:val="24"/>
        </w:rPr>
        <w:t xml:space="preserve">istem </w:t>
      </w:r>
      <w:r w:rsidRPr="008444BC">
        <w:rPr>
          <w:rFonts w:ascii="Bookman Old Style" w:hAnsi="Bookman Old Style"/>
          <w:color w:val="000000"/>
          <w:sz w:val="24"/>
          <w:szCs w:val="24"/>
          <w:lang w:val="en-US"/>
        </w:rPr>
        <w:t xml:space="preserve">OSS </w:t>
      </w:r>
      <w:proofErr w:type="spellStart"/>
      <w:r w:rsidRPr="004E5A1F">
        <w:rPr>
          <w:rFonts w:ascii="Bookman Old Style" w:eastAsia="Bookman Old Style" w:hAnsi="Bookman Old Style" w:cs="Bookman Old Style"/>
          <w:sz w:val="24"/>
          <w:szCs w:val="24"/>
          <w:lang w:val="en-US"/>
        </w:rPr>
        <w:t>dalam</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waktu</w:t>
      </w:r>
      <w:proofErr w:type="spellEnd"/>
      <w:r w:rsidRPr="004E5A1F">
        <w:rPr>
          <w:rFonts w:ascii="Bookman Old Style" w:eastAsia="Bookman Old Style" w:hAnsi="Bookman Old Style" w:cs="Bookman Old Style"/>
          <w:sz w:val="24"/>
          <w:szCs w:val="24"/>
          <w:lang w:val="en-US"/>
        </w:rPr>
        <w:t xml:space="preserve"> 6 (</w:t>
      </w:r>
      <w:proofErr w:type="spellStart"/>
      <w:r w:rsidRPr="004E5A1F">
        <w:rPr>
          <w:rFonts w:ascii="Bookman Old Style" w:eastAsia="Bookman Old Style" w:hAnsi="Bookman Old Style" w:cs="Bookman Old Style"/>
          <w:sz w:val="24"/>
          <w:szCs w:val="24"/>
          <w:lang w:val="en-US"/>
        </w:rPr>
        <w:t>bulan</w:t>
      </w:r>
      <w:proofErr w:type="spellEnd"/>
      <w:r w:rsidRPr="004E5A1F">
        <w:rPr>
          <w:rFonts w:ascii="Bookman Old Style" w:eastAsia="Bookman Old Style" w:hAnsi="Bookman Old Style" w:cs="Bookman Old Style"/>
          <w:sz w:val="24"/>
          <w:szCs w:val="24"/>
          <w:lang w:val="en-US"/>
        </w:rPr>
        <w:t xml:space="preserve">) </w:t>
      </w:r>
      <w:proofErr w:type="spellStart"/>
      <w:r w:rsidR="00DA4AED" w:rsidRPr="008444BC">
        <w:rPr>
          <w:rFonts w:ascii="Bookman Old Style" w:eastAsia="Bookman Old Style" w:hAnsi="Bookman Old Style" w:cs="Bookman Old Style"/>
          <w:sz w:val="24"/>
          <w:szCs w:val="24"/>
          <w:lang w:val="en-US"/>
        </w:rPr>
        <w:t>setelah</w:t>
      </w:r>
      <w:proofErr w:type="spellEnd"/>
      <w:r w:rsidR="00DA4AED" w:rsidRPr="008444BC">
        <w:rPr>
          <w:rFonts w:ascii="Bookman Old Style" w:eastAsia="Bookman Old Style" w:hAnsi="Bookman Old Style" w:cs="Bookman Old Style"/>
          <w:sz w:val="24"/>
          <w:szCs w:val="24"/>
          <w:lang w:val="en-US"/>
        </w:rPr>
        <w:t xml:space="preserve"> </w:t>
      </w:r>
      <w:proofErr w:type="spellStart"/>
      <w:r w:rsidR="00DA4AED" w:rsidRPr="008444BC">
        <w:rPr>
          <w:rFonts w:ascii="Bookman Old Style" w:eastAsia="Bookman Old Style" w:hAnsi="Bookman Old Style" w:cs="Bookman Old Style"/>
          <w:sz w:val="24"/>
          <w:szCs w:val="24"/>
          <w:lang w:val="en-US"/>
        </w:rPr>
        <w:t>Pembatalan</w:t>
      </w:r>
      <w:proofErr w:type="spellEnd"/>
      <w:r w:rsidR="00DA4AED" w:rsidRPr="008444BC">
        <w:rPr>
          <w:rFonts w:ascii="Bookman Old Style" w:eastAsia="Bookman Old Style" w:hAnsi="Bookman Old Style" w:cs="Bookman Old Style"/>
          <w:sz w:val="24"/>
          <w:szCs w:val="24"/>
          <w:lang w:val="en-US"/>
        </w:rPr>
        <w:t xml:space="preserve"> </w:t>
      </w:r>
      <w:proofErr w:type="spellStart"/>
      <w:r w:rsidR="00DA4AED" w:rsidRPr="008444BC">
        <w:rPr>
          <w:rFonts w:ascii="Bookman Old Style" w:eastAsia="Bookman Old Style" w:hAnsi="Bookman Old Style" w:cs="Bookman Old Style"/>
          <w:sz w:val="24"/>
          <w:szCs w:val="24"/>
          <w:lang w:val="en-US"/>
        </w:rPr>
        <w:t>terbit</w:t>
      </w:r>
      <w:proofErr w:type="spellEnd"/>
      <w:r w:rsidR="00DA4AED" w:rsidRPr="008444BC">
        <w:rPr>
          <w:rFonts w:ascii="Bookman Old Style" w:eastAsia="Bookman Old Style" w:hAnsi="Bookman Old Style" w:cs="Bookman Old Style"/>
          <w:sz w:val="24"/>
          <w:szCs w:val="24"/>
          <w:lang w:val="en-US"/>
        </w:rPr>
        <w:t>.</w:t>
      </w:r>
    </w:p>
    <w:p w14:paraId="5E164534" w14:textId="529CAF93" w:rsidR="003637FD" w:rsidRPr="004E5A1F" w:rsidRDefault="007A0960" w:rsidP="004E5A1F">
      <w:pPr>
        <w:pStyle w:val="ListParagraph"/>
        <w:numPr>
          <w:ilvl w:val="0"/>
          <w:numId w:val="172"/>
        </w:numPr>
        <w:spacing w:after="0" w:line="360" w:lineRule="auto"/>
        <w:ind w:left="2552" w:hanging="567"/>
        <w:jc w:val="both"/>
        <w:rPr>
          <w:rFonts w:ascii="Bookman Old Style" w:hAnsi="Bookman Old Style"/>
          <w:sz w:val="24"/>
          <w:szCs w:val="24"/>
        </w:rPr>
      </w:pPr>
      <w:proofErr w:type="spellStart"/>
      <w:r w:rsidRPr="008444BC">
        <w:rPr>
          <w:rFonts w:ascii="Bookman Old Style" w:eastAsia="Bookman Old Style" w:hAnsi="Bookman Old Style" w:cs="Bookman Old Style"/>
          <w:sz w:val="24"/>
          <w:szCs w:val="24"/>
          <w:lang w:val="en-US"/>
        </w:rPr>
        <w:t>Apabila</w:t>
      </w:r>
      <w:proofErr w:type="spellEnd"/>
      <w:r w:rsidR="00DA4AED" w:rsidRPr="004E5A1F">
        <w:rPr>
          <w:rFonts w:ascii="Bookman Old Style" w:eastAsia="Bookman Old Style" w:hAnsi="Bookman Old Style" w:cs="Bookman Old Style"/>
          <w:sz w:val="24"/>
          <w:szCs w:val="24"/>
          <w:lang w:val="en-US"/>
        </w:rPr>
        <w:t xml:space="preserve"> </w:t>
      </w:r>
      <w:proofErr w:type="spellStart"/>
      <w:r w:rsidR="00DA4AED" w:rsidRPr="004E5A1F">
        <w:rPr>
          <w:rFonts w:ascii="Bookman Old Style" w:eastAsia="Bookman Old Style" w:hAnsi="Bookman Old Style" w:cs="Bookman Old Style"/>
          <w:sz w:val="24"/>
          <w:szCs w:val="24"/>
          <w:lang w:val="en-US"/>
        </w:rPr>
        <w:t>dalam</w:t>
      </w:r>
      <w:proofErr w:type="spellEnd"/>
      <w:r w:rsidR="00DA4AED" w:rsidRPr="004E5A1F">
        <w:rPr>
          <w:rFonts w:ascii="Bookman Old Style" w:eastAsia="Bookman Old Style" w:hAnsi="Bookman Old Style" w:cs="Bookman Old Style"/>
          <w:sz w:val="24"/>
          <w:szCs w:val="24"/>
          <w:lang w:val="en-US"/>
        </w:rPr>
        <w:t xml:space="preserve"> </w:t>
      </w:r>
      <w:proofErr w:type="spellStart"/>
      <w:r w:rsidR="00DA4AED" w:rsidRPr="004E5A1F">
        <w:rPr>
          <w:rFonts w:ascii="Bookman Old Style" w:eastAsia="Bookman Old Style" w:hAnsi="Bookman Old Style" w:cs="Bookman Old Style"/>
          <w:sz w:val="24"/>
          <w:szCs w:val="24"/>
          <w:lang w:val="en-US"/>
        </w:rPr>
        <w:t>waktu</w:t>
      </w:r>
      <w:proofErr w:type="spellEnd"/>
      <w:r w:rsidR="00DA4AED" w:rsidRPr="004E5A1F">
        <w:rPr>
          <w:rFonts w:ascii="Bookman Old Style" w:eastAsia="Bookman Old Style" w:hAnsi="Bookman Old Style" w:cs="Bookman Old Style"/>
          <w:sz w:val="24"/>
          <w:szCs w:val="24"/>
          <w:lang w:val="en-US"/>
        </w:rPr>
        <w:t xml:space="preserve"> 6 (</w:t>
      </w:r>
      <w:proofErr w:type="spellStart"/>
      <w:r w:rsidR="00DA4AED" w:rsidRPr="004E5A1F">
        <w:rPr>
          <w:rFonts w:ascii="Bookman Old Style" w:eastAsia="Bookman Old Style" w:hAnsi="Bookman Old Style" w:cs="Bookman Old Style"/>
          <w:sz w:val="24"/>
          <w:szCs w:val="24"/>
          <w:lang w:val="en-US"/>
        </w:rPr>
        <w:t>bulan</w:t>
      </w:r>
      <w:proofErr w:type="spellEnd"/>
      <w:r w:rsidR="00DA4AED" w:rsidRPr="004E5A1F">
        <w:rPr>
          <w:rFonts w:ascii="Bookman Old Style" w:eastAsia="Bookman Old Style" w:hAnsi="Bookman Old Style" w:cs="Bookman Old Style"/>
          <w:sz w:val="24"/>
          <w:szCs w:val="24"/>
          <w:lang w:val="en-US"/>
        </w:rPr>
        <w:t xml:space="preserve">) </w:t>
      </w:r>
      <w:proofErr w:type="spellStart"/>
      <w:r w:rsidR="008D521D" w:rsidRPr="008444BC">
        <w:rPr>
          <w:rFonts w:ascii="Bookman Old Style" w:eastAsia="Bookman Old Style" w:hAnsi="Bookman Old Style" w:cs="Bookman Old Style"/>
          <w:sz w:val="24"/>
          <w:szCs w:val="24"/>
          <w:lang w:val="en-US"/>
        </w:rPr>
        <w:t>sebagaimana</w:t>
      </w:r>
      <w:proofErr w:type="spellEnd"/>
      <w:r w:rsidR="008D521D" w:rsidRPr="008444BC">
        <w:rPr>
          <w:rFonts w:ascii="Bookman Old Style" w:eastAsia="Bookman Old Style" w:hAnsi="Bookman Old Style" w:cs="Bookman Old Style"/>
          <w:sz w:val="24"/>
          <w:szCs w:val="24"/>
          <w:lang w:val="en-US"/>
        </w:rPr>
        <w:t xml:space="preserve"> </w:t>
      </w:r>
      <w:proofErr w:type="spellStart"/>
      <w:r w:rsidR="008D521D" w:rsidRPr="008444BC">
        <w:rPr>
          <w:rFonts w:ascii="Bookman Old Style" w:eastAsia="Bookman Old Style" w:hAnsi="Bookman Old Style" w:cs="Bookman Old Style"/>
          <w:sz w:val="24"/>
          <w:szCs w:val="24"/>
          <w:lang w:val="en-US"/>
        </w:rPr>
        <w:t>dimaksud</w:t>
      </w:r>
      <w:proofErr w:type="spellEnd"/>
      <w:r w:rsidR="008D521D" w:rsidRPr="008444BC">
        <w:rPr>
          <w:rFonts w:ascii="Bookman Old Style" w:eastAsia="Bookman Old Style" w:hAnsi="Bookman Old Style" w:cs="Bookman Old Style"/>
          <w:sz w:val="24"/>
          <w:szCs w:val="24"/>
          <w:lang w:val="en-US"/>
        </w:rPr>
        <w:t xml:space="preserve"> pada </w:t>
      </w:r>
      <w:proofErr w:type="spellStart"/>
      <w:r w:rsidR="008D521D" w:rsidRPr="008444BC">
        <w:rPr>
          <w:rFonts w:ascii="Bookman Old Style" w:eastAsia="Bookman Old Style" w:hAnsi="Bookman Old Style" w:cs="Bookman Old Style"/>
          <w:sz w:val="24"/>
          <w:szCs w:val="24"/>
          <w:lang w:val="en-US"/>
        </w:rPr>
        <w:t>ayat</w:t>
      </w:r>
      <w:proofErr w:type="spellEnd"/>
      <w:r w:rsidR="008D521D" w:rsidRPr="008444BC">
        <w:rPr>
          <w:rFonts w:ascii="Bookman Old Style" w:eastAsia="Bookman Old Style" w:hAnsi="Bookman Old Style" w:cs="Bookman Old Style"/>
          <w:sz w:val="24"/>
          <w:szCs w:val="24"/>
          <w:lang w:val="en-US"/>
        </w:rPr>
        <w:t xml:space="preserve"> (4) </w:t>
      </w:r>
      <w:proofErr w:type="spellStart"/>
      <w:r w:rsidR="00DA4AED" w:rsidRPr="004E5A1F">
        <w:rPr>
          <w:rFonts w:ascii="Bookman Old Style" w:eastAsia="Bookman Old Style" w:hAnsi="Bookman Old Style" w:cs="Bookman Old Style"/>
          <w:sz w:val="24"/>
          <w:szCs w:val="24"/>
          <w:lang w:val="en-US"/>
        </w:rPr>
        <w:t>Pelaku</w:t>
      </w:r>
      <w:proofErr w:type="spellEnd"/>
      <w:r w:rsidR="00DA4AED" w:rsidRPr="004E5A1F">
        <w:rPr>
          <w:rFonts w:ascii="Bookman Old Style" w:eastAsia="Bookman Old Style" w:hAnsi="Bookman Old Style" w:cs="Bookman Old Style"/>
          <w:sz w:val="24"/>
          <w:szCs w:val="24"/>
          <w:lang w:val="en-US"/>
        </w:rPr>
        <w:t xml:space="preserve"> Usaha </w:t>
      </w:r>
      <w:proofErr w:type="spellStart"/>
      <w:r w:rsidR="00DA4AED" w:rsidRPr="004E5A1F">
        <w:rPr>
          <w:rFonts w:ascii="Bookman Old Style" w:eastAsia="Bookman Old Style" w:hAnsi="Bookman Old Style" w:cs="Bookman Old Style"/>
          <w:sz w:val="24"/>
          <w:szCs w:val="24"/>
          <w:lang w:val="en-US"/>
        </w:rPr>
        <w:t>belum</w:t>
      </w:r>
      <w:proofErr w:type="spellEnd"/>
      <w:r w:rsidR="00DA4AED" w:rsidRPr="004E5A1F">
        <w:rPr>
          <w:rFonts w:ascii="Bookman Old Style" w:eastAsia="Bookman Old Style" w:hAnsi="Bookman Old Style" w:cs="Bookman Old Style"/>
          <w:sz w:val="24"/>
          <w:szCs w:val="24"/>
          <w:lang w:val="en-US"/>
        </w:rPr>
        <w:t xml:space="preserve"> </w:t>
      </w:r>
      <w:proofErr w:type="spellStart"/>
      <w:r w:rsidR="002767C1" w:rsidRPr="008444BC">
        <w:rPr>
          <w:rFonts w:ascii="Bookman Old Style" w:hAnsi="Bookman Old Style" w:cs="Helvetica"/>
          <w:color w:val="000000"/>
          <w:sz w:val="24"/>
          <w:szCs w:val="24"/>
          <w:lang w:val="en-US"/>
        </w:rPr>
        <w:t>memiliki</w:t>
      </w:r>
      <w:proofErr w:type="spellEnd"/>
      <w:r w:rsidR="002767C1" w:rsidRPr="008444BC">
        <w:rPr>
          <w:rFonts w:ascii="Bookman Old Style" w:hAnsi="Bookman Old Style" w:cs="Helvetica"/>
          <w:color w:val="000000"/>
          <w:sz w:val="24"/>
          <w:szCs w:val="24"/>
          <w:lang w:val="en-US"/>
        </w:rPr>
        <w:t xml:space="preserve"> </w:t>
      </w:r>
      <w:r w:rsidR="002767C1" w:rsidRPr="008444BC">
        <w:rPr>
          <w:rFonts w:ascii="Bookman Old Style" w:hAnsi="Bookman Old Style" w:cs="Helvetica"/>
          <w:color w:val="000000"/>
          <w:sz w:val="24"/>
          <w:szCs w:val="24"/>
        </w:rPr>
        <w:t>Sertifikat Standar</w:t>
      </w:r>
      <w:r w:rsidR="002767C1" w:rsidRPr="008444BC">
        <w:rPr>
          <w:rFonts w:ascii="Bookman Old Style" w:hAnsi="Bookman Old Style" w:cs="Helvetica"/>
          <w:color w:val="000000"/>
          <w:sz w:val="24"/>
          <w:szCs w:val="24"/>
          <w:lang w:val="en-US"/>
        </w:rPr>
        <w:t xml:space="preserve"> </w:t>
      </w:r>
      <w:proofErr w:type="spellStart"/>
      <w:r w:rsidR="002767C1" w:rsidRPr="008444BC">
        <w:rPr>
          <w:rFonts w:ascii="Bookman Old Style" w:hAnsi="Bookman Old Style" w:cs="Helvetica"/>
          <w:color w:val="000000"/>
          <w:sz w:val="24"/>
          <w:szCs w:val="24"/>
          <w:lang w:val="en-US"/>
        </w:rPr>
        <w:t>terverifikasi</w:t>
      </w:r>
      <w:proofErr w:type="spellEnd"/>
      <w:r w:rsidR="00DA4AED" w:rsidRPr="004E5A1F">
        <w:rPr>
          <w:rFonts w:ascii="Bookman Old Style" w:eastAsia="Bookman Old Style" w:hAnsi="Bookman Old Style" w:cs="Bookman Old Style"/>
          <w:sz w:val="24"/>
          <w:szCs w:val="24"/>
          <w:lang w:val="en-US"/>
        </w:rPr>
        <w:t>,</w:t>
      </w:r>
      <w:r w:rsidR="00DA4AED" w:rsidRPr="008444BC">
        <w:rPr>
          <w:rFonts w:ascii="Bookman Old Style" w:eastAsia="Bookman Old Style" w:hAnsi="Bookman Old Style" w:cs="Bookman Old Style"/>
          <w:sz w:val="24"/>
          <w:szCs w:val="24"/>
          <w:lang w:val="en-US"/>
        </w:rPr>
        <w:t xml:space="preserve"> </w:t>
      </w:r>
      <w:proofErr w:type="spellStart"/>
      <w:r w:rsidR="003637FD" w:rsidRPr="004E5A1F">
        <w:rPr>
          <w:rFonts w:ascii="Bookman Old Style" w:eastAsia="Bookman Old Style" w:hAnsi="Bookman Old Style" w:cs="Bookman Old Style"/>
          <w:sz w:val="24"/>
          <w:szCs w:val="24"/>
          <w:lang w:val="en-US"/>
        </w:rPr>
        <w:t>Sistem</w:t>
      </w:r>
      <w:proofErr w:type="spellEnd"/>
      <w:r w:rsidR="003637FD" w:rsidRPr="004E5A1F">
        <w:rPr>
          <w:rFonts w:ascii="Bookman Old Style" w:eastAsia="Bookman Old Style" w:hAnsi="Bookman Old Style" w:cs="Bookman Old Style"/>
          <w:sz w:val="24"/>
          <w:szCs w:val="24"/>
          <w:lang w:val="en-US"/>
        </w:rPr>
        <w:t xml:space="preserve"> OSS: </w:t>
      </w:r>
    </w:p>
    <w:p w14:paraId="1769CC70" w14:textId="256E65B8" w:rsidR="003637FD" w:rsidRPr="004E5A1F" w:rsidRDefault="003637FD" w:rsidP="004E5A1F">
      <w:pPr>
        <w:pStyle w:val="ListParagraph"/>
        <w:numPr>
          <w:ilvl w:val="1"/>
          <w:numId w:val="261"/>
        </w:numPr>
        <w:spacing w:after="0" w:line="360" w:lineRule="auto"/>
        <w:ind w:left="3119" w:hanging="567"/>
        <w:jc w:val="both"/>
        <w:rPr>
          <w:rFonts w:ascii="Bookman Old Style" w:eastAsia="Bookman Old Style" w:hAnsi="Bookman Old Style" w:cs="Bookman Old Style"/>
          <w:sz w:val="24"/>
          <w:szCs w:val="24"/>
          <w:lang w:val="en-US"/>
        </w:rPr>
      </w:pPr>
      <w:proofErr w:type="spellStart"/>
      <w:r w:rsidRPr="004E5A1F">
        <w:rPr>
          <w:rFonts w:ascii="Bookman Old Style" w:eastAsia="Bookman Old Style" w:hAnsi="Bookman Old Style" w:cs="Bookman Old Style"/>
          <w:sz w:val="24"/>
          <w:szCs w:val="24"/>
          <w:lang w:val="en-US"/>
        </w:rPr>
        <w:t>menerbitkan</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Pencabutan</w:t>
      </w:r>
      <w:proofErr w:type="spellEnd"/>
      <w:r w:rsidRPr="004E5A1F">
        <w:rPr>
          <w:rFonts w:ascii="Bookman Old Style" w:eastAsia="Bookman Old Style" w:hAnsi="Bookman Old Style" w:cs="Bookman Old Style"/>
          <w:sz w:val="24"/>
          <w:szCs w:val="24"/>
          <w:lang w:val="en-US"/>
        </w:rPr>
        <w:t xml:space="preserve"> NIB </w:t>
      </w:r>
      <w:proofErr w:type="spellStart"/>
      <w:r w:rsidRPr="004E5A1F">
        <w:rPr>
          <w:rFonts w:ascii="Bookman Old Style" w:eastAsia="Bookman Old Style" w:hAnsi="Bookman Old Style" w:cs="Bookman Old Style"/>
          <w:sz w:val="24"/>
          <w:szCs w:val="24"/>
          <w:lang w:val="en-US"/>
        </w:rPr>
        <w:t>apabila</w:t>
      </w:r>
      <w:proofErr w:type="spellEnd"/>
      <w:r w:rsidRPr="004E5A1F">
        <w:rPr>
          <w:rFonts w:ascii="Bookman Old Style" w:eastAsia="Bookman Old Style" w:hAnsi="Bookman Old Style" w:cs="Bookman Old Style"/>
          <w:sz w:val="24"/>
          <w:szCs w:val="24"/>
        </w:rPr>
        <w:t xml:space="preserve"> Pelaku Usaha </w:t>
      </w:r>
      <w:proofErr w:type="spellStart"/>
      <w:r w:rsidRPr="004E5A1F">
        <w:rPr>
          <w:rFonts w:ascii="Bookman Old Style" w:eastAsia="Bookman Old Style" w:hAnsi="Bookman Old Style" w:cs="Bookman Old Style"/>
          <w:sz w:val="24"/>
          <w:szCs w:val="24"/>
          <w:lang w:val="en-US"/>
        </w:rPr>
        <w:t>hanya</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memiliki</w:t>
      </w:r>
      <w:proofErr w:type="spellEnd"/>
      <w:r w:rsidRPr="004E5A1F">
        <w:rPr>
          <w:rFonts w:ascii="Bookman Old Style" w:eastAsia="Bookman Old Style" w:hAnsi="Bookman Old Style" w:cs="Bookman Old Style"/>
          <w:sz w:val="24"/>
          <w:szCs w:val="24"/>
          <w:lang w:val="en-US"/>
        </w:rPr>
        <w:t xml:space="preserve"> </w:t>
      </w:r>
      <w:r w:rsidRPr="004E5A1F">
        <w:rPr>
          <w:rFonts w:ascii="Bookman Old Style" w:hAnsi="Bookman Old Style"/>
          <w:color w:val="000000" w:themeColor="text1"/>
          <w:sz w:val="24"/>
          <w:szCs w:val="24"/>
        </w:rPr>
        <w:t>1 (satu) kegiatan usaha</w:t>
      </w:r>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atau</w:t>
      </w:r>
      <w:proofErr w:type="spellEnd"/>
    </w:p>
    <w:p w14:paraId="50D4916B" w14:textId="42909B78" w:rsidR="003637FD" w:rsidRPr="004E5A1F" w:rsidRDefault="003637FD" w:rsidP="004E5A1F">
      <w:pPr>
        <w:pStyle w:val="ListParagraph"/>
        <w:numPr>
          <w:ilvl w:val="1"/>
          <w:numId w:val="261"/>
        </w:numPr>
        <w:spacing w:after="0" w:line="360" w:lineRule="auto"/>
        <w:ind w:left="3119" w:hanging="567"/>
        <w:jc w:val="both"/>
        <w:rPr>
          <w:rFonts w:ascii="Bookman Old Style" w:eastAsia="Bookman Old Style" w:hAnsi="Bookman Old Style" w:cs="Bookman Old Style"/>
          <w:sz w:val="24"/>
          <w:szCs w:val="24"/>
          <w:lang w:val="en-US"/>
        </w:rPr>
      </w:pPr>
      <w:proofErr w:type="spellStart"/>
      <w:r w:rsidRPr="004E5A1F">
        <w:rPr>
          <w:rFonts w:ascii="Bookman Old Style" w:eastAsia="Bookman Old Style" w:hAnsi="Bookman Old Style" w:cs="Bookman Old Style"/>
          <w:sz w:val="24"/>
          <w:szCs w:val="24"/>
          <w:lang w:val="en-US"/>
        </w:rPr>
        <w:t>menerbitkan</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pemutakhiran</w:t>
      </w:r>
      <w:proofErr w:type="spellEnd"/>
      <w:r w:rsidRPr="004E5A1F">
        <w:rPr>
          <w:rFonts w:ascii="Bookman Old Style" w:eastAsia="Bookman Old Style" w:hAnsi="Bookman Old Style" w:cs="Bookman Old Style"/>
          <w:sz w:val="24"/>
          <w:szCs w:val="24"/>
          <w:lang w:val="en-US"/>
        </w:rPr>
        <w:t xml:space="preserve"> </w:t>
      </w:r>
      <w:r w:rsidRPr="004E5A1F">
        <w:rPr>
          <w:rFonts w:ascii="Bookman Old Style" w:hAnsi="Bookman Old Style"/>
          <w:color w:val="000000" w:themeColor="text1"/>
          <w:sz w:val="24"/>
          <w:szCs w:val="24"/>
        </w:rPr>
        <w:t xml:space="preserve">NIB </w:t>
      </w:r>
      <w:proofErr w:type="spellStart"/>
      <w:r w:rsidRPr="004E5A1F">
        <w:rPr>
          <w:rFonts w:ascii="Bookman Old Style" w:eastAsia="Bookman Old Style" w:hAnsi="Bookman Old Style" w:cs="Bookman Old Style"/>
          <w:sz w:val="24"/>
          <w:szCs w:val="24"/>
          <w:lang w:val="en-US"/>
        </w:rPr>
        <w:t>apabila</w:t>
      </w:r>
      <w:proofErr w:type="spellEnd"/>
      <w:r w:rsidRPr="004E5A1F">
        <w:rPr>
          <w:rFonts w:ascii="Bookman Old Style" w:eastAsia="Bookman Old Style" w:hAnsi="Bookman Old Style" w:cs="Bookman Old Style"/>
          <w:sz w:val="24"/>
          <w:szCs w:val="24"/>
        </w:rPr>
        <w:t xml:space="preserve"> Pelaku Usaha </w:t>
      </w:r>
      <w:proofErr w:type="spellStart"/>
      <w:r w:rsidRPr="004E5A1F">
        <w:rPr>
          <w:rFonts w:ascii="Bookman Old Style" w:eastAsia="Bookman Old Style" w:hAnsi="Bookman Old Style" w:cs="Bookman Old Style"/>
          <w:sz w:val="24"/>
          <w:szCs w:val="24"/>
          <w:lang w:val="en-US"/>
        </w:rPr>
        <w:t>memiliki</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hAnsi="Bookman Old Style"/>
          <w:color w:val="000000" w:themeColor="text1"/>
          <w:sz w:val="24"/>
          <w:szCs w:val="24"/>
          <w:lang w:val="en-US"/>
        </w:rPr>
        <w:t>lebih</w:t>
      </w:r>
      <w:proofErr w:type="spellEnd"/>
      <w:r w:rsidRPr="004E5A1F">
        <w:rPr>
          <w:rFonts w:ascii="Bookman Old Style" w:hAnsi="Bookman Old Style"/>
          <w:color w:val="000000" w:themeColor="text1"/>
          <w:sz w:val="24"/>
          <w:szCs w:val="24"/>
          <w:lang w:val="en-US"/>
        </w:rPr>
        <w:t xml:space="preserve"> </w:t>
      </w:r>
      <w:proofErr w:type="spellStart"/>
      <w:r w:rsidRPr="004E5A1F">
        <w:rPr>
          <w:rFonts w:ascii="Bookman Old Style" w:hAnsi="Bookman Old Style"/>
          <w:color w:val="000000" w:themeColor="text1"/>
          <w:sz w:val="24"/>
          <w:szCs w:val="24"/>
          <w:lang w:val="en-US"/>
        </w:rPr>
        <w:t>dari</w:t>
      </w:r>
      <w:proofErr w:type="spellEnd"/>
      <w:r w:rsidR="00784F4C" w:rsidRPr="008444BC">
        <w:rPr>
          <w:rFonts w:ascii="Bookman Old Style" w:hAnsi="Bookman Old Style"/>
          <w:color w:val="000000" w:themeColor="text1"/>
          <w:sz w:val="24"/>
          <w:szCs w:val="24"/>
          <w:lang w:val="en-US"/>
        </w:rPr>
        <w:t xml:space="preserve"> </w:t>
      </w:r>
      <w:r w:rsidRPr="004E5A1F">
        <w:rPr>
          <w:rFonts w:ascii="Bookman Old Style" w:hAnsi="Bookman Old Style"/>
          <w:color w:val="000000" w:themeColor="text1"/>
          <w:sz w:val="24"/>
          <w:szCs w:val="24"/>
          <w:lang w:val="en-US"/>
        </w:rPr>
        <w:t>1 (</w:t>
      </w:r>
      <w:proofErr w:type="spellStart"/>
      <w:r w:rsidRPr="004E5A1F">
        <w:rPr>
          <w:rFonts w:ascii="Bookman Old Style" w:hAnsi="Bookman Old Style"/>
          <w:color w:val="000000" w:themeColor="text1"/>
          <w:sz w:val="24"/>
          <w:szCs w:val="24"/>
          <w:lang w:val="en-US"/>
        </w:rPr>
        <w:t>satu</w:t>
      </w:r>
      <w:proofErr w:type="spellEnd"/>
      <w:r w:rsidRPr="004E5A1F">
        <w:rPr>
          <w:rFonts w:ascii="Bookman Old Style" w:hAnsi="Bookman Old Style"/>
          <w:color w:val="000000" w:themeColor="text1"/>
          <w:sz w:val="24"/>
          <w:szCs w:val="24"/>
          <w:lang w:val="en-US"/>
        </w:rPr>
        <w:t xml:space="preserve">) </w:t>
      </w:r>
      <w:proofErr w:type="spellStart"/>
      <w:r w:rsidRPr="004E5A1F">
        <w:rPr>
          <w:rFonts w:ascii="Bookman Old Style" w:hAnsi="Bookman Old Style"/>
          <w:color w:val="000000" w:themeColor="text1"/>
          <w:sz w:val="24"/>
          <w:szCs w:val="24"/>
          <w:lang w:val="en-US"/>
        </w:rPr>
        <w:t>kegiatan</w:t>
      </w:r>
      <w:proofErr w:type="spellEnd"/>
      <w:r w:rsidRPr="004E5A1F">
        <w:rPr>
          <w:rFonts w:ascii="Bookman Old Style" w:hAnsi="Bookman Old Style"/>
          <w:color w:val="000000" w:themeColor="text1"/>
          <w:sz w:val="24"/>
          <w:szCs w:val="24"/>
          <w:lang w:val="en-US"/>
        </w:rPr>
        <w:t xml:space="preserve"> </w:t>
      </w:r>
      <w:proofErr w:type="spellStart"/>
      <w:r w:rsidRPr="004E5A1F">
        <w:rPr>
          <w:rFonts w:ascii="Bookman Old Style" w:hAnsi="Bookman Old Style"/>
          <w:color w:val="000000" w:themeColor="text1"/>
          <w:sz w:val="24"/>
          <w:szCs w:val="24"/>
          <w:lang w:val="en-US"/>
        </w:rPr>
        <w:t>usaha</w:t>
      </w:r>
      <w:proofErr w:type="spellEnd"/>
      <w:r w:rsidR="005162EF" w:rsidRPr="00FB122D">
        <w:rPr>
          <w:rFonts w:ascii="Bookman Old Style" w:hAnsi="Bookman Old Style"/>
          <w:color w:val="000000" w:themeColor="text1"/>
          <w:sz w:val="24"/>
          <w:szCs w:val="24"/>
          <w:lang w:val="en-US"/>
        </w:rPr>
        <w:t>.</w:t>
      </w:r>
    </w:p>
    <w:p w14:paraId="76AC1F7C" w14:textId="4253EE2B" w:rsidR="00CB7F32" w:rsidRPr="004E5A1F" w:rsidRDefault="00D1158E" w:rsidP="004E5A1F">
      <w:pPr>
        <w:pStyle w:val="ListParagraph"/>
        <w:numPr>
          <w:ilvl w:val="0"/>
          <w:numId w:val="172"/>
        </w:numPr>
        <w:spacing w:after="0" w:line="360" w:lineRule="auto"/>
        <w:ind w:left="2552" w:hanging="567"/>
        <w:jc w:val="both"/>
        <w:rPr>
          <w:rFonts w:ascii="Bookman Old Style" w:eastAsia="Bookman Old Style" w:hAnsi="Bookman Old Style" w:cs="Bookman Old Style"/>
          <w:sz w:val="24"/>
          <w:szCs w:val="24"/>
          <w:lang w:val="en-US"/>
        </w:rPr>
      </w:pPr>
      <w:proofErr w:type="spellStart"/>
      <w:r w:rsidRPr="008444BC">
        <w:rPr>
          <w:rFonts w:ascii="Bookman Old Style" w:hAnsi="Bookman Old Style"/>
          <w:color w:val="000000"/>
          <w:sz w:val="24"/>
          <w:szCs w:val="24"/>
          <w:lang w:val="en-US"/>
        </w:rPr>
        <w:t>Dalam</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hal</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Pelaku</w:t>
      </w:r>
      <w:proofErr w:type="spellEnd"/>
      <w:r w:rsidRPr="008444BC">
        <w:rPr>
          <w:rFonts w:ascii="Bookman Old Style" w:hAnsi="Bookman Old Style"/>
          <w:color w:val="000000"/>
          <w:sz w:val="24"/>
          <w:szCs w:val="24"/>
          <w:lang w:val="en-US"/>
        </w:rPr>
        <w:t xml:space="preserve"> Usaha </w:t>
      </w:r>
      <w:proofErr w:type="spellStart"/>
      <w:r w:rsidRPr="008444BC">
        <w:rPr>
          <w:rFonts w:ascii="Bookman Old Style" w:hAnsi="Bookman Old Style"/>
          <w:color w:val="000000"/>
          <w:sz w:val="24"/>
          <w:szCs w:val="24"/>
          <w:lang w:val="en-US"/>
        </w:rPr>
        <w:t>belum</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memiliki</w:t>
      </w:r>
      <w:proofErr w:type="spellEnd"/>
      <w:r w:rsidRPr="008444BC">
        <w:rPr>
          <w:rFonts w:ascii="Bookman Old Style" w:hAnsi="Bookman Old Style"/>
          <w:color w:val="000000"/>
          <w:sz w:val="24"/>
          <w:szCs w:val="24"/>
          <w:lang w:val="en-US"/>
        </w:rPr>
        <w:t xml:space="preserve"> </w:t>
      </w:r>
      <w:proofErr w:type="spellStart"/>
      <w:r w:rsidR="008D521D" w:rsidRPr="008444BC">
        <w:rPr>
          <w:rFonts w:ascii="Bookman Old Style" w:hAnsi="Bookman Old Style"/>
          <w:color w:val="000000"/>
          <w:sz w:val="24"/>
          <w:szCs w:val="24"/>
          <w:lang w:val="en-US"/>
        </w:rPr>
        <w:t>Perizinan</w:t>
      </w:r>
      <w:proofErr w:type="spellEnd"/>
      <w:r w:rsidR="008D521D" w:rsidRPr="008444BC">
        <w:rPr>
          <w:rFonts w:ascii="Bookman Old Style" w:hAnsi="Bookman Old Style"/>
          <w:color w:val="000000"/>
          <w:sz w:val="24"/>
          <w:szCs w:val="24"/>
          <w:lang w:val="en-US"/>
        </w:rPr>
        <w:t xml:space="preserve"> </w:t>
      </w:r>
      <w:proofErr w:type="spellStart"/>
      <w:r w:rsidR="008D521D" w:rsidRPr="008444BC">
        <w:rPr>
          <w:rFonts w:ascii="Bookman Old Style" w:hAnsi="Bookman Old Style"/>
          <w:color w:val="000000"/>
          <w:sz w:val="24"/>
          <w:szCs w:val="24"/>
          <w:lang w:val="en-US"/>
        </w:rPr>
        <w:t>Berusaha</w:t>
      </w:r>
      <w:proofErr w:type="spellEnd"/>
      <w:r w:rsidR="008D521D" w:rsidRPr="008444BC">
        <w:rPr>
          <w:rFonts w:ascii="Bookman Old Style" w:hAnsi="Bookman Old Style"/>
          <w:color w:val="000000"/>
          <w:sz w:val="24"/>
          <w:szCs w:val="24"/>
          <w:lang w:val="en-US"/>
        </w:rPr>
        <w:t xml:space="preserve"> </w:t>
      </w:r>
      <w:proofErr w:type="spellStart"/>
      <w:r w:rsidR="008D521D" w:rsidRPr="008444BC">
        <w:rPr>
          <w:rFonts w:ascii="Bookman Old Style" w:hAnsi="Bookman Old Style"/>
          <w:color w:val="000000"/>
          <w:sz w:val="24"/>
          <w:szCs w:val="24"/>
          <w:lang w:val="en-US"/>
        </w:rPr>
        <w:t>baru</w:t>
      </w:r>
      <w:proofErr w:type="spellEnd"/>
      <w:r w:rsidRPr="008444BC">
        <w:rPr>
          <w:rFonts w:ascii="Bookman Old Style" w:hAnsi="Bookman Old Style"/>
          <w:color w:val="000000"/>
          <w:sz w:val="24"/>
          <w:szCs w:val="24"/>
          <w:lang w:val="en-US"/>
        </w:rPr>
        <w:t>, a</w:t>
      </w:r>
      <w:r w:rsidR="003637FD" w:rsidRPr="004E5A1F">
        <w:rPr>
          <w:rFonts w:ascii="Bookman Old Style" w:hAnsi="Bookman Old Style"/>
          <w:color w:val="000000"/>
          <w:sz w:val="24"/>
          <w:szCs w:val="24"/>
        </w:rPr>
        <w:t xml:space="preserve">tas </w:t>
      </w:r>
      <w:r w:rsidR="00A94985" w:rsidRPr="008444BC">
        <w:rPr>
          <w:rFonts w:ascii="Bookman Old Style" w:hAnsi="Bookman Old Style"/>
          <w:color w:val="000000"/>
          <w:sz w:val="24"/>
          <w:szCs w:val="24"/>
          <w:lang w:val="en-US"/>
        </w:rPr>
        <w:t>P</w:t>
      </w:r>
      <w:r w:rsidR="003637FD" w:rsidRPr="004E5A1F">
        <w:rPr>
          <w:rFonts w:ascii="Bookman Old Style" w:hAnsi="Bookman Old Style"/>
          <w:color w:val="000000"/>
          <w:sz w:val="24"/>
          <w:szCs w:val="24"/>
        </w:rPr>
        <w:t xml:space="preserve">encabutan NIB sebagaimana </w:t>
      </w:r>
      <w:proofErr w:type="spellStart"/>
      <w:r w:rsidR="003637FD" w:rsidRPr="004E5A1F">
        <w:rPr>
          <w:rFonts w:ascii="Bookman Old Style" w:eastAsia="Bookman Old Style" w:hAnsi="Bookman Old Style" w:cs="Bookman Old Style"/>
          <w:sz w:val="24"/>
          <w:szCs w:val="24"/>
          <w:lang w:val="en-US"/>
        </w:rPr>
        <w:t>dimaksud</w:t>
      </w:r>
      <w:proofErr w:type="spellEnd"/>
      <w:r w:rsidR="003637FD" w:rsidRPr="004E5A1F">
        <w:rPr>
          <w:rFonts w:ascii="Bookman Old Style" w:eastAsia="Bookman Old Style" w:hAnsi="Bookman Old Style" w:cs="Bookman Old Style"/>
          <w:sz w:val="24"/>
          <w:szCs w:val="24"/>
          <w:lang w:val="en-US"/>
        </w:rPr>
        <w:t xml:space="preserve"> pada </w:t>
      </w:r>
      <w:proofErr w:type="spellStart"/>
      <w:r w:rsidR="003637FD" w:rsidRPr="004E5A1F">
        <w:rPr>
          <w:rFonts w:ascii="Bookman Old Style" w:eastAsia="Bookman Old Style" w:hAnsi="Bookman Old Style" w:cs="Bookman Old Style"/>
          <w:sz w:val="24"/>
          <w:szCs w:val="24"/>
          <w:lang w:val="en-US"/>
        </w:rPr>
        <w:t>ayat</w:t>
      </w:r>
      <w:proofErr w:type="spellEnd"/>
      <w:r w:rsidR="003637FD" w:rsidRPr="004E5A1F">
        <w:rPr>
          <w:rFonts w:ascii="Bookman Old Style" w:eastAsia="Bookman Old Style" w:hAnsi="Bookman Old Style" w:cs="Bookman Old Style"/>
          <w:sz w:val="24"/>
          <w:szCs w:val="24"/>
          <w:lang w:val="en-US"/>
        </w:rPr>
        <w:t xml:space="preserve"> (</w:t>
      </w:r>
      <w:r w:rsidR="007A0960" w:rsidRPr="004E5A1F">
        <w:rPr>
          <w:rFonts w:ascii="Bookman Old Style" w:eastAsia="Bookman Old Style" w:hAnsi="Bookman Old Style" w:cs="Bookman Old Style"/>
          <w:sz w:val="24"/>
          <w:szCs w:val="24"/>
          <w:lang w:val="en-US"/>
        </w:rPr>
        <w:t>5</w:t>
      </w:r>
      <w:r w:rsidR="003637FD" w:rsidRPr="004E5A1F">
        <w:rPr>
          <w:rFonts w:ascii="Bookman Old Style" w:eastAsia="Bookman Old Style" w:hAnsi="Bookman Old Style" w:cs="Bookman Old Style"/>
          <w:sz w:val="24"/>
          <w:szCs w:val="24"/>
          <w:lang w:val="en-US"/>
        </w:rPr>
        <w:t xml:space="preserve">) </w:t>
      </w:r>
      <w:proofErr w:type="spellStart"/>
      <w:r w:rsidR="003637FD" w:rsidRPr="004E5A1F">
        <w:rPr>
          <w:rFonts w:ascii="Bookman Old Style" w:eastAsia="Bookman Old Style" w:hAnsi="Bookman Old Style" w:cs="Bookman Old Style"/>
          <w:sz w:val="24"/>
          <w:szCs w:val="24"/>
          <w:lang w:val="en-US"/>
        </w:rPr>
        <w:t>huruf</w:t>
      </w:r>
      <w:proofErr w:type="spellEnd"/>
      <w:r w:rsidR="003637FD" w:rsidRPr="004E5A1F">
        <w:rPr>
          <w:rFonts w:ascii="Bookman Old Style" w:eastAsia="Bookman Old Style" w:hAnsi="Bookman Old Style" w:cs="Bookman Old Style"/>
          <w:sz w:val="24"/>
          <w:szCs w:val="24"/>
          <w:lang w:val="en-US"/>
        </w:rPr>
        <w:t xml:space="preserve"> a, </w:t>
      </w:r>
      <w:proofErr w:type="spellStart"/>
      <w:r w:rsidR="003637FD" w:rsidRPr="004E5A1F">
        <w:rPr>
          <w:rFonts w:ascii="Bookman Old Style" w:eastAsia="Bookman Old Style" w:hAnsi="Bookman Old Style" w:cs="Bookman Old Style"/>
          <w:sz w:val="24"/>
          <w:szCs w:val="24"/>
          <w:lang w:val="en-US"/>
        </w:rPr>
        <w:t>Hak</w:t>
      </w:r>
      <w:proofErr w:type="spellEnd"/>
      <w:r w:rsidR="003637FD" w:rsidRPr="004E5A1F">
        <w:rPr>
          <w:rFonts w:ascii="Bookman Old Style" w:eastAsia="Bookman Old Style" w:hAnsi="Bookman Old Style" w:cs="Bookman Old Style"/>
          <w:sz w:val="24"/>
          <w:szCs w:val="24"/>
          <w:lang w:val="en-US"/>
        </w:rPr>
        <w:t xml:space="preserve"> </w:t>
      </w:r>
      <w:proofErr w:type="spellStart"/>
      <w:r w:rsidR="003637FD" w:rsidRPr="004E5A1F">
        <w:rPr>
          <w:rFonts w:ascii="Bookman Old Style" w:eastAsia="Bookman Old Style" w:hAnsi="Bookman Old Style" w:cs="Bookman Old Style"/>
          <w:sz w:val="24"/>
          <w:szCs w:val="24"/>
          <w:lang w:val="en-US"/>
        </w:rPr>
        <w:t>Akses</w:t>
      </w:r>
      <w:proofErr w:type="spellEnd"/>
      <w:r w:rsidR="003637FD" w:rsidRPr="004E5A1F">
        <w:rPr>
          <w:rFonts w:ascii="Bookman Old Style" w:eastAsia="Bookman Old Style" w:hAnsi="Bookman Old Style" w:cs="Bookman Old Style"/>
          <w:sz w:val="24"/>
          <w:szCs w:val="24"/>
          <w:lang w:val="en-US"/>
        </w:rPr>
        <w:t xml:space="preserve"> </w:t>
      </w:r>
      <w:proofErr w:type="spellStart"/>
      <w:r w:rsidR="003637FD" w:rsidRPr="004E5A1F">
        <w:rPr>
          <w:rFonts w:ascii="Bookman Old Style" w:eastAsia="Bookman Old Style" w:hAnsi="Bookman Old Style" w:cs="Bookman Old Style"/>
          <w:sz w:val="24"/>
          <w:szCs w:val="24"/>
          <w:lang w:val="en-US"/>
        </w:rPr>
        <w:t>akan</w:t>
      </w:r>
      <w:proofErr w:type="spellEnd"/>
      <w:r w:rsidR="003637FD" w:rsidRPr="004E5A1F">
        <w:rPr>
          <w:rFonts w:ascii="Bookman Old Style" w:eastAsia="Bookman Old Style" w:hAnsi="Bookman Old Style" w:cs="Bookman Old Style"/>
          <w:sz w:val="24"/>
          <w:szCs w:val="24"/>
          <w:lang w:val="en-US"/>
        </w:rPr>
        <w:t xml:space="preserve"> </w:t>
      </w:r>
      <w:proofErr w:type="spellStart"/>
      <w:r w:rsidR="003637FD" w:rsidRPr="004E5A1F">
        <w:rPr>
          <w:rFonts w:ascii="Bookman Old Style" w:eastAsia="Bookman Old Style" w:hAnsi="Bookman Old Style" w:cs="Bookman Old Style"/>
          <w:sz w:val="24"/>
          <w:szCs w:val="24"/>
          <w:lang w:val="en-US"/>
        </w:rPr>
        <w:t>dibatalkan</w:t>
      </w:r>
      <w:proofErr w:type="spellEnd"/>
      <w:r w:rsidR="003637FD" w:rsidRPr="004E5A1F">
        <w:rPr>
          <w:rFonts w:ascii="Bookman Old Style" w:eastAsia="Bookman Old Style" w:hAnsi="Bookman Old Style" w:cs="Bookman Old Style"/>
          <w:sz w:val="24"/>
          <w:szCs w:val="24"/>
          <w:lang w:val="en-US"/>
        </w:rPr>
        <w:t xml:space="preserve"> </w:t>
      </w:r>
      <w:proofErr w:type="spellStart"/>
      <w:r w:rsidR="003637FD" w:rsidRPr="004E5A1F">
        <w:rPr>
          <w:rFonts w:ascii="Bookman Old Style" w:eastAsia="Bookman Old Style" w:hAnsi="Bookman Old Style" w:cs="Bookman Old Style"/>
          <w:sz w:val="24"/>
          <w:szCs w:val="24"/>
          <w:lang w:val="en-US"/>
        </w:rPr>
        <w:t>secara</w:t>
      </w:r>
      <w:proofErr w:type="spellEnd"/>
      <w:r w:rsidR="003637FD" w:rsidRPr="004E5A1F">
        <w:rPr>
          <w:rFonts w:ascii="Bookman Old Style" w:eastAsia="Bookman Old Style" w:hAnsi="Bookman Old Style" w:cs="Bookman Old Style"/>
          <w:sz w:val="24"/>
          <w:szCs w:val="24"/>
          <w:lang w:val="en-US"/>
        </w:rPr>
        <w:t xml:space="preserve"> </w:t>
      </w:r>
      <w:proofErr w:type="spellStart"/>
      <w:r w:rsidR="003637FD" w:rsidRPr="004E5A1F">
        <w:rPr>
          <w:rFonts w:ascii="Bookman Old Style" w:eastAsia="Bookman Old Style" w:hAnsi="Bookman Old Style" w:cs="Bookman Old Style"/>
          <w:sz w:val="24"/>
          <w:szCs w:val="24"/>
          <w:lang w:val="en-US"/>
        </w:rPr>
        <w:t>otomatis</w:t>
      </w:r>
      <w:proofErr w:type="spellEnd"/>
      <w:r w:rsidR="003637FD" w:rsidRPr="004E5A1F">
        <w:rPr>
          <w:rFonts w:ascii="Bookman Old Style" w:eastAsia="Bookman Old Style" w:hAnsi="Bookman Old Style" w:cs="Bookman Old Style"/>
          <w:sz w:val="24"/>
          <w:szCs w:val="24"/>
          <w:lang w:val="en-US"/>
        </w:rPr>
        <w:t xml:space="preserve"> </w:t>
      </w:r>
      <w:r w:rsidR="00D21B07" w:rsidRPr="008444BC">
        <w:rPr>
          <w:rFonts w:ascii="Bookman Old Style" w:eastAsia="Bookman Old Style" w:hAnsi="Bookman Old Style" w:cs="Bookman Old Style"/>
          <w:sz w:val="24"/>
          <w:szCs w:val="24"/>
          <w:lang w:val="en-US"/>
        </w:rPr>
        <w:t>1 (</w:t>
      </w:r>
      <w:proofErr w:type="spellStart"/>
      <w:r w:rsidR="00D21B07" w:rsidRPr="008444BC">
        <w:rPr>
          <w:rFonts w:ascii="Bookman Old Style" w:eastAsia="Bookman Old Style" w:hAnsi="Bookman Old Style" w:cs="Bookman Old Style"/>
          <w:sz w:val="24"/>
          <w:szCs w:val="24"/>
          <w:lang w:val="en-US"/>
        </w:rPr>
        <w:t>satu</w:t>
      </w:r>
      <w:proofErr w:type="spellEnd"/>
      <w:r w:rsidR="00D21B07" w:rsidRPr="008444BC">
        <w:rPr>
          <w:rFonts w:ascii="Bookman Old Style" w:eastAsia="Bookman Old Style" w:hAnsi="Bookman Old Style" w:cs="Bookman Old Style"/>
          <w:sz w:val="24"/>
          <w:szCs w:val="24"/>
          <w:lang w:val="en-US"/>
        </w:rPr>
        <w:t xml:space="preserve">) </w:t>
      </w:r>
      <w:proofErr w:type="spellStart"/>
      <w:r w:rsidR="00D21B07" w:rsidRPr="008444BC">
        <w:rPr>
          <w:rFonts w:ascii="Bookman Old Style" w:eastAsia="Bookman Old Style" w:hAnsi="Bookman Old Style" w:cs="Bookman Old Style"/>
          <w:sz w:val="24"/>
          <w:szCs w:val="24"/>
          <w:lang w:val="en-US"/>
        </w:rPr>
        <w:t>tahun</w:t>
      </w:r>
      <w:proofErr w:type="spellEnd"/>
      <w:r w:rsidR="00D21B07" w:rsidRPr="008444BC">
        <w:rPr>
          <w:rFonts w:ascii="Bookman Old Style" w:eastAsia="Bookman Old Style" w:hAnsi="Bookman Old Style" w:cs="Bookman Old Style"/>
          <w:sz w:val="24"/>
          <w:szCs w:val="24"/>
          <w:lang w:val="en-US"/>
        </w:rPr>
        <w:t xml:space="preserve"> </w:t>
      </w:r>
      <w:proofErr w:type="spellStart"/>
      <w:r w:rsidR="003637FD" w:rsidRPr="004E5A1F">
        <w:rPr>
          <w:rFonts w:ascii="Bookman Old Style" w:eastAsia="Bookman Old Style" w:hAnsi="Bookman Old Style" w:cs="Bookman Old Style"/>
          <w:sz w:val="24"/>
          <w:szCs w:val="24"/>
          <w:lang w:val="en-US"/>
        </w:rPr>
        <w:t>sejak</w:t>
      </w:r>
      <w:proofErr w:type="spellEnd"/>
      <w:r w:rsidR="003637FD" w:rsidRPr="004E5A1F">
        <w:rPr>
          <w:rFonts w:ascii="Bookman Old Style" w:eastAsia="Bookman Old Style" w:hAnsi="Bookman Old Style" w:cs="Bookman Old Style"/>
          <w:sz w:val="24"/>
          <w:szCs w:val="24"/>
          <w:lang w:val="en-US"/>
        </w:rPr>
        <w:t xml:space="preserve"> </w:t>
      </w:r>
      <w:proofErr w:type="spellStart"/>
      <w:r w:rsidR="003637FD" w:rsidRPr="004E5A1F">
        <w:rPr>
          <w:rFonts w:ascii="Bookman Old Style" w:eastAsia="Bookman Old Style" w:hAnsi="Bookman Old Style" w:cs="Bookman Old Style"/>
          <w:sz w:val="24"/>
          <w:szCs w:val="24"/>
          <w:lang w:val="en-US"/>
        </w:rPr>
        <w:t>tanggal</w:t>
      </w:r>
      <w:proofErr w:type="spellEnd"/>
      <w:r w:rsidR="003637FD" w:rsidRPr="004E5A1F">
        <w:rPr>
          <w:rFonts w:ascii="Bookman Old Style" w:eastAsia="Bookman Old Style" w:hAnsi="Bookman Old Style" w:cs="Bookman Old Style"/>
          <w:sz w:val="24"/>
          <w:szCs w:val="24"/>
          <w:lang w:val="en-US"/>
        </w:rPr>
        <w:t xml:space="preserve"> </w:t>
      </w:r>
      <w:proofErr w:type="spellStart"/>
      <w:r w:rsidR="007A0960" w:rsidRPr="004E5A1F">
        <w:rPr>
          <w:rFonts w:ascii="Bookman Old Style" w:eastAsia="Bookman Old Style" w:hAnsi="Bookman Old Style" w:cs="Bookman Old Style"/>
          <w:sz w:val="24"/>
          <w:szCs w:val="24"/>
          <w:lang w:val="en-US"/>
        </w:rPr>
        <w:t>P</w:t>
      </w:r>
      <w:r w:rsidR="003637FD" w:rsidRPr="004E5A1F">
        <w:rPr>
          <w:rFonts w:ascii="Bookman Old Style" w:eastAsia="Bookman Old Style" w:hAnsi="Bookman Old Style" w:cs="Bookman Old Style"/>
          <w:sz w:val="24"/>
          <w:szCs w:val="24"/>
          <w:lang w:val="en-US"/>
        </w:rPr>
        <w:t>encabutan</w:t>
      </w:r>
      <w:proofErr w:type="spellEnd"/>
      <w:r w:rsidR="003637FD" w:rsidRPr="004E5A1F">
        <w:rPr>
          <w:rFonts w:ascii="Bookman Old Style" w:eastAsia="Bookman Old Style" w:hAnsi="Bookman Old Style" w:cs="Bookman Old Style"/>
          <w:sz w:val="24"/>
          <w:szCs w:val="24"/>
          <w:lang w:val="en-US"/>
        </w:rPr>
        <w:t xml:space="preserve"> NIB.</w:t>
      </w:r>
    </w:p>
    <w:p w14:paraId="35FCFE48" w14:textId="5AEB53C7" w:rsidR="006B0D28" w:rsidRPr="004E5A1F" w:rsidRDefault="007A0960" w:rsidP="004E5A1F">
      <w:pPr>
        <w:pStyle w:val="ListParagraph"/>
        <w:numPr>
          <w:ilvl w:val="0"/>
          <w:numId w:val="172"/>
        </w:numPr>
        <w:spacing w:after="0" w:line="360" w:lineRule="auto"/>
        <w:ind w:left="2552" w:hanging="567"/>
        <w:jc w:val="both"/>
        <w:rPr>
          <w:rFonts w:ascii="Bookman Old Style" w:eastAsia="Bookman Old Style" w:hAnsi="Bookman Old Style" w:cs="Bookman Old Style"/>
          <w:sz w:val="24"/>
          <w:szCs w:val="24"/>
          <w:lang w:val="en-US"/>
        </w:rPr>
      </w:pPr>
      <w:r w:rsidRPr="004E5A1F">
        <w:rPr>
          <w:rFonts w:ascii="Bookman Old Style" w:eastAsia="Bookman Old Style" w:hAnsi="Bookman Old Style" w:cs="Bookman Old Style"/>
          <w:sz w:val="24"/>
          <w:szCs w:val="24"/>
          <w:lang w:val="en-US"/>
        </w:rPr>
        <w:t xml:space="preserve">Format </w:t>
      </w:r>
      <w:proofErr w:type="spellStart"/>
      <w:r w:rsidRPr="004E5A1F">
        <w:rPr>
          <w:rFonts w:ascii="Bookman Old Style" w:eastAsia="Bookman Old Style" w:hAnsi="Bookman Old Style" w:cs="Bookman Old Style"/>
          <w:sz w:val="24"/>
          <w:szCs w:val="24"/>
          <w:lang w:val="en-US"/>
        </w:rPr>
        <w:t>Pencabutan</w:t>
      </w:r>
      <w:proofErr w:type="spellEnd"/>
      <w:r w:rsidRPr="004E5A1F">
        <w:rPr>
          <w:rFonts w:ascii="Bookman Old Style" w:eastAsia="Bookman Old Style" w:hAnsi="Bookman Old Style" w:cs="Bookman Old Style"/>
          <w:sz w:val="24"/>
          <w:szCs w:val="24"/>
          <w:lang w:val="en-US"/>
        </w:rPr>
        <w:t xml:space="preserve"> NIB </w:t>
      </w:r>
      <w:proofErr w:type="spellStart"/>
      <w:r w:rsidRPr="004E5A1F">
        <w:rPr>
          <w:rFonts w:ascii="Bookman Old Style" w:eastAsia="Bookman Old Style" w:hAnsi="Bookman Old Style" w:cs="Bookman Old Style"/>
          <w:sz w:val="24"/>
          <w:szCs w:val="24"/>
          <w:lang w:val="en-US"/>
        </w:rPr>
        <w:t>sebagaimana</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dimaksud</w:t>
      </w:r>
      <w:proofErr w:type="spellEnd"/>
      <w:r w:rsidRPr="004E5A1F">
        <w:rPr>
          <w:rFonts w:ascii="Bookman Old Style" w:eastAsia="Bookman Old Style" w:hAnsi="Bookman Old Style" w:cs="Bookman Old Style"/>
          <w:sz w:val="24"/>
          <w:szCs w:val="24"/>
          <w:lang w:val="en-US"/>
        </w:rPr>
        <w:t xml:space="preserve"> pada </w:t>
      </w:r>
      <w:proofErr w:type="spellStart"/>
      <w:r w:rsidRPr="004E5A1F">
        <w:rPr>
          <w:rFonts w:ascii="Bookman Old Style" w:eastAsia="Bookman Old Style" w:hAnsi="Bookman Old Style" w:cs="Bookman Old Style"/>
          <w:sz w:val="24"/>
          <w:szCs w:val="24"/>
          <w:lang w:val="en-US"/>
        </w:rPr>
        <w:t>ayat</w:t>
      </w:r>
      <w:proofErr w:type="spellEnd"/>
      <w:r w:rsidRPr="004E5A1F">
        <w:rPr>
          <w:rFonts w:ascii="Bookman Old Style" w:eastAsia="Bookman Old Style" w:hAnsi="Bookman Old Style" w:cs="Bookman Old Style"/>
          <w:sz w:val="24"/>
          <w:szCs w:val="24"/>
          <w:lang w:val="en-US"/>
        </w:rPr>
        <w:t xml:space="preserve"> (5) </w:t>
      </w:r>
      <w:proofErr w:type="spellStart"/>
      <w:r w:rsidRPr="004E5A1F">
        <w:rPr>
          <w:rFonts w:ascii="Bookman Old Style" w:eastAsia="Bookman Old Style" w:hAnsi="Bookman Old Style" w:cs="Bookman Old Style"/>
          <w:sz w:val="24"/>
          <w:szCs w:val="24"/>
          <w:lang w:val="en-US"/>
        </w:rPr>
        <w:t>huruf</w:t>
      </w:r>
      <w:proofErr w:type="spellEnd"/>
      <w:r w:rsidRPr="004E5A1F">
        <w:rPr>
          <w:rFonts w:ascii="Bookman Old Style" w:eastAsia="Bookman Old Style" w:hAnsi="Bookman Old Style" w:cs="Bookman Old Style"/>
          <w:sz w:val="24"/>
          <w:szCs w:val="24"/>
          <w:lang w:val="en-US"/>
        </w:rPr>
        <w:t xml:space="preserve"> a </w:t>
      </w:r>
      <w:proofErr w:type="spellStart"/>
      <w:r w:rsidRPr="004E5A1F">
        <w:rPr>
          <w:rFonts w:ascii="Bookman Old Style" w:eastAsia="Bookman Old Style" w:hAnsi="Bookman Old Style" w:cs="Bookman Old Style"/>
          <w:sz w:val="24"/>
          <w:szCs w:val="24"/>
          <w:lang w:val="en-US"/>
        </w:rPr>
        <w:t>tercantum</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dalam</w:t>
      </w:r>
      <w:proofErr w:type="spellEnd"/>
      <w:r w:rsidRPr="008444BC">
        <w:rPr>
          <w:rFonts w:ascii="Bookman Old Style" w:eastAsia="Bookman Old Style" w:hAnsi="Bookman Old Style" w:cs="Bookman Old Style"/>
          <w:sz w:val="24"/>
          <w:szCs w:val="24"/>
          <w:lang w:val="en-US"/>
        </w:rPr>
        <w:t xml:space="preserve"> </w:t>
      </w:r>
      <w:r w:rsidR="00CB7F32" w:rsidRPr="004E5A1F">
        <w:rPr>
          <w:rFonts w:ascii="Bookman Old Style" w:eastAsia="Bookman Old Style" w:hAnsi="Bookman Old Style" w:cs="Bookman Old Style"/>
          <w:sz w:val="24"/>
          <w:szCs w:val="24"/>
          <w:lang w:val="en-US"/>
        </w:rPr>
        <w:t>Lampiran</w:t>
      </w:r>
      <w:r w:rsidR="00215C13" w:rsidRPr="004E5A1F">
        <w:rPr>
          <w:rFonts w:ascii="Bookman Old Style" w:eastAsia="Bookman Old Style" w:hAnsi="Bookman Old Style" w:cs="Bookman Old Style"/>
          <w:sz w:val="24"/>
          <w:szCs w:val="24"/>
          <w:lang w:val="en-US"/>
        </w:rPr>
        <w:t xml:space="preserve"> XXV</w:t>
      </w:r>
      <w:r w:rsidR="00CB7F32" w:rsidRPr="004E5A1F">
        <w:rPr>
          <w:rFonts w:ascii="Bookman Old Style" w:eastAsia="Bookman Old Style" w:hAnsi="Bookman Old Style" w:cs="Bookman Old Style"/>
          <w:sz w:val="24"/>
          <w:szCs w:val="24"/>
          <w:lang w:val="en-US"/>
        </w:rPr>
        <w:t xml:space="preserve"> yang </w:t>
      </w:r>
      <w:proofErr w:type="spellStart"/>
      <w:r w:rsidR="00CB7F32" w:rsidRPr="004E5A1F">
        <w:rPr>
          <w:rFonts w:ascii="Bookman Old Style" w:eastAsia="Bookman Old Style" w:hAnsi="Bookman Old Style" w:cs="Bookman Old Style"/>
          <w:sz w:val="24"/>
          <w:szCs w:val="24"/>
          <w:lang w:val="en-US"/>
        </w:rPr>
        <w:t>merupakan</w:t>
      </w:r>
      <w:proofErr w:type="spellEnd"/>
      <w:r w:rsidR="00CB7F32" w:rsidRPr="004E5A1F">
        <w:rPr>
          <w:rFonts w:ascii="Bookman Old Style" w:eastAsia="Bookman Old Style" w:hAnsi="Bookman Old Style" w:cs="Bookman Old Style"/>
          <w:sz w:val="24"/>
          <w:szCs w:val="24"/>
          <w:lang w:val="en-US"/>
        </w:rPr>
        <w:t xml:space="preserve"> </w:t>
      </w:r>
      <w:proofErr w:type="spellStart"/>
      <w:r w:rsidR="00CB7F32" w:rsidRPr="004E5A1F">
        <w:rPr>
          <w:rFonts w:ascii="Bookman Old Style" w:eastAsia="Bookman Old Style" w:hAnsi="Bookman Old Style" w:cs="Bookman Old Style"/>
          <w:sz w:val="24"/>
          <w:szCs w:val="24"/>
          <w:lang w:val="en-US"/>
        </w:rPr>
        <w:t>bagian</w:t>
      </w:r>
      <w:proofErr w:type="spellEnd"/>
      <w:r w:rsidR="00CB7F32" w:rsidRPr="004E5A1F">
        <w:rPr>
          <w:rFonts w:ascii="Bookman Old Style" w:eastAsia="Bookman Old Style" w:hAnsi="Bookman Old Style" w:cs="Bookman Old Style"/>
          <w:sz w:val="24"/>
          <w:szCs w:val="24"/>
          <w:lang w:val="en-US"/>
        </w:rPr>
        <w:t xml:space="preserve"> </w:t>
      </w:r>
      <w:proofErr w:type="spellStart"/>
      <w:r w:rsidR="00CB7F32" w:rsidRPr="004E5A1F">
        <w:rPr>
          <w:rFonts w:ascii="Bookman Old Style" w:eastAsia="Bookman Old Style" w:hAnsi="Bookman Old Style" w:cs="Bookman Old Style"/>
          <w:sz w:val="24"/>
          <w:szCs w:val="24"/>
          <w:lang w:val="en-US"/>
        </w:rPr>
        <w:t>tidak</w:t>
      </w:r>
      <w:proofErr w:type="spellEnd"/>
      <w:r w:rsidR="00CB7F32" w:rsidRPr="004E5A1F">
        <w:rPr>
          <w:rFonts w:ascii="Bookman Old Style" w:eastAsia="Bookman Old Style" w:hAnsi="Bookman Old Style" w:cs="Bookman Old Style"/>
          <w:sz w:val="24"/>
          <w:szCs w:val="24"/>
          <w:lang w:val="en-US"/>
        </w:rPr>
        <w:t xml:space="preserve"> </w:t>
      </w:r>
      <w:proofErr w:type="spellStart"/>
      <w:r w:rsidR="00CB7F32" w:rsidRPr="004E5A1F">
        <w:rPr>
          <w:rFonts w:ascii="Bookman Old Style" w:eastAsia="Bookman Old Style" w:hAnsi="Bookman Old Style" w:cs="Bookman Old Style"/>
          <w:sz w:val="24"/>
          <w:szCs w:val="24"/>
          <w:lang w:val="en-US"/>
        </w:rPr>
        <w:t>terpisahkan</w:t>
      </w:r>
      <w:proofErr w:type="spellEnd"/>
      <w:r w:rsidR="00CB7F32" w:rsidRPr="004E5A1F">
        <w:rPr>
          <w:rFonts w:ascii="Bookman Old Style" w:eastAsia="Bookman Old Style" w:hAnsi="Bookman Old Style" w:cs="Bookman Old Style"/>
          <w:sz w:val="24"/>
          <w:szCs w:val="24"/>
          <w:lang w:val="en-US"/>
        </w:rPr>
        <w:t xml:space="preserve"> </w:t>
      </w:r>
      <w:proofErr w:type="spellStart"/>
      <w:r w:rsidR="00CB7F32" w:rsidRPr="004E5A1F">
        <w:rPr>
          <w:rFonts w:ascii="Bookman Old Style" w:eastAsia="Bookman Old Style" w:hAnsi="Bookman Old Style" w:cs="Bookman Old Style"/>
          <w:sz w:val="24"/>
          <w:szCs w:val="24"/>
          <w:lang w:val="en-US"/>
        </w:rPr>
        <w:t>dari</w:t>
      </w:r>
      <w:proofErr w:type="spellEnd"/>
      <w:r w:rsidR="00CB7F32" w:rsidRPr="004E5A1F">
        <w:rPr>
          <w:rFonts w:ascii="Bookman Old Style" w:eastAsia="Bookman Old Style" w:hAnsi="Bookman Old Style" w:cs="Bookman Old Style"/>
          <w:sz w:val="24"/>
          <w:szCs w:val="24"/>
          <w:lang w:val="en-US"/>
        </w:rPr>
        <w:t xml:space="preserve"> </w:t>
      </w:r>
      <w:proofErr w:type="spellStart"/>
      <w:r w:rsidR="00CB7F32" w:rsidRPr="004E5A1F">
        <w:rPr>
          <w:rFonts w:ascii="Bookman Old Style" w:eastAsia="Bookman Old Style" w:hAnsi="Bookman Old Style" w:cs="Bookman Old Style"/>
          <w:sz w:val="24"/>
          <w:szCs w:val="24"/>
          <w:lang w:val="en-US"/>
        </w:rPr>
        <w:t>Peraturan</w:t>
      </w:r>
      <w:proofErr w:type="spellEnd"/>
      <w:r w:rsidR="00CB7F32" w:rsidRPr="004E5A1F">
        <w:rPr>
          <w:rFonts w:ascii="Bookman Old Style" w:eastAsia="Bookman Old Style" w:hAnsi="Bookman Old Style" w:cs="Bookman Old Style"/>
          <w:sz w:val="24"/>
          <w:szCs w:val="24"/>
          <w:lang w:val="en-US"/>
        </w:rPr>
        <w:t xml:space="preserve"> Badan </w:t>
      </w:r>
      <w:proofErr w:type="spellStart"/>
      <w:r w:rsidR="00CB7F32" w:rsidRPr="004E5A1F">
        <w:rPr>
          <w:rFonts w:ascii="Bookman Old Style" w:eastAsia="Bookman Old Style" w:hAnsi="Bookman Old Style" w:cs="Bookman Old Style"/>
          <w:sz w:val="24"/>
          <w:szCs w:val="24"/>
          <w:lang w:val="en-US"/>
        </w:rPr>
        <w:t>ini</w:t>
      </w:r>
      <w:proofErr w:type="spellEnd"/>
      <w:r w:rsidRPr="004E5A1F">
        <w:rPr>
          <w:rFonts w:ascii="Bookman Old Style" w:eastAsia="Bookman Old Style" w:hAnsi="Bookman Old Style" w:cs="Bookman Old Style"/>
          <w:sz w:val="24"/>
          <w:szCs w:val="24"/>
          <w:lang w:val="en-US"/>
        </w:rPr>
        <w:t>.</w:t>
      </w:r>
    </w:p>
    <w:p w14:paraId="60A54EB3" w14:textId="5214B061" w:rsidR="00CB7F32" w:rsidRPr="004E5A1F" w:rsidRDefault="007A0960" w:rsidP="004E5A1F">
      <w:pPr>
        <w:pStyle w:val="ListParagraph"/>
        <w:numPr>
          <w:ilvl w:val="0"/>
          <w:numId w:val="172"/>
        </w:numPr>
        <w:spacing w:after="0" w:line="360" w:lineRule="auto"/>
        <w:ind w:left="2552" w:hanging="567"/>
        <w:jc w:val="both"/>
        <w:rPr>
          <w:rFonts w:ascii="Bookman Old Style" w:hAnsi="Bookman Old Style"/>
          <w:color w:val="000000"/>
          <w:sz w:val="24"/>
          <w:szCs w:val="24"/>
          <w:lang w:val="en-US"/>
        </w:rPr>
      </w:pP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sebagaimana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dimaksud</w:t>
      </w:r>
      <w:proofErr w:type="spellEnd"/>
      <w:r w:rsidRPr="008444BC">
        <w:rPr>
          <w:rFonts w:ascii="Bookman Old Style" w:eastAsia="Bookman Old Style" w:hAnsi="Bookman Old Style" w:cs="Bookman Old Style"/>
          <w:sz w:val="24"/>
          <w:szCs w:val="24"/>
          <w:lang w:val="en-US"/>
        </w:rPr>
        <w:t xml:space="preserve"> pada </w:t>
      </w:r>
      <w:proofErr w:type="spellStart"/>
      <w:r w:rsidRPr="008444BC">
        <w:rPr>
          <w:rFonts w:ascii="Bookman Old Style" w:eastAsia="Bookman Old Style" w:hAnsi="Bookman Old Style" w:cs="Bookman Old Style"/>
          <w:sz w:val="24"/>
          <w:szCs w:val="24"/>
          <w:lang w:val="en-US"/>
        </w:rPr>
        <w:t>ayat</w:t>
      </w:r>
      <w:proofErr w:type="spellEnd"/>
      <w:r w:rsidRPr="008444BC">
        <w:rPr>
          <w:rFonts w:ascii="Bookman Old Style" w:eastAsia="Bookman Old Style" w:hAnsi="Bookman Old Style" w:cs="Bookman Old Style"/>
          <w:sz w:val="24"/>
          <w:szCs w:val="24"/>
          <w:lang w:val="en-US"/>
        </w:rPr>
        <w:t xml:space="preserve"> </w:t>
      </w:r>
      <w:r w:rsidR="00B66127" w:rsidRPr="004E5A1F">
        <w:rPr>
          <w:rFonts w:ascii="Bookman Old Style" w:eastAsia="Bookman Old Style" w:hAnsi="Bookman Old Style" w:cs="Bookman Old Style"/>
          <w:sz w:val="24"/>
          <w:szCs w:val="24"/>
          <w:lang w:val="en-US"/>
        </w:rPr>
        <w:t xml:space="preserve">(5) </w:t>
      </w:r>
      <w:r w:rsidR="00A94985" w:rsidRPr="004E5A1F">
        <w:rPr>
          <w:rFonts w:ascii="Bookman Old Style" w:eastAsia="Bookman Old Style" w:hAnsi="Bookman Old Style" w:cs="Bookman Old Style"/>
          <w:sz w:val="24"/>
          <w:szCs w:val="24"/>
          <w:lang w:val="en-US"/>
        </w:rPr>
        <w:t xml:space="preserve">    </w:t>
      </w:r>
      <w:proofErr w:type="spellStart"/>
      <w:r w:rsidR="00B66127" w:rsidRPr="004E5A1F">
        <w:rPr>
          <w:rFonts w:ascii="Bookman Old Style" w:eastAsia="Bookman Old Style" w:hAnsi="Bookman Old Style" w:cs="Bookman Old Style"/>
          <w:sz w:val="24"/>
          <w:szCs w:val="24"/>
          <w:lang w:val="en-US"/>
        </w:rPr>
        <w:t>huruf</w:t>
      </w:r>
      <w:proofErr w:type="spellEnd"/>
      <w:r w:rsidR="00B66127" w:rsidRPr="004E5A1F">
        <w:rPr>
          <w:rFonts w:ascii="Bookman Old Style" w:eastAsia="Bookman Old Style" w:hAnsi="Bookman Old Style" w:cs="Bookman Old Style"/>
          <w:sz w:val="24"/>
          <w:szCs w:val="24"/>
          <w:lang w:val="en-US"/>
        </w:rPr>
        <w:t xml:space="preserve"> a </w:t>
      </w:r>
      <w:proofErr w:type="spellStart"/>
      <w:r w:rsidRPr="008444BC">
        <w:rPr>
          <w:rFonts w:ascii="Bookman Old Style" w:eastAsia="Bookman Old Style" w:hAnsi="Bookman Old Style" w:cs="Bookman Old Style"/>
          <w:sz w:val="24"/>
          <w:szCs w:val="24"/>
          <w:lang w:val="en-US"/>
        </w:rPr>
        <w:t>dinotifikasi</w:t>
      </w:r>
      <w:proofErr w:type="spellEnd"/>
      <w:r w:rsidRPr="008444BC">
        <w:rPr>
          <w:rFonts w:ascii="Bookman Old Style" w:eastAsia="Bookman Old Style" w:hAnsi="Bookman Old Style" w:cs="Bookman Old Style"/>
          <w:sz w:val="24"/>
          <w:szCs w:val="24"/>
          <w:lang w:val="en-US"/>
        </w:rPr>
        <w:t xml:space="preserve"> </w:t>
      </w:r>
      <w:proofErr w:type="spellStart"/>
      <w:r w:rsidR="00CB7F32" w:rsidRPr="004E5A1F">
        <w:rPr>
          <w:rFonts w:ascii="Bookman Old Style" w:eastAsia="Bookman Old Style" w:hAnsi="Bookman Old Style" w:cs="Bookman Old Style"/>
          <w:sz w:val="24"/>
          <w:szCs w:val="24"/>
          <w:lang w:val="en-US"/>
        </w:rPr>
        <w:t>melalui</w:t>
      </w:r>
      <w:proofErr w:type="spellEnd"/>
      <w:r w:rsidR="00CB7F32" w:rsidRPr="004E5A1F">
        <w:rPr>
          <w:rFonts w:ascii="Bookman Old Style" w:eastAsia="Bookman Old Style" w:hAnsi="Bookman Old Style" w:cs="Bookman Old Style"/>
          <w:sz w:val="24"/>
          <w:szCs w:val="24"/>
          <w:lang w:val="en-US"/>
        </w:rPr>
        <w:t xml:space="preserve"> </w:t>
      </w:r>
      <w:proofErr w:type="spellStart"/>
      <w:r w:rsidR="00CB7F32" w:rsidRPr="004E5A1F">
        <w:rPr>
          <w:rFonts w:ascii="Bookman Old Style" w:eastAsia="Bookman Old Style" w:hAnsi="Bookman Old Style" w:cs="Bookman Old Style"/>
          <w:sz w:val="24"/>
          <w:szCs w:val="24"/>
          <w:lang w:val="en-US"/>
        </w:rPr>
        <w:t>Sistem</w:t>
      </w:r>
      <w:proofErr w:type="spellEnd"/>
      <w:r w:rsidR="00CB7F32" w:rsidRPr="004E5A1F">
        <w:rPr>
          <w:rFonts w:ascii="Bookman Old Style" w:eastAsia="Bookman Old Style" w:hAnsi="Bookman Old Style" w:cs="Bookman Old Style"/>
          <w:sz w:val="24"/>
          <w:szCs w:val="24"/>
          <w:lang w:val="en-US"/>
        </w:rPr>
        <w:t xml:space="preserve"> OSS </w:t>
      </w:r>
      <w:proofErr w:type="spellStart"/>
      <w:r w:rsidR="00CB7F32" w:rsidRPr="004E5A1F">
        <w:rPr>
          <w:rFonts w:ascii="Bookman Old Style" w:eastAsia="Bookman Old Style" w:hAnsi="Bookman Old Style" w:cs="Bookman Old Style"/>
          <w:sz w:val="24"/>
          <w:szCs w:val="24"/>
          <w:lang w:val="en-US"/>
        </w:rPr>
        <w:t>kepada</w:t>
      </w:r>
      <w:proofErr w:type="spellEnd"/>
      <w:r w:rsidR="00CB7F32" w:rsidRPr="004E5A1F">
        <w:rPr>
          <w:rFonts w:ascii="Bookman Old Style" w:eastAsia="Bookman Old Style" w:hAnsi="Bookman Old Style" w:cs="Bookman Old Style"/>
          <w:sz w:val="24"/>
          <w:szCs w:val="24"/>
          <w:lang w:val="en-US"/>
        </w:rPr>
        <w:t xml:space="preserve"> </w:t>
      </w:r>
      <w:proofErr w:type="spellStart"/>
      <w:r w:rsidR="007211B5" w:rsidRPr="008444BC">
        <w:rPr>
          <w:rFonts w:ascii="Bookman Old Style" w:eastAsia="Bookman Old Style" w:hAnsi="Bookman Old Style" w:cs="Bookman Old Style"/>
          <w:sz w:val="24"/>
          <w:szCs w:val="24"/>
          <w:lang w:val="en-US"/>
        </w:rPr>
        <w:lastRenderedPageBreak/>
        <w:t>kementerian</w:t>
      </w:r>
      <w:proofErr w:type="spellEnd"/>
      <w:r w:rsidR="007211B5" w:rsidRPr="008444BC">
        <w:rPr>
          <w:rFonts w:ascii="Bookman Old Style" w:eastAsia="Bookman Old Style" w:hAnsi="Bookman Old Style" w:cs="Bookman Old Style"/>
          <w:sz w:val="24"/>
          <w:szCs w:val="24"/>
          <w:lang w:val="en-US"/>
        </w:rPr>
        <w:t>/</w:t>
      </w:r>
      <w:proofErr w:type="spellStart"/>
      <w:r w:rsidR="007211B5" w:rsidRPr="008444BC">
        <w:rPr>
          <w:rFonts w:ascii="Bookman Old Style" w:eastAsia="Bookman Old Style" w:hAnsi="Bookman Old Style" w:cs="Bookman Old Style"/>
          <w:sz w:val="24"/>
          <w:szCs w:val="24"/>
          <w:lang w:val="en-US"/>
        </w:rPr>
        <w:t>lembaga</w:t>
      </w:r>
      <w:proofErr w:type="spellEnd"/>
      <w:r w:rsidR="006B24A8" w:rsidRPr="008444BC">
        <w:rPr>
          <w:rFonts w:ascii="Bookman Old Style" w:eastAsia="Bookman Old Style" w:hAnsi="Bookman Old Style" w:cs="Bookman Old Style"/>
          <w:sz w:val="24"/>
          <w:szCs w:val="24"/>
          <w:lang w:val="en-US"/>
        </w:rPr>
        <w:t>,</w:t>
      </w:r>
      <w:r w:rsidR="006B24A8" w:rsidRPr="004E5A1F">
        <w:rPr>
          <w:rFonts w:ascii="Bookman Old Style" w:eastAsia="Bookman Old Style" w:hAnsi="Bookman Old Style" w:cs="Bookman Old Style"/>
          <w:sz w:val="24"/>
          <w:szCs w:val="24"/>
          <w:lang w:val="en-US"/>
        </w:rPr>
        <w:t xml:space="preserve"> </w:t>
      </w:r>
      <w:proofErr w:type="spellStart"/>
      <w:r w:rsidR="006B24A8" w:rsidRPr="008444BC">
        <w:rPr>
          <w:rFonts w:ascii="Bookman Old Style" w:eastAsia="Bookman Old Style" w:hAnsi="Bookman Old Style" w:cs="Bookman Old Style"/>
          <w:sz w:val="24"/>
          <w:szCs w:val="24"/>
          <w:lang w:val="en-US"/>
        </w:rPr>
        <w:t>Pemerintah</w:t>
      </w:r>
      <w:proofErr w:type="spellEnd"/>
      <w:r w:rsidR="006B24A8" w:rsidRPr="008444BC">
        <w:rPr>
          <w:rFonts w:ascii="Bookman Old Style" w:eastAsia="Bookman Old Style" w:hAnsi="Bookman Old Style" w:cs="Bookman Old Style"/>
          <w:sz w:val="24"/>
          <w:szCs w:val="24"/>
          <w:lang w:val="en-US"/>
        </w:rPr>
        <w:t xml:space="preserve"> Daerah, administrator KEK, badan </w:t>
      </w:r>
      <w:proofErr w:type="spellStart"/>
      <w:r w:rsidR="006B24A8" w:rsidRPr="008444BC">
        <w:rPr>
          <w:rFonts w:ascii="Bookman Old Style" w:eastAsia="Bookman Old Style" w:hAnsi="Bookman Old Style" w:cs="Bookman Old Style"/>
          <w:sz w:val="24"/>
          <w:szCs w:val="24"/>
          <w:lang w:val="en-US"/>
        </w:rPr>
        <w:t>pengusahaan</w:t>
      </w:r>
      <w:proofErr w:type="spellEnd"/>
      <w:r w:rsidR="006B24A8" w:rsidRPr="008444BC">
        <w:rPr>
          <w:rFonts w:ascii="Bookman Old Style" w:eastAsia="Bookman Old Style" w:hAnsi="Bookman Old Style" w:cs="Bookman Old Style"/>
          <w:sz w:val="24"/>
          <w:szCs w:val="24"/>
          <w:lang w:val="en-US"/>
        </w:rPr>
        <w:t xml:space="preserve"> KPBPB,</w:t>
      </w:r>
      <w:r w:rsidR="00CB7F32" w:rsidRPr="004E5A1F">
        <w:rPr>
          <w:rFonts w:ascii="Bookman Old Style" w:eastAsia="Bookman Old Style" w:hAnsi="Bookman Old Style" w:cs="Bookman Old Style"/>
          <w:sz w:val="24"/>
          <w:szCs w:val="24"/>
          <w:lang w:val="en-US"/>
        </w:rPr>
        <w:t xml:space="preserve"> </w:t>
      </w:r>
      <w:r w:rsidR="00FA3B79" w:rsidRPr="008444BC">
        <w:rPr>
          <w:rFonts w:ascii="Bookman Old Style" w:eastAsia="Bookman Old Style" w:hAnsi="Bookman Old Style" w:cs="Bookman Old Style"/>
          <w:sz w:val="24"/>
          <w:szCs w:val="24"/>
          <w:lang w:val="en-US"/>
        </w:rPr>
        <w:t>dan/</w:t>
      </w:r>
      <w:proofErr w:type="spellStart"/>
      <w:r w:rsidR="00FA3B79" w:rsidRPr="008444BC">
        <w:rPr>
          <w:rFonts w:ascii="Bookman Old Style" w:eastAsia="Bookman Old Style" w:hAnsi="Bookman Old Style" w:cs="Bookman Old Style"/>
          <w:sz w:val="24"/>
          <w:szCs w:val="24"/>
          <w:lang w:val="en-US"/>
        </w:rPr>
        <w:t>atau</w:t>
      </w:r>
      <w:proofErr w:type="spellEnd"/>
      <w:r w:rsidR="00CB7F32" w:rsidRPr="004E5A1F">
        <w:rPr>
          <w:rFonts w:ascii="Bookman Old Style" w:eastAsia="Bookman Old Style" w:hAnsi="Bookman Old Style" w:cs="Bookman Old Style"/>
          <w:sz w:val="24"/>
          <w:szCs w:val="24"/>
          <w:lang w:val="en-US"/>
        </w:rPr>
        <w:t xml:space="preserve"> </w:t>
      </w:r>
      <w:proofErr w:type="spellStart"/>
      <w:r w:rsidR="00CB7F32" w:rsidRPr="004E5A1F">
        <w:rPr>
          <w:rFonts w:ascii="Bookman Old Style" w:eastAsia="Bookman Old Style" w:hAnsi="Bookman Old Style" w:cs="Bookman Old Style"/>
          <w:sz w:val="24"/>
          <w:szCs w:val="24"/>
          <w:lang w:val="en-US"/>
        </w:rPr>
        <w:t>Pelaku</w:t>
      </w:r>
      <w:proofErr w:type="spellEnd"/>
      <w:r w:rsidR="00CB7F32" w:rsidRPr="004E5A1F">
        <w:rPr>
          <w:rFonts w:ascii="Bookman Old Style" w:eastAsia="Bookman Old Style" w:hAnsi="Bookman Old Style" w:cs="Bookman Old Style"/>
          <w:sz w:val="24"/>
          <w:szCs w:val="24"/>
          <w:lang w:val="en-US"/>
        </w:rPr>
        <w:t xml:space="preserve"> Usaha.</w:t>
      </w:r>
    </w:p>
    <w:p w14:paraId="735B1D48" w14:textId="097F4606" w:rsidR="002767C1" w:rsidRPr="004E5A1F" w:rsidRDefault="002767C1" w:rsidP="004E5A1F">
      <w:pPr>
        <w:tabs>
          <w:tab w:val="left" w:pos="2430"/>
        </w:tabs>
        <w:spacing w:after="0" w:line="360" w:lineRule="auto"/>
        <w:jc w:val="both"/>
        <w:rPr>
          <w:rFonts w:ascii="Bookman Old Style" w:hAnsi="Bookman Old Style"/>
          <w:color w:val="000000" w:themeColor="text1"/>
          <w:sz w:val="24"/>
          <w:szCs w:val="24"/>
          <w:lang w:val="en-US"/>
        </w:rPr>
      </w:pPr>
    </w:p>
    <w:p w14:paraId="5FC193A4" w14:textId="0129E0F3" w:rsidR="002767C1" w:rsidRPr="004E5A1F" w:rsidRDefault="002767C1" w:rsidP="004E5A1F">
      <w:pPr>
        <w:pStyle w:val="Heading8"/>
        <w:spacing w:before="0" w:after="0" w:line="360" w:lineRule="auto"/>
        <w:ind w:left="1985"/>
        <w:rPr>
          <w:color w:val="000000"/>
          <w:szCs w:val="24"/>
          <w:lang w:val="en-US"/>
        </w:rPr>
      </w:pPr>
      <w:r w:rsidRPr="008444BC">
        <w:rPr>
          <w:szCs w:val="24"/>
        </w:rPr>
        <w:t xml:space="preserve">Pasal </w:t>
      </w:r>
      <w:r w:rsidR="002319FF" w:rsidRPr="004E5A1F">
        <w:rPr>
          <w:szCs w:val="24"/>
          <w:lang w:val="en-US"/>
        </w:rPr>
        <w:t>5</w:t>
      </w:r>
      <w:r w:rsidR="004C4669" w:rsidRPr="008444BC">
        <w:rPr>
          <w:szCs w:val="24"/>
          <w:lang w:val="en-US"/>
        </w:rPr>
        <w:t>0</w:t>
      </w:r>
      <w:r w:rsidRPr="004E5A1F" w:rsidDel="0084600E">
        <w:rPr>
          <w:color w:val="000000"/>
          <w:szCs w:val="24"/>
          <w:lang w:val="en-US"/>
        </w:rPr>
        <w:t xml:space="preserve"> </w:t>
      </w:r>
    </w:p>
    <w:p w14:paraId="2E013CBC" w14:textId="1BCCEAF4" w:rsidR="002C76B3" w:rsidRPr="008444BC" w:rsidRDefault="00304E39">
      <w:pPr>
        <w:pStyle w:val="ListParagraph"/>
        <w:numPr>
          <w:ilvl w:val="0"/>
          <w:numId w:val="266"/>
        </w:numPr>
        <w:spacing w:after="0" w:line="360" w:lineRule="auto"/>
        <w:ind w:left="2552" w:hanging="572"/>
        <w:jc w:val="both"/>
        <w:rPr>
          <w:rFonts w:ascii="Bookman Old Style" w:hAnsi="Bookman Old Style"/>
          <w:color w:val="000000"/>
          <w:sz w:val="24"/>
          <w:szCs w:val="24"/>
          <w:lang w:val="en-US"/>
        </w:rPr>
      </w:pPr>
      <w:proofErr w:type="spellStart"/>
      <w:r w:rsidRPr="004E5A1F">
        <w:rPr>
          <w:rFonts w:ascii="Bookman Old Style" w:hAnsi="Bookman Old Style"/>
          <w:color w:val="000000"/>
          <w:sz w:val="24"/>
          <w:szCs w:val="24"/>
          <w:lang w:val="en-US"/>
        </w:rPr>
        <w:t>Dalam</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hal</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Pelaku</w:t>
      </w:r>
      <w:proofErr w:type="spellEnd"/>
      <w:r w:rsidRPr="004E5A1F">
        <w:rPr>
          <w:rFonts w:ascii="Bookman Old Style" w:hAnsi="Bookman Old Style"/>
          <w:color w:val="000000"/>
          <w:sz w:val="24"/>
          <w:szCs w:val="24"/>
          <w:lang w:val="en-US"/>
        </w:rPr>
        <w:t xml:space="preserve"> Usaha </w:t>
      </w:r>
      <w:proofErr w:type="spellStart"/>
      <w:r w:rsidR="00CB7F32" w:rsidRPr="008444BC">
        <w:rPr>
          <w:rFonts w:ascii="Bookman Old Style" w:hAnsi="Bookman Old Style"/>
          <w:color w:val="000000"/>
          <w:sz w:val="24"/>
          <w:szCs w:val="24"/>
          <w:lang w:val="en-US"/>
        </w:rPr>
        <w:t>dengan</w:t>
      </w:r>
      <w:proofErr w:type="spellEnd"/>
      <w:r w:rsidR="00CB7F32" w:rsidRPr="008444BC">
        <w:rPr>
          <w:rFonts w:ascii="Bookman Old Style" w:hAnsi="Bookman Old Style"/>
          <w:color w:val="000000"/>
          <w:sz w:val="24"/>
          <w:szCs w:val="24"/>
          <w:lang w:val="en-US"/>
        </w:rPr>
        <w:t xml:space="preserve"> </w:t>
      </w:r>
      <w:proofErr w:type="spellStart"/>
      <w:r w:rsidR="00CB7F32" w:rsidRPr="008444BC">
        <w:rPr>
          <w:rFonts w:ascii="Bookman Old Style" w:hAnsi="Bookman Old Style"/>
          <w:color w:val="000000"/>
          <w:sz w:val="24"/>
          <w:szCs w:val="24"/>
          <w:lang w:val="en-US"/>
        </w:rPr>
        <w:t>kegiatan</w:t>
      </w:r>
      <w:proofErr w:type="spellEnd"/>
      <w:r w:rsidR="00CB7F32" w:rsidRPr="008444BC">
        <w:rPr>
          <w:rFonts w:ascii="Bookman Old Style" w:hAnsi="Bookman Old Style"/>
          <w:color w:val="000000"/>
          <w:sz w:val="24"/>
          <w:szCs w:val="24"/>
          <w:lang w:val="en-US"/>
        </w:rPr>
        <w:t xml:space="preserve"> </w:t>
      </w:r>
      <w:proofErr w:type="spellStart"/>
      <w:r w:rsidR="00CB7F32" w:rsidRPr="008444BC">
        <w:rPr>
          <w:rFonts w:ascii="Bookman Old Style" w:hAnsi="Bookman Old Style"/>
          <w:color w:val="000000"/>
          <w:sz w:val="24"/>
          <w:szCs w:val="24"/>
          <w:lang w:val="en-US"/>
        </w:rPr>
        <w:t>usaha</w:t>
      </w:r>
      <w:proofErr w:type="spellEnd"/>
      <w:r w:rsidR="00CB7F32" w:rsidRPr="008444BC">
        <w:rPr>
          <w:rFonts w:ascii="Bookman Old Style" w:hAnsi="Bookman Old Style"/>
          <w:color w:val="000000"/>
          <w:sz w:val="24"/>
          <w:szCs w:val="24"/>
          <w:lang w:val="en-US"/>
        </w:rPr>
        <w:t xml:space="preserve"> </w:t>
      </w:r>
      <w:proofErr w:type="spellStart"/>
      <w:r w:rsidR="00CB7F32" w:rsidRPr="008444BC">
        <w:rPr>
          <w:rFonts w:ascii="Bookman Old Style" w:hAnsi="Bookman Old Style"/>
          <w:color w:val="000000"/>
          <w:sz w:val="24"/>
          <w:szCs w:val="24"/>
          <w:lang w:val="en-US"/>
        </w:rPr>
        <w:t>tingkat</w:t>
      </w:r>
      <w:proofErr w:type="spellEnd"/>
      <w:r w:rsidR="00CB7F32" w:rsidRPr="008444BC">
        <w:rPr>
          <w:rFonts w:ascii="Bookman Old Style" w:hAnsi="Bookman Old Style"/>
          <w:color w:val="000000"/>
          <w:sz w:val="24"/>
          <w:szCs w:val="24"/>
          <w:lang w:val="en-US"/>
        </w:rPr>
        <w:t xml:space="preserve"> </w:t>
      </w:r>
      <w:proofErr w:type="spellStart"/>
      <w:r w:rsidR="009808AB" w:rsidRPr="008444BC">
        <w:rPr>
          <w:rFonts w:ascii="Bookman Old Style" w:hAnsi="Bookman Old Style"/>
          <w:color w:val="000000"/>
          <w:sz w:val="24"/>
          <w:szCs w:val="24"/>
          <w:lang w:val="en-US"/>
        </w:rPr>
        <w:t>R</w:t>
      </w:r>
      <w:r w:rsidR="00CB7F32" w:rsidRPr="008444BC">
        <w:rPr>
          <w:rFonts w:ascii="Bookman Old Style" w:hAnsi="Bookman Old Style"/>
          <w:color w:val="000000"/>
          <w:sz w:val="24"/>
          <w:szCs w:val="24"/>
          <w:lang w:val="en-US"/>
        </w:rPr>
        <w:t>isiko</w:t>
      </w:r>
      <w:proofErr w:type="spellEnd"/>
      <w:r w:rsidR="00CB7F32" w:rsidRPr="008444BC">
        <w:rPr>
          <w:rFonts w:ascii="Bookman Old Style" w:hAnsi="Bookman Old Style"/>
          <w:color w:val="000000"/>
          <w:sz w:val="24"/>
          <w:szCs w:val="24"/>
          <w:lang w:val="en-US"/>
        </w:rPr>
        <w:t xml:space="preserve"> </w:t>
      </w:r>
      <w:proofErr w:type="spellStart"/>
      <w:r w:rsidR="00CB7F32" w:rsidRPr="008444BC">
        <w:rPr>
          <w:rFonts w:ascii="Bookman Old Style" w:hAnsi="Bookman Old Style"/>
          <w:color w:val="000000"/>
          <w:sz w:val="24"/>
          <w:szCs w:val="24"/>
          <w:lang w:val="en-US"/>
        </w:rPr>
        <w:t>menengah</w:t>
      </w:r>
      <w:proofErr w:type="spellEnd"/>
      <w:r w:rsidR="00CB7F32" w:rsidRPr="008444BC">
        <w:rPr>
          <w:rFonts w:ascii="Bookman Old Style" w:hAnsi="Bookman Old Style"/>
          <w:color w:val="000000"/>
          <w:sz w:val="24"/>
          <w:szCs w:val="24"/>
          <w:lang w:val="en-US"/>
        </w:rPr>
        <w:t xml:space="preserve"> </w:t>
      </w:r>
      <w:proofErr w:type="spellStart"/>
      <w:r w:rsidR="00CB7F32" w:rsidRPr="008444BC">
        <w:rPr>
          <w:rFonts w:ascii="Bookman Old Style" w:hAnsi="Bookman Old Style"/>
          <w:color w:val="000000"/>
          <w:sz w:val="24"/>
          <w:szCs w:val="24"/>
          <w:lang w:val="en-US"/>
        </w:rPr>
        <w:t>tinggi</w:t>
      </w:r>
      <w:proofErr w:type="spellEnd"/>
      <w:r w:rsidR="00CB7F32" w:rsidRPr="008444BC">
        <w:rPr>
          <w:rFonts w:ascii="Bookman Old Style" w:hAnsi="Bookman Old Style"/>
          <w:color w:val="000000"/>
          <w:sz w:val="24"/>
          <w:szCs w:val="24"/>
          <w:lang w:val="en-US"/>
        </w:rPr>
        <w:t xml:space="preserve"> </w:t>
      </w:r>
      <w:proofErr w:type="spellStart"/>
      <w:r w:rsidR="00CB7F32" w:rsidRPr="008444BC">
        <w:rPr>
          <w:rFonts w:ascii="Bookman Old Style" w:hAnsi="Bookman Old Style"/>
          <w:color w:val="000000"/>
          <w:sz w:val="24"/>
          <w:szCs w:val="24"/>
          <w:lang w:val="en-US"/>
        </w:rPr>
        <w:t>belum</w:t>
      </w:r>
      <w:proofErr w:type="spellEnd"/>
      <w:r w:rsidR="00CB7F32" w:rsidRPr="008444BC">
        <w:rPr>
          <w:rFonts w:ascii="Bookman Old Style" w:hAnsi="Bookman Old Style"/>
          <w:color w:val="000000"/>
          <w:sz w:val="24"/>
          <w:szCs w:val="24"/>
          <w:lang w:val="en-US"/>
        </w:rPr>
        <w:t xml:space="preserve"> </w:t>
      </w:r>
      <w:proofErr w:type="spellStart"/>
      <w:r w:rsidR="00230EF7" w:rsidRPr="008444BC">
        <w:rPr>
          <w:rFonts w:ascii="Bookman Old Style" w:hAnsi="Bookman Old Style"/>
          <w:color w:val="000000"/>
          <w:sz w:val="24"/>
          <w:szCs w:val="24"/>
          <w:lang w:val="en-US"/>
        </w:rPr>
        <w:t>menyampaikan</w:t>
      </w:r>
      <w:proofErr w:type="spellEnd"/>
      <w:r w:rsidR="006F5449" w:rsidRPr="008444BC">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pemenuhan</w:t>
      </w:r>
      <w:proofErr w:type="spellEnd"/>
      <w:r w:rsidRPr="004E5A1F">
        <w:rPr>
          <w:rFonts w:ascii="Bookman Old Style" w:hAnsi="Bookman Old Style"/>
          <w:color w:val="000000"/>
          <w:sz w:val="24"/>
          <w:szCs w:val="24"/>
          <w:lang w:val="en-US"/>
        </w:rPr>
        <w:t xml:space="preserve"> </w:t>
      </w:r>
      <w:proofErr w:type="spellStart"/>
      <w:r w:rsidRPr="008444BC">
        <w:rPr>
          <w:rFonts w:ascii="Bookman Old Style" w:hAnsi="Bookman Old Style" w:cs="Helvetica"/>
          <w:color w:val="000000"/>
          <w:sz w:val="24"/>
          <w:szCs w:val="24"/>
          <w:lang w:val="en-US"/>
        </w:rPr>
        <w:t>standar</w:t>
      </w:r>
      <w:proofErr w:type="spellEnd"/>
      <w:r w:rsidRPr="008444BC">
        <w:rPr>
          <w:rFonts w:ascii="Bookman Old Style" w:hAnsi="Bookman Old Style" w:cs="Helvetica"/>
          <w:color w:val="000000"/>
          <w:sz w:val="24"/>
          <w:szCs w:val="24"/>
          <w:lang w:val="en-US"/>
        </w:rPr>
        <w:t xml:space="preserve"> </w:t>
      </w:r>
      <w:r w:rsidRPr="008444BC">
        <w:rPr>
          <w:rFonts w:ascii="Bookman Old Style" w:hAnsi="Bookman Old Style"/>
          <w:color w:val="000000"/>
          <w:sz w:val="24"/>
          <w:szCs w:val="24"/>
        </w:rPr>
        <w:t>kegiatan usaha</w:t>
      </w:r>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sesuai</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jangka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waktu</w:t>
      </w:r>
      <w:proofErr w:type="spellEnd"/>
      <w:r w:rsidRPr="008444BC">
        <w:rPr>
          <w:rFonts w:ascii="Bookman Old Style" w:hAnsi="Bookman Old Style"/>
          <w:color w:val="000000"/>
          <w:sz w:val="24"/>
          <w:szCs w:val="24"/>
          <w:lang w:val="en-US"/>
        </w:rPr>
        <w:t xml:space="preserve"> yang </w:t>
      </w:r>
      <w:proofErr w:type="spellStart"/>
      <w:r w:rsidRPr="008444BC">
        <w:rPr>
          <w:rFonts w:ascii="Bookman Old Style" w:hAnsi="Bookman Old Style"/>
          <w:color w:val="000000"/>
          <w:sz w:val="24"/>
          <w:szCs w:val="24"/>
          <w:lang w:val="en-US"/>
        </w:rPr>
        <w:t>telah</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ditetapkan</w:t>
      </w:r>
      <w:proofErr w:type="spellEnd"/>
      <w:r w:rsidRPr="008444BC">
        <w:rPr>
          <w:rFonts w:ascii="Bookman Old Style" w:hAnsi="Bookman Old Style"/>
          <w:color w:val="000000"/>
          <w:sz w:val="24"/>
          <w:szCs w:val="24"/>
          <w:lang w:val="en-US"/>
        </w:rPr>
        <w:t>,</w:t>
      </w:r>
      <w:r w:rsidR="00AA14DB" w:rsidRPr="008444BC">
        <w:rPr>
          <w:rFonts w:ascii="Bookman Old Style" w:hAnsi="Bookman Old Style"/>
          <w:color w:val="000000"/>
          <w:sz w:val="24"/>
          <w:szCs w:val="24"/>
          <w:lang w:val="en-US"/>
        </w:rPr>
        <w:t xml:space="preserve"> </w:t>
      </w:r>
      <w:r w:rsidR="005530CA" w:rsidRPr="008444BC">
        <w:rPr>
          <w:rFonts w:ascii="Bookman Old Style" w:hAnsi="Bookman Old Style"/>
          <w:color w:val="000000"/>
          <w:sz w:val="24"/>
          <w:szCs w:val="24"/>
          <w:lang w:val="en-US"/>
        </w:rPr>
        <w:t>BKPM</w:t>
      </w:r>
      <w:r w:rsidR="00230EF7" w:rsidRPr="008444BC">
        <w:rPr>
          <w:rFonts w:ascii="Bookman Old Style" w:hAnsi="Bookman Old Style"/>
          <w:color w:val="000000"/>
          <w:sz w:val="24"/>
          <w:szCs w:val="24"/>
          <w:lang w:val="en-US"/>
        </w:rPr>
        <w:t xml:space="preserve">, </w:t>
      </w:r>
      <w:proofErr w:type="spellStart"/>
      <w:r w:rsidR="007211B5" w:rsidRPr="008444BC">
        <w:rPr>
          <w:rFonts w:ascii="Bookman Old Style" w:hAnsi="Bookman Old Style"/>
          <w:color w:val="000000"/>
          <w:sz w:val="24"/>
          <w:szCs w:val="24"/>
          <w:lang w:val="en-US"/>
        </w:rPr>
        <w:t>kementerian</w:t>
      </w:r>
      <w:proofErr w:type="spellEnd"/>
      <w:r w:rsidR="007211B5" w:rsidRPr="008444BC">
        <w:rPr>
          <w:rFonts w:ascii="Bookman Old Style" w:hAnsi="Bookman Old Style"/>
          <w:color w:val="000000"/>
          <w:sz w:val="24"/>
          <w:szCs w:val="24"/>
          <w:lang w:val="en-US"/>
        </w:rPr>
        <w:t>/</w:t>
      </w:r>
      <w:proofErr w:type="spellStart"/>
      <w:r w:rsidR="007211B5" w:rsidRPr="008444BC">
        <w:rPr>
          <w:rFonts w:ascii="Bookman Old Style" w:hAnsi="Bookman Old Style"/>
          <w:color w:val="000000"/>
          <w:sz w:val="24"/>
          <w:szCs w:val="24"/>
          <w:lang w:val="en-US"/>
        </w:rPr>
        <w:t>lembaga</w:t>
      </w:r>
      <w:proofErr w:type="spellEnd"/>
      <w:r w:rsidR="00E040E2" w:rsidRPr="008444BC">
        <w:rPr>
          <w:rFonts w:ascii="Bookman Old Style" w:hAnsi="Bookman Old Style"/>
          <w:color w:val="000000"/>
          <w:sz w:val="24"/>
          <w:szCs w:val="24"/>
          <w:lang w:val="en-US"/>
        </w:rPr>
        <w:t xml:space="preserve">, </w:t>
      </w:r>
      <w:proofErr w:type="spellStart"/>
      <w:r w:rsidR="00E040E2" w:rsidRPr="008444BC">
        <w:rPr>
          <w:rFonts w:ascii="Bookman Old Style" w:hAnsi="Bookman Old Style"/>
          <w:color w:val="000000"/>
          <w:sz w:val="24"/>
          <w:szCs w:val="24"/>
          <w:lang w:val="en-US"/>
        </w:rPr>
        <w:t>Pemerintah</w:t>
      </w:r>
      <w:proofErr w:type="spellEnd"/>
      <w:r w:rsidR="00E040E2" w:rsidRPr="008444BC">
        <w:rPr>
          <w:rFonts w:ascii="Bookman Old Style" w:hAnsi="Bookman Old Style"/>
          <w:color w:val="000000"/>
          <w:sz w:val="24"/>
          <w:szCs w:val="24"/>
          <w:lang w:val="en-US"/>
        </w:rPr>
        <w:t xml:space="preserve"> Daerah</w:t>
      </w:r>
      <w:r w:rsidR="00230EF7" w:rsidRPr="008444BC">
        <w:rPr>
          <w:rFonts w:ascii="Bookman Old Style" w:hAnsi="Bookman Old Style"/>
          <w:color w:val="000000"/>
          <w:sz w:val="24"/>
          <w:szCs w:val="24"/>
          <w:lang w:val="en-US"/>
        </w:rPr>
        <w:t xml:space="preserve"> </w:t>
      </w:r>
      <w:r w:rsidR="00230EF7" w:rsidRPr="008444BC">
        <w:rPr>
          <w:rFonts w:ascii="Bookman Old Style" w:hAnsi="Bookman Old Style" w:cs="Helvetica"/>
          <w:color w:val="000000"/>
          <w:sz w:val="24"/>
          <w:szCs w:val="24"/>
        </w:rPr>
        <w:t xml:space="preserve">provinsi, </w:t>
      </w:r>
      <w:proofErr w:type="spellStart"/>
      <w:r w:rsidR="00E040E2" w:rsidRPr="008444BC">
        <w:rPr>
          <w:rFonts w:ascii="Bookman Old Style" w:hAnsi="Bookman Old Style"/>
          <w:color w:val="000000"/>
          <w:sz w:val="24"/>
          <w:szCs w:val="24"/>
          <w:lang w:val="en-US"/>
        </w:rPr>
        <w:t>Pemerintah</w:t>
      </w:r>
      <w:proofErr w:type="spellEnd"/>
      <w:r w:rsidR="00E040E2" w:rsidRPr="008444BC">
        <w:rPr>
          <w:rFonts w:ascii="Bookman Old Style" w:hAnsi="Bookman Old Style"/>
          <w:color w:val="000000"/>
          <w:sz w:val="24"/>
          <w:szCs w:val="24"/>
          <w:lang w:val="en-US"/>
        </w:rPr>
        <w:t xml:space="preserve"> Daerah</w:t>
      </w:r>
      <w:r w:rsidR="00230EF7" w:rsidRPr="008444BC">
        <w:rPr>
          <w:rFonts w:ascii="Bookman Old Style" w:hAnsi="Bookman Old Style" w:cs="Helvetica"/>
          <w:color w:val="000000"/>
          <w:sz w:val="24"/>
          <w:szCs w:val="24"/>
        </w:rPr>
        <w:t xml:space="preserve"> kabupaten/kota,</w:t>
      </w:r>
      <w:r w:rsidR="00230EF7" w:rsidRPr="008444BC">
        <w:rPr>
          <w:rFonts w:ascii="Bookman Old Style" w:hAnsi="Bookman Old Style" w:cs="Helvetica"/>
          <w:color w:val="000000"/>
          <w:sz w:val="24"/>
          <w:szCs w:val="24"/>
          <w:lang w:val="en-US"/>
        </w:rPr>
        <w:t xml:space="preserve"> </w:t>
      </w:r>
      <w:r w:rsidR="007A45E3" w:rsidRPr="008444BC">
        <w:rPr>
          <w:rFonts w:ascii="Bookman Old Style" w:hAnsi="Bookman Old Style" w:cs="Helvetica"/>
          <w:color w:val="000000"/>
          <w:sz w:val="24"/>
          <w:szCs w:val="24"/>
          <w:lang w:val="en-US"/>
        </w:rPr>
        <w:t>a</w:t>
      </w:r>
      <w:r w:rsidR="00230EF7" w:rsidRPr="008444BC">
        <w:rPr>
          <w:rFonts w:ascii="Bookman Old Style" w:hAnsi="Bookman Old Style" w:cs="Helvetica"/>
          <w:color w:val="000000"/>
          <w:sz w:val="24"/>
          <w:szCs w:val="24"/>
        </w:rPr>
        <w:t xml:space="preserve">dministrator KEK, atau </w:t>
      </w:r>
      <w:r w:rsidR="007A45E3" w:rsidRPr="008444BC">
        <w:rPr>
          <w:rFonts w:ascii="Bookman Old Style" w:hAnsi="Bookman Old Style" w:cs="Helvetica"/>
          <w:color w:val="000000"/>
          <w:sz w:val="24"/>
          <w:szCs w:val="24"/>
          <w:lang w:val="en-US"/>
        </w:rPr>
        <w:t>b</w:t>
      </w:r>
      <w:r w:rsidR="00230EF7" w:rsidRPr="008444BC">
        <w:rPr>
          <w:rFonts w:ascii="Bookman Old Style" w:hAnsi="Bookman Old Style" w:cs="Helvetica"/>
          <w:color w:val="000000"/>
          <w:sz w:val="24"/>
          <w:szCs w:val="24"/>
        </w:rPr>
        <w:t>adan</w:t>
      </w:r>
      <w:r w:rsidR="00230EF7" w:rsidRPr="008444BC">
        <w:rPr>
          <w:rFonts w:ascii="Bookman Old Style" w:hAnsi="Bookman Old Style" w:cs="Helvetica"/>
          <w:color w:val="000000"/>
          <w:sz w:val="24"/>
          <w:szCs w:val="24"/>
          <w:lang w:val="en-US"/>
        </w:rPr>
        <w:t xml:space="preserve"> </w:t>
      </w:r>
      <w:r w:rsidR="007A45E3" w:rsidRPr="008444BC">
        <w:rPr>
          <w:rFonts w:ascii="Bookman Old Style" w:hAnsi="Bookman Old Style" w:cs="Helvetica"/>
          <w:color w:val="000000"/>
          <w:sz w:val="24"/>
          <w:szCs w:val="24"/>
          <w:lang w:val="en-US"/>
        </w:rPr>
        <w:t>p</w:t>
      </w:r>
      <w:r w:rsidR="00230EF7" w:rsidRPr="008444BC">
        <w:rPr>
          <w:rFonts w:ascii="Bookman Old Style" w:hAnsi="Bookman Old Style" w:cs="Helvetica"/>
          <w:color w:val="000000"/>
          <w:sz w:val="24"/>
          <w:szCs w:val="24"/>
        </w:rPr>
        <w:t>engusahaan KPBPB</w:t>
      </w:r>
      <w:r w:rsidR="00230EF7" w:rsidRPr="008444BC">
        <w:rPr>
          <w:rFonts w:ascii="Bookman Old Style" w:hAnsi="Bookman Old Style"/>
          <w:color w:val="000000"/>
          <w:sz w:val="24"/>
          <w:szCs w:val="24"/>
          <w:lang w:val="en-US"/>
        </w:rPr>
        <w:t xml:space="preserve"> </w:t>
      </w:r>
      <w:proofErr w:type="spellStart"/>
      <w:r w:rsidR="005530CA" w:rsidRPr="008444BC">
        <w:rPr>
          <w:rFonts w:ascii="Bookman Old Style" w:hAnsi="Bookman Old Style"/>
          <w:color w:val="000000"/>
          <w:sz w:val="24"/>
          <w:szCs w:val="24"/>
          <w:lang w:val="en-US"/>
        </w:rPr>
        <w:t>sesuai</w:t>
      </w:r>
      <w:proofErr w:type="spellEnd"/>
      <w:r w:rsidR="005530CA" w:rsidRPr="008444BC">
        <w:rPr>
          <w:rFonts w:ascii="Bookman Old Style" w:hAnsi="Bookman Old Style"/>
          <w:color w:val="000000"/>
          <w:sz w:val="24"/>
          <w:szCs w:val="24"/>
          <w:lang w:val="en-US"/>
        </w:rPr>
        <w:t xml:space="preserve"> </w:t>
      </w:r>
      <w:proofErr w:type="spellStart"/>
      <w:r w:rsidR="005530CA" w:rsidRPr="008444BC">
        <w:rPr>
          <w:rFonts w:ascii="Bookman Old Style" w:hAnsi="Bookman Old Style"/>
          <w:color w:val="000000"/>
          <w:sz w:val="24"/>
          <w:szCs w:val="24"/>
          <w:lang w:val="en-US"/>
        </w:rPr>
        <w:t>kewenangannya</w:t>
      </w:r>
      <w:proofErr w:type="spellEnd"/>
      <w:r w:rsidR="005530CA" w:rsidRPr="008444BC">
        <w:rPr>
          <w:rFonts w:ascii="Bookman Old Style" w:hAnsi="Bookman Old Style"/>
          <w:color w:val="000000"/>
          <w:sz w:val="24"/>
          <w:szCs w:val="24"/>
          <w:lang w:val="en-US"/>
        </w:rPr>
        <w:t xml:space="preserve"> </w:t>
      </w:r>
      <w:proofErr w:type="spellStart"/>
      <w:r w:rsidR="00AA14DB" w:rsidRPr="008444BC">
        <w:rPr>
          <w:rFonts w:ascii="Bookman Old Style" w:hAnsi="Bookman Old Style"/>
          <w:color w:val="000000"/>
          <w:sz w:val="24"/>
          <w:szCs w:val="24"/>
          <w:lang w:val="en-US"/>
        </w:rPr>
        <w:t>melakukan</w:t>
      </w:r>
      <w:proofErr w:type="spellEnd"/>
      <w:r w:rsidRPr="008444BC">
        <w:rPr>
          <w:rFonts w:ascii="Bookman Old Style" w:hAnsi="Bookman Old Style"/>
          <w:color w:val="000000"/>
          <w:sz w:val="24"/>
          <w:szCs w:val="24"/>
          <w:lang w:val="en-US"/>
        </w:rPr>
        <w:t xml:space="preserve"> </w:t>
      </w:r>
      <w:proofErr w:type="spellStart"/>
      <w:r w:rsidR="006206C4" w:rsidRPr="008444BC">
        <w:rPr>
          <w:rFonts w:ascii="Bookman Old Style" w:hAnsi="Bookman Old Style"/>
          <w:color w:val="000000"/>
          <w:sz w:val="24"/>
          <w:szCs w:val="24"/>
          <w:lang w:val="en-US"/>
        </w:rPr>
        <w:t>pemantauan</w:t>
      </w:r>
      <w:proofErr w:type="spellEnd"/>
      <w:r w:rsidR="006206C4" w:rsidRPr="008444BC">
        <w:rPr>
          <w:rFonts w:ascii="Bookman Old Style" w:hAnsi="Bookman Old Style"/>
          <w:color w:val="000000"/>
          <w:sz w:val="24"/>
          <w:szCs w:val="24"/>
          <w:lang w:val="en-US"/>
        </w:rPr>
        <w:t xml:space="preserve"> </w:t>
      </w:r>
      <w:proofErr w:type="spellStart"/>
      <w:r w:rsidR="006206C4" w:rsidRPr="008444BC">
        <w:rPr>
          <w:rFonts w:ascii="Bookman Old Style" w:hAnsi="Bookman Old Style"/>
          <w:color w:val="000000"/>
          <w:sz w:val="24"/>
          <w:szCs w:val="24"/>
          <w:lang w:val="en-US"/>
        </w:rPr>
        <w:t>kepada</w:t>
      </w:r>
      <w:proofErr w:type="spellEnd"/>
      <w:r w:rsidR="006206C4" w:rsidRPr="008444BC">
        <w:rPr>
          <w:rFonts w:ascii="Bookman Old Style" w:hAnsi="Bookman Old Style"/>
          <w:color w:val="000000"/>
          <w:sz w:val="24"/>
          <w:szCs w:val="24"/>
          <w:lang w:val="en-US"/>
        </w:rPr>
        <w:t xml:space="preserve"> </w:t>
      </w:r>
      <w:proofErr w:type="spellStart"/>
      <w:r w:rsidR="006206C4" w:rsidRPr="008444BC">
        <w:rPr>
          <w:rFonts w:ascii="Bookman Old Style" w:hAnsi="Bookman Old Style"/>
          <w:color w:val="000000"/>
          <w:sz w:val="24"/>
          <w:szCs w:val="24"/>
          <w:lang w:val="en-US"/>
        </w:rPr>
        <w:t>Pelaku</w:t>
      </w:r>
      <w:proofErr w:type="spellEnd"/>
      <w:r w:rsidR="006206C4" w:rsidRPr="008444BC">
        <w:rPr>
          <w:rFonts w:ascii="Bookman Old Style" w:hAnsi="Bookman Old Style"/>
          <w:color w:val="000000"/>
          <w:sz w:val="24"/>
          <w:szCs w:val="24"/>
          <w:lang w:val="en-US"/>
        </w:rPr>
        <w:t xml:space="preserve"> Usaha </w:t>
      </w:r>
      <w:proofErr w:type="spellStart"/>
      <w:r w:rsidR="00D771DF" w:rsidRPr="008444BC">
        <w:rPr>
          <w:rFonts w:ascii="Bookman Old Style" w:hAnsi="Bookman Old Style"/>
          <w:color w:val="000000"/>
          <w:sz w:val="24"/>
          <w:szCs w:val="24"/>
          <w:lang w:val="en-US"/>
        </w:rPr>
        <w:t>dalam</w:t>
      </w:r>
      <w:proofErr w:type="spellEnd"/>
      <w:r w:rsidR="00D771DF" w:rsidRPr="008444BC">
        <w:rPr>
          <w:rFonts w:ascii="Bookman Old Style" w:hAnsi="Bookman Old Style"/>
          <w:color w:val="000000"/>
          <w:sz w:val="24"/>
          <w:szCs w:val="24"/>
          <w:lang w:val="en-US"/>
        </w:rPr>
        <w:t xml:space="preserve"> 3 (</w:t>
      </w:r>
      <w:proofErr w:type="spellStart"/>
      <w:r w:rsidR="00D771DF" w:rsidRPr="008444BC">
        <w:rPr>
          <w:rFonts w:ascii="Bookman Old Style" w:hAnsi="Bookman Old Style"/>
          <w:color w:val="000000"/>
          <w:sz w:val="24"/>
          <w:szCs w:val="24"/>
          <w:lang w:val="en-US"/>
        </w:rPr>
        <w:t>tiga</w:t>
      </w:r>
      <w:proofErr w:type="spellEnd"/>
      <w:r w:rsidR="00D771DF" w:rsidRPr="008444BC">
        <w:rPr>
          <w:rFonts w:ascii="Bookman Old Style" w:hAnsi="Bookman Old Style"/>
          <w:color w:val="000000"/>
          <w:sz w:val="24"/>
          <w:szCs w:val="24"/>
          <w:lang w:val="en-US"/>
        </w:rPr>
        <w:t xml:space="preserve">) </w:t>
      </w:r>
      <w:proofErr w:type="spellStart"/>
      <w:r w:rsidR="00D771DF" w:rsidRPr="008444BC">
        <w:rPr>
          <w:rFonts w:ascii="Bookman Old Style" w:hAnsi="Bookman Old Style"/>
          <w:color w:val="000000"/>
          <w:sz w:val="24"/>
          <w:szCs w:val="24"/>
          <w:lang w:val="en-US"/>
        </w:rPr>
        <w:t>bulan</w:t>
      </w:r>
      <w:proofErr w:type="spellEnd"/>
      <w:r w:rsidR="00D771DF" w:rsidRPr="008444BC">
        <w:rPr>
          <w:rFonts w:ascii="Bookman Old Style" w:hAnsi="Bookman Old Style"/>
          <w:color w:val="000000"/>
          <w:sz w:val="24"/>
          <w:szCs w:val="24"/>
          <w:lang w:val="en-US"/>
        </w:rPr>
        <w:t xml:space="preserve"> </w:t>
      </w:r>
      <w:proofErr w:type="spellStart"/>
      <w:r w:rsidR="00D771DF" w:rsidRPr="008444BC">
        <w:rPr>
          <w:rFonts w:ascii="Bookman Old Style" w:hAnsi="Bookman Old Style"/>
          <w:color w:val="000000"/>
          <w:sz w:val="24"/>
          <w:szCs w:val="24"/>
          <w:lang w:val="en-US"/>
        </w:rPr>
        <w:t>sebelum</w:t>
      </w:r>
      <w:proofErr w:type="spellEnd"/>
      <w:r w:rsidR="00D771DF" w:rsidRPr="008444BC">
        <w:rPr>
          <w:rFonts w:ascii="Bookman Old Style" w:hAnsi="Bookman Old Style"/>
          <w:color w:val="000000"/>
          <w:sz w:val="24"/>
          <w:szCs w:val="24"/>
          <w:lang w:val="en-US"/>
        </w:rPr>
        <w:t xml:space="preserve"> </w:t>
      </w:r>
      <w:proofErr w:type="spellStart"/>
      <w:r w:rsidR="00D771DF" w:rsidRPr="004E5A1F">
        <w:rPr>
          <w:rFonts w:ascii="Bookman Old Style" w:hAnsi="Bookman Old Style"/>
          <w:color w:val="000000"/>
          <w:sz w:val="24"/>
          <w:szCs w:val="24"/>
          <w:lang w:val="en-US"/>
        </w:rPr>
        <w:t>berakhirnya</w:t>
      </w:r>
      <w:proofErr w:type="spellEnd"/>
      <w:r w:rsidR="00D771DF" w:rsidRPr="004E5A1F">
        <w:rPr>
          <w:rFonts w:ascii="Bookman Old Style" w:hAnsi="Bookman Old Style"/>
          <w:color w:val="000000"/>
          <w:sz w:val="24"/>
          <w:szCs w:val="24"/>
          <w:lang w:val="en-US"/>
        </w:rPr>
        <w:t xml:space="preserve"> </w:t>
      </w:r>
      <w:proofErr w:type="spellStart"/>
      <w:r w:rsidR="00D771DF" w:rsidRPr="008444BC">
        <w:rPr>
          <w:rFonts w:ascii="Bookman Old Style" w:hAnsi="Bookman Old Style"/>
          <w:color w:val="000000"/>
          <w:sz w:val="24"/>
          <w:szCs w:val="24"/>
          <w:lang w:val="en-US"/>
        </w:rPr>
        <w:t>jangka</w:t>
      </w:r>
      <w:proofErr w:type="spellEnd"/>
      <w:r w:rsidR="00D771DF" w:rsidRPr="008444BC">
        <w:rPr>
          <w:rFonts w:ascii="Bookman Old Style" w:hAnsi="Bookman Old Style"/>
          <w:color w:val="000000"/>
          <w:sz w:val="24"/>
          <w:szCs w:val="24"/>
          <w:lang w:val="en-US"/>
        </w:rPr>
        <w:t xml:space="preserve"> </w:t>
      </w:r>
      <w:proofErr w:type="spellStart"/>
      <w:r w:rsidR="00D771DF" w:rsidRPr="008444BC">
        <w:rPr>
          <w:rFonts w:ascii="Bookman Old Style" w:hAnsi="Bookman Old Style"/>
          <w:color w:val="000000"/>
          <w:sz w:val="24"/>
          <w:szCs w:val="24"/>
          <w:lang w:val="en-US"/>
        </w:rPr>
        <w:t>waktu</w:t>
      </w:r>
      <w:proofErr w:type="spellEnd"/>
      <w:r w:rsidR="00D771DF" w:rsidRPr="008444BC">
        <w:rPr>
          <w:rFonts w:ascii="Bookman Old Style" w:hAnsi="Bookman Old Style"/>
          <w:color w:val="000000"/>
          <w:sz w:val="24"/>
          <w:szCs w:val="24"/>
          <w:lang w:val="en-US"/>
        </w:rPr>
        <w:t xml:space="preserve"> </w:t>
      </w:r>
      <w:proofErr w:type="spellStart"/>
      <w:r w:rsidR="006F5449" w:rsidRPr="004E5A1F">
        <w:rPr>
          <w:rFonts w:ascii="Bookman Old Style" w:hAnsi="Bookman Old Style"/>
          <w:color w:val="000000"/>
          <w:sz w:val="24"/>
          <w:szCs w:val="24"/>
          <w:lang w:val="en-US"/>
        </w:rPr>
        <w:t>perkiraan</w:t>
      </w:r>
      <w:proofErr w:type="spellEnd"/>
      <w:r w:rsidR="006F5449" w:rsidRPr="004E5A1F">
        <w:rPr>
          <w:rFonts w:ascii="Bookman Old Style" w:hAnsi="Bookman Old Style"/>
          <w:color w:val="000000"/>
          <w:sz w:val="24"/>
          <w:szCs w:val="24"/>
          <w:lang w:val="en-US"/>
        </w:rPr>
        <w:t xml:space="preserve"> </w:t>
      </w:r>
      <w:proofErr w:type="spellStart"/>
      <w:r w:rsidR="006F5449" w:rsidRPr="004E5A1F">
        <w:rPr>
          <w:rFonts w:ascii="Bookman Old Style" w:hAnsi="Bookman Old Style"/>
          <w:color w:val="000000"/>
          <w:sz w:val="24"/>
          <w:szCs w:val="24"/>
          <w:lang w:val="en-US"/>
        </w:rPr>
        <w:t>mulai</w:t>
      </w:r>
      <w:proofErr w:type="spellEnd"/>
      <w:r w:rsidR="006F5449" w:rsidRPr="004E5A1F">
        <w:rPr>
          <w:rFonts w:ascii="Bookman Old Style" w:hAnsi="Bookman Old Style"/>
          <w:color w:val="000000"/>
          <w:sz w:val="24"/>
          <w:szCs w:val="24"/>
          <w:lang w:val="en-US"/>
        </w:rPr>
        <w:t xml:space="preserve"> </w:t>
      </w:r>
      <w:proofErr w:type="spellStart"/>
      <w:r w:rsidR="006F5449" w:rsidRPr="004E5A1F">
        <w:rPr>
          <w:rFonts w:ascii="Bookman Old Style" w:hAnsi="Bookman Old Style"/>
          <w:color w:val="000000"/>
          <w:sz w:val="24"/>
          <w:szCs w:val="24"/>
          <w:lang w:val="en-US"/>
        </w:rPr>
        <w:t>berproduksi</w:t>
      </w:r>
      <w:proofErr w:type="spellEnd"/>
      <w:r w:rsidR="006F5449" w:rsidRPr="004E5A1F">
        <w:rPr>
          <w:rFonts w:ascii="Bookman Old Style" w:hAnsi="Bookman Old Style"/>
          <w:color w:val="000000"/>
          <w:sz w:val="24"/>
          <w:szCs w:val="24"/>
          <w:lang w:val="en-US"/>
        </w:rPr>
        <w:t>/</w:t>
      </w:r>
      <w:proofErr w:type="spellStart"/>
      <w:r w:rsidR="006F5449" w:rsidRPr="004E5A1F">
        <w:rPr>
          <w:rFonts w:ascii="Bookman Old Style" w:hAnsi="Bookman Old Style"/>
          <w:color w:val="000000"/>
          <w:sz w:val="24"/>
          <w:szCs w:val="24"/>
          <w:lang w:val="en-US"/>
        </w:rPr>
        <w:t>ber</w:t>
      </w:r>
      <w:r w:rsidR="00D771DF" w:rsidRPr="008444BC">
        <w:rPr>
          <w:rFonts w:ascii="Bookman Old Style" w:hAnsi="Bookman Old Style"/>
          <w:color w:val="000000"/>
          <w:sz w:val="24"/>
          <w:szCs w:val="24"/>
          <w:lang w:val="en-US"/>
        </w:rPr>
        <w:t>operasi</w:t>
      </w:r>
      <w:proofErr w:type="spellEnd"/>
      <w:r w:rsidR="006F5449" w:rsidRPr="008444BC">
        <w:rPr>
          <w:rFonts w:ascii="Bookman Old Style" w:hAnsi="Bookman Old Style"/>
          <w:color w:val="000000"/>
          <w:sz w:val="24"/>
          <w:szCs w:val="24"/>
          <w:lang w:val="en-US"/>
        </w:rPr>
        <w:t>.</w:t>
      </w:r>
    </w:p>
    <w:p w14:paraId="2B87EA54" w14:textId="10F9EF4F" w:rsidR="00304E39" w:rsidRPr="004E5A1F" w:rsidRDefault="00304E39" w:rsidP="004E5A1F">
      <w:pPr>
        <w:pStyle w:val="ListParagraph"/>
        <w:numPr>
          <w:ilvl w:val="0"/>
          <w:numId w:val="266"/>
        </w:numPr>
        <w:spacing w:after="0" w:line="360" w:lineRule="auto"/>
        <w:ind w:left="2552" w:hanging="572"/>
        <w:jc w:val="both"/>
        <w:rPr>
          <w:rFonts w:ascii="Bookman Old Style" w:hAnsi="Bookman Old Style"/>
          <w:color w:val="000000"/>
          <w:sz w:val="24"/>
          <w:szCs w:val="24"/>
          <w:lang w:val="en-US"/>
        </w:rPr>
      </w:pPr>
      <w:proofErr w:type="spellStart"/>
      <w:r w:rsidRPr="004E5A1F">
        <w:rPr>
          <w:rFonts w:ascii="Bookman Old Style" w:hAnsi="Bookman Old Style"/>
          <w:color w:val="000000"/>
          <w:sz w:val="24"/>
          <w:szCs w:val="24"/>
          <w:lang w:val="en-US"/>
        </w:rPr>
        <w:t>Atas</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hasil</w:t>
      </w:r>
      <w:proofErr w:type="spellEnd"/>
      <w:r w:rsidRPr="004E5A1F">
        <w:rPr>
          <w:rFonts w:ascii="Bookman Old Style" w:hAnsi="Bookman Old Style"/>
          <w:color w:val="000000"/>
          <w:sz w:val="24"/>
          <w:szCs w:val="24"/>
          <w:lang w:val="en-US"/>
        </w:rPr>
        <w:t xml:space="preserve"> </w:t>
      </w:r>
      <w:proofErr w:type="spellStart"/>
      <w:r w:rsidR="006206C4" w:rsidRPr="008444BC">
        <w:rPr>
          <w:rFonts w:ascii="Bookman Old Style" w:hAnsi="Bookman Old Style"/>
          <w:color w:val="000000"/>
          <w:sz w:val="24"/>
          <w:szCs w:val="24"/>
          <w:lang w:val="en-US"/>
        </w:rPr>
        <w:t>pemantauan</w:t>
      </w:r>
      <w:proofErr w:type="spellEnd"/>
      <w:r w:rsidR="006206C4" w:rsidRPr="008444BC">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sebagaimana</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dimaksud</w:t>
      </w:r>
      <w:proofErr w:type="spellEnd"/>
      <w:r w:rsidRPr="004E5A1F">
        <w:rPr>
          <w:rFonts w:ascii="Bookman Old Style" w:hAnsi="Bookman Old Style"/>
          <w:color w:val="000000"/>
          <w:sz w:val="24"/>
          <w:szCs w:val="24"/>
          <w:lang w:val="en-US"/>
        </w:rPr>
        <w:t xml:space="preserve"> pada </w:t>
      </w:r>
      <w:proofErr w:type="spellStart"/>
      <w:r w:rsidRPr="004E5A1F">
        <w:rPr>
          <w:rFonts w:ascii="Bookman Old Style" w:hAnsi="Bookman Old Style"/>
          <w:color w:val="000000"/>
          <w:sz w:val="24"/>
          <w:szCs w:val="24"/>
          <w:lang w:val="en-US"/>
        </w:rPr>
        <w:t>ayat</w:t>
      </w:r>
      <w:proofErr w:type="spellEnd"/>
      <w:r w:rsidRPr="004E5A1F">
        <w:rPr>
          <w:rFonts w:ascii="Bookman Old Style" w:hAnsi="Bookman Old Style"/>
          <w:color w:val="000000"/>
          <w:sz w:val="24"/>
          <w:szCs w:val="24"/>
          <w:lang w:val="en-US"/>
        </w:rPr>
        <w:t xml:space="preserve"> (</w:t>
      </w:r>
      <w:r w:rsidR="00E97D67" w:rsidRPr="008444BC">
        <w:rPr>
          <w:rFonts w:ascii="Bookman Old Style" w:hAnsi="Bookman Old Style"/>
          <w:color w:val="000000"/>
          <w:sz w:val="24"/>
          <w:szCs w:val="24"/>
          <w:lang w:val="en-US"/>
        </w:rPr>
        <w:t>1</w:t>
      </w:r>
      <w:r w:rsidRPr="004E5A1F">
        <w:rPr>
          <w:rFonts w:ascii="Bookman Old Style" w:hAnsi="Bookman Old Style"/>
          <w:color w:val="000000"/>
          <w:sz w:val="24"/>
          <w:szCs w:val="24"/>
          <w:lang w:val="en-US"/>
        </w:rPr>
        <w:t>)</w:t>
      </w:r>
      <w:r w:rsidRPr="008444BC">
        <w:rPr>
          <w:rFonts w:ascii="Bookman Old Style" w:hAnsi="Bookman Old Style"/>
          <w:color w:val="000000"/>
          <w:sz w:val="24"/>
          <w:szCs w:val="24"/>
          <w:lang w:val="en-US"/>
        </w:rPr>
        <w:t xml:space="preserve">, </w:t>
      </w:r>
      <w:proofErr w:type="spellStart"/>
      <w:r w:rsidR="003D157C" w:rsidRPr="008444BC">
        <w:rPr>
          <w:rFonts w:ascii="Bookman Old Style" w:hAnsi="Bookman Old Style"/>
          <w:color w:val="000000"/>
          <w:sz w:val="24"/>
          <w:szCs w:val="24"/>
          <w:lang w:val="en-US"/>
        </w:rPr>
        <w:t>k</w:t>
      </w:r>
      <w:r w:rsidR="00766516" w:rsidRPr="008444BC">
        <w:rPr>
          <w:rFonts w:ascii="Bookman Old Style" w:hAnsi="Bookman Old Style"/>
          <w:color w:val="000000"/>
          <w:sz w:val="24"/>
          <w:szCs w:val="24"/>
          <w:lang w:val="en-US"/>
        </w:rPr>
        <w:t>ementerian</w:t>
      </w:r>
      <w:proofErr w:type="spellEnd"/>
      <w:r w:rsidR="00766516" w:rsidRPr="008444BC">
        <w:rPr>
          <w:rFonts w:ascii="Bookman Old Style" w:hAnsi="Bookman Old Style"/>
          <w:color w:val="000000"/>
          <w:sz w:val="24"/>
          <w:szCs w:val="24"/>
          <w:lang w:val="en-US"/>
        </w:rPr>
        <w:t>/</w:t>
      </w:r>
      <w:proofErr w:type="spellStart"/>
      <w:r w:rsidR="00766516" w:rsidRPr="008444BC">
        <w:rPr>
          <w:rFonts w:ascii="Bookman Old Style" w:hAnsi="Bookman Old Style"/>
          <w:color w:val="000000"/>
          <w:sz w:val="24"/>
          <w:szCs w:val="24"/>
          <w:lang w:val="en-US"/>
        </w:rPr>
        <w:t>lembaga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Pemerintah</w:t>
      </w:r>
      <w:proofErr w:type="spellEnd"/>
      <w:r w:rsidRPr="008444BC">
        <w:rPr>
          <w:rFonts w:ascii="Bookman Old Style" w:hAnsi="Bookman Old Style"/>
          <w:color w:val="000000"/>
          <w:sz w:val="24"/>
          <w:szCs w:val="24"/>
          <w:lang w:val="en-US"/>
        </w:rPr>
        <w:t xml:space="preserve"> Daerah </w:t>
      </w:r>
      <w:proofErr w:type="spellStart"/>
      <w:r w:rsidRPr="008444BC">
        <w:rPr>
          <w:rFonts w:ascii="Bookman Old Style" w:hAnsi="Bookman Old Style"/>
          <w:color w:val="000000"/>
          <w:sz w:val="24"/>
          <w:szCs w:val="24"/>
          <w:lang w:val="en-US"/>
        </w:rPr>
        <w:t>provinsi</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Pemerintah</w:t>
      </w:r>
      <w:proofErr w:type="spellEnd"/>
      <w:r w:rsidRPr="008444BC">
        <w:rPr>
          <w:rFonts w:ascii="Bookman Old Style" w:hAnsi="Bookman Old Style"/>
          <w:color w:val="000000"/>
          <w:sz w:val="24"/>
          <w:szCs w:val="24"/>
          <w:lang w:val="en-US"/>
        </w:rPr>
        <w:t xml:space="preserve"> Daerah </w:t>
      </w:r>
      <w:proofErr w:type="spellStart"/>
      <w:r w:rsidRPr="008444BC">
        <w:rPr>
          <w:rFonts w:ascii="Bookman Old Style" w:hAnsi="Bookman Old Style"/>
          <w:color w:val="000000"/>
          <w:sz w:val="24"/>
          <w:szCs w:val="24"/>
          <w:lang w:val="en-US"/>
        </w:rPr>
        <w:t>kabupaten</w:t>
      </w:r>
      <w:proofErr w:type="spellEnd"/>
      <w:r w:rsidRPr="008444BC">
        <w:rPr>
          <w:rFonts w:ascii="Bookman Old Style" w:hAnsi="Bookman Old Style"/>
          <w:color w:val="000000"/>
          <w:sz w:val="24"/>
          <w:szCs w:val="24"/>
          <w:lang w:val="en-US"/>
        </w:rPr>
        <w:t>/</w:t>
      </w:r>
      <w:proofErr w:type="spellStart"/>
      <w:r w:rsidRPr="008444BC">
        <w:rPr>
          <w:rFonts w:ascii="Bookman Old Style" w:hAnsi="Bookman Old Style"/>
          <w:color w:val="000000"/>
          <w:sz w:val="24"/>
          <w:szCs w:val="24"/>
          <w:lang w:val="en-US"/>
        </w:rPr>
        <w:t>kota</w:t>
      </w:r>
      <w:proofErr w:type="spellEnd"/>
      <w:r w:rsidRPr="008444BC">
        <w:rPr>
          <w:rFonts w:ascii="Bookman Old Style" w:hAnsi="Bookman Old Style"/>
          <w:color w:val="000000"/>
          <w:sz w:val="24"/>
          <w:szCs w:val="24"/>
          <w:lang w:val="en-US"/>
        </w:rPr>
        <w:t xml:space="preserve">, </w:t>
      </w:r>
      <w:r w:rsidR="007A45E3" w:rsidRPr="008444BC">
        <w:rPr>
          <w:rFonts w:ascii="Bookman Old Style" w:hAnsi="Bookman Old Style" w:cs="Helvetica"/>
          <w:color w:val="000000"/>
          <w:sz w:val="24"/>
          <w:szCs w:val="24"/>
          <w:lang w:val="en-US"/>
        </w:rPr>
        <w:t>a</w:t>
      </w:r>
      <w:r w:rsidRPr="008444BC">
        <w:rPr>
          <w:rFonts w:ascii="Bookman Old Style" w:hAnsi="Bookman Old Style" w:cs="Helvetica"/>
          <w:color w:val="000000"/>
          <w:sz w:val="24"/>
          <w:szCs w:val="24"/>
        </w:rPr>
        <w:t xml:space="preserve">dministrator KEK, atau </w:t>
      </w:r>
      <w:r w:rsidR="007A45E3" w:rsidRPr="008444BC">
        <w:rPr>
          <w:rFonts w:ascii="Bookman Old Style" w:hAnsi="Bookman Old Style" w:cs="Helvetica"/>
          <w:color w:val="000000"/>
          <w:sz w:val="24"/>
          <w:szCs w:val="24"/>
          <w:lang w:val="en-US"/>
        </w:rPr>
        <w:t>b</w:t>
      </w:r>
      <w:r w:rsidR="007A45E3" w:rsidRPr="008444BC">
        <w:rPr>
          <w:rFonts w:ascii="Bookman Old Style" w:hAnsi="Bookman Old Style" w:cs="Helvetica"/>
          <w:color w:val="000000"/>
          <w:sz w:val="24"/>
          <w:szCs w:val="24"/>
        </w:rPr>
        <w:t>adan</w:t>
      </w:r>
      <w:r w:rsidR="007A45E3" w:rsidRPr="008444BC">
        <w:rPr>
          <w:rFonts w:ascii="Bookman Old Style" w:hAnsi="Bookman Old Style" w:cs="Helvetica"/>
          <w:color w:val="000000"/>
          <w:sz w:val="24"/>
          <w:szCs w:val="24"/>
          <w:lang w:val="en-US"/>
        </w:rPr>
        <w:t xml:space="preserve"> p</w:t>
      </w:r>
      <w:r w:rsidR="007A45E3" w:rsidRPr="008444BC">
        <w:rPr>
          <w:rFonts w:ascii="Bookman Old Style" w:hAnsi="Bookman Old Style" w:cs="Helvetica"/>
          <w:color w:val="000000"/>
          <w:sz w:val="24"/>
          <w:szCs w:val="24"/>
        </w:rPr>
        <w:t>engusahaan</w:t>
      </w:r>
      <w:r w:rsidR="007A45E3" w:rsidRPr="008444BC">
        <w:rPr>
          <w:rFonts w:ascii="Bookman Old Style" w:hAnsi="Bookman Old Style" w:cs="Helvetica"/>
          <w:color w:val="000000"/>
          <w:sz w:val="24"/>
          <w:szCs w:val="24"/>
          <w:lang w:val="en-US"/>
        </w:rPr>
        <w:t xml:space="preserve"> </w:t>
      </w:r>
      <w:r w:rsidRPr="008444BC">
        <w:rPr>
          <w:rFonts w:ascii="Bookman Old Style" w:hAnsi="Bookman Old Style" w:cs="Helvetica"/>
          <w:color w:val="000000"/>
          <w:sz w:val="24"/>
          <w:szCs w:val="24"/>
        </w:rPr>
        <w:t>KPBPB</w:t>
      </w:r>
      <w:r w:rsidRPr="008444BC">
        <w:rPr>
          <w:rFonts w:ascii="Bookman Old Style" w:hAnsi="Bookman Old Style" w:cs="Helvetica"/>
          <w:color w:val="000000"/>
          <w:sz w:val="24"/>
          <w:szCs w:val="24"/>
          <w:lang w:val="en-US"/>
        </w:rPr>
        <w:t xml:space="preserve"> </w:t>
      </w:r>
      <w:proofErr w:type="spellStart"/>
      <w:r w:rsidR="009A12F4" w:rsidRPr="008444BC">
        <w:rPr>
          <w:rFonts w:ascii="Bookman Old Style" w:hAnsi="Bookman Old Style" w:cs="Helvetica"/>
          <w:color w:val="000000"/>
          <w:sz w:val="24"/>
          <w:szCs w:val="24"/>
          <w:lang w:val="en-US"/>
        </w:rPr>
        <w:t>me</w:t>
      </w:r>
      <w:r w:rsidR="006C2526" w:rsidRPr="008444BC">
        <w:rPr>
          <w:rFonts w:ascii="Bookman Old Style" w:hAnsi="Bookman Old Style" w:cs="Helvetica"/>
          <w:color w:val="000000"/>
          <w:sz w:val="24"/>
          <w:szCs w:val="24"/>
          <w:lang w:val="en-US"/>
        </w:rPr>
        <w:t>nginput</w:t>
      </w:r>
      <w:proofErr w:type="spellEnd"/>
      <w:r w:rsidR="00E97D67" w:rsidRPr="008444BC">
        <w:rPr>
          <w:rFonts w:ascii="Bookman Old Style" w:hAnsi="Bookman Old Style" w:cs="Helvetica"/>
          <w:color w:val="000000"/>
          <w:sz w:val="24"/>
          <w:szCs w:val="24"/>
          <w:lang w:val="en-US"/>
        </w:rPr>
        <w:t xml:space="preserve"> dan </w:t>
      </w:r>
      <w:proofErr w:type="spellStart"/>
      <w:r w:rsidR="00E97D67" w:rsidRPr="008444BC">
        <w:rPr>
          <w:rFonts w:ascii="Bookman Old Style" w:hAnsi="Bookman Old Style" w:cs="Helvetica"/>
          <w:color w:val="000000"/>
          <w:sz w:val="24"/>
          <w:szCs w:val="24"/>
          <w:lang w:val="en-US"/>
        </w:rPr>
        <w:t>menotifikasi</w:t>
      </w:r>
      <w:proofErr w:type="spellEnd"/>
      <w:r w:rsidR="006C2526" w:rsidRPr="008444BC">
        <w:rPr>
          <w:rFonts w:ascii="Bookman Old Style" w:hAnsi="Bookman Old Style" w:cs="Helvetica"/>
          <w:color w:val="000000"/>
          <w:sz w:val="24"/>
          <w:szCs w:val="24"/>
          <w:lang w:val="en-US"/>
        </w:rPr>
        <w:t xml:space="preserve"> </w:t>
      </w:r>
      <w:proofErr w:type="spellStart"/>
      <w:r w:rsidR="006C2526" w:rsidRPr="008444BC">
        <w:rPr>
          <w:rFonts w:ascii="Bookman Old Style" w:hAnsi="Bookman Old Style" w:cs="Helvetica"/>
          <w:color w:val="000000"/>
          <w:sz w:val="24"/>
          <w:szCs w:val="24"/>
          <w:lang w:val="en-US"/>
        </w:rPr>
        <w:t>hasil</w:t>
      </w:r>
      <w:proofErr w:type="spellEnd"/>
      <w:r w:rsidR="006C2526" w:rsidRPr="008444BC">
        <w:rPr>
          <w:rFonts w:ascii="Bookman Old Style" w:hAnsi="Bookman Old Style" w:cs="Helvetica"/>
          <w:color w:val="000000"/>
          <w:sz w:val="24"/>
          <w:szCs w:val="24"/>
          <w:lang w:val="en-US"/>
        </w:rPr>
        <w:t xml:space="preserve"> </w:t>
      </w:r>
      <w:proofErr w:type="spellStart"/>
      <w:r w:rsidR="00A008DC" w:rsidRPr="004E5A1F">
        <w:rPr>
          <w:rFonts w:ascii="Bookman Old Style" w:hAnsi="Bookman Old Style"/>
          <w:color w:val="000000"/>
          <w:sz w:val="24"/>
          <w:szCs w:val="24"/>
          <w:lang w:val="en-US"/>
        </w:rPr>
        <w:t>pemantauan</w:t>
      </w:r>
      <w:proofErr w:type="spellEnd"/>
      <w:r w:rsidR="006C2526" w:rsidRPr="008444BC">
        <w:rPr>
          <w:rFonts w:ascii="Bookman Old Style" w:hAnsi="Bookman Old Style" w:cs="Helvetica"/>
          <w:color w:val="000000"/>
          <w:sz w:val="24"/>
          <w:szCs w:val="24"/>
          <w:lang w:val="en-US"/>
        </w:rPr>
        <w:t xml:space="preserve"> </w:t>
      </w:r>
      <w:proofErr w:type="spellStart"/>
      <w:r w:rsidR="006C2526" w:rsidRPr="008444BC">
        <w:rPr>
          <w:rFonts w:ascii="Bookman Old Style" w:hAnsi="Bookman Old Style" w:cs="Helvetica"/>
          <w:color w:val="000000"/>
          <w:sz w:val="24"/>
          <w:szCs w:val="24"/>
          <w:lang w:val="en-US"/>
        </w:rPr>
        <w:t>ke</w:t>
      </w:r>
      <w:proofErr w:type="spellEnd"/>
      <w:r w:rsidR="006C2526" w:rsidRPr="008444BC">
        <w:rPr>
          <w:rFonts w:ascii="Bookman Old Style" w:hAnsi="Bookman Old Style" w:cs="Helvetica"/>
          <w:color w:val="000000"/>
          <w:sz w:val="24"/>
          <w:szCs w:val="24"/>
          <w:lang w:val="en-US"/>
        </w:rPr>
        <w:t xml:space="preserve"> </w:t>
      </w:r>
      <w:proofErr w:type="spellStart"/>
      <w:r w:rsidR="006C2526" w:rsidRPr="008444BC">
        <w:rPr>
          <w:rFonts w:ascii="Bookman Old Style" w:hAnsi="Bookman Old Style" w:cs="Helvetica"/>
          <w:color w:val="000000"/>
          <w:sz w:val="24"/>
          <w:szCs w:val="24"/>
          <w:lang w:val="en-US"/>
        </w:rPr>
        <w:t>dalam</w:t>
      </w:r>
      <w:proofErr w:type="spellEnd"/>
      <w:r w:rsidR="009808AB" w:rsidRPr="008444BC">
        <w:rPr>
          <w:rFonts w:ascii="Bookman Old Style" w:hAnsi="Bookman Old Style" w:cs="Helvetica"/>
          <w:color w:val="000000"/>
          <w:sz w:val="24"/>
          <w:szCs w:val="24"/>
          <w:lang w:val="en-US"/>
        </w:rPr>
        <w:t xml:space="preserve"> </w:t>
      </w:r>
      <w:proofErr w:type="spellStart"/>
      <w:r w:rsidR="009808AB" w:rsidRPr="008444BC">
        <w:rPr>
          <w:rFonts w:ascii="Bookman Old Style" w:hAnsi="Bookman Old Style" w:cs="Helvetica"/>
          <w:color w:val="000000"/>
          <w:sz w:val="24"/>
          <w:szCs w:val="24"/>
          <w:lang w:val="en-US"/>
        </w:rPr>
        <w:t>S</w:t>
      </w:r>
      <w:r w:rsidR="006C2526" w:rsidRPr="008444BC">
        <w:rPr>
          <w:rFonts w:ascii="Bookman Old Style" w:hAnsi="Bookman Old Style" w:cs="Helvetica"/>
          <w:color w:val="000000"/>
          <w:sz w:val="24"/>
          <w:szCs w:val="24"/>
          <w:lang w:val="en-US"/>
        </w:rPr>
        <w:t>istem</w:t>
      </w:r>
      <w:proofErr w:type="spellEnd"/>
      <w:r w:rsidR="006C2526" w:rsidRPr="008444BC">
        <w:rPr>
          <w:rFonts w:ascii="Bookman Old Style" w:hAnsi="Bookman Old Style" w:cs="Helvetica"/>
          <w:color w:val="000000"/>
          <w:sz w:val="24"/>
          <w:szCs w:val="24"/>
          <w:lang w:val="en-US"/>
        </w:rPr>
        <w:t xml:space="preserve"> OSS.</w:t>
      </w:r>
    </w:p>
    <w:p w14:paraId="1F245386" w14:textId="2A26D859" w:rsidR="00304E39" w:rsidRPr="008444BC" w:rsidRDefault="00304E39">
      <w:pPr>
        <w:pStyle w:val="ListParagraph"/>
        <w:numPr>
          <w:ilvl w:val="0"/>
          <w:numId w:val="266"/>
        </w:numPr>
        <w:spacing w:after="0" w:line="360" w:lineRule="auto"/>
        <w:ind w:left="2552" w:hanging="572"/>
        <w:jc w:val="both"/>
        <w:rPr>
          <w:rFonts w:ascii="Bookman Old Style" w:hAnsi="Bookman Old Style"/>
          <w:color w:val="000000"/>
          <w:sz w:val="24"/>
          <w:szCs w:val="24"/>
          <w:lang w:val="en-US"/>
        </w:rPr>
      </w:pPr>
      <w:proofErr w:type="spellStart"/>
      <w:r w:rsidRPr="008444BC">
        <w:rPr>
          <w:rFonts w:ascii="Bookman Old Style" w:hAnsi="Bookman Old Style" w:cs="Helvetica"/>
          <w:color w:val="000000"/>
          <w:sz w:val="24"/>
          <w:szCs w:val="24"/>
          <w:lang w:val="en-US"/>
        </w:rPr>
        <w:t>Dalam</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hal</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berdasarkan</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hasil</w:t>
      </w:r>
      <w:proofErr w:type="spellEnd"/>
      <w:r w:rsidRPr="008444BC">
        <w:rPr>
          <w:rFonts w:ascii="Bookman Old Style" w:hAnsi="Bookman Old Style" w:cs="Helvetica"/>
          <w:color w:val="000000"/>
          <w:sz w:val="24"/>
          <w:szCs w:val="24"/>
          <w:lang w:val="en-US"/>
        </w:rPr>
        <w:t xml:space="preserve"> </w:t>
      </w:r>
      <w:proofErr w:type="spellStart"/>
      <w:r w:rsidR="006206C4" w:rsidRPr="004E5A1F">
        <w:rPr>
          <w:rFonts w:ascii="Bookman Old Style" w:hAnsi="Bookman Old Style"/>
          <w:color w:val="000000"/>
          <w:sz w:val="24"/>
          <w:szCs w:val="24"/>
          <w:lang w:val="en-US"/>
        </w:rPr>
        <w:t>pemantauan</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sebagaimana</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olor w:val="000000"/>
          <w:sz w:val="24"/>
          <w:szCs w:val="24"/>
          <w:lang w:val="en-US"/>
        </w:rPr>
        <w:t>dimaksud</w:t>
      </w:r>
      <w:proofErr w:type="spellEnd"/>
      <w:r w:rsidRPr="008444BC">
        <w:rPr>
          <w:rFonts w:ascii="Bookman Old Style" w:hAnsi="Bookman Old Style" w:cs="Helvetica"/>
          <w:color w:val="000000"/>
          <w:sz w:val="24"/>
          <w:szCs w:val="24"/>
          <w:lang w:val="en-US"/>
        </w:rPr>
        <w:t xml:space="preserve"> pada </w:t>
      </w:r>
      <w:proofErr w:type="spellStart"/>
      <w:r w:rsidRPr="008444BC">
        <w:rPr>
          <w:rFonts w:ascii="Bookman Old Style" w:hAnsi="Bookman Old Style" w:cs="Helvetica"/>
          <w:color w:val="000000"/>
          <w:sz w:val="24"/>
          <w:szCs w:val="24"/>
          <w:lang w:val="en-US"/>
        </w:rPr>
        <w:t>ayat</w:t>
      </w:r>
      <w:proofErr w:type="spellEnd"/>
      <w:r w:rsidRPr="008444BC">
        <w:rPr>
          <w:rFonts w:ascii="Bookman Old Style" w:hAnsi="Bookman Old Style" w:cs="Helvetica"/>
          <w:color w:val="000000"/>
          <w:sz w:val="24"/>
          <w:szCs w:val="24"/>
          <w:lang w:val="en-US"/>
        </w:rPr>
        <w:t xml:space="preserve"> (</w:t>
      </w:r>
      <w:r w:rsidR="009F6A8C" w:rsidRPr="008444BC">
        <w:rPr>
          <w:rFonts w:ascii="Bookman Old Style" w:hAnsi="Bookman Old Style" w:cs="Helvetica"/>
          <w:color w:val="000000"/>
          <w:sz w:val="24"/>
          <w:szCs w:val="24"/>
          <w:lang w:val="en-US"/>
        </w:rPr>
        <w:t>2</w:t>
      </w:r>
      <w:r w:rsidRPr="008444BC">
        <w:rPr>
          <w:rFonts w:ascii="Bookman Old Style" w:hAnsi="Bookman Old Style" w:cs="Helvetica"/>
          <w:color w:val="000000"/>
          <w:sz w:val="24"/>
          <w:szCs w:val="24"/>
          <w:lang w:val="en-US"/>
        </w:rPr>
        <w:t>)</w:t>
      </w:r>
      <w:r w:rsidR="00E97D67" w:rsidRPr="008444BC">
        <w:rPr>
          <w:rFonts w:ascii="Bookman Old Style" w:hAnsi="Bookman Old Style" w:cs="Helvetica"/>
          <w:color w:val="000000"/>
          <w:sz w:val="24"/>
          <w:szCs w:val="24"/>
          <w:lang w:val="en-US"/>
        </w:rPr>
        <w:t xml:space="preserve"> </w:t>
      </w:r>
      <w:proofErr w:type="spellStart"/>
      <w:r w:rsidRPr="004E5A1F">
        <w:rPr>
          <w:rFonts w:ascii="Bookman Old Style" w:hAnsi="Bookman Old Style" w:cs="Helvetica"/>
          <w:color w:val="000000"/>
          <w:sz w:val="24"/>
          <w:szCs w:val="24"/>
          <w:lang w:val="en-US"/>
        </w:rPr>
        <w:t>Pelaku</w:t>
      </w:r>
      <w:proofErr w:type="spellEnd"/>
      <w:r w:rsidRPr="004E5A1F">
        <w:rPr>
          <w:rFonts w:ascii="Bookman Old Style" w:hAnsi="Bookman Old Style" w:cs="Helvetica"/>
          <w:color w:val="000000"/>
          <w:sz w:val="24"/>
          <w:szCs w:val="24"/>
          <w:lang w:val="en-US"/>
        </w:rPr>
        <w:t xml:space="preserve"> Usaha </w:t>
      </w:r>
      <w:proofErr w:type="spellStart"/>
      <w:r w:rsidR="006C2526" w:rsidRPr="004E5A1F">
        <w:rPr>
          <w:rFonts w:ascii="Bookman Old Style" w:hAnsi="Bookman Old Style" w:cs="Helvetica"/>
          <w:color w:val="000000"/>
          <w:sz w:val="24"/>
          <w:szCs w:val="24"/>
          <w:lang w:val="en-US"/>
        </w:rPr>
        <w:t>telah</w:t>
      </w:r>
      <w:proofErr w:type="spellEnd"/>
      <w:r w:rsidR="006C2526" w:rsidRPr="004E5A1F">
        <w:rPr>
          <w:rFonts w:ascii="Bookman Old Style" w:hAnsi="Bookman Old Style" w:cs="Helvetica"/>
          <w:color w:val="000000"/>
          <w:sz w:val="24"/>
          <w:szCs w:val="24"/>
          <w:lang w:val="en-US"/>
        </w:rPr>
        <w:t xml:space="preserve"> </w:t>
      </w:r>
      <w:proofErr w:type="spellStart"/>
      <w:r w:rsidR="006C2526" w:rsidRPr="004E5A1F">
        <w:rPr>
          <w:rFonts w:ascii="Bookman Old Style" w:hAnsi="Bookman Old Style" w:cs="Helvetica"/>
          <w:color w:val="000000"/>
          <w:sz w:val="24"/>
          <w:szCs w:val="24"/>
          <w:lang w:val="en-US"/>
        </w:rPr>
        <w:t>memenuhi</w:t>
      </w:r>
      <w:proofErr w:type="spellEnd"/>
      <w:r w:rsidR="006C2526" w:rsidRPr="004E5A1F">
        <w:rPr>
          <w:rFonts w:ascii="Bookman Old Style" w:hAnsi="Bookman Old Style" w:cs="Helvetica"/>
          <w:color w:val="000000"/>
          <w:sz w:val="24"/>
          <w:szCs w:val="24"/>
          <w:lang w:val="en-US"/>
        </w:rPr>
        <w:t xml:space="preserve"> </w:t>
      </w:r>
      <w:proofErr w:type="spellStart"/>
      <w:r w:rsidR="006C2526" w:rsidRPr="004E5A1F">
        <w:rPr>
          <w:rFonts w:ascii="Bookman Old Style" w:hAnsi="Bookman Old Style" w:cs="Helvetica"/>
          <w:color w:val="000000"/>
          <w:sz w:val="24"/>
          <w:szCs w:val="24"/>
          <w:lang w:val="en-US"/>
        </w:rPr>
        <w:t>standar</w:t>
      </w:r>
      <w:proofErr w:type="spellEnd"/>
      <w:r w:rsidR="006C2526" w:rsidRPr="004E5A1F">
        <w:rPr>
          <w:rFonts w:ascii="Bookman Old Style" w:hAnsi="Bookman Old Style" w:cs="Helvetica"/>
          <w:color w:val="000000"/>
          <w:sz w:val="24"/>
          <w:szCs w:val="24"/>
          <w:lang w:val="en-US"/>
        </w:rPr>
        <w:t xml:space="preserve"> </w:t>
      </w:r>
      <w:proofErr w:type="spellStart"/>
      <w:r w:rsidR="006C2526" w:rsidRPr="004E5A1F">
        <w:rPr>
          <w:rFonts w:ascii="Bookman Old Style" w:hAnsi="Bookman Old Style" w:cs="Helvetica"/>
          <w:color w:val="000000"/>
          <w:sz w:val="24"/>
          <w:szCs w:val="24"/>
          <w:lang w:val="en-US"/>
        </w:rPr>
        <w:t>kegiatan</w:t>
      </w:r>
      <w:proofErr w:type="spellEnd"/>
      <w:r w:rsidR="006C2526" w:rsidRPr="004E5A1F">
        <w:rPr>
          <w:rFonts w:ascii="Bookman Old Style" w:hAnsi="Bookman Old Style" w:cs="Helvetica"/>
          <w:color w:val="000000"/>
          <w:sz w:val="24"/>
          <w:szCs w:val="24"/>
          <w:lang w:val="en-US"/>
        </w:rPr>
        <w:t xml:space="preserve"> </w:t>
      </w:r>
      <w:proofErr w:type="spellStart"/>
      <w:r w:rsidR="006C2526" w:rsidRPr="004E5A1F">
        <w:rPr>
          <w:rFonts w:ascii="Bookman Old Style" w:hAnsi="Bookman Old Style" w:cs="Helvetica"/>
          <w:color w:val="000000"/>
          <w:sz w:val="24"/>
          <w:szCs w:val="24"/>
          <w:lang w:val="en-US"/>
        </w:rPr>
        <w:t>usaha</w:t>
      </w:r>
      <w:proofErr w:type="spellEnd"/>
      <w:r w:rsidR="006C2526" w:rsidRPr="004E5A1F">
        <w:rPr>
          <w:rFonts w:ascii="Bookman Old Style" w:hAnsi="Bookman Old Style" w:cs="Helvetica"/>
          <w:color w:val="000000"/>
          <w:sz w:val="24"/>
          <w:szCs w:val="24"/>
          <w:lang w:val="en-US"/>
        </w:rPr>
        <w:t xml:space="preserve">, </w:t>
      </w:r>
      <w:proofErr w:type="spellStart"/>
      <w:r w:rsidR="006C2526" w:rsidRPr="004E5A1F">
        <w:rPr>
          <w:rFonts w:ascii="Bookman Old Style" w:hAnsi="Bookman Old Style" w:cs="Helvetica"/>
          <w:color w:val="000000"/>
          <w:sz w:val="24"/>
          <w:szCs w:val="24"/>
          <w:lang w:val="en-US"/>
        </w:rPr>
        <w:t>Sistem</w:t>
      </w:r>
      <w:proofErr w:type="spellEnd"/>
      <w:r w:rsidR="006C2526" w:rsidRPr="004E5A1F">
        <w:rPr>
          <w:rFonts w:ascii="Bookman Old Style" w:hAnsi="Bookman Old Style" w:cs="Helvetica"/>
          <w:color w:val="000000"/>
          <w:sz w:val="24"/>
          <w:szCs w:val="24"/>
          <w:lang w:val="en-US"/>
        </w:rPr>
        <w:t xml:space="preserve"> OSS</w:t>
      </w:r>
      <w:r w:rsidR="006C2526" w:rsidRPr="004E5A1F">
        <w:rPr>
          <w:rFonts w:ascii="Bookman Old Style" w:hAnsi="Bookman Old Style" w:cs="Helvetica"/>
          <w:color w:val="000000"/>
          <w:sz w:val="24"/>
          <w:szCs w:val="24"/>
        </w:rPr>
        <w:t xml:space="preserve"> mencantumkan keterangan</w:t>
      </w:r>
      <w:r w:rsidR="00E97D67" w:rsidRPr="008444BC">
        <w:rPr>
          <w:rFonts w:ascii="Bookman Old Style" w:hAnsi="Bookman Old Style" w:cs="Helvetica"/>
          <w:color w:val="000000"/>
          <w:sz w:val="24"/>
          <w:szCs w:val="24"/>
          <w:lang w:val="en-US"/>
        </w:rPr>
        <w:t xml:space="preserve"> </w:t>
      </w:r>
      <w:r w:rsidR="006C2526" w:rsidRPr="004E5A1F">
        <w:rPr>
          <w:rFonts w:ascii="Bookman Old Style" w:hAnsi="Bookman Old Style" w:cs="Helvetica"/>
          <w:color w:val="000000"/>
          <w:sz w:val="24"/>
          <w:szCs w:val="24"/>
        </w:rPr>
        <w:t>bahwa Sertifikat Standar telah diverifikasi</w:t>
      </w:r>
      <w:r w:rsidR="00E97D67" w:rsidRPr="008444BC">
        <w:rPr>
          <w:rFonts w:ascii="Bookman Old Style" w:hAnsi="Bookman Old Style" w:cs="Helvetica"/>
          <w:color w:val="000000"/>
          <w:sz w:val="24"/>
          <w:szCs w:val="24"/>
          <w:lang w:val="en-US"/>
        </w:rPr>
        <w:t>.</w:t>
      </w:r>
      <w:r w:rsidR="009808AB" w:rsidRPr="004E5A1F">
        <w:rPr>
          <w:rFonts w:ascii="Bookman Old Style" w:hAnsi="Bookman Old Style" w:cs="Helvetica"/>
          <w:color w:val="000000"/>
          <w:sz w:val="24"/>
          <w:szCs w:val="24"/>
          <w:lang w:val="en-US"/>
        </w:rPr>
        <w:t xml:space="preserve"> </w:t>
      </w:r>
    </w:p>
    <w:p w14:paraId="69AB33E1" w14:textId="0862F8C7" w:rsidR="009F6A8C" w:rsidRPr="008444BC" w:rsidRDefault="00E97D67">
      <w:pPr>
        <w:pStyle w:val="ListParagraph"/>
        <w:numPr>
          <w:ilvl w:val="0"/>
          <w:numId w:val="266"/>
        </w:numPr>
        <w:spacing w:after="0" w:line="360" w:lineRule="auto"/>
        <w:ind w:left="2552" w:hanging="572"/>
        <w:jc w:val="both"/>
        <w:rPr>
          <w:rFonts w:ascii="Bookman Old Style" w:hAnsi="Bookman Old Style"/>
          <w:color w:val="000000"/>
          <w:sz w:val="24"/>
          <w:szCs w:val="24"/>
          <w:lang w:val="en-US"/>
        </w:rPr>
      </w:pPr>
      <w:proofErr w:type="spellStart"/>
      <w:r w:rsidRPr="008444BC">
        <w:rPr>
          <w:rFonts w:ascii="Bookman Old Style" w:hAnsi="Bookman Old Style" w:cs="Helvetica"/>
          <w:color w:val="000000"/>
          <w:sz w:val="24"/>
          <w:szCs w:val="24"/>
          <w:lang w:val="en-US"/>
        </w:rPr>
        <w:t>Dalam</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hal</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berdasarkan</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hasil</w:t>
      </w:r>
      <w:proofErr w:type="spellEnd"/>
      <w:r w:rsidRPr="008444BC">
        <w:rPr>
          <w:rFonts w:ascii="Bookman Old Style" w:hAnsi="Bookman Old Style" w:cs="Helvetica"/>
          <w:color w:val="000000"/>
          <w:sz w:val="24"/>
          <w:szCs w:val="24"/>
          <w:lang w:val="en-US"/>
        </w:rPr>
        <w:t xml:space="preserve"> </w:t>
      </w:r>
      <w:proofErr w:type="spellStart"/>
      <w:r w:rsidR="006206C4" w:rsidRPr="004E5A1F">
        <w:rPr>
          <w:rFonts w:ascii="Bookman Old Style" w:hAnsi="Bookman Old Style"/>
          <w:color w:val="000000"/>
          <w:sz w:val="24"/>
          <w:szCs w:val="24"/>
          <w:lang w:val="en-US"/>
        </w:rPr>
        <w:t>pemantauan</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sebagaimana</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olor w:val="000000"/>
          <w:sz w:val="24"/>
          <w:szCs w:val="24"/>
          <w:lang w:val="en-US"/>
        </w:rPr>
        <w:t>dimaksud</w:t>
      </w:r>
      <w:proofErr w:type="spellEnd"/>
      <w:r w:rsidRPr="008444BC">
        <w:rPr>
          <w:rFonts w:ascii="Bookman Old Style" w:hAnsi="Bookman Old Style" w:cs="Helvetica"/>
          <w:color w:val="000000"/>
          <w:sz w:val="24"/>
          <w:szCs w:val="24"/>
          <w:lang w:val="en-US"/>
        </w:rPr>
        <w:t xml:space="preserve"> pada </w:t>
      </w:r>
      <w:proofErr w:type="spellStart"/>
      <w:r w:rsidRPr="008444BC">
        <w:rPr>
          <w:rFonts w:ascii="Bookman Old Style" w:hAnsi="Bookman Old Style" w:cs="Helvetica"/>
          <w:color w:val="000000"/>
          <w:sz w:val="24"/>
          <w:szCs w:val="24"/>
          <w:lang w:val="en-US"/>
        </w:rPr>
        <w:t>ayat</w:t>
      </w:r>
      <w:proofErr w:type="spellEnd"/>
      <w:r w:rsidRPr="008444BC">
        <w:rPr>
          <w:rFonts w:ascii="Bookman Old Style" w:hAnsi="Bookman Old Style" w:cs="Helvetica"/>
          <w:color w:val="000000"/>
          <w:sz w:val="24"/>
          <w:szCs w:val="24"/>
          <w:lang w:val="en-US"/>
        </w:rPr>
        <w:t xml:space="preserve"> (</w:t>
      </w:r>
      <w:r w:rsidR="009F6A8C" w:rsidRPr="008444BC">
        <w:rPr>
          <w:rFonts w:ascii="Bookman Old Style" w:hAnsi="Bookman Old Style" w:cs="Helvetica"/>
          <w:color w:val="000000"/>
          <w:sz w:val="24"/>
          <w:szCs w:val="24"/>
          <w:lang w:val="en-US"/>
        </w:rPr>
        <w:t>2</w:t>
      </w:r>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Pelaku</w:t>
      </w:r>
      <w:proofErr w:type="spellEnd"/>
      <w:r w:rsidRPr="008444BC">
        <w:rPr>
          <w:rFonts w:ascii="Bookman Old Style" w:hAnsi="Bookman Old Style" w:cs="Helvetica"/>
          <w:color w:val="000000"/>
          <w:sz w:val="24"/>
          <w:szCs w:val="24"/>
          <w:lang w:val="en-US"/>
        </w:rPr>
        <w:t xml:space="preserve"> Usaha </w:t>
      </w:r>
      <w:proofErr w:type="spellStart"/>
      <w:r w:rsidR="00AA14DB" w:rsidRPr="004E5A1F">
        <w:rPr>
          <w:rFonts w:ascii="Bookman Old Style" w:hAnsi="Bookman Old Style"/>
          <w:color w:val="000000"/>
          <w:sz w:val="24"/>
          <w:szCs w:val="24"/>
          <w:lang w:val="en-US"/>
        </w:rPr>
        <w:t>tidak</w:t>
      </w:r>
      <w:proofErr w:type="spellEnd"/>
      <w:r w:rsidR="00137D0C" w:rsidRPr="008444BC">
        <w:rPr>
          <w:rFonts w:ascii="Bookman Old Style" w:hAnsi="Bookman Old Style"/>
          <w:color w:val="000000"/>
          <w:sz w:val="24"/>
          <w:szCs w:val="24"/>
          <w:lang w:val="en-US"/>
        </w:rPr>
        <w:t xml:space="preserve"> juga</w:t>
      </w:r>
      <w:r w:rsidR="00AA14DB" w:rsidRPr="004E5A1F">
        <w:rPr>
          <w:rFonts w:ascii="Bookman Old Style" w:hAnsi="Bookman Old Style"/>
          <w:color w:val="000000"/>
          <w:sz w:val="24"/>
          <w:szCs w:val="24"/>
          <w:lang w:val="en-US"/>
        </w:rPr>
        <w:t xml:space="preserve"> </w:t>
      </w:r>
      <w:proofErr w:type="spellStart"/>
      <w:r w:rsidR="00AA14DB" w:rsidRPr="004E5A1F">
        <w:rPr>
          <w:rFonts w:ascii="Bookman Old Style" w:hAnsi="Bookman Old Style"/>
          <w:color w:val="000000"/>
          <w:sz w:val="24"/>
          <w:szCs w:val="24"/>
          <w:lang w:val="en-US"/>
        </w:rPr>
        <w:t>memenuhi</w:t>
      </w:r>
      <w:proofErr w:type="spellEnd"/>
      <w:r w:rsidR="00AA14DB" w:rsidRPr="004E5A1F">
        <w:rPr>
          <w:rFonts w:ascii="Bookman Old Style" w:hAnsi="Bookman Old Style"/>
          <w:color w:val="000000"/>
          <w:sz w:val="24"/>
          <w:szCs w:val="24"/>
          <w:lang w:val="en-US"/>
        </w:rPr>
        <w:t xml:space="preserve"> </w:t>
      </w:r>
      <w:proofErr w:type="spellStart"/>
      <w:r w:rsidR="00AA14DB" w:rsidRPr="004E5A1F">
        <w:rPr>
          <w:rFonts w:ascii="Bookman Old Style" w:hAnsi="Bookman Old Style" w:cs="Helvetica"/>
          <w:color w:val="000000"/>
          <w:sz w:val="24"/>
          <w:szCs w:val="24"/>
          <w:lang w:val="en-US"/>
        </w:rPr>
        <w:t>standar</w:t>
      </w:r>
      <w:proofErr w:type="spellEnd"/>
      <w:r w:rsidR="00AA14DB" w:rsidRPr="004E5A1F">
        <w:rPr>
          <w:rFonts w:ascii="Bookman Old Style" w:hAnsi="Bookman Old Style" w:cs="Helvetica"/>
          <w:color w:val="000000"/>
          <w:sz w:val="24"/>
          <w:szCs w:val="24"/>
          <w:lang w:val="en-US"/>
        </w:rPr>
        <w:t xml:space="preserve"> </w:t>
      </w:r>
      <w:proofErr w:type="spellStart"/>
      <w:r w:rsidR="00AA14DB" w:rsidRPr="004E5A1F">
        <w:rPr>
          <w:rFonts w:ascii="Bookman Old Style" w:hAnsi="Bookman Old Style" w:cs="Helvetica"/>
          <w:color w:val="000000"/>
          <w:sz w:val="24"/>
          <w:szCs w:val="24"/>
          <w:lang w:val="en-US"/>
        </w:rPr>
        <w:t>kegiatan</w:t>
      </w:r>
      <w:proofErr w:type="spellEnd"/>
      <w:r w:rsidR="00AA14DB" w:rsidRPr="004E5A1F">
        <w:rPr>
          <w:rFonts w:ascii="Bookman Old Style" w:hAnsi="Bookman Old Style" w:cs="Helvetica"/>
          <w:color w:val="000000"/>
          <w:sz w:val="24"/>
          <w:szCs w:val="24"/>
          <w:lang w:val="en-US"/>
        </w:rPr>
        <w:t xml:space="preserve"> </w:t>
      </w:r>
      <w:proofErr w:type="spellStart"/>
      <w:r w:rsidR="00AA14DB" w:rsidRPr="004E5A1F">
        <w:rPr>
          <w:rFonts w:ascii="Bookman Old Style" w:hAnsi="Bookman Old Style" w:cs="Helvetica"/>
          <w:color w:val="000000"/>
          <w:sz w:val="24"/>
          <w:szCs w:val="24"/>
          <w:lang w:val="en-US"/>
        </w:rPr>
        <w:t>usaha</w:t>
      </w:r>
      <w:proofErr w:type="spellEnd"/>
      <w:r w:rsidR="00137D0C" w:rsidRPr="008444BC">
        <w:rPr>
          <w:rFonts w:ascii="Bookman Old Style" w:hAnsi="Bookman Old Style" w:cs="Helvetica"/>
          <w:color w:val="000000"/>
          <w:sz w:val="24"/>
          <w:szCs w:val="24"/>
          <w:lang w:val="en-US"/>
        </w:rPr>
        <w:t xml:space="preserve"> </w:t>
      </w:r>
      <w:proofErr w:type="spellStart"/>
      <w:r w:rsidR="00137D0C" w:rsidRPr="008444BC">
        <w:rPr>
          <w:rFonts w:ascii="Bookman Old Style" w:hAnsi="Bookman Old Style"/>
          <w:color w:val="000000"/>
          <w:sz w:val="24"/>
          <w:szCs w:val="24"/>
          <w:lang w:val="en-US"/>
        </w:rPr>
        <w:t>sesuai</w:t>
      </w:r>
      <w:proofErr w:type="spellEnd"/>
      <w:r w:rsidR="00137D0C" w:rsidRPr="008444BC">
        <w:rPr>
          <w:rFonts w:ascii="Bookman Old Style" w:hAnsi="Bookman Old Style"/>
          <w:color w:val="000000"/>
          <w:sz w:val="24"/>
          <w:szCs w:val="24"/>
          <w:lang w:val="en-US"/>
        </w:rPr>
        <w:t xml:space="preserve"> </w:t>
      </w:r>
      <w:proofErr w:type="spellStart"/>
      <w:r w:rsidR="00137D0C" w:rsidRPr="008444BC">
        <w:rPr>
          <w:rFonts w:ascii="Bookman Old Style" w:hAnsi="Bookman Old Style"/>
          <w:color w:val="000000"/>
          <w:sz w:val="24"/>
          <w:szCs w:val="24"/>
          <w:lang w:val="en-US"/>
        </w:rPr>
        <w:t>jangka</w:t>
      </w:r>
      <w:proofErr w:type="spellEnd"/>
      <w:r w:rsidR="00137D0C" w:rsidRPr="008444BC">
        <w:rPr>
          <w:rFonts w:ascii="Bookman Old Style" w:hAnsi="Bookman Old Style"/>
          <w:color w:val="000000"/>
          <w:sz w:val="24"/>
          <w:szCs w:val="24"/>
          <w:lang w:val="en-US"/>
        </w:rPr>
        <w:t xml:space="preserve"> </w:t>
      </w:r>
      <w:proofErr w:type="spellStart"/>
      <w:r w:rsidR="00137D0C" w:rsidRPr="008444BC">
        <w:rPr>
          <w:rFonts w:ascii="Bookman Old Style" w:hAnsi="Bookman Old Style"/>
          <w:color w:val="000000"/>
          <w:sz w:val="24"/>
          <w:szCs w:val="24"/>
          <w:lang w:val="en-US"/>
        </w:rPr>
        <w:t>waktu</w:t>
      </w:r>
      <w:proofErr w:type="spellEnd"/>
      <w:r w:rsidR="00137D0C" w:rsidRPr="008444BC">
        <w:rPr>
          <w:rFonts w:ascii="Bookman Old Style" w:hAnsi="Bookman Old Style"/>
          <w:color w:val="000000"/>
          <w:sz w:val="24"/>
          <w:szCs w:val="24"/>
          <w:lang w:val="en-US"/>
        </w:rPr>
        <w:t xml:space="preserve"> yang </w:t>
      </w:r>
      <w:proofErr w:type="spellStart"/>
      <w:r w:rsidR="00137D0C" w:rsidRPr="008444BC">
        <w:rPr>
          <w:rFonts w:ascii="Bookman Old Style" w:hAnsi="Bookman Old Style"/>
          <w:color w:val="000000"/>
          <w:sz w:val="24"/>
          <w:szCs w:val="24"/>
          <w:lang w:val="en-US"/>
        </w:rPr>
        <w:t>telah</w:t>
      </w:r>
      <w:proofErr w:type="spellEnd"/>
      <w:r w:rsidR="00137D0C" w:rsidRPr="008444BC">
        <w:rPr>
          <w:rFonts w:ascii="Bookman Old Style" w:hAnsi="Bookman Old Style"/>
          <w:color w:val="000000"/>
          <w:sz w:val="24"/>
          <w:szCs w:val="24"/>
          <w:lang w:val="en-US"/>
        </w:rPr>
        <w:t xml:space="preserve"> </w:t>
      </w:r>
      <w:proofErr w:type="spellStart"/>
      <w:r w:rsidR="00137D0C" w:rsidRPr="008444BC">
        <w:rPr>
          <w:rFonts w:ascii="Bookman Old Style" w:hAnsi="Bookman Old Style"/>
          <w:color w:val="000000"/>
          <w:sz w:val="24"/>
          <w:szCs w:val="24"/>
          <w:lang w:val="en-US"/>
        </w:rPr>
        <w:t>ditetapkan</w:t>
      </w:r>
      <w:proofErr w:type="spellEnd"/>
      <w:r w:rsidR="009F6A8C" w:rsidRPr="008444BC">
        <w:rPr>
          <w:rFonts w:ascii="Bookman Old Style" w:hAnsi="Bookman Old Style"/>
          <w:color w:val="000000"/>
          <w:sz w:val="24"/>
          <w:szCs w:val="24"/>
          <w:lang w:val="en-US"/>
        </w:rPr>
        <w:t>:</w:t>
      </w:r>
    </w:p>
    <w:p w14:paraId="63837A5C" w14:textId="4616BC4F" w:rsidR="006B0D28" w:rsidRPr="004E5A1F" w:rsidRDefault="009F6A8C" w:rsidP="004E5A1F">
      <w:pPr>
        <w:pStyle w:val="ListParagraph"/>
        <w:numPr>
          <w:ilvl w:val="1"/>
          <w:numId w:val="266"/>
        </w:numPr>
        <w:spacing w:after="0" w:line="360" w:lineRule="auto"/>
        <w:ind w:left="3119" w:hanging="567"/>
        <w:jc w:val="both"/>
        <w:rPr>
          <w:rFonts w:ascii="Bookman Old Style" w:hAnsi="Bookman Old Style"/>
          <w:color w:val="000000"/>
          <w:sz w:val="24"/>
          <w:szCs w:val="24"/>
          <w:lang w:val="en-US"/>
        </w:rPr>
      </w:pPr>
      <w:proofErr w:type="spellStart"/>
      <w:r w:rsidRPr="008444BC">
        <w:rPr>
          <w:rFonts w:ascii="Bookman Old Style" w:hAnsi="Bookman Old Style"/>
          <w:color w:val="000000"/>
          <w:sz w:val="24"/>
          <w:szCs w:val="24"/>
          <w:lang w:val="en-US"/>
        </w:rPr>
        <w:t>Sistem</w:t>
      </w:r>
      <w:proofErr w:type="spellEnd"/>
      <w:r w:rsidRPr="008444BC">
        <w:rPr>
          <w:rFonts w:ascii="Bookman Old Style" w:hAnsi="Bookman Old Style"/>
          <w:color w:val="000000"/>
          <w:sz w:val="24"/>
          <w:szCs w:val="24"/>
          <w:lang w:val="en-US"/>
        </w:rPr>
        <w:t xml:space="preserve"> OSS </w:t>
      </w:r>
      <w:proofErr w:type="spellStart"/>
      <w:r w:rsidRPr="008444BC">
        <w:rPr>
          <w:rFonts w:ascii="Bookman Old Style" w:hAnsi="Bookman Old Style"/>
          <w:color w:val="000000"/>
          <w:sz w:val="24"/>
          <w:szCs w:val="24"/>
          <w:lang w:val="en-US"/>
        </w:rPr>
        <w:t>membatalkan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Sertifikat</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Standar</w:t>
      </w:r>
      <w:proofErr w:type="spellEnd"/>
      <w:r w:rsidRPr="008444BC">
        <w:rPr>
          <w:rFonts w:ascii="Bookman Old Style" w:hAnsi="Bookman Old Style"/>
          <w:color w:val="000000"/>
          <w:sz w:val="24"/>
          <w:szCs w:val="24"/>
          <w:lang w:val="en-US"/>
        </w:rPr>
        <w:t xml:space="preserve"> yang </w:t>
      </w:r>
      <w:proofErr w:type="spellStart"/>
      <w:r w:rsidRPr="008444BC">
        <w:rPr>
          <w:rFonts w:ascii="Bookman Old Style" w:hAnsi="Bookman Old Style"/>
          <w:color w:val="000000"/>
          <w:sz w:val="24"/>
          <w:szCs w:val="24"/>
          <w:lang w:val="en-US"/>
        </w:rPr>
        <w:t>belum</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diverifikasi</w:t>
      </w:r>
      <w:proofErr w:type="spellEnd"/>
      <w:r w:rsidRPr="008444BC">
        <w:rPr>
          <w:rFonts w:ascii="Bookman Old Style" w:hAnsi="Bookman Old Style"/>
          <w:color w:val="000000"/>
          <w:sz w:val="24"/>
          <w:szCs w:val="24"/>
          <w:lang w:val="en-US"/>
        </w:rPr>
        <w:t>; dan</w:t>
      </w:r>
    </w:p>
    <w:p w14:paraId="4F8B8D0B" w14:textId="0246CC32" w:rsidR="009F6A8C" w:rsidRPr="008444BC" w:rsidRDefault="009F6A8C">
      <w:pPr>
        <w:pStyle w:val="ListParagraph"/>
        <w:numPr>
          <w:ilvl w:val="1"/>
          <w:numId w:val="266"/>
        </w:numPr>
        <w:spacing w:after="0" w:line="360" w:lineRule="auto"/>
        <w:ind w:left="3119" w:hanging="567"/>
        <w:jc w:val="both"/>
        <w:rPr>
          <w:rFonts w:ascii="Bookman Old Style" w:hAnsi="Bookman Old Style"/>
          <w:color w:val="000000"/>
          <w:sz w:val="24"/>
          <w:szCs w:val="24"/>
          <w:lang w:val="en-US"/>
        </w:rPr>
      </w:pPr>
      <w:proofErr w:type="spellStart"/>
      <w:r w:rsidRPr="008444BC">
        <w:rPr>
          <w:rFonts w:ascii="Bookman Old Style" w:hAnsi="Bookman Old Style"/>
          <w:color w:val="000000"/>
          <w:sz w:val="24"/>
          <w:szCs w:val="24"/>
          <w:lang w:val="en-US"/>
        </w:rPr>
        <w:t>ketentuan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sebagaimana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dimaksud</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dalam</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Pasal</w:t>
      </w:r>
      <w:proofErr w:type="spellEnd"/>
      <w:r w:rsidRPr="008444BC">
        <w:rPr>
          <w:rFonts w:ascii="Bookman Old Style" w:hAnsi="Bookman Old Style"/>
          <w:color w:val="000000"/>
          <w:sz w:val="24"/>
          <w:szCs w:val="24"/>
          <w:lang w:val="en-US"/>
        </w:rPr>
        <w:t xml:space="preserve"> 4</w:t>
      </w:r>
      <w:r w:rsidR="00331A94" w:rsidRPr="008444BC">
        <w:rPr>
          <w:rFonts w:ascii="Bookman Old Style" w:hAnsi="Bookman Old Style"/>
          <w:color w:val="000000"/>
          <w:sz w:val="24"/>
          <w:szCs w:val="24"/>
          <w:lang w:val="en-US"/>
        </w:rPr>
        <w:t>9</w:t>
      </w:r>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ayat</w:t>
      </w:r>
      <w:proofErr w:type="spellEnd"/>
      <w:r w:rsidRPr="008444BC">
        <w:rPr>
          <w:rFonts w:ascii="Bookman Old Style" w:hAnsi="Bookman Old Style"/>
          <w:color w:val="000000"/>
          <w:sz w:val="24"/>
          <w:szCs w:val="24"/>
          <w:lang w:val="en-US"/>
        </w:rPr>
        <w:t xml:space="preserve"> (2), </w:t>
      </w:r>
      <w:proofErr w:type="spellStart"/>
      <w:r w:rsidRPr="008444BC">
        <w:rPr>
          <w:rFonts w:ascii="Bookman Old Style" w:hAnsi="Bookman Old Style"/>
          <w:color w:val="000000"/>
          <w:sz w:val="24"/>
          <w:szCs w:val="24"/>
          <w:lang w:val="en-US"/>
        </w:rPr>
        <w:t>ayat</w:t>
      </w:r>
      <w:proofErr w:type="spellEnd"/>
      <w:r w:rsidRPr="008444BC">
        <w:rPr>
          <w:rFonts w:ascii="Bookman Old Style" w:hAnsi="Bookman Old Style"/>
          <w:color w:val="000000"/>
          <w:sz w:val="24"/>
          <w:szCs w:val="24"/>
          <w:lang w:val="en-US"/>
        </w:rPr>
        <w:t xml:space="preserve"> (3), </w:t>
      </w:r>
      <w:proofErr w:type="spellStart"/>
      <w:r w:rsidRPr="008444BC">
        <w:rPr>
          <w:rFonts w:ascii="Bookman Old Style" w:hAnsi="Bookman Old Style"/>
          <w:color w:val="000000"/>
          <w:sz w:val="24"/>
          <w:szCs w:val="24"/>
          <w:lang w:val="en-US"/>
        </w:rPr>
        <w:t>ayat</w:t>
      </w:r>
      <w:proofErr w:type="spellEnd"/>
      <w:r w:rsidRPr="008444BC">
        <w:rPr>
          <w:rFonts w:ascii="Bookman Old Style" w:hAnsi="Bookman Old Style"/>
          <w:color w:val="000000"/>
          <w:sz w:val="24"/>
          <w:szCs w:val="24"/>
          <w:lang w:val="en-US"/>
        </w:rPr>
        <w:t xml:space="preserve"> (4), </w:t>
      </w:r>
      <w:proofErr w:type="spellStart"/>
      <w:r w:rsidRPr="008444BC">
        <w:rPr>
          <w:rFonts w:ascii="Bookman Old Style" w:hAnsi="Bookman Old Style"/>
          <w:color w:val="000000"/>
          <w:sz w:val="24"/>
          <w:szCs w:val="24"/>
          <w:lang w:val="en-US"/>
        </w:rPr>
        <w:t>ayat</w:t>
      </w:r>
      <w:proofErr w:type="spellEnd"/>
      <w:r w:rsidRPr="008444BC">
        <w:rPr>
          <w:rFonts w:ascii="Bookman Old Style" w:hAnsi="Bookman Old Style"/>
          <w:color w:val="000000"/>
          <w:sz w:val="24"/>
          <w:szCs w:val="24"/>
          <w:lang w:val="en-US"/>
        </w:rPr>
        <w:t xml:space="preserve"> (5), </w:t>
      </w:r>
      <w:proofErr w:type="spellStart"/>
      <w:r w:rsidRPr="008444BC">
        <w:rPr>
          <w:rFonts w:ascii="Bookman Old Style" w:hAnsi="Bookman Old Style"/>
          <w:color w:val="000000"/>
          <w:sz w:val="24"/>
          <w:szCs w:val="24"/>
          <w:lang w:val="en-US"/>
        </w:rPr>
        <w:t>ayat</w:t>
      </w:r>
      <w:proofErr w:type="spellEnd"/>
      <w:r w:rsidRPr="008444BC">
        <w:rPr>
          <w:rFonts w:ascii="Bookman Old Style" w:hAnsi="Bookman Old Style"/>
          <w:color w:val="000000"/>
          <w:sz w:val="24"/>
          <w:szCs w:val="24"/>
          <w:lang w:val="en-US"/>
        </w:rPr>
        <w:t xml:space="preserve"> (6</w:t>
      </w:r>
      <w:proofErr w:type="gramStart"/>
      <w:r w:rsidRPr="008444BC">
        <w:rPr>
          <w:rFonts w:ascii="Bookman Old Style" w:hAnsi="Bookman Old Style"/>
          <w:color w:val="000000"/>
          <w:sz w:val="24"/>
          <w:szCs w:val="24"/>
          <w:lang w:val="en-US"/>
        </w:rPr>
        <w:t xml:space="preserve">), </w:t>
      </w:r>
      <w:r w:rsidR="006B0D28">
        <w:rPr>
          <w:rFonts w:ascii="Bookman Old Style" w:hAnsi="Bookman Old Style"/>
          <w:color w:val="000000"/>
          <w:sz w:val="24"/>
          <w:szCs w:val="24"/>
          <w:lang w:val="en-US"/>
        </w:rPr>
        <w:t xml:space="preserve">  </w:t>
      </w:r>
      <w:proofErr w:type="gramEnd"/>
      <w:r w:rsidR="006B0D28">
        <w:rPr>
          <w:rFonts w:ascii="Bookman Old Style" w:hAnsi="Bookman Old Style"/>
          <w:color w:val="000000"/>
          <w:sz w:val="24"/>
          <w:szCs w:val="24"/>
          <w:lang w:val="en-US"/>
        </w:rPr>
        <w:t xml:space="preserve">  </w:t>
      </w:r>
      <w:r w:rsidR="004E5A1F">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ayat</w:t>
      </w:r>
      <w:proofErr w:type="spellEnd"/>
      <w:r w:rsidRPr="008444BC">
        <w:rPr>
          <w:rFonts w:ascii="Bookman Old Style" w:hAnsi="Bookman Old Style"/>
          <w:color w:val="000000"/>
          <w:sz w:val="24"/>
          <w:szCs w:val="24"/>
          <w:lang w:val="en-US"/>
        </w:rPr>
        <w:t xml:space="preserve"> (7)</w:t>
      </w:r>
      <w:r w:rsidR="004E5A1F">
        <w:rPr>
          <w:rFonts w:ascii="Bookman Old Style" w:hAnsi="Bookman Old Style"/>
          <w:color w:val="000000"/>
          <w:sz w:val="24"/>
          <w:szCs w:val="24"/>
          <w:lang w:val="en-US"/>
        </w:rPr>
        <w:t>,</w:t>
      </w:r>
      <w:r w:rsidRPr="008444BC">
        <w:rPr>
          <w:rFonts w:ascii="Bookman Old Style" w:hAnsi="Bookman Old Style"/>
          <w:color w:val="000000"/>
          <w:sz w:val="24"/>
          <w:szCs w:val="24"/>
          <w:lang w:val="en-US"/>
        </w:rPr>
        <w:t xml:space="preserve"> dan </w:t>
      </w:r>
      <w:proofErr w:type="spellStart"/>
      <w:r w:rsidRPr="008444BC">
        <w:rPr>
          <w:rFonts w:ascii="Bookman Old Style" w:hAnsi="Bookman Old Style"/>
          <w:color w:val="000000"/>
          <w:sz w:val="24"/>
          <w:szCs w:val="24"/>
          <w:lang w:val="en-US"/>
        </w:rPr>
        <w:t>ayat</w:t>
      </w:r>
      <w:proofErr w:type="spellEnd"/>
      <w:r w:rsidRPr="008444BC">
        <w:rPr>
          <w:rFonts w:ascii="Bookman Old Style" w:hAnsi="Bookman Old Style"/>
          <w:color w:val="000000"/>
          <w:sz w:val="24"/>
          <w:szCs w:val="24"/>
          <w:lang w:val="en-US"/>
        </w:rPr>
        <w:t xml:space="preserve"> (8) </w:t>
      </w:r>
      <w:proofErr w:type="spellStart"/>
      <w:r w:rsidRPr="008444BC">
        <w:rPr>
          <w:rFonts w:ascii="Bookman Old Style" w:hAnsi="Bookman Old Style"/>
          <w:color w:val="000000"/>
          <w:sz w:val="24"/>
          <w:szCs w:val="24"/>
          <w:lang w:val="en-US"/>
        </w:rPr>
        <w:t>berlaku</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secara</w:t>
      </w:r>
      <w:proofErr w:type="spellEnd"/>
      <w:r w:rsidRPr="008444BC">
        <w:rPr>
          <w:rFonts w:ascii="Bookman Old Style" w:hAnsi="Bookman Old Style"/>
          <w:color w:val="000000"/>
          <w:sz w:val="24"/>
          <w:szCs w:val="24"/>
          <w:lang w:val="en-US"/>
        </w:rPr>
        <w:t xml:space="preserve"> </w:t>
      </w:r>
      <w:r w:rsidRPr="008444BC">
        <w:rPr>
          <w:rFonts w:ascii="Bookman Old Style" w:hAnsi="Bookman Old Style"/>
          <w:i/>
          <w:iCs/>
          <w:color w:val="000000"/>
          <w:sz w:val="24"/>
          <w:szCs w:val="24"/>
          <w:lang w:val="en-US"/>
        </w:rPr>
        <w:t>mutatis mutandis.</w:t>
      </w:r>
    </w:p>
    <w:p w14:paraId="53D405EA" w14:textId="77777777" w:rsidR="004C4669" w:rsidRPr="008444BC" w:rsidRDefault="004C4669">
      <w:pPr>
        <w:spacing w:after="0" w:line="360" w:lineRule="auto"/>
        <w:jc w:val="both"/>
        <w:rPr>
          <w:rFonts w:ascii="Bookman Old Style" w:hAnsi="Bookman Old Style"/>
          <w:color w:val="000000"/>
          <w:sz w:val="24"/>
          <w:szCs w:val="24"/>
          <w:lang w:val="en-US"/>
        </w:rPr>
      </w:pPr>
    </w:p>
    <w:p w14:paraId="07F3C704" w14:textId="22118774" w:rsidR="004C4669" w:rsidRPr="00FB122D" w:rsidRDefault="004C4669">
      <w:pPr>
        <w:pStyle w:val="Heading8"/>
        <w:spacing w:before="0" w:after="0" w:line="360" w:lineRule="auto"/>
        <w:ind w:left="1985"/>
        <w:rPr>
          <w:szCs w:val="24"/>
          <w:lang w:val="en-US"/>
        </w:rPr>
      </w:pPr>
      <w:proofErr w:type="spellStart"/>
      <w:r w:rsidRPr="004E5A1F">
        <w:rPr>
          <w:szCs w:val="24"/>
          <w:lang w:val="en-US"/>
        </w:rPr>
        <w:lastRenderedPageBreak/>
        <w:t>Paragraf</w:t>
      </w:r>
      <w:proofErr w:type="spellEnd"/>
      <w:r w:rsidRPr="004E5A1F">
        <w:rPr>
          <w:szCs w:val="24"/>
          <w:lang w:val="en-US"/>
        </w:rPr>
        <w:t xml:space="preserve"> 2</w:t>
      </w:r>
    </w:p>
    <w:p w14:paraId="2E26923C" w14:textId="77777777" w:rsidR="004C4669" w:rsidRPr="008444BC" w:rsidRDefault="004C4669">
      <w:pPr>
        <w:pStyle w:val="Heading8"/>
        <w:spacing w:before="0" w:after="0" w:line="360" w:lineRule="auto"/>
        <w:ind w:left="1985"/>
        <w:rPr>
          <w:color w:val="000000"/>
          <w:szCs w:val="24"/>
          <w:lang w:val="en-US"/>
        </w:rPr>
      </w:pPr>
      <w:proofErr w:type="spellStart"/>
      <w:r w:rsidRPr="008444BC">
        <w:rPr>
          <w:color w:val="000000"/>
          <w:szCs w:val="24"/>
          <w:lang w:val="en-US"/>
        </w:rPr>
        <w:t>Sanksi</w:t>
      </w:r>
      <w:proofErr w:type="spellEnd"/>
      <w:r w:rsidRPr="008444BC">
        <w:rPr>
          <w:color w:val="000000"/>
          <w:szCs w:val="24"/>
          <w:lang w:val="en-US"/>
        </w:rPr>
        <w:t xml:space="preserve"> </w:t>
      </w:r>
      <w:proofErr w:type="spellStart"/>
      <w:r w:rsidRPr="008444BC">
        <w:rPr>
          <w:color w:val="000000"/>
          <w:szCs w:val="24"/>
          <w:lang w:val="en-US"/>
        </w:rPr>
        <w:t>Administratif</w:t>
      </w:r>
      <w:proofErr w:type="spellEnd"/>
      <w:r w:rsidRPr="008444BC">
        <w:rPr>
          <w:color w:val="000000"/>
          <w:szCs w:val="24"/>
          <w:lang w:val="en-US"/>
        </w:rPr>
        <w:t xml:space="preserve"> </w:t>
      </w:r>
      <w:proofErr w:type="spellStart"/>
      <w:r w:rsidRPr="008444BC">
        <w:rPr>
          <w:color w:val="000000"/>
          <w:szCs w:val="24"/>
          <w:lang w:val="en-US"/>
        </w:rPr>
        <w:t>berdasarkan</w:t>
      </w:r>
      <w:proofErr w:type="spellEnd"/>
    </w:p>
    <w:p w14:paraId="18C4E0F7" w14:textId="183BC2EA" w:rsidR="004C4669" w:rsidRPr="008444BC" w:rsidRDefault="004C4669">
      <w:pPr>
        <w:pStyle w:val="Heading8"/>
        <w:spacing w:before="0" w:after="0" w:line="360" w:lineRule="auto"/>
        <w:ind w:left="1985"/>
        <w:rPr>
          <w:color w:val="000000"/>
          <w:szCs w:val="24"/>
          <w:lang w:val="en-US"/>
        </w:rPr>
      </w:pPr>
      <w:proofErr w:type="spellStart"/>
      <w:r w:rsidRPr="008444BC">
        <w:rPr>
          <w:color w:val="000000"/>
          <w:szCs w:val="24"/>
          <w:lang w:val="en-US"/>
        </w:rPr>
        <w:t>Penyampaian</w:t>
      </w:r>
      <w:proofErr w:type="spellEnd"/>
      <w:r w:rsidRPr="008444BC">
        <w:rPr>
          <w:color w:val="000000"/>
          <w:szCs w:val="24"/>
          <w:lang w:val="en-US"/>
        </w:rPr>
        <w:t xml:space="preserve"> </w:t>
      </w:r>
      <w:proofErr w:type="spellStart"/>
      <w:r w:rsidRPr="008444BC">
        <w:rPr>
          <w:color w:val="000000"/>
          <w:szCs w:val="24"/>
          <w:lang w:val="en-US"/>
        </w:rPr>
        <w:t>Pemenuhan</w:t>
      </w:r>
      <w:proofErr w:type="spellEnd"/>
      <w:r w:rsidRPr="008444BC">
        <w:rPr>
          <w:color w:val="000000"/>
          <w:szCs w:val="24"/>
          <w:lang w:val="en-US"/>
        </w:rPr>
        <w:t xml:space="preserve"> </w:t>
      </w:r>
      <w:proofErr w:type="spellStart"/>
      <w:r w:rsidR="00AA73A4" w:rsidRPr="008444BC">
        <w:rPr>
          <w:color w:val="000000"/>
          <w:szCs w:val="24"/>
          <w:lang w:val="en-US"/>
        </w:rPr>
        <w:t>Persyaratan</w:t>
      </w:r>
      <w:proofErr w:type="spellEnd"/>
      <w:r w:rsidR="00AA73A4" w:rsidRPr="008444BC">
        <w:rPr>
          <w:color w:val="000000"/>
          <w:szCs w:val="24"/>
          <w:lang w:val="en-US"/>
        </w:rPr>
        <w:t xml:space="preserve"> </w:t>
      </w:r>
      <w:proofErr w:type="spellStart"/>
      <w:r w:rsidR="00AA73A4" w:rsidRPr="008444BC">
        <w:rPr>
          <w:color w:val="000000"/>
          <w:szCs w:val="24"/>
          <w:lang w:val="en-US"/>
        </w:rPr>
        <w:t>Izin</w:t>
      </w:r>
      <w:proofErr w:type="spellEnd"/>
    </w:p>
    <w:p w14:paraId="53F71D0D" w14:textId="77777777" w:rsidR="004C4669" w:rsidRPr="008444BC" w:rsidRDefault="004C4669">
      <w:pPr>
        <w:spacing w:after="0" w:line="360" w:lineRule="auto"/>
        <w:jc w:val="both"/>
        <w:rPr>
          <w:rFonts w:ascii="Bookman Old Style" w:hAnsi="Bookman Old Style"/>
          <w:color w:val="000000"/>
          <w:sz w:val="24"/>
          <w:szCs w:val="24"/>
          <w:lang w:val="en-US"/>
        </w:rPr>
      </w:pPr>
    </w:p>
    <w:p w14:paraId="4A2253D7" w14:textId="50FE8410" w:rsidR="004C4669" w:rsidRPr="008444BC" w:rsidRDefault="004C4669">
      <w:pPr>
        <w:pStyle w:val="Heading8"/>
        <w:spacing w:before="0" w:after="0" w:line="360" w:lineRule="auto"/>
        <w:ind w:left="1985"/>
        <w:rPr>
          <w:color w:val="000000"/>
          <w:szCs w:val="24"/>
          <w:lang w:val="en-US"/>
        </w:rPr>
      </w:pPr>
      <w:r w:rsidRPr="004E5A1F">
        <w:rPr>
          <w:szCs w:val="24"/>
        </w:rPr>
        <w:t xml:space="preserve">Pasal </w:t>
      </w:r>
      <w:r w:rsidR="00AA73A4" w:rsidRPr="008444BC">
        <w:rPr>
          <w:szCs w:val="24"/>
          <w:lang w:val="en-US"/>
        </w:rPr>
        <w:t>51</w:t>
      </w:r>
    </w:p>
    <w:p w14:paraId="0A92A167" w14:textId="57EE9D05" w:rsidR="009626CD" w:rsidRPr="008444BC" w:rsidRDefault="005530CA" w:rsidP="004E5A1F">
      <w:pPr>
        <w:pStyle w:val="ListParagraph"/>
        <w:numPr>
          <w:ilvl w:val="0"/>
          <w:numId w:val="267"/>
        </w:numPr>
        <w:spacing w:after="0" w:line="360" w:lineRule="auto"/>
        <w:ind w:left="2552" w:hanging="572"/>
        <w:jc w:val="both"/>
        <w:rPr>
          <w:rFonts w:ascii="Bookman Old Style" w:hAnsi="Bookman Old Style"/>
          <w:color w:val="000000"/>
          <w:sz w:val="24"/>
          <w:szCs w:val="24"/>
          <w:lang w:val="en-US"/>
        </w:rPr>
      </w:pPr>
      <w:r w:rsidRPr="008444BC">
        <w:rPr>
          <w:rFonts w:ascii="Bookman Old Style" w:hAnsi="Bookman Old Style" w:cs="Helvetica"/>
          <w:color w:val="000000"/>
          <w:sz w:val="24"/>
          <w:szCs w:val="24"/>
        </w:rPr>
        <w:t xml:space="preserve">Dalam hal </w:t>
      </w:r>
      <w:proofErr w:type="spellStart"/>
      <w:r w:rsidRPr="008444BC">
        <w:rPr>
          <w:rFonts w:ascii="Bookman Old Style" w:hAnsi="Bookman Old Style" w:cs="Helvetica"/>
          <w:color w:val="000000"/>
          <w:sz w:val="24"/>
          <w:szCs w:val="24"/>
          <w:lang w:val="en-US"/>
        </w:rPr>
        <w:t>Pelaku</w:t>
      </w:r>
      <w:proofErr w:type="spellEnd"/>
      <w:r w:rsidRPr="008444BC">
        <w:rPr>
          <w:rFonts w:ascii="Bookman Old Style" w:hAnsi="Bookman Old Style" w:cs="Helvetica"/>
          <w:color w:val="000000"/>
          <w:sz w:val="24"/>
          <w:szCs w:val="24"/>
          <w:lang w:val="en-US"/>
        </w:rPr>
        <w:t xml:space="preserve"> Usaha </w:t>
      </w:r>
      <w:proofErr w:type="spellStart"/>
      <w:r w:rsidRPr="008444BC">
        <w:rPr>
          <w:rFonts w:ascii="Bookman Old Style" w:hAnsi="Bookman Old Style"/>
          <w:color w:val="000000"/>
          <w:sz w:val="24"/>
          <w:szCs w:val="24"/>
          <w:lang w:val="en-US"/>
        </w:rPr>
        <w:t>dengan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kegiatan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usaha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tingkat</w:t>
      </w:r>
      <w:proofErr w:type="spellEnd"/>
      <w:r w:rsidRPr="008444BC">
        <w:rPr>
          <w:rFonts w:ascii="Bookman Old Style" w:hAnsi="Bookman Old Style"/>
          <w:color w:val="000000"/>
          <w:sz w:val="24"/>
          <w:szCs w:val="24"/>
          <w:lang w:val="en-US"/>
        </w:rPr>
        <w:t xml:space="preserve"> </w:t>
      </w:r>
      <w:proofErr w:type="spellStart"/>
      <w:r w:rsidR="009853BF" w:rsidRPr="008444BC">
        <w:rPr>
          <w:rFonts w:ascii="Bookman Old Style" w:hAnsi="Bookman Old Style"/>
          <w:color w:val="000000"/>
          <w:sz w:val="24"/>
          <w:szCs w:val="24"/>
          <w:lang w:val="en-US"/>
        </w:rPr>
        <w:t>R</w:t>
      </w:r>
      <w:r w:rsidRPr="008444BC">
        <w:rPr>
          <w:rFonts w:ascii="Bookman Old Style" w:hAnsi="Bookman Old Style"/>
          <w:color w:val="000000"/>
          <w:sz w:val="24"/>
          <w:szCs w:val="24"/>
          <w:lang w:val="en-US"/>
        </w:rPr>
        <w:t>isiko</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tinggi</w:t>
      </w:r>
      <w:proofErr w:type="spellEnd"/>
      <w:r w:rsidR="009626CD" w:rsidRPr="008444BC">
        <w:rPr>
          <w:rFonts w:ascii="Bookman Old Style" w:hAnsi="Bookman Old Style" w:cs="Helvetica"/>
          <w:color w:val="000000"/>
          <w:sz w:val="24"/>
          <w:szCs w:val="24"/>
          <w:lang w:val="en-US"/>
        </w:rPr>
        <w:t>:</w:t>
      </w:r>
    </w:p>
    <w:p w14:paraId="3098EC14" w14:textId="780AA187" w:rsidR="009626CD" w:rsidRPr="008444BC" w:rsidRDefault="009829EC" w:rsidP="004E5A1F">
      <w:pPr>
        <w:pStyle w:val="ListParagraph"/>
        <w:numPr>
          <w:ilvl w:val="1"/>
          <w:numId w:val="267"/>
        </w:numPr>
        <w:spacing w:after="0" w:line="360" w:lineRule="auto"/>
        <w:ind w:left="3119" w:hanging="567"/>
        <w:jc w:val="both"/>
        <w:rPr>
          <w:rFonts w:ascii="Bookman Old Style" w:hAnsi="Bookman Old Style"/>
          <w:color w:val="000000"/>
          <w:sz w:val="24"/>
          <w:szCs w:val="24"/>
          <w:lang w:val="en-US"/>
        </w:rPr>
      </w:pPr>
      <w:proofErr w:type="spellStart"/>
      <w:r w:rsidRPr="008444BC">
        <w:rPr>
          <w:rFonts w:ascii="Bookman Old Style" w:hAnsi="Bookman Old Style" w:cs="Helvetica"/>
          <w:color w:val="000000"/>
          <w:sz w:val="24"/>
          <w:szCs w:val="24"/>
          <w:lang w:val="en-US"/>
        </w:rPr>
        <w:t>sudah</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menyampaikan</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namun</w:t>
      </w:r>
      <w:proofErr w:type="spellEnd"/>
      <w:r w:rsidRPr="008444BC">
        <w:rPr>
          <w:rFonts w:ascii="Bookman Old Style" w:hAnsi="Bookman Old Style" w:cs="Helvetica"/>
          <w:color w:val="000000"/>
          <w:sz w:val="24"/>
          <w:szCs w:val="24"/>
          <w:lang w:val="en-US"/>
        </w:rPr>
        <w:t xml:space="preserve"> </w:t>
      </w:r>
      <w:proofErr w:type="spellStart"/>
      <w:r w:rsidR="00E247DD" w:rsidRPr="008444BC">
        <w:rPr>
          <w:rFonts w:ascii="Bookman Old Style" w:hAnsi="Bookman Old Style" w:cs="Helvetica"/>
          <w:color w:val="000000"/>
          <w:sz w:val="24"/>
          <w:szCs w:val="24"/>
          <w:lang w:val="en-US"/>
        </w:rPr>
        <w:t>belum</w:t>
      </w:r>
      <w:proofErr w:type="spellEnd"/>
      <w:r w:rsidR="00E247DD" w:rsidRPr="008444BC">
        <w:rPr>
          <w:rFonts w:ascii="Bookman Old Style" w:hAnsi="Bookman Old Style" w:cs="Helvetica"/>
          <w:color w:val="000000"/>
          <w:sz w:val="24"/>
          <w:szCs w:val="24"/>
          <w:lang w:val="en-US"/>
        </w:rPr>
        <w:t xml:space="preserve"> </w:t>
      </w:r>
      <w:proofErr w:type="spellStart"/>
      <w:r w:rsidR="00E247DD" w:rsidRPr="008444BC">
        <w:rPr>
          <w:rFonts w:ascii="Bookman Old Style" w:hAnsi="Bookman Old Style" w:cs="Helvetica"/>
          <w:color w:val="000000"/>
          <w:sz w:val="24"/>
          <w:szCs w:val="24"/>
          <w:lang w:val="en-US"/>
        </w:rPr>
        <w:t>memenuhi</w:t>
      </w:r>
      <w:proofErr w:type="spellEnd"/>
      <w:r w:rsidR="00E247DD" w:rsidRPr="008444BC">
        <w:rPr>
          <w:rFonts w:ascii="Bookman Old Style" w:hAnsi="Bookman Old Style" w:cs="Helvetica"/>
          <w:color w:val="000000"/>
          <w:sz w:val="24"/>
          <w:szCs w:val="24"/>
          <w:lang w:val="en-US"/>
        </w:rPr>
        <w:t xml:space="preserve"> </w:t>
      </w:r>
      <w:proofErr w:type="spellStart"/>
      <w:r w:rsidR="00E247DD" w:rsidRPr="008444BC">
        <w:rPr>
          <w:rFonts w:ascii="Bookman Old Style" w:hAnsi="Bookman Old Style" w:cs="Helvetica"/>
          <w:color w:val="000000"/>
          <w:sz w:val="24"/>
          <w:szCs w:val="24"/>
          <w:lang w:val="en-US"/>
        </w:rPr>
        <w:t>kelengkapan</w:t>
      </w:r>
      <w:proofErr w:type="spellEnd"/>
      <w:r w:rsidR="00E247DD" w:rsidRPr="008444BC">
        <w:rPr>
          <w:rFonts w:ascii="Bookman Old Style" w:hAnsi="Bookman Old Style" w:cs="Helvetica"/>
          <w:color w:val="000000"/>
          <w:sz w:val="24"/>
          <w:szCs w:val="24"/>
          <w:lang w:val="en-US"/>
        </w:rPr>
        <w:t xml:space="preserve"> </w:t>
      </w:r>
      <w:proofErr w:type="spellStart"/>
      <w:r w:rsidR="00E247DD" w:rsidRPr="008444BC">
        <w:rPr>
          <w:rFonts w:ascii="Bookman Old Style" w:hAnsi="Bookman Old Style" w:cs="Helvetica"/>
          <w:color w:val="000000"/>
          <w:sz w:val="24"/>
          <w:szCs w:val="24"/>
          <w:lang w:val="en-US"/>
        </w:rPr>
        <w:t>persyaratan</w:t>
      </w:r>
      <w:proofErr w:type="spellEnd"/>
      <w:r w:rsidR="00E247DD" w:rsidRPr="008444BC">
        <w:rPr>
          <w:rFonts w:ascii="Bookman Old Style" w:hAnsi="Bookman Old Style" w:cs="Helvetica"/>
          <w:color w:val="000000"/>
          <w:sz w:val="24"/>
          <w:szCs w:val="24"/>
          <w:lang w:val="en-US"/>
        </w:rPr>
        <w:t xml:space="preserve"> </w:t>
      </w:r>
      <w:proofErr w:type="spellStart"/>
      <w:r w:rsidR="00E247DD" w:rsidRPr="008444BC">
        <w:rPr>
          <w:rFonts w:ascii="Bookman Old Style" w:hAnsi="Bookman Old Style" w:cs="Helvetica"/>
          <w:color w:val="000000"/>
          <w:sz w:val="24"/>
          <w:szCs w:val="24"/>
          <w:lang w:val="en-US"/>
        </w:rPr>
        <w:t>Izin</w:t>
      </w:r>
      <w:proofErr w:type="spellEnd"/>
      <w:r w:rsidR="009626CD" w:rsidRPr="008444BC">
        <w:rPr>
          <w:rFonts w:ascii="Bookman Old Style" w:hAnsi="Bookman Old Style" w:cs="Helvetica"/>
          <w:color w:val="000000"/>
          <w:sz w:val="24"/>
          <w:szCs w:val="24"/>
          <w:lang w:val="en-US"/>
        </w:rPr>
        <w:t xml:space="preserve">; </w:t>
      </w:r>
      <w:proofErr w:type="spellStart"/>
      <w:r w:rsidR="009626CD" w:rsidRPr="008444BC">
        <w:rPr>
          <w:rFonts w:ascii="Bookman Old Style" w:hAnsi="Bookman Old Style" w:cs="Helvetica"/>
          <w:color w:val="000000"/>
          <w:sz w:val="24"/>
          <w:szCs w:val="24"/>
          <w:lang w:val="en-US"/>
        </w:rPr>
        <w:t>atau</w:t>
      </w:r>
      <w:proofErr w:type="spellEnd"/>
    </w:p>
    <w:p w14:paraId="0CF3A680" w14:textId="1D7C167F" w:rsidR="009626CD" w:rsidRPr="008444BC" w:rsidRDefault="009626CD" w:rsidP="004E5A1F">
      <w:pPr>
        <w:pStyle w:val="ListParagraph"/>
        <w:numPr>
          <w:ilvl w:val="1"/>
          <w:numId w:val="267"/>
        </w:numPr>
        <w:spacing w:after="0" w:line="360" w:lineRule="auto"/>
        <w:ind w:left="3119" w:hanging="567"/>
        <w:jc w:val="both"/>
        <w:rPr>
          <w:rFonts w:ascii="Bookman Old Style" w:hAnsi="Bookman Old Style"/>
          <w:color w:val="000000"/>
          <w:sz w:val="24"/>
          <w:szCs w:val="24"/>
          <w:lang w:val="en-US"/>
        </w:rPr>
      </w:pPr>
      <w:proofErr w:type="spellStart"/>
      <w:r w:rsidRPr="008444BC">
        <w:rPr>
          <w:rFonts w:ascii="Bookman Old Style" w:hAnsi="Bookman Old Style"/>
          <w:color w:val="000000"/>
          <w:sz w:val="24"/>
          <w:szCs w:val="24"/>
          <w:lang w:val="en-US"/>
        </w:rPr>
        <w:t>belum</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me</w:t>
      </w:r>
      <w:r w:rsidR="009829EC" w:rsidRPr="008444BC">
        <w:rPr>
          <w:rFonts w:ascii="Bookman Old Style" w:hAnsi="Bookman Old Style"/>
          <w:color w:val="000000"/>
          <w:sz w:val="24"/>
          <w:szCs w:val="24"/>
          <w:lang w:val="en-US"/>
        </w:rPr>
        <w:t>nyampaikan</w:t>
      </w:r>
      <w:proofErr w:type="spellEnd"/>
      <w:r w:rsidR="009829EC"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pemenuhan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persyaratan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Izin</w:t>
      </w:r>
      <w:proofErr w:type="spellEnd"/>
      <w:r w:rsidR="005162EF" w:rsidRPr="004E5A1F">
        <w:rPr>
          <w:rFonts w:ascii="Bookman Old Style" w:hAnsi="Bookman Old Style"/>
          <w:color w:val="000000"/>
          <w:sz w:val="24"/>
          <w:szCs w:val="24"/>
          <w:lang w:val="en-US"/>
        </w:rPr>
        <w:t>,</w:t>
      </w:r>
    </w:p>
    <w:p w14:paraId="5F055E7C" w14:textId="49AF5C04" w:rsidR="00E247DD" w:rsidRPr="008444BC" w:rsidRDefault="00E247DD" w:rsidP="004E5A1F">
      <w:pPr>
        <w:pStyle w:val="ListParagraph"/>
        <w:spacing w:after="0" w:line="360" w:lineRule="auto"/>
        <w:ind w:left="2552"/>
        <w:jc w:val="both"/>
        <w:rPr>
          <w:rFonts w:ascii="Bookman Old Style" w:hAnsi="Bookman Old Style" w:cs="Helvetica"/>
          <w:color w:val="000000"/>
          <w:sz w:val="24"/>
          <w:szCs w:val="24"/>
        </w:rPr>
      </w:pPr>
      <w:r w:rsidRPr="004E5A1F">
        <w:rPr>
          <w:rFonts w:ascii="Bookman Old Style" w:hAnsi="Bookman Old Style" w:cs="Helvetica"/>
          <w:color w:val="000000"/>
          <w:sz w:val="24"/>
          <w:szCs w:val="24"/>
        </w:rPr>
        <w:t xml:space="preserve">pada jangka waktu </w:t>
      </w:r>
      <w:proofErr w:type="spellStart"/>
      <w:r w:rsidR="009829EC" w:rsidRPr="008444BC">
        <w:rPr>
          <w:rFonts w:ascii="Bookman Old Style" w:hAnsi="Bookman Old Style" w:cs="Helvetica"/>
          <w:color w:val="000000"/>
          <w:sz w:val="24"/>
          <w:szCs w:val="24"/>
          <w:lang w:val="en-US"/>
        </w:rPr>
        <w:t>sebagaimana</w:t>
      </w:r>
      <w:proofErr w:type="spellEnd"/>
      <w:r w:rsidR="009829EC" w:rsidRPr="008444BC">
        <w:rPr>
          <w:rFonts w:ascii="Bookman Old Style" w:hAnsi="Bookman Old Style" w:cs="Helvetica"/>
          <w:color w:val="000000"/>
          <w:sz w:val="24"/>
          <w:szCs w:val="24"/>
          <w:lang w:val="en-US"/>
        </w:rPr>
        <w:t xml:space="preserve"> </w:t>
      </w:r>
      <w:proofErr w:type="spellStart"/>
      <w:r w:rsidR="009829EC" w:rsidRPr="008444BC">
        <w:rPr>
          <w:rFonts w:ascii="Bookman Old Style" w:hAnsi="Bookman Old Style" w:cs="Helvetica"/>
          <w:color w:val="000000"/>
          <w:sz w:val="24"/>
          <w:szCs w:val="24"/>
          <w:lang w:val="en-US"/>
        </w:rPr>
        <w:t>diatur</w:t>
      </w:r>
      <w:proofErr w:type="spellEnd"/>
      <w:r w:rsidR="009829EC" w:rsidRPr="008444BC">
        <w:rPr>
          <w:rFonts w:ascii="Bookman Old Style" w:hAnsi="Bookman Old Style" w:cs="Helvetica"/>
          <w:color w:val="000000"/>
          <w:sz w:val="24"/>
          <w:szCs w:val="24"/>
          <w:lang w:val="en-US"/>
        </w:rPr>
        <w:t xml:space="preserve"> </w:t>
      </w:r>
      <w:proofErr w:type="spellStart"/>
      <w:r w:rsidR="009853BF" w:rsidRPr="008444BC">
        <w:rPr>
          <w:rFonts w:ascii="Bookman Old Style" w:hAnsi="Bookman Old Style" w:cs="Helvetica"/>
          <w:color w:val="000000"/>
          <w:sz w:val="24"/>
          <w:szCs w:val="24"/>
          <w:lang w:val="en-US"/>
        </w:rPr>
        <w:t>dalam</w:t>
      </w:r>
      <w:proofErr w:type="spellEnd"/>
      <w:r w:rsidR="005530CA" w:rsidRPr="004E5A1F">
        <w:rPr>
          <w:rFonts w:ascii="Bookman Old Style" w:hAnsi="Bookman Old Style" w:cs="Helvetica"/>
          <w:color w:val="000000"/>
          <w:sz w:val="24"/>
          <w:szCs w:val="24"/>
        </w:rPr>
        <w:t xml:space="preserve"> </w:t>
      </w:r>
      <w:r w:rsidR="00EC1ADA" w:rsidRPr="008444BC">
        <w:rPr>
          <w:rFonts w:ascii="Bookman Old Style" w:hAnsi="Bookman Old Style" w:cs="Helvetica"/>
          <w:color w:val="000000"/>
          <w:sz w:val="24"/>
          <w:szCs w:val="24"/>
          <w:lang w:val="en-US"/>
        </w:rPr>
        <w:t>P</w:t>
      </w:r>
      <w:r w:rsidR="009853BF" w:rsidRPr="008444BC">
        <w:rPr>
          <w:rFonts w:ascii="Bookman Old Style" w:hAnsi="Bookman Old Style" w:cs="Helvetica"/>
          <w:color w:val="000000"/>
          <w:sz w:val="24"/>
          <w:szCs w:val="24"/>
        </w:rPr>
        <w:t xml:space="preserve">eraturan </w:t>
      </w:r>
      <w:r w:rsidR="00EC1ADA" w:rsidRPr="008444BC">
        <w:rPr>
          <w:rFonts w:ascii="Bookman Old Style" w:hAnsi="Bookman Old Style" w:cs="Helvetica"/>
          <w:color w:val="000000"/>
          <w:sz w:val="24"/>
          <w:szCs w:val="24"/>
          <w:lang w:val="en-US"/>
        </w:rPr>
        <w:t>BKPM</w:t>
      </w:r>
      <w:r w:rsidR="009853BF" w:rsidRPr="008444BC">
        <w:rPr>
          <w:rFonts w:ascii="Bookman Old Style" w:hAnsi="Bookman Old Style" w:cs="Helvetica"/>
          <w:color w:val="000000"/>
          <w:sz w:val="24"/>
          <w:szCs w:val="24"/>
        </w:rPr>
        <w:t xml:space="preserve"> tentang </w:t>
      </w:r>
      <w:r w:rsidR="00203962" w:rsidRPr="004E5A1F">
        <w:rPr>
          <w:rFonts w:ascii="Bookman Old Style" w:hAnsi="Bookman Old Style" w:cs="Helvetica"/>
          <w:color w:val="000000"/>
          <w:sz w:val="24"/>
          <w:szCs w:val="24"/>
          <w:lang w:val="en-US"/>
        </w:rPr>
        <w:t>p</w:t>
      </w:r>
      <w:r w:rsidR="00203962" w:rsidRPr="004E5A1F">
        <w:rPr>
          <w:rFonts w:ascii="Bookman Old Style" w:hAnsi="Bookman Old Style" w:cs="Helvetica"/>
          <w:color w:val="000000"/>
          <w:sz w:val="24"/>
          <w:szCs w:val="24"/>
        </w:rPr>
        <w:t xml:space="preserve">edoman dan </w:t>
      </w:r>
      <w:r w:rsidR="00203962" w:rsidRPr="004E5A1F">
        <w:rPr>
          <w:rFonts w:ascii="Bookman Old Style" w:hAnsi="Bookman Old Style" w:cs="Helvetica"/>
          <w:color w:val="000000"/>
          <w:sz w:val="24"/>
          <w:szCs w:val="24"/>
          <w:lang w:val="en-US"/>
        </w:rPr>
        <w:t>t</w:t>
      </w:r>
      <w:r w:rsidR="00203962" w:rsidRPr="004E5A1F">
        <w:rPr>
          <w:rFonts w:ascii="Bookman Old Style" w:hAnsi="Bookman Old Style" w:cs="Helvetica"/>
          <w:color w:val="000000"/>
          <w:sz w:val="24"/>
          <w:szCs w:val="24"/>
        </w:rPr>
        <w:t xml:space="preserve">ata </w:t>
      </w:r>
      <w:r w:rsidR="00203962" w:rsidRPr="004E5A1F">
        <w:rPr>
          <w:rFonts w:ascii="Bookman Old Style" w:hAnsi="Bookman Old Style" w:cs="Helvetica"/>
          <w:color w:val="000000"/>
          <w:sz w:val="24"/>
          <w:szCs w:val="24"/>
          <w:lang w:val="en-US"/>
        </w:rPr>
        <w:t>c</w:t>
      </w:r>
      <w:r w:rsidR="00203962" w:rsidRPr="004E5A1F">
        <w:rPr>
          <w:rFonts w:ascii="Bookman Old Style" w:hAnsi="Bookman Old Style" w:cs="Helvetica"/>
          <w:color w:val="000000"/>
          <w:sz w:val="24"/>
          <w:szCs w:val="24"/>
        </w:rPr>
        <w:t xml:space="preserve">ara </w:t>
      </w:r>
      <w:r w:rsidR="00203962" w:rsidRPr="004E5A1F">
        <w:rPr>
          <w:rFonts w:ascii="Bookman Old Style" w:hAnsi="Bookman Old Style" w:cs="Helvetica"/>
          <w:color w:val="000000"/>
          <w:sz w:val="24"/>
          <w:szCs w:val="24"/>
          <w:lang w:val="en-US"/>
        </w:rPr>
        <w:t>p</w:t>
      </w:r>
      <w:r w:rsidR="00203962" w:rsidRPr="004E5A1F">
        <w:rPr>
          <w:rFonts w:ascii="Bookman Old Style" w:hAnsi="Bookman Old Style" w:cs="Helvetica"/>
          <w:color w:val="000000"/>
          <w:sz w:val="24"/>
          <w:szCs w:val="24"/>
        </w:rPr>
        <w:t xml:space="preserve">elayanan </w:t>
      </w:r>
      <w:r w:rsidR="00203962" w:rsidRPr="004E5A1F">
        <w:rPr>
          <w:rFonts w:ascii="Bookman Old Style" w:hAnsi="Bookman Old Style" w:cs="Helvetica"/>
          <w:color w:val="000000"/>
          <w:sz w:val="24"/>
          <w:szCs w:val="24"/>
          <w:lang w:val="en-US"/>
        </w:rPr>
        <w:t>p</w:t>
      </w:r>
      <w:r w:rsidR="00203962" w:rsidRPr="004E5A1F">
        <w:rPr>
          <w:rFonts w:ascii="Bookman Old Style" w:hAnsi="Bookman Old Style" w:cs="Helvetica"/>
          <w:color w:val="000000"/>
          <w:sz w:val="24"/>
          <w:szCs w:val="24"/>
        </w:rPr>
        <w:t xml:space="preserve">erizinan </w:t>
      </w:r>
      <w:r w:rsidR="00203962" w:rsidRPr="004E5A1F">
        <w:rPr>
          <w:rFonts w:ascii="Bookman Old Style" w:hAnsi="Bookman Old Style" w:cs="Helvetica"/>
          <w:color w:val="000000"/>
          <w:sz w:val="24"/>
          <w:szCs w:val="24"/>
          <w:lang w:val="en-US"/>
        </w:rPr>
        <w:t>b</w:t>
      </w:r>
      <w:r w:rsidR="00203962" w:rsidRPr="004E5A1F">
        <w:rPr>
          <w:rFonts w:ascii="Bookman Old Style" w:hAnsi="Bookman Old Style" w:cs="Helvetica"/>
          <w:color w:val="000000"/>
          <w:sz w:val="24"/>
          <w:szCs w:val="24"/>
        </w:rPr>
        <w:t xml:space="preserve">erusaha </w:t>
      </w:r>
      <w:r w:rsidR="00203962" w:rsidRPr="004E5A1F">
        <w:rPr>
          <w:rFonts w:ascii="Bookman Old Style" w:hAnsi="Bookman Old Style" w:cs="Helvetica"/>
          <w:color w:val="000000"/>
          <w:sz w:val="24"/>
          <w:szCs w:val="24"/>
          <w:lang w:val="en-US"/>
        </w:rPr>
        <w:t>b</w:t>
      </w:r>
      <w:r w:rsidR="00203962" w:rsidRPr="004E5A1F">
        <w:rPr>
          <w:rFonts w:ascii="Bookman Old Style" w:hAnsi="Bookman Old Style" w:cs="Helvetica"/>
          <w:color w:val="000000"/>
          <w:sz w:val="24"/>
          <w:szCs w:val="24"/>
        </w:rPr>
        <w:t xml:space="preserve">erbasis </w:t>
      </w:r>
      <w:r w:rsidR="00203962" w:rsidRPr="004E5A1F">
        <w:rPr>
          <w:rFonts w:ascii="Bookman Old Style" w:hAnsi="Bookman Old Style" w:cs="Helvetica"/>
          <w:color w:val="000000"/>
          <w:sz w:val="24"/>
          <w:szCs w:val="24"/>
          <w:lang w:val="en-US"/>
        </w:rPr>
        <w:t>r</w:t>
      </w:r>
      <w:r w:rsidR="00203962" w:rsidRPr="004E5A1F">
        <w:rPr>
          <w:rFonts w:ascii="Bookman Old Style" w:hAnsi="Bookman Old Style" w:cs="Helvetica"/>
          <w:color w:val="000000"/>
          <w:sz w:val="24"/>
          <w:szCs w:val="24"/>
        </w:rPr>
        <w:t xml:space="preserve">isiko dan </w:t>
      </w:r>
      <w:r w:rsidR="00141330" w:rsidRPr="004E5A1F">
        <w:rPr>
          <w:rFonts w:ascii="Bookman Old Style" w:hAnsi="Bookman Old Style" w:cs="Helvetica"/>
          <w:color w:val="000000"/>
          <w:sz w:val="24"/>
          <w:szCs w:val="24"/>
          <w:lang w:val="en-US"/>
        </w:rPr>
        <w:t>F</w:t>
      </w:r>
      <w:r w:rsidR="00203962" w:rsidRPr="004E5A1F">
        <w:rPr>
          <w:rFonts w:ascii="Bookman Old Style" w:hAnsi="Bookman Old Style" w:cs="Helvetica"/>
          <w:color w:val="000000"/>
          <w:sz w:val="24"/>
          <w:szCs w:val="24"/>
        </w:rPr>
        <w:t xml:space="preserve">asilitas </w:t>
      </w:r>
      <w:r w:rsidR="00141330" w:rsidRPr="008444BC">
        <w:rPr>
          <w:rFonts w:ascii="Bookman Old Style" w:hAnsi="Bookman Old Style" w:cs="Helvetica"/>
          <w:color w:val="000000"/>
          <w:sz w:val="24"/>
          <w:szCs w:val="24"/>
          <w:lang w:val="en-US"/>
        </w:rPr>
        <w:t>P</w:t>
      </w:r>
      <w:r w:rsidR="00203962" w:rsidRPr="004E5A1F">
        <w:rPr>
          <w:rFonts w:ascii="Bookman Old Style" w:hAnsi="Bookman Old Style" w:cs="Helvetica"/>
          <w:color w:val="000000"/>
          <w:sz w:val="24"/>
          <w:szCs w:val="24"/>
        </w:rPr>
        <w:t xml:space="preserve">enanaman </w:t>
      </w:r>
      <w:r w:rsidR="00141330" w:rsidRPr="008444BC">
        <w:rPr>
          <w:rFonts w:ascii="Bookman Old Style" w:hAnsi="Bookman Old Style" w:cs="Helvetica"/>
          <w:color w:val="000000"/>
          <w:sz w:val="24"/>
          <w:szCs w:val="24"/>
          <w:lang w:val="en-US"/>
        </w:rPr>
        <w:t>M</w:t>
      </w:r>
      <w:r w:rsidR="00203962" w:rsidRPr="004E5A1F">
        <w:rPr>
          <w:rFonts w:ascii="Bookman Old Style" w:hAnsi="Bookman Old Style" w:cs="Helvetica"/>
          <w:color w:val="000000"/>
          <w:sz w:val="24"/>
          <w:szCs w:val="24"/>
        </w:rPr>
        <w:t>odal</w:t>
      </w:r>
      <w:r w:rsidRPr="004E5A1F">
        <w:rPr>
          <w:rFonts w:ascii="Bookman Old Style" w:hAnsi="Bookman Old Style" w:cs="Helvetica"/>
          <w:color w:val="000000"/>
          <w:sz w:val="24"/>
          <w:szCs w:val="24"/>
        </w:rPr>
        <w:t xml:space="preserve">, </w:t>
      </w:r>
      <w:r w:rsidR="00EC1ADA" w:rsidRPr="008444BC">
        <w:rPr>
          <w:rFonts w:ascii="Bookman Old Style" w:hAnsi="Bookman Old Style" w:cs="Helvetica"/>
          <w:color w:val="000000"/>
          <w:sz w:val="24"/>
          <w:szCs w:val="24"/>
          <w:lang w:val="en-US"/>
        </w:rPr>
        <w:t xml:space="preserve">BKPM, </w:t>
      </w:r>
      <w:proofErr w:type="spellStart"/>
      <w:r w:rsidR="007211B5" w:rsidRPr="008444BC">
        <w:rPr>
          <w:rFonts w:ascii="Bookman Old Style" w:hAnsi="Bookman Old Style"/>
          <w:color w:val="000000"/>
          <w:sz w:val="24"/>
          <w:szCs w:val="24"/>
          <w:lang w:val="en-US"/>
        </w:rPr>
        <w:t>kementerian</w:t>
      </w:r>
      <w:proofErr w:type="spellEnd"/>
      <w:r w:rsidR="007211B5" w:rsidRPr="008444BC">
        <w:rPr>
          <w:rFonts w:ascii="Bookman Old Style" w:hAnsi="Bookman Old Style"/>
          <w:color w:val="000000"/>
          <w:sz w:val="24"/>
          <w:szCs w:val="24"/>
          <w:lang w:val="en-US"/>
        </w:rPr>
        <w:t>/</w:t>
      </w:r>
      <w:proofErr w:type="spellStart"/>
      <w:r w:rsidR="007211B5" w:rsidRPr="008444BC">
        <w:rPr>
          <w:rFonts w:ascii="Bookman Old Style" w:hAnsi="Bookman Old Style"/>
          <w:color w:val="000000"/>
          <w:sz w:val="24"/>
          <w:szCs w:val="24"/>
          <w:lang w:val="en-US"/>
        </w:rPr>
        <w:t>lembaga</w:t>
      </w:r>
      <w:proofErr w:type="spellEnd"/>
      <w:r w:rsidR="00EC1ADA" w:rsidRPr="008444BC">
        <w:rPr>
          <w:rFonts w:ascii="Bookman Old Style" w:hAnsi="Bookman Old Style"/>
          <w:color w:val="000000"/>
          <w:sz w:val="24"/>
          <w:szCs w:val="24"/>
          <w:lang w:val="en-US"/>
        </w:rPr>
        <w:t xml:space="preserve">, </w:t>
      </w:r>
      <w:proofErr w:type="spellStart"/>
      <w:r w:rsidR="00EC1ADA" w:rsidRPr="008444BC">
        <w:rPr>
          <w:rFonts w:ascii="Bookman Old Style" w:hAnsi="Bookman Old Style"/>
          <w:color w:val="000000"/>
          <w:sz w:val="24"/>
          <w:szCs w:val="24"/>
          <w:lang w:val="en-US"/>
        </w:rPr>
        <w:t>Pemerintah</w:t>
      </w:r>
      <w:proofErr w:type="spellEnd"/>
      <w:r w:rsidR="00EC1ADA" w:rsidRPr="008444BC">
        <w:rPr>
          <w:rFonts w:ascii="Bookman Old Style" w:hAnsi="Bookman Old Style"/>
          <w:color w:val="000000"/>
          <w:sz w:val="24"/>
          <w:szCs w:val="24"/>
          <w:lang w:val="en-US"/>
        </w:rPr>
        <w:t xml:space="preserve"> Daerah </w:t>
      </w:r>
      <w:r w:rsidR="00EC1ADA" w:rsidRPr="008444BC">
        <w:rPr>
          <w:rFonts w:ascii="Bookman Old Style" w:hAnsi="Bookman Old Style" w:cs="Helvetica"/>
          <w:color w:val="000000"/>
          <w:sz w:val="24"/>
          <w:szCs w:val="24"/>
        </w:rPr>
        <w:t xml:space="preserve">provinsi, </w:t>
      </w:r>
      <w:proofErr w:type="spellStart"/>
      <w:r w:rsidR="00EC1ADA" w:rsidRPr="008444BC">
        <w:rPr>
          <w:rFonts w:ascii="Bookman Old Style" w:hAnsi="Bookman Old Style"/>
          <w:color w:val="000000"/>
          <w:sz w:val="24"/>
          <w:szCs w:val="24"/>
          <w:lang w:val="en-US"/>
        </w:rPr>
        <w:t>Pemerintah</w:t>
      </w:r>
      <w:proofErr w:type="spellEnd"/>
      <w:r w:rsidR="00EC1ADA" w:rsidRPr="008444BC">
        <w:rPr>
          <w:rFonts w:ascii="Bookman Old Style" w:hAnsi="Bookman Old Style"/>
          <w:color w:val="000000"/>
          <w:sz w:val="24"/>
          <w:szCs w:val="24"/>
          <w:lang w:val="en-US"/>
        </w:rPr>
        <w:t xml:space="preserve"> Daerah</w:t>
      </w:r>
      <w:r w:rsidR="00EC1ADA" w:rsidRPr="008444BC">
        <w:rPr>
          <w:rFonts w:ascii="Bookman Old Style" w:hAnsi="Bookman Old Style" w:cs="Helvetica"/>
          <w:color w:val="000000"/>
          <w:sz w:val="24"/>
          <w:szCs w:val="24"/>
        </w:rPr>
        <w:t xml:space="preserve"> kabupaten/kota</w:t>
      </w:r>
      <w:r w:rsidR="00230EF7" w:rsidRPr="008444BC">
        <w:rPr>
          <w:rFonts w:ascii="Bookman Old Style" w:hAnsi="Bookman Old Style" w:cs="Helvetica"/>
          <w:color w:val="000000"/>
          <w:sz w:val="24"/>
          <w:szCs w:val="24"/>
        </w:rPr>
        <w:t>,</w:t>
      </w:r>
      <w:r w:rsidR="00230EF7" w:rsidRPr="008444BC">
        <w:rPr>
          <w:rFonts w:ascii="Bookman Old Style" w:hAnsi="Bookman Old Style" w:cs="Helvetica"/>
          <w:color w:val="000000"/>
          <w:sz w:val="24"/>
          <w:szCs w:val="24"/>
          <w:lang w:val="en-US"/>
        </w:rPr>
        <w:t xml:space="preserve"> </w:t>
      </w:r>
      <w:r w:rsidR="007A45E3" w:rsidRPr="008444BC">
        <w:rPr>
          <w:rFonts w:ascii="Bookman Old Style" w:hAnsi="Bookman Old Style" w:cs="Helvetica"/>
          <w:color w:val="000000"/>
          <w:sz w:val="24"/>
          <w:szCs w:val="24"/>
          <w:lang w:val="en-US"/>
        </w:rPr>
        <w:t>a</w:t>
      </w:r>
      <w:r w:rsidR="00230EF7" w:rsidRPr="008444BC">
        <w:rPr>
          <w:rFonts w:ascii="Bookman Old Style" w:hAnsi="Bookman Old Style" w:cs="Helvetica"/>
          <w:color w:val="000000"/>
          <w:sz w:val="24"/>
          <w:szCs w:val="24"/>
        </w:rPr>
        <w:t xml:space="preserve">dministrator KEK, atau </w:t>
      </w:r>
      <w:r w:rsidR="007A45E3" w:rsidRPr="008444BC">
        <w:rPr>
          <w:rFonts w:ascii="Bookman Old Style" w:hAnsi="Bookman Old Style" w:cs="Helvetica"/>
          <w:color w:val="000000"/>
          <w:sz w:val="24"/>
          <w:szCs w:val="24"/>
          <w:lang w:val="en-US"/>
        </w:rPr>
        <w:t>b</w:t>
      </w:r>
      <w:r w:rsidR="007A45E3" w:rsidRPr="008444BC">
        <w:rPr>
          <w:rFonts w:ascii="Bookman Old Style" w:hAnsi="Bookman Old Style" w:cs="Helvetica"/>
          <w:color w:val="000000"/>
          <w:sz w:val="24"/>
          <w:szCs w:val="24"/>
        </w:rPr>
        <w:t>adan</w:t>
      </w:r>
      <w:r w:rsidR="007A45E3" w:rsidRPr="008444BC">
        <w:rPr>
          <w:rFonts w:ascii="Bookman Old Style" w:hAnsi="Bookman Old Style" w:cs="Helvetica"/>
          <w:color w:val="000000"/>
          <w:sz w:val="24"/>
          <w:szCs w:val="24"/>
          <w:lang w:val="en-US"/>
        </w:rPr>
        <w:t xml:space="preserve"> p</w:t>
      </w:r>
      <w:r w:rsidR="007A45E3" w:rsidRPr="008444BC">
        <w:rPr>
          <w:rFonts w:ascii="Bookman Old Style" w:hAnsi="Bookman Old Style" w:cs="Helvetica"/>
          <w:color w:val="000000"/>
          <w:sz w:val="24"/>
          <w:szCs w:val="24"/>
        </w:rPr>
        <w:t xml:space="preserve">engusahaan </w:t>
      </w:r>
      <w:r w:rsidR="00230EF7" w:rsidRPr="008444BC">
        <w:rPr>
          <w:rFonts w:ascii="Bookman Old Style" w:hAnsi="Bookman Old Style" w:cs="Helvetica"/>
          <w:color w:val="000000"/>
          <w:sz w:val="24"/>
          <w:szCs w:val="24"/>
        </w:rPr>
        <w:t>KPBPB</w:t>
      </w:r>
      <w:r w:rsidR="00230EF7" w:rsidRPr="008444BC">
        <w:rPr>
          <w:rFonts w:ascii="Bookman Old Style" w:hAnsi="Bookman Old Style"/>
          <w:color w:val="000000"/>
          <w:sz w:val="24"/>
          <w:szCs w:val="24"/>
          <w:lang w:val="en-US"/>
        </w:rPr>
        <w:t xml:space="preserve"> </w:t>
      </w:r>
      <w:proofErr w:type="spellStart"/>
      <w:r w:rsidR="00230EF7" w:rsidRPr="008444BC">
        <w:rPr>
          <w:rFonts w:ascii="Bookman Old Style" w:hAnsi="Bookman Old Style"/>
          <w:color w:val="000000"/>
          <w:sz w:val="24"/>
          <w:szCs w:val="24"/>
          <w:lang w:val="en-US"/>
        </w:rPr>
        <w:t>sesuai</w:t>
      </w:r>
      <w:proofErr w:type="spellEnd"/>
      <w:r w:rsidR="00230EF7" w:rsidRPr="008444BC">
        <w:rPr>
          <w:rFonts w:ascii="Bookman Old Style" w:hAnsi="Bookman Old Style"/>
          <w:color w:val="000000"/>
          <w:sz w:val="24"/>
          <w:szCs w:val="24"/>
          <w:lang w:val="en-US"/>
        </w:rPr>
        <w:t xml:space="preserve"> </w:t>
      </w:r>
      <w:proofErr w:type="spellStart"/>
      <w:r w:rsidR="00230EF7" w:rsidRPr="008444BC">
        <w:rPr>
          <w:rFonts w:ascii="Bookman Old Style" w:hAnsi="Bookman Old Style"/>
          <w:color w:val="000000"/>
          <w:sz w:val="24"/>
          <w:szCs w:val="24"/>
          <w:lang w:val="en-US"/>
        </w:rPr>
        <w:t>kewenangannya</w:t>
      </w:r>
      <w:proofErr w:type="spellEnd"/>
      <w:r w:rsidR="00230EF7" w:rsidRPr="008444BC">
        <w:rPr>
          <w:rFonts w:ascii="Bookman Old Style" w:hAnsi="Bookman Old Style"/>
          <w:color w:val="000000"/>
          <w:sz w:val="24"/>
          <w:szCs w:val="24"/>
          <w:lang w:val="en-US"/>
        </w:rPr>
        <w:t xml:space="preserve"> </w:t>
      </w:r>
      <w:proofErr w:type="spellStart"/>
      <w:r w:rsidR="00230EF7" w:rsidRPr="008444BC">
        <w:rPr>
          <w:rFonts w:ascii="Bookman Old Style" w:hAnsi="Bookman Old Style"/>
          <w:color w:val="000000"/>
          <w:sz w:val="24"/>
          <w:szCs w:val="24"/>
          <w:lang w:val="en-US"/>
        </w:rPr>
        <w:t>melakukan</w:t>
      </w:r>
      <w:proofErr w:type="spellEnd"/>
      <w:r w:rsidR="00230EF7" w:rsidRPr="008444BC">
        <w:rPr>
          <w:rFonts w:ascii="Bookman Old Style" w:hAnsi="Bookman Old Style"/>
          <w:color w:val="000000"/>
          <w:sz w:val="24"/>
          <w:szCs w:val="24"/>
          <w:lang w:val="en-US"/>
        </w:rPr>
        <w:t xml:space="preserve"> </w:t>
      </w:r>
      <w:proofErr w:type="spellStart"/>
      <w:r w:rsidR="006206C4" w:rsidRPr="008444BC">
        <w:rPr>
          <w:rFonts w:ascii="Bookman Old Style" w:hAnsi="Bookman Old Style"/>
          <w:color w:val="000000"/>
          <w:sz w:val="24"/>
          <w:szCs w:val="24"/>
          <w:lang w:val="en-US"/>
        </w:rPr>
        <w:t>pemantauan</w:t>
      </w:r>
      <w:proofErr w:type="spellEnd"/>
      <w:r w:rsidR="006206C4" w:rsidRPr="008444BC">
        <w:rPr>
          <w:rFonts w:ascii="Bookman Old Style" w:hAnsi="Bookman Old Style"/>
          <w:color w:val="000000"/>
          <w:sz w:val="24"/>
          <w:szCs w:val="24"/>
          <w:lang w:val="en-US"/>
        </w:rPr>
        <w:t xml:space="preserve"> </w:t>
      </w:r>
      <w:proofErr w:type="spellStart"/>
      <w:r w:rsidR="00AA73A4" w:rsidRPr="008444BC">
        <w:rPr>
          <w:rFonts w:ascii="Bookman Old Style" w:hAnsi="Bookman Old Style"/>
          <w:color w:val="000000"/>
          <w:sz w:val="24"/>
          <w:szCs w:val="24"/>
          <w:lang w:val="en-US"/>
        </w:rPr>
        <w:t>kepada</w:t>
      </w:r>
      <w:proofErr w:type="spellEnd"/>
      <w:r w:rsidR="00AA73A4" w:rsidRPr="008444BC">
        <w:rPr>
          <w:rFonts w:ascii="Bookman Old Style" w:hAnsi="Bookman Old Style"/>
          <w:color w:val="000000"/>
          <w:sz w:val="24"/>
          <w:szCs w:val="24"/>
          <w:lang w:val="en-US"/>
        </w:rPr>
        <w:t xml:space="preserve"> </w:t>
      </w:r>
      <w:proofErr w:type="spellStart"/>
      <w:r w:rsidR="00AA73A4" w:rsidRPr="008444BC">
        <w:rPr>
          <w:rFonts w:ascii="Bookman Old Style" w:hAnsi="Bookman Old Style"/>
          <w:color w:val="000000"/>
          <w:sz w:val="24"/>
          <w:szCs w:val="24"/>
          <w:lang w:val="en-US"/>
        </w:rPr>
        <w:t>Pelaku</w:t>
      </w:r>
      <w:proofErr w:type="spellEnd"/>
      <w:r w:rsidR="00AA73A4" w:rsidRPr="008444BC">
        <w:rPr>
          <w:rFonts w:ascii="Bookman Old Style" w:hAnsi="Bookman Old Style"/>
          <w:color w:val="000000"/>
          <w:sz w:val="24"/>
          <w:szCs w:val="24"/>
          <w:lang w:val="en-US"/>
        </w:rPr>
        <w:t xml:space="preserve"> Usaha </w:t>
      </w:r>
      <w:proofErr w:type="spellStart"/>
      <w:r w:rsidR="00EC1ADA" w:rsidRPr="004E5A1F">
        <w:rPr>
          <w:rFonts w:ascii="Bookman Old Style" w:hAnsi="Bookman Old Style"/>
          <w:color w:val="000000"/>
          <w:sz w:val="24"/>
          <w:szCs w:val="24"/>
          <w:lang w:val="en-US"/>
        </w:rPr>
        <w:t>dalam</w:t>
      </w:r>
      <w:proofErr w:type="spellEnd"/>
      <w:r w:rsidR="00EC1ADA" w:rsidRPr="004E5A1F">
        <w:rPr>
          <w:rFonts w:ascii="Bookman Old Style" w:hAnsi="Bookman Old Style"/>
          <w:color w:val="000000"/>
          <w:sz w:val="24"/>
          <w:szCs w:val="24"/>
          <w:lang w:val="en-US"/>
        </w:rPr>
        <w:t xml:space="preserve"> 3 (</w:t>
      </w:r>
      <w:proofErr w:type="spellStart"/>
      <w:r w:rsidR="00EC1ADA" w:rsidRPr="004E5A1F">
        <w:rPr>
          <w:rFonts w:ascii="Bookman Old Style" w:hAnsi="Bookman Old Style"/>
          <w:color w:val="000000"/>
          <w:sz w:val="24"/>
          <w:szCs w:val="24"/>
          <w:lang w:val="en-US"/>
        </w:rPr>
        <w:t>tiga</w:t>
      </w:r>
      <w:proofErr w:type="spellEnd"/>
      <w:r w:rsidR="00EC1ADA" w:rsidRPr="004E5A1F">
        <w:rPr>
          <w:rFonts w:ascii="Bookman Old Style" w:hAnsi="Bookman Old Style"/>
          <w:color w:val="000000"/>
          <w:sz w:val="24"/>
          <w:szCs w:val="24"/>
          <w:lang w:val="en-US"/>
        </w:rPr>
        <w:t xml:space="preserve">) </w:t>
      </w:r>
      <w:proofErr w:type="spellStart"/>
      <w:r w:rsidR="00EC1ADA" w:rsidRPr="004E5A1F">
        <w:rPr>
          <w:rFonts w:ascii="Bookman Old Style" w:hAnsi="Bookman Old Style"/>
          <w:color w:val="000000"/>
          <w:sz w:val="24"/>
          <w:szCs w:val="24"/>
          <w:lang w:val="en-US"/>
        </w:rPr>
        <w:t>bulan</w:t>
      </w:r>
      <w:proofErr w:type="spellEnd"/>
      <w:r w:rsidR="00EC1ADA" w:rsidRPr="004E5A1F">
        <w:rPr>
          <w:rFonts w:ascii="Bookman Old Style" w:hAnsi="Bookman Old Style"/>
          <w:color w:val="000000"/>
          <w:sz w:val="24"/>
          <w:szCs w:val="24"/>
          <w:lang w:val="en-US"/>
        </w:rPr>
        <w:t xml:space="preserve"> </w:t>
      </w:r>
      <w:proofErr w:type="spellStart"/>
      <w:r w:rsidR="00EC1ADA" w:rsidRPr="004E5A1F">
        <w:rPr>
          <w:rFonts w:ascii="Bookman Old Style" w:hAnsi="Bookman Old Style"/>
          <w:color w:val="000000"/>
          <w:sz w:val="24"/>
          <w:szCs w:val="24"/>
          <w:lang w:val="en-US"/>
        </w:rPr>
        <w:t>sebelum</w:t>
      </w:r>
      <w:proofErr w:type="spellEnd"/>
      <w:r w:rsidR="00EC1ADA" w:rsidRPr="004E5A1F">
        <w:rPr>
          <w:rFonts w:ascii="Bookman Old Style" w:hAnsi="Bookman Old Style"/>
          <w:color w:val="000000"/>
          <w:sz w:val="24"/>
          <w:szCs w:val="24"/>
          <w:lang w:val="en-US"/>
        </w:rPr>
        <w:t xml:space="preserve"> </w:t>
      </w:r>
      <w:proofErr w:type="spellStart"/>
      <w:r w:rsidR="00EC1ADA" w:rsidRPr="004E5A1F">
        <w:rPr>
          <w:rFonts w:ascii="Bookman Old Style" w:hAnsi="Bookman Old Style"/>
          <w:color w:val="000000"/>
          <w:sz w:val="24"/>
          <w:szCs w:val="24"/>
          <w:lang w:val="en-US"/>
        </w:rPr>
        <w:t>berakhirnya</w:t>
      </w:r>
      <w:proofErr w:type="spellEnd"/>
      <w:r w:rsidR="00EC1ADA" w:rsidRPr="004E5A1F">
        <w:rPr>
          <w:rFonts w:ascii="Bookman Old Style" w:hAnsi="Bookman Old Style"/>
          <w:color w:val="000000"/>
          <w:sz w:val="24"/>
          <w:szCs w:val="24"/>
          <w:lang w:val="en-US"/>
        </w:rPr>
        <w:t xml:space="preserve"> </w:t>
      </w:r>
      <w:proofErr w:type="spellStart"/>
      <w:r w:rsidR="00EC1ADA" w:rsidRPr="004E5A1F">
        <w:rPr>
          <w:rFonts w:ascii="Bookman Old Style" w:hAnsi="Bookman Old Style"/>
          <w:color w:val="000000"/>
          <w:sz w:val="24"/>
          <w:szCs w:val="24"/>
          <w:lang w:val="en-US"/>
        </w:rPr>
        <w:t>jangka</w:t>
      </w:r>
      <w:proofErr w:type="spellEnd"/>
      <w:r w:rsidR="00EC1ADA" w:rsidRPr="004E5A1F">
        <w:rPr>
          <w:rFonts w:ascii="Bookman Old Style" w:hAnsi="Bookman Old Style"/>
          <w:color w:val="000000"/>
          <w:sz w:val="24"/>
          <w:szCs w:val="24"/>
          <w:lang w:val="en-US"/>
        </w:rPr>
        <w:t xml:space="preserve"> </w:t>
      </w:r>
      <w:proofErr w:type="spellStart"/>
      <w:r w:rsidR="00EC1ADA" w:rsidRPr="004E5A1F">
        <w:rPr>
          <w:rFonts w:ascii="Bookman Old Style" w:hAnsi="Bookman Old Style"/>
          <w:color w:val="000000"/>
          <w:sz w:val="24"/>
          <w:szCs w:val="24"/>
          <w:lang w:val="en-US"/>
        </w:rPr>
        <w:t>waktu</w:t>
      </w:r>
      <w:proofErr w:type="spellEnd"/>
      <w:r w:rsidR="00EC1ADA" w:rsidRPr="004E5A1F">
        <w:rPr>
          <w:rFonts w:ascii="Bookman Old Style" w:hAnsi="Bookman Old Style"/>
          <w:color w:val="000000"/>
          <w:sz w:val="24"/>
          <w:szCs w:val="24"/>
          <w:lang w:val="en-US"/>
        </w:rPr>
        <w:t xml:space="preserve"> </w:t>
      </w:r>
      <w:proofErr w:type="spellStart"/>
      <w:r w:rsidR="00EC1ADA" w:rsidRPr="004E5A1F">
        <w:rPr>
          <w:rFonts w:ascii="Bookman Old Style" w:hAnsi="Bookman Old Style"/>
          <w:color w:val="000000"/>
          <w:sz w:val="24"/>
          <w:szCs w:val="24"/>
          <w:lang w:val="en-US"/>
        </w:rPr>
        <w:t>perkiraan</w:t>
      </w:r>
      <w:proofErr w:type="spellEnd"/>
      <w:r w:rsidR="00EC1ADA" w:rsidRPr="004E5A1F">
        <w:rPr>
          <w:rFonts w:ascii="Bookman Old Style" w:hAnsi="Bookman Old Style"/>
          <w:color w:val="000000"/>
          <w:sz w:val="24"/>
          <w:szCs w:val="24"/>
          <w:lang w:val="en-US"/>
        </w:rPr>
        <w:t xml:space="preserve"> </w:t>
      </w:r>
      <w:proofErr w:type="spellStart"/>
      <w:r w:rsidR="00EC1ADA" w:rsidRPr="004E5A1F">
        <w:rPr>
          <w:rFonts w:ascii="Bookman Old Style" w:hAnsi="Bookman Old Style"/>
          <w:color w:val="000000"/>
          <w:sz w:val="24"/>
          <w:szCs w:val="24"/>
          <w:lang w:val="en-US"/>
        </w:rPr>
        <w:t>mulai</w:t>
      </w:r>
      <w:proofErr w:type="spellEnd"/>
      <w:r w:rsidR="00EC1ADA" w:rsidRPr="004E5A1F">
        <w:rPr>
          <w:rFonts w:ascii="Bookman Old Style" w:hAnsi="Bookman Old Style"/>
          <w:color w:val="000000"/>
          <w:sz w:val="24"/>
          <w:szCs w:val="24"/>
          <w:lang w:val="en-US"/>
        </w:rPr>
        <w:t xml:space="preserve"> </w:t>
      </w:r>
      <w:proofErr w:type="spellStart"/>
      <w:r w:rsidR="00EC1ADA" w:rsidRPr="004E5A1F">
        <w:rPr>
          <w:rFonts w:ascii="Bookman Old Style" w:hAnsi="Bookman Old Style"/>
          <w:color w:val="000000"/>
          <w:sz w:val="24"/>
          <w:szCs w:val="24"/>
          <w:lang w:val="en-US"/>
        </w:rPr>
        <w:t>berproduksi</w:t>
      </w:r>
      <w:proofErr w:type="spellEnd"/>
      <w:r w:rsidR="00EC1ADA" w:rsidRPr="004E5A1F">
        <w:rPr>
          <w:rFonts w:ascii="Bookman Old Style" w:hAnsi="Bookman Old Style"/>
          <w:color w:val="000000"/>
          <w:sz w:val="24"/>
          <w:szCs w:val="24"/>
          <w:lang w:val="en-US"/>
        </w:rPr>
        <w:t>/</w:t>
      </w:r>
      <w:proofErr w:type="spellStart"/>
      <w:r w:rsidR="00EC1ADA" w:rsidRPr="004E5A1F">
        <w:rPr>
          <w:rFonts w:ascii="Bookman Old Style" w:hAnsi="Bookman Old Style"/>
          <w:color w:val="000000"/>
          <w:sz w:val="24"/>
          <w:szCs w:val="24"/>
          <w:lang w:val="en-US"/>
        </w:rPr>
        <w:t>beroperasi</w:t>
      </w:r>
      <w:proofErr w:type="spellEnd"/>
      <w:r w:rsidR="00EC1ADA" w:rsidRPr="008444BC">
        <w:rPr>
          <w:rFonts w:ascii="Bookman Old Style" w:hAnsi="Bookman Old Style"/>
          <w:color w:val="000000"/>
          <w:sz w:val="24"/>
          <w:szCs w:val="24"/>
          <w:lang w:val="en-US"/>
        </w:rPr>
        <w:t>.</w:t>
      </w:r>
      <w:r w:rsidRPr="004E5A1F">
        <w:rPr>
          <w:rFonts w:ascii="Bookman Old Style" w:hAnsi="Bookman Old Style" w:cs="Helvetica"/>
          <w:color w:val="000000"/>
          <w:sz w:val="24"/>
          <w:szCs w:val="24"/>
        </w:rPr>
        <w:t xml:space="preserve"> </w:t>
      </w:r>
    </w:p>
    <w:p w14:paraId="6E053F0F" w14:textId="51FA8B09" w:rsidR="00C20CE0" w:rsidRPr="008444BC" w:rsidRDefault="00C20CE0">
      <w:pPr>
        <w:pStyle w:val="ListParagraph"/>
        <w:numPr>
          <w:ilvl w:val="0"/>
          <w:numId w:val="267"/>
        </w:numPr>
        <w:spacing w:after="0" w:line="360" w:lineRule="auto"/>
        <w:ind w:left="2552" w:hanging="572"/>
        <w:jc w:val="both"/>
        <w:rPr>
          <w:rFonts w:ascii="Bookman Old Style" w:hAnsi="Bookman Old Style" w:cs="Helvetica"/>
          <w:color w:val="000000"/>
          <w:sz w:val="24"/>
          <w:szCs w:val="24"/>
        </w:rPr>
      </w:pPr>
      <w:r w:rsidRPr="008444BC">
        <w:rPr>
          <w:rFonts w:ascii="Bookman Old Style" w:hAnsi="Bookman Old Style" w:cs="Helvetica"/>
          <w:color w:val="000000"/>
          <w:sz w:val="24"/>
          <w:szCs w:val="24"/>
        </w:rPr>
        <w:t xml:space="preserve">Atas hasil </w:t>
      </w:r>
      <w:proofErr w:type="spellStart"/>
      <w:r w:rsidR="006206C4" w:rsidRPr="004E5A1F">
        <w:rPr>
          <w:rFonts w:ascii="Bookman Old Style" w:hAnsi="Bookman Old Style"/>
          <w:color w:val="000000"/>
          <w:sz w:val="24"/>
          <w:szCs w:val="24"/>
          <w:lang w:val="en-US"/>
        </w:rPr>
        <w:t>pemantauan</w:t>
      </w:r>
      <w:proofErr w:type="spellEnd"/>
      <w:r w:rsidRPr="008444BC">
        <w:rPr>
          <w:rFonts w:ascii="Bookman Old Style" w:hAnsi="Bookman Old Style" w:cs="Helvetica"/>
          <w:color w:val="000000"/>
          <w:sz w:val="24"/>
          <w:szCs w:val="24"/>
        </w:rPr>
        <w:t xml:space="preserve"> sebagaimana dimaksud pada ayat (</w:t>
      </w:r>
      <w:r w:rsidRPr="008444BC">
        <w:rPr>
          <w:rFonts w:ascii="Bookman Old Style" w:hAnsi="Bookman Old Style" w:cs="Helvetica"/>
          <w:color w:val="000000"/>
          <w:sz w:val="24"/>
          <w:szCs w:val="24"/>
          <w:lang w:val="en-US"/>
        </w:rPr>
        <w:t>1)</w:t>
      </w:r>
      <w:r w:rsidRPr="008444BC">
        <w:rPr>
          <w:rFonts w:ascii="Bookman Old Style" w:hAnsi="Bookman Old Style" w:cs="Helvetica"/>
          <w:color w:val="000000"/>
          <w:sz w:val="24"/>
          <w:szCs w:val="24"/>
        </w:rPr>
        <w:t xml:space="preserve">, </w:t>
      </w:r>
      <w:r w:rsidR="007211B5" w:rsidRPr="008444BC">
        <w:rPr>
          <w:rFonts w:ascii="Bookman Old Style" w:hAnsi="Bookman Old Style" w:cs="Helvetica"/>
          <w:color w:val="000000"/>
          <w:sz w:val="24"/>
          <w:szCs w:val="24"/>
        </w:rPr>
        <w:t>kementerian/lembaga</w:t>
      </w:r>
      <w:r w:rsidRPr="008444BC">
        <w:rPr>
          <w:rFonts w:ascii="Bookman Old Style" w:hAnsi="Bookman Old Style" w:cs="Helvetica"/>
          <w:color w:val="000000"/>
          <w:sz w:val="24"/>
          <w:szCs w:val="24"/>
        </w:rPr>
        <w:t>, Pemerintah Daerah provinsi, Pemerintah Daerah kabupaten/kota, administrator KEK, atau badan pengusahaan KPBPB menginput</w:t>
      </w:r>
      <w:r w:rsidRPr="008444BC">
        <w:rPr>
          <w:rFonts w:ascii="Bookman Old Style" w:hAnsi="Bookman Old Style" w:cs="Helvetica"/>
          <w:color w:val="000000"/>
          <w:sz w:val="24"/>
          <w:szCs w:val="24"/>
          <w:lang w:val="en-US"/>
        </w:rPr>
        <w:t xml:space="preserve"> dan </w:t>
      </w:r>
      <w:proofErr w:type="spellStart"/>
      <w:r w:rsidRPr="008444BC">
        <w:rPr>
          <w:rFonts w:ascii="Bookman Old Style" w:hAnsi="Bookman Old Style" w:cs="Helvetica"/>
          <w:color w:val="000000"/>
          <w:sz w:val="24"/>
          <w:szCs w:val="24"/>
          <w:lang w:val="en-US"/>
        </w:rPr>
        <w:t>menotifikasi</w:t>
      </w:r>
      <w:proofErr w:type="spellEnd"/>
      <w:r w:rsidRPr="008444BC">
        <w:rPr>
          <w:rFonts w:ascii="Bookman Old Style" w:hAnsi="Bookman Old Style" w:cs="Helvetica"/>
          <w:color w:val="000000"/>
          <w:sz w:val="24"/>
          <w:szCs w:val="24"/>
        </w:rPr>
        <w:t xml:space="preserve"> hasil </w:t>
      </w:r>
      <w:proofErr w:type="spellStart"/>
      <w:r w:rsidR="00A008DC" w:rsidRPr="004E5A1F">
        <w:rPr>
          <w:rFonts w:ascii="Bookman Old Style" w:hAnsi="Bookman Old Style"/>
          <w:color w:val="000000"/>
          <w:sz w:val="24"/>
          <w:szCs w:val="24"/>
          <w:lang w:val="en-US"/>
        </w:rPr>
        <w:t>pemantauan</w:t>
      </w:r>
      <w:proofErr w:type="spellEnd"/>
      <w:r w:rsidR="00A008DC" w:rsidRPr="008444BC">
        <w:rPr>
          <w:rFonts w:ascii="Bookman Old Style" w:hAnsi="Bookman Old Style"/>
          <w:color w:val="000000"/>
          <w:sz w:val="24"/>
          <w:szCs w:val="24"/>
          <w:lang w:val="en-US"/>
        </w:rPr>
        <w:t xml:space="preserve"> </w:t>
      </w:r>
      <w:r w:rsidRPr="008444BC">
        <w:rPr>
          <w:rFonts w:ascii="Bookman Old Style" w:hAnsi="Bookman Old Style" w:cs="Helvetica"/>
          <w:color w:val="000000"/>
          <w:sz w:val="24"/>
          <w:szCs w:val="24"/>
        </w:rPr>
        <w:t xml:space="preserve">ke dalam </w:t>
      </w:r>
      <w:r w:rsidRPr="004E5A1F">
        <w:rPr>
          <w:rFonts w:ascii="Bookman Old Style" w:hAnsi="Bookman Old Style" w:cs="Arial"/>
          <w:color w:val="000000" w:themeColor="text1"/>
          <w:sz w:val="24"/>
          <w:szCs w:val="24"/>
        </w:rPr>
        <w:t>S</w:t>
      </w:r>
      <w:r w:rsidRPr="008444BC">
        <w:rPr>
          <w:rFonts w:ascii="Bookman Old Style" w:hAnsi="Bookman Old Style" w:cs="Arial"/>
          <w:color w:val="000000" w:themeColor="text1"/>
          <w:sz w:val="24"/>
          <w:szCs w:val="24"/>
        </w:rPr>
        <w:t xml:space="preserve">istem </w:t>
      </w:r>
      <w:r w:rsidRPr="008444BC">
        <w:rPr>
          <w:rFonts w:ascii="Bookman Old Style" w:hAnsi="Bookman Old Style" w:cs="Helvetica"/>
          <w:color w:val="000000"/>
          <w:sz w:val="24"/>
          <w:szCs w:val="24"/>
        </w:rPr>
        <w:t>OSS.</w:t>
      </w:r>
    </w:p>
    <w:p w14:paraId="75AE1235" w14:textId="158F1471" w:rsidR="00C20CE0" w:rsidRPr="004E5A1F" w:rsidRDefault="00C20CE0" w:rsidP="004E5A1F">
      <w:pPr>
        <w:pStyle w:val="ListParagraph"/>
        <w:numPr>
          <w:ilvl w:val="0"/>
          <w:numId w:val="267"/>
        </w:numPr>
        <w:spacing w:after="0" w:line="360" w:lineRule="auto"/>
        <w:ind w:left="2552" w:hanging="572"/>
        <w:jc w:val="both"/>
        <w:rPr>
          <w:rFonts w:ascii="Bookman Old Style" w:hAnsi="Bookman Old Style"/>
          <w:color w:val="000000"/>
          <w:sz w:val="24"/>
          <w:szCs w:val="24"/>
          <w:lang w:val="en-US"/>
        </w:rPr>
      </w:pPr>
      <w:r w:rsidRPr="008444BC">
        <w:rPr>
          <w:rFonts w:ascii="Bookman Old Style" w:hAnsi="Bookman Old Style" w:cs="Helvetica"/>
          <w:color w:val="000000"/>
          <w:sz w:val="24"/>
          <w:szCs w:val="24"/>
        </w:rPr>
        <w:t xml:space="preserve">Dalam hal berdasarkan hasil </w:t>
      </w:r>
      <w:proofErr w:type="spellStart"/>
      <w:r w:rsidR="006206C4" w:rsidRPr="004E5A1F">
        <w:rPr>
          <w:rFonts w:ascii="Bookman Old Style" w:hAnsi="Bookman Old Style"/>
          <w:color w:val="000000"/>
          <w:sz w:val="24"/>
          <w:szCs w:val="24"/>
          <w:lang w:val="en-US"/>
        </w:rPr>
        <w:t>pemantauan</w:t>
      </w:r>
      <w:proofErr w:type="spellEnd"/>
      <w:r w:rsidRPr="008444BC">
        <w:rPr>
          <w:rFonts w:ascii="Bookman Old Style" w:hAnsi="Bookman Old Style" w:cs="Helvetica"/>
          <w:color w:val="000000"/>
          <w:sz w:val="24"/>
          <w:szCs w:val="24"/>
        </w:rPr>
        <w:t xml:space="preserve"> sebagaimana dimaksud pada</w:t>
      </w:r>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ayat</w:t>
      </w:r>
      <w:proofErr w:type="spellEnd"/>
      <w:r w:rsidRPr="008444BC">
        <w:rPr>
          <w:rFonts w:ascii="Bookman Old Style" w:hAnsi="Bookman Old Style" w:cs="Helvetica"/>
          <w:color w:val="000000"/>
          <w:sz w:val="24"/>
          <w:szCs w:val="24"/>
          <w:lang w:val="en-US"/>
        </w:rPr>
        <w:t xml:space="preserve"> (2), </w:t>
      </w:r>
      <w:proofErr w:type="spellStart"/>
      <w:r w:rsidRPr="004E5A1F">
        <w:rPr>
          <w:rFonts w:ascii="Bookman Old Style" w:hAnsi="Bookman Old Style" w:cs="Helvetica"/>
          <w:color w:val="000000"/>
          <w:sz w:val="24"/>
          <w:szCs w:val="24"/>
          <w:lang w:val="en-US"/>
        </w:rPr>
        <w:t>Pelaku</w:t>
      </w:r>
      <w:proofErr w:type="spellEnd"/>
      <w:r w:rsidRPr="004E5A1F">
        <w:rPr>
          <w:rFonts w:ascii="Bookman Old Style" w:hAnsi="Bookman Old Style" w:cs="Helvetica"/>
          <w:color w:val="000000"/>
          <w:sz w:val="24"/>
          <w:szCs w:val="24"/>
          <w:lang w:val="en-US"/>
        </w:rPr>
        <w:t xml:space="preserve"> Usaha </w:t>
      </w:r>
      <w:proofErr w:type="spellStart"/>
      <w:r w:rsidRPr="004E5A1F">
        <w:rPr>
          <w:rFonts w:ascii="Bookman Old Style" w:hAnsi="Bookman Old Style" w:cs="Helvetica"/>
          <w:color w:val="000000"/>
          <w:sz w:val="24"/>
          <w:szCs w:val="24"/>
          <w:lang w:val="en-US"/>
        </w:rPr>
        <w:t>telah</w:t>
      </w:r>
      <w:proofErr w:type="spellEnd"/>
      <w:r w:rsidRPr="004E5A1F">
        <w:rPr>
          <w:rFonts w:ascii="Bookman Old Style" w:hAnsi="Bookman Old Style" w:cs="Helvetica"/>
          <w:color w:val="000000"/>
          <w:sz w:val="24"/>
          <w:szCs w:val="24"/>
          <w:lang w:val="en-US"/>
        </w:rPr>
        <w:t xml:space="preserve"> </w:t>
      </w:r>
      <w:proofErr w:type="spellStart"/>
      <w:r w:rsidRPr="004E5A1F">
        <w:rPr>
          <w:rFonts w:ascii="Bookman Old Style" w:hAnsi="Bookman Old Style" w:cs="Helvetica"/>
          <w:color w:val="000000"/>
          <w:sz w:val="24"/>
          <w:szCs w:val="24"/>
          <w:lang w:val="en-US"/>
        </w:rPr>
        <w:t>memenuhi</w:t>
      </w:r>
      <w:proofErr w:type="spellEnd"/>
      <w:r w:rsidRPr="004E5A1F">
        <w:rPr>
          <w:rFonts w:ascii="Bookman Old Style" w:hAnsi="Bookman Old Style" w:cs="Helvetica"/>
          <w:color w:val="000000"/>
          <w:sz w:val="24"/>
          <w:szCs w:val="24"/>
          <w:lang w:val="en-US"/>
        </w:rPr>
        <w:t xml:space="preserve"> </w:t>
      </w:r>
      <w:proofErr w:type="spellStart"/>
      <w:r w:rsidRPr="004E5A1F">
        <w:rPr>
          <w:rFonts w:ascii="Bookman Old Style" w:hAnsi="Bookman Old Style" w:cs="Helvetica"/>
          <w:color w:val="000000"/>
          <w:sz w:val="24"/>
          <w:szCs w:val="24"/>
          <w:lang w:val="en-US"/>
        </w:rPr>
        <w:t>persyaratan</w:t>
      </w:r>
      <w:proofErr w:type="spellEnd"/>
      <w:r w:rsidRPr="004E5A1F">
        <w:rPr>
          <w:rFonts w:ascii="Bookman Old Style" w:hAnsi="Bookman Old Style" w:cs="Helvetica"/>
          <w:color w:val="000000"/>
          <w:sz w:val="24"/>
          <w:szCs w:val="24"/>
          <w:lang w:val="en-US"/>
        </w:rPr>
        <w:t xml:space="preserve"> </w:t>
      </w:r>
      <w:proofErr w:type="spellStart"/>
      <w:r w:rsidRPr="004E5A1F">
        <w:rPr>
          <w:rFonts w:ascii="Bookman Old Style" w:hAnsi="Bookman Old Style" w:cs="Helvetica"/>
          <w:color w:val="000000"/>
          <w:sz w:val="24"/>
          <w:szCs w:val="24"/>
          <w:lang w:val="en-US"/>
        </w:rPr>
        <w:t>Izin</w:t>
      </w:r>
      <w:proofErr w:type="spellEnd"/>
      <w:r w:rsidRPr="004E5A1F">
        <w:rPr>
          <w:rFonts w:ascii="Bookman Old Style" w:hAnsi="Bookman Old Style" w:cs="Helvetica"/>
          <w:color w:val="000000"/>
          <w:sz w:val="24"/>
          <w:szCs w:val="24"/>
          <w:lang w:val="en-US"/>
        </w:rPr>
        <w:t xml:space="preserve">, </w:t>
      </w:r>
      <w:proofErr w:type="spellStart"/>
      <w:r w:rsidRPr="004E5A1F">
        <w:rPr>
          <w:rFonts w:ascii="Bookman Old Style" w:hAnsi="Bookman Old Style" w:cs="Helvetica"/>
          <w:color w:val="000000"/>
          <w:sz w:val="24"/>
          <w:szCs w:val="24"/>
          <w:lang w:val="en-US"/>
        </w:rPr>
        <w:t>Sistem</w:t>
      </w:r>
      <w:proofErr w:type="spellEnd"/>
      <w:r w:rsidRPr="004E5A1F">
        <w:rPr>
          <w:rFonts w:ascii="Bookman Old Style" w:hAnsi="Bookman Old Style" w:cs="Helvetica"/>
          <w:color w:val="000000"/>
          <w:sz w:val="24"/>
          <w:szCs w:val="24"/>
          <w:lang w:val="en-US"/>
        </w:rPr>
        <w:t xml:space="preserve"> OSS</w:t>
      </w:r>
      <w:r w:rsidRPr="004E5A1F">
        <w:rPr>
          <w:rFonts w:ascii="Bookman Old Style" w:hAnsi="Bookman Old Style" w:cs="Helvetica"/>
          <w:color w:val="000000"/>
          <w:sz w:val="24"/>
          <w:szCs w:val="24"/>
        </w:rPr>
        <w:t xml:space="preserve"> </w:t>
      </w:r>
      <w:proofErr w:type="spellStart"/>
      <w:r w:rsidRPr="004E5A1F">
        <w:rPr>
          <w:rFonts w:ascii="Bookman Old Style" w:hAnsi="Bookman Old Style" w:cs="Helvetica"/>
          <w:color w:val="000000"/>
          <w:sz w:val="24"/>
          <w:szCs w:val="24"/>
          <w:lang w:val="en-US"/>
        </w:rPr>
        <w:t>menerbitkan</w:t>
      </w:r>
      <w:proofErr w:type="spellEnd"/>
      <w:r w:rsidRPr="004E5A1F">
        <w:rPr>
          <w:rFonts w:ascii="Bookman Old Style" w:hAnsi="Bookman Old Style" w:cs="Helvetica"/>
          <w:color w:val="000000"/>
          <w:sz w:val="24"/>
          <w:szCs w:val="24"/>
          <w:lang w:val="en-US"/>
        </w:rPr>
        <w:t xml:space="preserve"> </w:t>
      </w:r>
      <w:proofErr w:type="spellStart"/>
      <w:r w:rsidRPr="004E5A1F">
        <w:rPr>
          <w:rFonts w:ascii="Bookman Old Style" w:hAnsi="Bookman Old Style" w:cs="Helvetica"/>
          <w:color w:val="000000"/>
          <w:sz w:val="24"/>
          <w:szCs w:val="24"/>
          <w:lang w:val="en-US"/>
        </w:rPr>
        <w:t>Izin</w:t>
      </w:r>
      <w:proofErr w:type="spellEnd"/>
      <w:r w:rsidRPr="004E5A1F">
        <w:rPr>
          <w:rFonts w:ascii="Bookman Old Style" w:hAnsi="Bookman Old Style" w:cs="Helvetica"/>
          <w:color w:val="000000"/>
          <w:sz w:val="24"/>
          <w:szCs w:val="24"/>
        </w:rPr>
        <w:t>.</w:t>
      </w:r>
    </w:p>
    <w:p w14:paraId="2A28E22D" w14:textId="09F813BE" w:rsidR="00704235" w:rsidRPr="004E5A1F" w:rsidRDefault="00E247DD" w:rsidP="004E5A1F">
      <w:pPr>
        <w:pStyle w:val="ListParagraph"/>
        <w:numPr>
          <w:ilvl w:val="0"/>
          <w:numId w:val="267"/>
        </w:numPr>
        <w:spacing w:after="0" w:line="360" w:lineRule="auto"/>
        <w:ind w:left="2552" w:hanging="572"/>
        <w:jc w:val="both"/>
        <w:rPr>
          <w:rFonts w:ascii="Bookman Old Style" w:hAnsi="Bookman Old Style"/>
          <w:color w:val="000000"/>
          <w:sz w:val="24"/>
          <w:szCs w:val="24"/>
          <w:lang w:val="en-US"/>
        </w:rPr>
      </w:pPr>
      <w:r w:rsidRPr="004E5A1F">
        <w:rPr>
          <w:rFonts w:ascii="Bookman Old Style" w:hAnsi="Bookman Old Style" w:cs="Helvetica"/>
          <w:color w:val="000000"/>
          <w:sz w:val="24"/>
          <w:szCs w:val="24"/>
        </w:rPr>
        <w:t>Dalam</w:t>
      </w:r>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hal</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berdasarkan</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hasil</w:t>
      </w:r>
      <w:proofErr w:type="spellEnd"/>
      <w:r w:rsidRPr="004E5A1F">
        <w:rPr>
          <w:rFonts w:ascii="Bookman Old Style" w:hAnsi="Bookman Old Style"/>
          <w:color w:val="000000"/>
          <w:sz w:val="24"/>
          <w:szCs w:val="24"/>
          <w:lang w:val="en-US"/>
        </w:rPr>
        <w:t xml:space="preserve"> </w:t>
      </w:r>
      <w:proofErr w:type="spellStart"/>
      <w:r w:rsidR="006206C4" w:rsidRPr="004E5A1F">
        <w:rPr>
          <w:rFonts w:ascii="Bookman Old Style" w:hAnsi="Bookman Old Style"/>
          <w:color w:val="000000"/>
          <w:sz w:val="24"/>
          <w:szCs w:val="24"/>
          <w:lang w:val="en-US"/>
        </w:rPr>
        <w:t>pemantauan</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sebagaimana</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dimaksud</w:t>
      </w:r>
      <w:proofErr w:type="spellEnd"/>
      <w:r w:rsidRPr="004E5A1F">
        <w:rPr>
          <w:rFonts w:ascii="Bookman Old Style" w:hAnsi="Bookman Old Style"/>
          <w:color w:val="000000"/>
          <w:sz w:val="24"/>
          <w:szCs w:val="24"/>
          <w:lang w:val="en-US"/>
        </w:rPr>
        <w:t xml:space="preserve"> pada </w:t>
      </w:r>
      <w:proofErr w:type="spellStart"/>
      <w:r w:rsidRPr="004E5A1F">
        <w:rPr>
          <w:rFonts w:ascii="Bookman Old Style" w:hAnsi="Bookman Old Style"/>
          <w:color w:val="000000"/>
          <w:sz w:val="24"/>
          <w:szCs w:val="24"/>
          <w:lang w:val="en-US"/>
        </w:rPr>
        <w:t>ayat</w:t>
      </w:r>
      <w:proofErr w:type="spellEnd"/>
      <w:r w:rsidRPr="004E5A1F">
        <w:rPr>
          <w:rFonts w:ascii="Bookman Old Style" w:hAnsi="Bookman Old Style"/>
          <w:color w:val="000000"/>
          <w:sz w:val="24"/>
          <w:szCs w:val="24"/>
          <w:lang w:val="en-US"/>
        </w:rPr>
        <w:t xml:space="preserve"> (</w:t>
      </w:r>
      <w:r w:rsidR="008B718D" w:rsidRPr="004E5A1F">
        <w:rPr>
          <w:rFonts w:ascii="Bookman Old Style" w:hAnsi="Bookman Old Style"/>
          <w:color w:val="000000"/>
          <w:sz w:val="24"/>
          <w:szCs w:val="24"/>
          <w:lang w:val="en-US"/>
        </w:rPr>
        <w:t>2</w:t>
      </w:r>
      <w:r w:rsidRPr="004E5A1F">
        <w:rPr>
          <w:rFonts w:ascii="Bookman Old Style" w:hAnsi="Bookman Old Style"/>
          <w:color w:val="000000"/>
          <w:sz w:val="24"/>
          <w:szCs w:val="24"/>
          <w:lang w:val="en-US"/>
        </w:rPr>
        <w:t>)</w:t>
      </w:r>
      <w:r w:rsidR="00EC1ADA" w:rsidRPr="008444BC">
        <w:rPr>
          <w:rFonts w:ascii="Bookman Old Style" w:hAnsi="Bookman Old Style"/>
          <w:color w:val="000000"/>
          <w:sz w:val="24"/>
          <w:szCs w:val="24"/>
          <w:lang w:val="en-US"/>
        </w:rPr>
        <w:t xml:space="preserve">, </w:t>
      </w:r>
      <w:proofErr w:type="spellStart"/>
      <w:r w:rsidR="00704235" w:rsidRPr="004E5A1F">
        <w:rPr>
          <w:rFonts w:ascii="Bookman Old Style" w:hAnsi="Bookman Old Style"/>
          <w:color w:val="000000"/>
          <w:sz w:val="24"/>
          <w:szCs w:val="24"/>
          <w:lang w:val="en-US"/>
        </w:rPr>
        <w:t>Pelaku</w:t>
      </w:r>
      <w:proofErr w:type="spellEnd"/>
      <w:r w:rsidR="00704235" w:rsidRPr="004E5A1F">
        <w:rPr>
          <w:rFonts w:ascii="Bookman Old Style" w:hAnsi="Bookman Old Style"/>
          <w:color w:val="000000"/>
          <w:sz w:val="24"/>
          <w:szCs w:val="24"/>
          <w:lang w:val="en-US"/>
        </w:rPr>
        <w:t xml:space="preserve"> Usaha </w:t>
      </w:r>
      <w:proofErr w:type="spellStart"/>
      <w:r w:rsidR="00704235" w:rsidRPr="004E5A1F">
        <w:rPr>
          <w:rFonts w:ascii="Bookman Old Style" w:hAnsi="Bookman Old Style"/>
          <w:color w:val="000000"/>
          <w:sz w:val="24"/>
          <w:szCs w:val="24"/>
          <w:lang w:val="en-US"/>
        </w:rPr>
        <w:t>belum</w:t>
      </w:r>
      <w:proofErr w:type="spellEnd"/>
      <w:r w:rsidR="00704235" w:rsidRPr="004E5A1F">
        <w:rPr>
          <w:rFonts w:ascii="Bookman Old Style" w:hAnsi="Bookman Old Style"/>
          <w:color w:val="000000"/>
          <w:sz w:val="24"/>
          <w:szCs w:val="24"/>
          <w:lang w:val="en-US"/>
        </w:rPr>
        <w:t xml:space="preserve"> </w:t>
      </w:r>
      <w:proofErr w:type="spellStart"/>
      <w:r w:rsidR="00704235" w:rsidRPr="004E5A1F">
        <w:rPr>
          <w:rFonts w:ascii="Bookman Old Style" w:hAnsi="Bookman Old Style"/>
          <w:color w:val="000000"/>
          <w:sz w:val="24"/>
          <w:szCs w:val="24"/>
          <w:lang w:val="en-US"/>
        </w:rPr>
        <w:t>memenuhi</w:t>
      </w:r>
      <w:proofErr w:type="spellEnd"/>
      <w:r w:rsidR="00704235" w:rsidRPr="004E5A1F">
        <w:rPr>
          <w:rFonts w:ascii="Bookman Old Style" w:hAnsi="Bookman Old Style"/>
          <w:color w:val="000000"/>
          <w:sz w:val="24"/>
          <w:szCs w:val="24"/>
          <w:lang w:val="en-US"/>
        </w:rPr>
        <w:t xml:space="preserve"> </w:t>
      </w:r>
      <w:proofErr w:type="spellStart"/>
      <w:r w:rsidR="00704235" w:rsidRPr="004E5A1F">
        <w:rPr>
          <w:rFonts w:ascii="Bookman Old Style" w:hAnsi="Bookman Old Style"/>
          <w:color w:val="000000"/>
          <w:sz w:val="24"/>
          <w:szCs w:val="24"/>
          <w:lang w:val="en-US"/>
        </w:rPr>
        <w:t>persyaratan</w:t>
      </w:r>
      <w:proofErr w:type="spellEnd"/>
      <w:r w:rsidR="00704235" w:rsidRPr="004E5A1F">
        <w:rPr>
          <w:rFonts w:ascii="Bookman Old Style" w:hAnsi="Bookman Old Style"/>
          <w:color w:val="000000"/>
          <w:sz w:val="24"/>
          <w:szCs w:val="24"/>
          <w:lang w:val="en-US"/>
        </w:rPr>
        <w:t xml:space="preserve"> </w:t>
      </w:r>
      <w:proofErr w:type="spellStart"/>
      <w:r w:rsidR="00704235" w:rsidRPr="004E5A1F">
        <w:rPr>
          <w:rFonts w:ascii="Bookman Old Style" w:hAnsi="Bookman Old Style"/>
          <w:color w:val="000000"/>
          <w:sz w:val="24"/>
          <w:szCs w:val="24"/>
          <w:lang w:val="en-US"/>
        </w:rPr>
        <w:t>Izin</w:t>
      </w:r>
      <w:proofErr w:type="spellEnd"/>
      <w:r w:rsidR="00EC1ADA" w:rsidRPr="004E5A1F">
        <w:rPr>
          <w:rFonts w:ascii="Bookman Old Style" w:hAnsi="Bookman Old Style"/>
          <w:color w:val="000000"/>
          <w:sz w:val="24"/>
          <w:szCs w:val="24"/>
          <w:lang w:val="en-US"/>
        </w:rPr>
        <w:t xml:space="preserve"> </w:t>
      </w:r>
      <w:proofErr w:type="spellStart"/>
      <w:r w:rsidR="00EC1ADA" w:rsidRPr="004E5A1F">
        <w:rPr>
          <w:rFonts w:ascii="Bookman Old Style" w:hAnsi="Bookman Old Style"/>
          <w:color w:val="000000"/>
          <w:sz w:val="24"/>
          <w:szCs w:val="24"/>
          <w:lang w:val="en-US"/>
        </w:rPr>
        <w:t>sesuai</w:t>
      </w:r>
      <w:proofErr w:type="spellEnd"/>
      <w:r w:rsidR="00EC1ADA" w:rsidRPr="004E5A1F">
        <w:rPr>
          <w:rFonts w:ascii="Bookman Old Style" w:hAnsi="Bookman Old Style"/>
          <w:color w:val="000000"/>
          <w:sz w:val="24"/>
          <w:szCs w:val="24"/>
          <w:lang w:val="en-US"/>
        </w:rPr>
        <w:t xml:space="preserve"> </w:t>
      </w:r>
      <w:proofErr w:type="spellStart"/>
      <w:r w:rsidR="00EC1ADA" w:rsidRPr="004E5A1F">
        <w:rPr>
          <w:rFonts w:ascii="Bookman Old Style" w:hAnsi="Bookman Old Style"/>
          <w:color w:val="000000"/>
          <w:sz w:val="24"/>
          <w:szCs w:val="24"/>
          <w:lang w:val="en-US"/>
        </w:rPr>
        <w:t>jangka</w:t>
      </w:r>
      <w:proofErr w:type="spellEnd"/>
      <w:r w:rsidR="00EC1ADA" w:rsidRPr="004E5A1F">
        <w:rPr>
          <w:rFonts w:ascii="Bookman Old Style" w:hAnsi="Bookman Old Style"/>
          <w:color w:val="000000"/>
          <w:sz w:val="24"/>
          <w:szCs w:val="24"/>
          <w:lang w:val="en-US"/>
        </w:rPr>
        <w:t xml:space="preserve"> </w:t>
      </w:r>
      <w:proofErr w:type="spellStart"/>
      <w:r w:rsidR="00EC1ADA" w:rsidRPr="004E5A1F">
        <w:rPr>
          <w:rFonts w:ascii="Bookman Old Style" w:hAnsi="Bookman Old Style"/>
          <w:color w:val="000000"/>
          <w:sz w:val="24"/>
          <w:szCs w:val="24"/>
          <w:lang w:val="en-US"/>
        </w:rPr>
        <w:t>waktu</w:t>
      </w:r>
      <w:proofErr w:type="spellEnd"/>
      <w:r w:rsidR="00EC1ADA" w:rsidRPr="008444BC">
        <w:rPr>
          <w:rFonts w:ascii="Bookman Old Style" w:hAnsi="Bookman Old Style"/>
          <w:color w:val="000000"/>
          <w:sz w:val="24"/>
          <w:szCs w:val="24"/>
          <w:lang w:val="en-US"/>
        </w:rPr>
        <w:t xml:space="preserve"> yang </w:t>
      </w:r>
      <w:proofErr w:type="spellStart"/>
      <w:r w:rsidR="00EC1ADA" w:rsidRPr="008444BC">
        <w:rPr>
          <w:rFonts w:ascii="Bookman Old Style" w:hAnsi="Bookman Old Style"/>
          <w:color w:val="000000"/>
          <w:sz w:val="24"/>
          <w:szCs w:val="24"/>
          <w:lang w:val="en-US"/>
        </w:rPr>
        <w:t>telah</w:t>
      </w:r>
      <w:proofErr w:type="spellEnd"/>
      <w:r w:rsidR="00EC1ADA" w:rsidRPr="008444BC">
        <w:rPr>
          <w:rFonts w:ascii="Bookman Old Style" w:hAnsi="Bookman Old Style"/>
          <w:color w:val="000000"/>
          <w:sz w:val="24"/>
          <w:szCs w:val="24"/>
          <w:lang w:val="en-US"/>
        </w:rPr>
        <w:t xml:space="preserve"> </w:t>
      </w:r>
      <w:proofErr w:type="spellStart"/>
      <w:r w:rsidR="00EC1ADA" w:rsidRPr="008444BC">
        <w:rPr>
          <w:rFonts w:ascii="Bookman Old Style" w:hAnsi="Bookman Old Style"/>
          <w:color w:val="000000"/>
          <w:sz w:val="24"/>
          <w:szCs w:val="24"/>
          <w:lang w:val="en-US"/>
        </w:rPr>
        <w:t>ditetapkan</w:t>
      </w:r>
      <w:proofErr w:type="spellEnd"/>
      <w:r w:rsidR="00704235" w:rsidRPr="004E5A1F">
        <w:rPr>
          <w:rFonts w:ascii="Bookman Old Style" w:hAnsi="Bookman Old Style"/>
          <w:color w:val="000000"/>
          <w:sz w:val="24"/>
          <w:szCs w:val="24"/>
          <w:lang w:val="en-US"/>
        </w:rPr>
        <w:t xml:space="preserve">, </w:t>
      </w:r>
      <w:proofErr w:type="spellStart"/>
      <w:r w:rsidR="00704235" w:rsidRPr="004E5A1F">
        <w:rPr>
          <w:rFonts w:ascii="Bookman Old Style" w:hAnsi="Bookman Old Style" w:cs="Helvetica"/>
          <w:color w:val="000000"/>
          <w:sz w:val="24"/>
          <w:szCs w:val="24"/>
          <w:lang w:val="en-US"/>
        </w:rPr>
        <w:t>Sistem</w:t>
      </w:r>
      <w:proofErr w:type="spellEnd"/>
      <w:r w:rsidR="00704235" w:rsidRPr="004E5A1F">
        <w:rPr>
          <w:rFonts w:ascii="Bookman Old Style" w:hAnsi="Bookman Old Style" w:cs="Helvetica"/>
          <w:color w:val="000000"/>
          <w:sz w:val="24"/>
          <w:szCs w:val="24"/>
          <w:lang w:val="en-US"/>
        </w:rPr>
        <w:t xml:space="preserve"> OSS </w:t>
      </w:r>
      <w:proofErr w:type="spellStart"/>
      <w:r w:rsidR="00704235" w:rsidRPr="004E5A1F">
        <w:rPr>
          <w:rFonts w:ascii="Bookman Old Style" w:hAnsi="Bookman Old Style" w:cs="Helvetica"/>
          <w:color w:val="000000"/>
          <w:sz w:val="24"/>
          <w:szCs w:val="24"/>
          <w:lang w:val="en-US"/>
        </w:rPr>
        <w:t>menotifikasi</w:t>
      </w:r>
      <w:proofErr w:type="spellEnd"/>
      <w:r w:rsidR="00704235" w:rsidRPr="004E5A1F">
        <w:rPr>
          <w:rFonts w:ascii="Bookman Old Style" w:hAnsi="Bookman Old Style" w:cs="Helvetica"/>
          <w:color w:val="000000"/>
          <w:sz w:val="24"/>
          <w:szCs w:val="24"/>
          <w:lang w:val="en-US"/>
        </w:rPr>
        <w:t xml:space="preserve"> </w:t>
      </w:r>
      <w:proofErr w:type="spellStart"/>
      <w:r w:rsidR="00704235" w:rsidRPr="004E5A1F">
        <w:rPr>
          <w:rFonts w:ascii="Bookman Old Style" w:hAnsi="Bookman Old Style" w:cs="Helvetica"/>
          <w:color w:val="000000"/>
          <w:sz w:val="24"/>
          <w:szCs w:val="24"/>
          <w:lang w:val="en-US"/>
        </w:rPr>
        <w:t>Pelaku</w:t>
      </w:r>
      <w:proofErr w:type="spellEnd"/>
      <w:r w:rsidR="00704235" w:rsidRPr="004E5A1F">
        <w:rPr>
          <w:rFonts w:ascii="Bookman Old Style" w:hAnsi="Bookman Old Style" w:cs="Helvetica"/>
          <w:color w:val="000000"/>
          <w:sz w:val="24"/>
          <w:szCs w:val="24"/>
          <w:lang w:val="en-US"/>
        </w:rPr>
        <w:t xml:space="preserve"> Usaha </w:t>
      </w:r>
      <w:proofErr w:type="spellStart"/>
      <w:r w:rsidR="00704235" w:rsidRPr="004E5A1F">
        <w:rPr>
          <w:rFonts w:ascii="Bookman Old Style" w:hAnsi="Bookman Old Style" w:cs="Helvetica"/>
          <w:color w:val="000000"/>
          <w:sz w:val="24"/>
          <w:szCs w:val="24"/>
          <w:lang w:val="en-US"/>
        </w:rPr>
        <w:t>untuk</w:t>
      </w:r>
      <w:proofErr w:type="spellEnd"/>
      <w:r w:rsidR="00704235" w:rsidRPr="004E5A1F">
        <w:rPr>
          <w:rFonts w:ascii="Bookman Old Style" w:hAnsi="Bookman Old Style" w:cs="Helvetica"/>
          <w:color w:val="000000"/>
          <w:sz w:val="24"/>
          <w:szCs w:val="24"/>
          <w:lang w:val="en-US"/>
        </w:rPr>
        <w:t xml:space="preserve"> </w:t>
      </w:r>
      <w:proofErr w:type="spellStart"/>
      <w:r w:rsidR="00704235" w:rsidRPr="004E5A1F">
        <w:rPr>
          <w:rFonts w:ascii="Bookman Old Style" w:hAnsi="Bookman Old Style" w:cs="Helvetica"/>
          <w:color w:val="000000"/>
          <w:sz w:val="24"/>
          <w:szCs w:val="24"/>
          <w:lang w:val="en-US"/>
        </w:rPr>
        <w:t>memenuhi</w:t>
      </w:r>
      <w:proofErr w:type="spellEnd"/>
      <w:r w:rsidR="00704235" w:rsidRPr="004E5A1F">
        <w:rPr>
          <w:rFonts w:ascii="Bookman Old Style" w:hAnsi="Bookman Old Style" w:cs="Helvetica"/>
          <w:color w:val="000000"/>
          <w:sz w:val="24"/>
          <w:szCs w:val="24"/>
          <w:lang w:val="en-US"/>
        </w:rPr>
        <w:t xml:space="preserve"> </w:t>
      </w:r>
      <w:proofErr w:type="spellStart"/>
      <w:r w:rsidR="00704235" w:rsidRPr="004E5A1F">
        <w:rPr>
          <w:rFonts w:ascii="Bookman Old Style" w:hAnsi="Bookman Old Style"/>
          <w:color w:val="000000"/>
          <w:sz w:val="24"/>
          <w:szCs w:val="24"/>
          <w:lang w:val="en-US"/>
        </w:rPr>
        <w:t>persyaratan</w:t>
      </w:r>
      <w:proofErr w:type="spellEnd"/>
      <w:r w:rsidR="00704235" w:rsidRPr="004E5A1F">
        <w:rPr>
          <w:rFonts w:ascii="Bookman Old Style" w:hAnsi="Bookman Old Style"/>
          <w:color w:val="000000"/>
          <w:sz w:val="24"/>
          <w:szCs w:val="24"/>
          <w:lang w:val="en-US"/>
        </w:rPr>
        <w:t xml:space="preserve"> </w:t>
      </w:r>
      <w:proofErr w:type="spellStart"/>
      <w:r w:rsidR="00704235" w:rsidRPr="004E5A1F">
        <w:rPr>
          <w:rFonts w:ascii="Bookman Old Style" w:hAnsi="Bookman Old Style"/>
          <w:color w:val="000000"/>
          <w:sz w:val="24"/>
          <w:szCs w:val="24"/>
          <w:lang w:val="en-US"/>
        </w:rPr>
        <w:t>Izin</w:t>
      </w:r>
      <w:proofErr w:type="spellEnd"/>
      <w:r w:rsidR="00704235" w:rsidRPr="004E5A1F">
        <w:rPr>
          <w:rFonts w:ascii="Bookman Old Style" w:hAnsi="Bookman Old Style"/>
          <w:color w:val="000000"/>
          <w:sz w:val="24"/>
          <w:szCs w:val="24"/>
          <w:lang w:val="en-US"/>
        </w:rPr>
        <w:t xml:space="preserve"> </w:t>
      </w:r>
      <w:proofErr w:type="spellStart"/>
      <w:r w:rsidR="00704235" w:rsidRPr="004E5A1F">
        <w:rPr>
          <w:rFonts w:ascii="Bookman Old Style" w:eastAsia="Bookman Old Style" w:hAnsi="Bookman Old Style" w:cs="Bookman Old Style"/>
          <w:sz w:val="24"/>
          <w:szCs w:val="24"/>
          <w:lang w:val="en-US"/>
        </w:rPr>
        <w:t>dalam</w:t>
      </w:r>
      <w:proofErr w:type="spellEnd"/>
      <w:r w:rsidR="00704235" w:rsidRPr="004E5A1F">
        <w:rPr>
          <w:rFonts w:ascii="Bookman Old Style" w:eastAsia="Bookman Old Style" w:hAnsi="Bookman Old Style" w:cs="Bookman Old Style"/>
          <w:sz w:val="24"/>
          <w:szCs w:val="24"/>
          <w:lang w:val="en-US"/>
        </w:rPr>
        <w:t xml:space="preserve"> </w:t>
      </w:r>
      <w:proofErr w:type="spellStart"/>
      <w:r w:rsidR="00704235" w:rsidRPr="004E5A1F">
        <w:rPr>
          <w:rFonts w:ascii="Bookman Old Style" w:eastAsia="Bookman Old Style" w:hAnsi="Bookman Old Style" w:cs="Bookman Old Style"/>
          <w:sz w:val="24"/>
          <w:szCs w:val="24"/>
          <w:lang w:val="en-US"/>
        </w:rPr>
        <w:t>waktu</w:t>
      </w:r>
      <w:proofErr w:type="spellEnd"/>
      <w:r w:rsidR="00704235" w:rsidRPr="004E5A1F">
        <w:rPr>
          <w:rFonts w:ascii="Bookman Old Style" w:eastAsia="Bookman Old Style" w:hAnsi="Bookman Old Style" w:cs="Bookman Old Style"/>
          <w:sz w:val="24"/>
          <w:szCs w:val="24"/>
          <w:lang w:val="en-US"/>
        </w:rPr>
        <w:t xml:space="preserve"> 6 (</w:t>
      </w:r>
      <w:proofErr w:type="spellStart"/>
      <w:r w:rsidR="00704235" w:rsidRPr="004E5A1F">
        <w:rPr>
          <w:rFonts w:ascii="Bookman Old Style" w:eastAsia="Bookman Old Style" w:hAnsi="Bookman Old Style" w:cs="Bookman Old Style"/>
          <w:sz w:val="24"/>
          <w:szCs w:val="24"/>
          <w:lang w:val="en-US"/>
        </w:rPr>
        <w:t>enam</w:t>
      </w:r>
      <w:proofErr w:type="spellEnd"/>
      <w:r w:rsidR="00704235" w:rsidRPr="004E5A1F">
        <w:rPr>
          <w:rFonts w:ascii="Bookman Old Style" w:eastAsia="Bookman Old Style" w:hAnsi="Bookman Old Style" w:cs="Bookman Old Style"/>
          <w:sz w:val="24"/>
          <w:szCs w:val="24"/>
          <w:lang w:val="en-US"/>
        </w:rPr>
        <w:t xml:space="preserve">) </w:t>
      </w:r>
      <w:proofErr w:type="spellStart"/>
      <w:r w:rsidR="00704235" w:rsidRPr="004E5A1F">
        <w:rPr>
          <w:rFonts w:ascii="Bookman Old Style" w:eastAsia="Bookman Old Style" w:hAnsi="Bookman Old Style" w:cs="Bookman Old Style"/>
          <w:sz w:val="24"/>
          <w:szCs w:val="24"/>
          <w:lang w:val="en-US"/>
        </w:rPr>
        <w:t>bulan</w:t>
      </w:r>
      <w:proofErr w:type="spellEnd"/>
      <w:r w:rsidR="00EC1ADA" w:rsidRPr="008444BC">
        <w:rPr>
          <w:rFonts w:ascii="Bookman Old Style" w:eastAsia="Bookman Old Style" w:hAnsi="Bookman Old Style" w:cs="Bookman Old Style"/>
          <w:sz w:val="24"/>
          <w:szCs w:val="24"/>
          <w:lang w:val="en-US"/>
        </w:rPr>
        <w:t>.</w:t>
      </w:r>
    </w:p>
    <w:p w14:paraId="2B009D38" w14:textId="6C363101" w:rsidR="001B15D3" w:rsidRPr="004E5A1F" w:rsidRDefault="003949B0" w:rsidP="004E5A1F">
      <w:pPr>
        <w:pStyle w:val="ListParagraph"/>
        <w:numPr>
          <w:ilvl w:val="0"/>
          <w:numId w:val="267"/>
        </w:numPr>
        <w:spacing w:after="0" w:line="360" w:lineRule="auto"/>
        <w:ind w:left="2552" w:hanging="572"/>
        <w:jc w:val="both"/>
        <w:rPr>
          <w:rFonts w:ascii="Bookman Old Style" w:hAnsi="Bookman Old Style"/>
          <w:color w:val="000000"/>
          <w:sz w:val="24"/>
          <w:szCs w:val="24"/>
          <w:lang w:val="en-US"/>
        </w:rPr>
      </w:pPr>
      <w:r w:rsidRPr="004E5A1F">
        <w:rPr>
          <w:rFonts w:ascii="Bookman Old Style" w:hAnsi="Bookman Old Style" w:cs="Helvetica"/>
          <w:color w:val="000000"/>
          <w:sz w:val="24"/>
          <w:szCs w:val="24"/>
        </w:rPr>
        <w:lastRenderedPageBreak/>
        <w:t>Dalam</w:t>
      </w:r>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hal</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dalam</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waktu</w:t>
      </w:r>
      <w:proofErr w:type="spellEnd"/>
      <w:r w:rsidRPr="004E5A1F">
        <w:rPr>
          <w:rFonts w:ascii="Bookman Old Style" w:eastAsia="Bookman Old Style" w:hAnsi="Bookman Old Style" w:cs="Bookman Old Style"/>
          <w:sz w:val="24"/>
          <w:szCs w:val="24"/>
          <w:lang w:val="en-US"/>
        </w:rPr>
        <w:t xml:space="preserve"> 6 (</w:t>
      </w:r>
      <w:proofErr w:type="spellStart"/>
      <w:r w:rsidRPr="004E5A1F">
        <w:rPr>
          <w:rFonts w:ascii="Bookman Old Style" w:eastAsia="Bookman Old Style" w:hAnsi="Bookman Old Style" w:cs="Bookman Old Style"/>
          <w:sz w:val="24"/>
          <w:szCs w:val="24"/>
          <w:lang w:val="en-US"/>
        </w:rPr>
        <w:t>bulan</w:t>
      </w:r>
      <w:proofErr w:type="spellEnd"/>
      <w:r w:rsidRPr="004E5A1F">
        <w:rPr>
          <w:rFonts w:ascii="Bookman Old Style" w:eastAsia="Bookman Old Style" w:hAnsi="Bookman Old Style" w:cs="Bookman Old Style"/>
          <w:sz w:val="24"/>
          <w:szCs w:val="24"/>
          <w:lang w:val="en-US"/>
        </w:rPr>
        <w:t>)</w:t>
      </w:r>
      <w:r w:rsidR="00EC1ADA" w:rsidRPr="008444BC">
        <w:rPr>
          <w:rFonts w:ascii="Bookman Old Style" w:eastAsia="Bookman Old Style" w:hAnsi="Bookman Old Style" w:cs="Bookman Old Style"/>
          <w:sz w:val="24"/>
          <w:szCs w:val="24"/>
          <w:lang w:val="en-US"/>
        </w:rPr>
        <w:t xml:space="preserve"> </w:t>
      </w:r>
      <w:proofErr w:type="spellStart"/>
      <w:r w:rsidR="009626CD" w:rsidRPr="008444BC">
        <w:rPr>
          <w:rFonts w:ascii="Bookman Old Style" w:eastAsia="Bookman Old Style" w:hAnsi="Bookman Old Style" w:cs="Bookman Old Style"/>
          <w:sz w:val="24"/>
          <w:szCs w:val="24"/>
          <w:lang w:val="en-US"/>
        </w:rPr>
        <w:t>sebagaimana</w:t>
      </w:r>
      <w:proofErr w:type="spellEnd"/>
      <w:r w:rsidR="009626CD" w:rsidRPr="008444BC">
        <w:rPr>
          <w:rFonts w:ascii="Bookman Old Style" w:eastAsia="Bookman Old Style" w:hAnsi="Bookman Old Style" w:cs="Bookman Old Style"/>
          <w:sz w:val="24"/>
          <w:szCs w:val="24"/>
          <w:lang w:val="en-US"/>
        </w:rPr>
        <w:t xml:space="preserve"> </w:t>
      </w:r>
      <w:proofErr w:type="spellStart"/>
      <w:r w:rsidR="009626CD" w:rsidRPr="008444BC">
        <w:rPr>
          <w:rFonts w:ascii="Bookman Old Style" w:eastAsia="Bookman Old Style" w:hAnsi="Bookman Old Style" w:cs="Bookman Old Style"/>
          <w:sz w:val="24"/>
          <w:szCs w:val="24"/>
          <w:lang w:val="en-US"/>
        </w:rPr>
        <w:t>dimaksud</w:t>
      </w:r>
      <w:proofErr w:type="spellEnd"/>
      <w:r w:rsidR="009626CD" w:rsidRPr="008444BC">
        <w:rPr>
          <w:rFonts w:ascii="Bookman Old Style" w:eastAsia="Bookman Old Style" w:hAnsi="Bookman Old Style" w:cs="Bookman Old Style"/>
          <w:sz w:val="24"/>
          <w:szCs w:val="24"/>
          <w:lang w:val="en-US"/>
        </w:rPr>
        <w:t xml:space="preserve"> pada </w:t>
      </w:r>
      <w:proofErr w:type="spellStart"/>
      <w:r w:rsidR="009626CD" w:rsidRPr="008444BC">
        <w:rPr>
          <w:rFonts w:ascii="Bookman Old Style" w:eastAsia="Bookman Old Style" w:hAnsi="Bookman Old Style" w:cs="Bookman Old Style"/>
          <w:sz w:val="24"/>
          <w:szCs w:val="24"/>
          <w:lang w:val="en-US"/>
        </w:rPr>
        <w:t>ayat</w:t>
      </w:r>
      <w:proofErr w:type="spellEnd"/>
      <w:r w:rsidR="009626CD" w:rsidRPr="008444BC">
        <w:rPr>
          <w:rFonts w:ascii="Bookman Old Style" w:eastAsia="Bookman Old Style" w:hAnsi="Bookman Old Style" w:cs="Bookman Old Style"/>
          <w:sz w:val="24"/>
          <w:szCs w:val="24"/>
          <w:lang w:val="en-US"/>
        </w:rPr>
        <w:t xml:space="preserve"> (2)</w:t>
      </w:r>
      <w:r w:rsidR="00EC1ADA" w:rsidRPr="008444BC">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Pelaku</w:t>
      </w:r>
      <w:proofErr w:type="spellEnd"/>
      <w:r w:rsidRPr="004E5A1F">
        <w:rPr>
          <w:rFonts w:ascii="Bookman Old Style" w:eastAsia="Bookman Old Style" w:hAnsi="Bookman Old Style" w:cs="Bookman Old Style"/>
          <w:sz w:val="24"/>
          <w:szCs w:val="24"/>
          <w:lang w:val="en-US"/>
        </w:rPr>
        <w:t xml:space="preserve"> Usaha </w:t>
      </w:r>
      <w:proofErr w:type="spellStart"/>
      <w:r w:rsidR="001B15D3" w:rsidRPr="004E5A1F">
        <w:rPr>
          <w:rFonts w:ascii="Bookman Old Style" w:eastAsia="Bookman Old Style" w:hAnsi="Bookman Old Style" w:cs="Bookman Old Style"/>
          <w:sz w:val="24"/>
          <w:szCs w:val="24"/>
          <w:lang w:val="en-US"/>
        </w:rPr>
        <w:t>tidak</w:t>
      </w:r>
      <w:proofErr w:type="spellEnd"/>
      <w:r w:rsidR="001B15D3" w:rsidRPr="004E5A1F">
        <w:rPr>
          <w:rFonts w:ascii="Bookman Old Style" w:eastAsia="Bookman Old Style" w:hAnsi="Bookman Old Style" w:cs="Bookman Old Style"/>
          <w:sz w:val="24"/>
          <w:szCs w:val="24"/>
          <w:lang w:val="en-US"/>
        </w:rPr>
        <w:t xml:space="preserve"> </w:t>
      </w:r>
      <w:proofErr w:type="spellStart"/>
      <w:r w:rsidR="001B15D3" w:rsidRPr="004E5A1F">
        <w:rPr>
          <w:rFonts w:ascii="Bookman Old Style" w:eastAsia="Bookman Old Style" w:hAnsi="Bookman Old Style" w:cs="Bookman Old Style"/>
          <w:sz w:val="24"/>
          <w:szCs w:val="24"/>
          <w:lang w:val="en-US"/>
        </w:rPr>
        <w:t>melakukan</w:t>
      </w:r>
      <w:proofErr w:type="spellEnd"/>
      <w:r w:rsidR="001B15D3" w:rsidRPr="004E5A1F">
        <w:rPr>
          <w:rFonts w:ascii="Bookman Old Style" w:eastAsia="Bookman Old Style" w:hAnsi="Bookman Old Style" w:cs="Bookman Old Style"/>
          <w:sz w:val="24"/>
          <w:szCs w:val="24"/>
          <w:lang w:val="en-US"/>
        </w:rPr>
        <w:t xml:space="preserve"> </w:t>
      </w:r>
      <w:proofErr w:type="spellStart"/>
      <w:r w:rsidR="001B15D3" w:rsidRPr="004E5A1F">
        <w:rPr>
          <w:rFonts w:ascii="Bookman Old Style" w:eastAsia="Bookman Old Style" w:hAnsi="Bookman Old Style" w:cs="Bookman Old Style"/>
          <w:sz w:val="24"/>
          <w:szCs w:val="24"/>
          <w:lang w:val="en-US"/>
        </w:rPr>
        <w:t>pemenuhan</w:t>
      </w:r>
      <w:proofErr w:type="spellEnd"/>
      <w:r w:rsidR="001B15D3" w:rsidRPr="004E5A1F">
        <w:rPr>
          <w:rFonts w:ascii="Bookman Old Style" w:eastAsia="Bookman Old Style" w:hAnsi="Bookman Old Style" w:cs="Bookman Old Style"/>
          <w:sz w:val="24"/>
          <w:szCs w:val="24"/>
          <w:lang w:val="en-US"/>
        </w:rPr>
        <w:t xml:space="preserve"> </w:t>
      </w:r>
      <w:proofErr w:type="spellStart"/>
      <w:r w:rsidR="001B15D3" w:rsidRPr="004E5A1F">
        <w:rPr>
          <w:rFonts w:ascii="Bookman Old Style" w:eastAsia="Bookman Old Style" w:hAnsi="Bookman Old Style" w:cs="Bookman Old Style"/>
          <w:sz w:val="24"/>
          <w:szCs w:val="24"/>
          <w:lang w:val="en-US"/>
        </w:rPr>
        <w:t>persyaratan</w:t>
      </w:r>
      <w:proofErr w:type="spellEnd"/>
      <w:r w:rsidR="001B15D3" w:rsidRPr="004E5A1F">
        <w:rPr>
          <w:rFonts w:ascii="Bookman Old Style" w:eastAsia="Bookman Old Style" w:hAnsi="Bookman Old Style" w:cs="Bookman Old Style"/>
          <w:sz w:val="24"/>
          <w:szCs w:val="24"/>
          <w:lang w:val="en-US"/>
        </w:rPr>
        <w:t xml:space="preserve"> </w:t>
      </w:r>
      <w:proofErr w:type="spellStart"/>
      <w:r w:rsidR="001B15D3" w:rsidRPr="004E5A1F">
        <w:rPr>
          <w:rFonts w:ascii="Bookman Old Style" w:eastAsia="Bookman Old Style" w:hAnsi="Bookman Old Style" w:cs="Bookman Old Style"/>
          <w:sz w:val="24"/>
          <w:szCs w:val="24"/>
          <w:lang w:val="en-US"/>
        </w:rPr>
        <w:t>Izin</w:t>
      </w:r>
      <w:proofErr w:type="spellEnd"/>
      <w:r w:rsidR="00153944" w:rsidRPr="004E5A1F">
        <w:rPr>
          <w:rFonts w:ascii="Bookman Old Style" w:eastAsia="Bookman Old Style" w:hAnsi="Bookman Old Style" w:cs="Bookman Old Style"/>
          <w:sz w:val="24"/>
          <w:szCs w:val="24"/>
          <w:lang w:val="en-US"/>
        </w:rPr>
        <w:t xml:space="preserve">, </w:t>
      </w:r>
      <w:proofErr w:type="spellStart"/>
      <w:r w:rsidR="00153944" w:rsidRPr="004E5A1F">
        <w:rPr>
          <w:rFonts w:ascii="Bookman Old Style" w:eastAsia="Bookman Old Style" w:hAnsi="Bookman Old Style" w:cs="Bookman Old Style"/>
          <w:sz w:val="24"/>
          <w:szCs w:val="24"/>
          <w:lang w:val="en-US"/>
        </w:rPr>
        <w:t>Sistem</w:t>
      </w:r>
      <w:proofErr w:type="spellEnd"/>
      <w:r w:rsidR="00153944" w:rsidRPr="004E5A1F">
        <w:rPr>
          <w:rFonts w:ascii="Bookman Old Style" w:eastAsia="Bookman Old Style" w:hAnsi="Bookman Old Style" w:cs="Bookman Old Style"/>
          <w:sz w:val="24"/>
          <w:szCs w:val="24"/>
          <w:lang w:val="en-US"/>
        </w:rPr>
        <w:t xml:space="preserve"> OSS</w:t>
      </w:r>
      <w:r w:rsidR="001B15D3" w:rsidRPr="004E5A1F">
        <w:rPr>
          <w:rFonts w:ascii="Bookman Old Style" w:eastAsia="Bookman Old Style" w:hAnsi="Bookman Old Style" w:cs="Bookman Old Style"/>
          <w:sz w:val="24"/>
          <w:szCs w:val="24"/>
          <w:lang w:val="en-US"/>
        </w:rPr>
        <w:t>:</w:t>
      </w:r>
    </w:p>
    <w:p w14:paraId="519C301B" w14:textId="0B2AE04D" w:rsidR="001B15D3" w:rsidRPr="004E5A1F" w:rsidRDefault="00153944" w:rsidP="004E5A1F">
      <w:pPr>
        <w:pStyle w:val="ListParagraph"/>
        <w:numPr>
          <w:ilvl w:val="1"/>
          <w:numId w:val="268"/>
        </w:numPr>
        <w:spacing w:after="0" w:line="360" w:lineRule="auto"/>
        <w:ind w:left="3119" w:hanging="567"/>
        <w:jc w:val="both"/>
        <w:rPr>
          <w:rFonts w:ascii="Bookman Old Style" w:eastAsia="Bookman Old Style" w:hAnsi="Bookman Old Style" w:cs="Bookman Old Style"/>
          <w:sz w:val="24"/>
          <w:szCs w:val="24"/>
          <w:lang w:val="en-US"/>
        </w:rPr>
      </w:pPr>
      <w:proofErr w:type="spellStart"/>
      <w:r w:rsidRPr="004E5A1F">
        <w:rPr>
          <w:rFonts w:ascii="Bookman Old Style" w:eastAsia="Bookman Old Style" w:hAnsi="Bookman Old Style" w:cs="Bookman Old Style"/>
          <w:sz w:val="24"/>
          <w:szCs w:val="24"/>
          <w:lang w:val="en-US"/>
        </w:rPr>
        <w:t>menerbitkan</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P</w:t>
      </w:r>
      <w:r w:rsidR="001B15D3" w:rsidRPr="004E5A1F">
        <w:rPr>
          <w:rFonts w:ascii="Bookman Old Style" w:eastAsia="Bookman Old Style" w:hAnsi="Bookman Old Style" w:cs="Bookman Old Style"/>
          <w:sz w:val="24"/>
          <w:szCs w:val="24"/>
          <w:lang w:val="en-US"/>
        </w:rPr>
        <w:t>encabutan</w:t>
      </w:r>
      <w:proofErr w:type="spellEnd"/>
      <w:r w:rsidR="001B15D3" w:rsidRPr="004E5A1F">
        <w:rPr>
          <w:rFonts w:ascii="Bookman Old Style" w:eastAsia="Bookman Old Style" w:hAnsi="Bookman Old Style" w:cs="Bookman Old Style"/>
          <w:sz w:val="24"/>
          <w:szCs w:val="24"/>
          <w:lang w:val="en-US"/>
        </w:rPr>
        <w:t xml:space="preserve"> NIB </w:t>
      </w:r>
      <w:proofErr w:type="spellStart"/>
      <w:r w:rsidR="001B15D3" w:rsidRPr="004E5A1F">
        <w:rPr>
          <w:rFonts w:ascii="Bookman Old Style" w:eastAsia="Bookman Old Style" w:hAnsi="Bookman Old Style" w:cs="Bookman Old Style"/>
          <w:sz w:val="24"/>
          <w:szCs w:val="24"/>
          <w:lang w:val="en-US"/>
        </w:rPr>
        <w:t>apabila</w:t>
      </w:r>
      <w:proofErr w:type="spellEnd"/>
      <w:r w:rsidR="001B15D3" w:rsidRPr="004E5A1F">
        <w:rPr>
          <w:rFonts w:ascii="Bookman Old Style" w:eastAsia="Bookman Old Style" w:hAnsi="Bookman Old Style" w:cs="Bookman Old Style"/>
          <w:sz w:val="24"/>
          <w:szCs w:val="24"/>
        </w:rPr>
        <w:t xml:space="preserve"> Pelaku Usaha </w:t>
      </w:r>
      <w:proofErr w:type="spellStart"/>
      <w:r w:rsidR="001B15D3" w:rsidRPr="004E5A1F">
        <w:rPr>
          <w:rFonts w:ascii="Bookman Old Style" w:eastAsia="Bookman Old Style" w:hAnsi="Bookman Old Style" w:cs="Bookman Old Style"/>
          <w:sz w:val="24"/>
          <w:szCs w:val="24"/>
          <w:lang w:val="en-US"/>
        </w:rPr>
        <w:t>hanya</w:t>
      </w:r>
      <w:proofErr w:type="spellEnd"/>
      <w:r w:rsidR="001B15D3" w:rsidRPr="004E5A1F">
        <w:rPr>
          <w:rFonts w:ascii="Bookman Old Style" w:eastAsia="Bookman Old Style" w:hAnsi="Bookman Old Style" w:cs="Bookman Old Style"/>
          <w:sz w:val="24"/>
          <w:szCs w:val="24"/>
          <w:lang w:val="en-US"/>
        </w:rPr>
        <w:t xml:space="preserve"> </w:t>
      </w:r>
      <w:proofErr w:type="spellStart"/>
      <w:r w:rsidR="001B15D3" w:rsidRPr="004E5A1F">
        <w:rPr>
          <w:rFonts w:ascii="Bookman Old Style" w:eastAsia="Bookman Old Style" w:hAnsi="Bookman Old Style" w:cs="Bookman Old Style"/>
          <w:sz w:val="24"/>
          <w:szCs w:val="24"/>
          <w:lang w:val="en-US"/>
        </w:rPr>
        <w:t>memiliki</w:t>
      </w:r>
      <w:proofErr w:type="spellEnd"/>
      <w:r w:rsidR="001B15D3" w:rsidRPr="004E5A1F">
        <w:rPr>
          <w:rFonts w:ascii="Bookman Old Style" w:eastAsia="Bookman Old Style" w:hAnsi="Bookman Old Style" w:cs="Bookman Old Style"/>
          <w:sz w:val="24"/>
          <w:szCs w:val="24"/>
          <w:lang w:val="en-US"/>
        </w:rPr>
        <w:t xml:space="preserve"> </w:t>
      </w:r>
      <w:r w:rsidR="001B15D3" w:rsidRPr="004E5A1F">
        <w:rPr>
          <w:rFonts w:ascii="Bookman Old Style" w:hAnsi="Bookman Old Style"/>
          <w:color w:val="000000" w:themeColor="text1"/>
          <w:sz w:val="24"/>
          <w:szCs w:val="24"/>
        </w:rPr>
        <w:t>1 (satu) kegiatan usaha</w:t>
      </w:r>
      <w:r w:rsidR="001B15D3" w:rsidRPr="004E5A1F">
        <w:rPr>
          <w:rFonts w:ascii="Bookman Old Style" w:eastAsia="Bookman Old Style" w:hAnsi="Bookman Old Style" w:cs="Bookman Old Style"/>
          <w:sz w:val="24"/>
          <w:szCs w:val="24"/>
          <w:lang w:val="en-US"/>
        </w:rPr>
        <w:t xml:space="preserve">; </w:t>
      </w:r>
      <w:proofErr w:type="spellStart"/>
      <w:r w:rsidR="001B15D3" w:rsidRPr="004E5A1F">
        <w:rPr>
          <w:rFonts w:ascii="Bookman Old Style" w:eastAsia="Bookman Old Style" w:hAnsi="Bookman Old Style" w:cs="Bookman Old Style"/>
          <w:sz w:val="24"/>
          <w:szCs w:val="24"/>
          <w:lang w:val="en-US"/>
        </w:rPr>
        <w:t>atau</w:t>
      </w:r>
      <w:proofErr w:type="spellEnd"/>
    </w:p>
    <w:p w14:paraId="6FEE4F93" w14:textId="7602F237" w:rsidR="001B15D3" w:rsidRPr="004E5A1F" w:rsidRDefault="00153944" w:rsidP="004E5A1F">
      <w:pPr>
        <w:pStyle w:val="ListParagraph"/>
        <w:numPr>
          <w:ilvl w:val="1"/>
          <w:numId w:val="268"/>
        </w:numPr>
        <w:spacing w:after="0" w:line="360" w:lineRule="auto"/>
        <w:ind w:left="3119" w:hanging="567"/>
        <w:jc w:val="both"/>
        <w:rPr>
          <w:rFonts w:ascii="Bookman Old Style" w:eastAsia="Bookman Old Style" w:hAnsi="Bookman Old Style" w:cs="Bookman Old Style"/>
          <w:sz w:val="24"/>
          <w:szCs w:val="24"/>
          <w:lang w:val="en-US"/>
        </w:rPr>
      </w:pPr>
      <w:proofErr w:type="spellStart"/>
      <w:r w:rsidRPr="004E5A1F">
        <w:rPr>
          <w:rFonts w:ascii="Bookman Old Style" w:eastAsia="Bookman Old Style" w:hAnsi="Bookman Old Style" w:cs="Bookman Old Style"/>
          <w:sz w:val="24"/>
          <w:szCs w:val="24"/>
          <w:lang w:val="en-US"/>
        </w:rPr>
        <w:t>menerbitkan</w:t>
      </w:r>
      <w:proofErr w:type="spellEnd"/>
      <w:r w:rsidRPr="004E5A1F">
        <w:rPr>
          <w:rFonts w:ascii="Bookman Old Style" w:eastAsia="Bookman Old Style" w:hAnsi="Bookman Old Style" w:cs="Bookman Old Style"/>
          <w:sz w:val="24"/>
          <w:szCs w:val="24"/>
          <w:lang w:val="en-US"/>
        </w:rPr>
        <w:t xml:space="preserve"> </w:t>
      </w:r>
      <w:proofErr w:type="spellStart"/>
      <w:r w:rsidR="001B15D3" w:rsidRPr="004E5A1F">
        <w:rPr>
          <w:rFonts w:ascii="Bookman Old Style" w:eastAsia="Bookman Old Style" w:hAnsi="Bookman Old Style" w:cs="Bookman Old Style"/>
          <w:sz w:val="24"/>
          <w:szCs w:val="24"/>
          <w:lang w:val="en-US"/>
        </w:rPr>
        <w:t>pemutakhiran</w:t>
      </w:r>
      <w:proofErr w:type="spellEnd"/>
      <w:r w:rsidR="001B15D3" w:rsidRPr="004E5A1F">
        <w:rPr>
          <w:rFonts w:ascii="Bookman Old Style" w:eastAsia="Bookman Old Style" w:hAnsi="Bookman Old Style" w:cs="Bookman Old Style"/>
          <w:sz w:val="24"/>
          <w:szCs w:val="24"/>
          <w:lang w:val="en-US"/>
        </w:rPr>
        <w:t xml:space="preserve"> </w:t>
      </w:r>
      <w:r w:rsidR="001B15D3" w:rsidRPr="004E5A1F">
        <w:rPr>
          <w:rFonts w:ascii="Bookman Old Style" w:hAnsi="Bookman Old Style"/>
          <w:color w:val="000000" w:themeColor="text1"/>
          <w:sz w:val="24"/>
          <w:szCs w:val="24"/>
        </w:rPr>
        <w:t xml:space="preserve">NIB </w:t>
      </w:r>
      <w:proofErr w:type="spellStart"/>
      <w:r w:rsidR="001B15D3" w:rsidRPr="004E5A1F">
        <w:rPr>
          <w:rFonts w:ascii="Bookman Old Style" w:eastAsia="Bookman Old Style" w:hAnsi="Bookman Old Style" w:cs="Bookman Old Style"/>
          <w:sz w:val="24"/>
          <w:szCs w:val="24"/>
          <w:lang w:val="en-US"/>
        </w:rPr>
        <w:t>apabila</w:t>
      </w:r>
      <w:proofErr w:type="spellEnd"/>
      <w:r w:rsidR="001B15D3" w:rsidRPr="004E5A1F">
        <w:rPr>
          <w:rFonts w:ascii="Bookman Old Style" w:eastAsia="Bookman Old Style" w:hAnsi="Bookman Old Style" w:cs="Bookman Old Style"/>
          <w:sz w:val="24"/>
          <w:szCs w:val="24"/>
        </w:rPr>
        <w:t xml:space="preserve"> Pelaku Usaha </w:t>
      </w:r>
      <w:proofErr w:type="spellStart"/>
      <w:r w:rsidR="001B15D3" w:rsidRPr="004E5A1F">
        <w:rPr>
          <w:rFonts w:ascii="Bookman Old Style" w:eastAsia="Bookman Old Style" w:hAnsi="Bookman Old Style" w:cs="Bookman Old Style"/>
          <w:sz w:val="24"/>
          <w:szCs w:val="24"/>
          <w:lang w:val="en-US"/>
        </w:rPr>
        <w:t>memiliki</w:t>
      </w:r>
      <w:proofErr w:type="spellEnd"/>
      <w:r w:rsidR="001B15D3" w:rsidRPr="004E5A1F">
        <w:rPr>
          <w:rFonts w:ascii="Bookman Old Style" w:eastAsia="Bookman Old Style" w:hAnsi="Bookman Old Style" w:cs="Bookman Old Style"/>
          <w:sz w:val="24"/>
          <w:szCs w:val="24"/>
          <w:lang w:val="en-US"/>
        </w:rPr>
        <w:t xml:space="preserve"> </w:t>
      </w:r>
      <w:proofErr w:type="spellStart"/>
      <w:r w:rsidR="001B15D3" w:rsidRPr="004E5A1F">
        <w:rPr>
          <w:rFonts w:ascii="Bookman Old Style" w:hAnsi="Bookman Old Style"/>
          <w:color w:val="000000" w:themeColor="text1"/>
          <w:sz w:val="24"/>
          <w:szCs w:val="24"/>
          <w:lang w:val="en-US"/>
        </w:rPr>
        <w:t>lebih</w:t>
      </w:r>
      <w:proofErr w:type="spellEnd"/>
      <w:r w:rsidR="001B15D3" w:rsidRPr="004E5A1F">
        <w:rPr>
          <w:rFonts w:ascii="Bookman Old Style" w:hAnsi="Bookman Old Style"/>
          <w:color w:val="000000" w:themeColor="text1"/>
          <w:sz w:val="24"/>
          <w:szCs w:val="24"/>
          <w:lang w:val="en-US"/>
        </w:rPr>
        <w:t xml:space="preserve"> dari1 (</w:t>
      </w:r>
      <w:proofErr w:type="spellStart"/>
      <w:r w:rsidR="001B15D3" w:rsidRPr="004E5A1F">
        <w:rPr>
          <w:rFonts w:ascii="Bookman Old Style" w:hAnsi="Bookman Old Style"/>
          <w:color w:val="000000" w:themeColor="text1"/>
          <w:sz w:val="24"/>
          <w:szCs w:val="24"/>
          <w:lang w:val="en-US"/>
        </w:rPr>
        <w:t>satu</w:t>
      </w:r>
      <w:proofErr w:type="spellEnd"/>
      <w:r w:rsidR="001B15D3" w:rsidRPr="004E5A1F">
        <w:rPr>
          <w:rFonts w:ascii="Bookman Old Style" w:hAnsi="Bookman Old Style"/>
          <w:color w:val="000000" w:themeColor="text1"/>
          <w:sz w:val="24"/>
          <w:szCs w:val="24"/>
          <w:lang w:val="en-US"/>
        </w:rPr>
        <w:t xml:space="preserve">) </w:t>
      </w:r>
      <w:proofErr w:type="spellStart"/>
      <w:r w:rsidR="001B15D3" w:rsidRPr="004E5A1F">
        <w:rPr>
          <w:rFonts w:ascii="Bookman Old Style" w:hAnsi="Bookman Old Style"/>
          <w:color w:val="000000" w:themeColor="text1"/>
          <w:sz w:val="24"/>
          <w:szCs w:val="24"/>
          <w:lang w:val="en-US"/>
        </w:rPr>
        <w:t>kegiatan</w:t>
      </w:r>
      <w:proofErr w:type="spellEnd"/>
      <w:r w:rsidR="001B15D3" w:rsidRPr="004E5A1F">
        <w:rPr>
          <w:rFonts w:ascii="Bookman Old Style" w:hAnsi="Bookman Old Style"/>
          <w:color w:val="000000" w:themeColor="text1"/>
          <w:sz w:val="24"/>
          <w:szCs w:val="24"/>
          <w:lang w:val="en-US"/>
        </w:rPr>
        <w:t xml:space="preserve"> </w:t>
      </w:r>
      <w:proofErr w:type="spellStart"/>
      <w:r w:rsidR="001B15D3" w:rsidRPr="004E5A1F">
        <w:rPr>
          <w:rFonts w:ascii="Bookman Old Style" w:hAnsi="Bookman Old Style"/>
          <w:color w:val="000000" w:themeColor="text1"/>
          <w:sz w:val="24"/>
          <w:szCs w:val="24"/>
          <w:lang w:val="en-US"/>
        </w:rPr>
        <w:t>usaha</w:t>
      </w:r>
      <w:proofErr w:type="spellEnd"/>
      <w:r w:rsidR="005162EF" w:rsidRPr="004E5A1F">
        <w:rPr>
          <w:rFonts w:ascii="Bookman Old Style" w:hAnsi="Bookman Old Style"/>
          <w:color w:val="000000" w:themeColor="text1"/>
          <w:sz w:val="24"/>
          <w:szCs w:val="24"/>
          <w:lang w:val="en-US"/>
        </w:rPr>
        <w:t>.</w:t>
      </w:r>
      <w:r w:rsidR="001B15D3" w:rsidRPr="004E5A1F">
        <w:rPr>
          <w:rFonts w:ascii="Bookman Old Style" w:hAnsi="Bookman Old Style"/>
          <w:color w:val="000000" w:themeColor="text1"/>
          <w:sz w:val="24"/>
          <w:szCs w:val="24"/>
          <w:lang w:val="en-US"/>
        </w:rPr>
        <w:t xml:space="preserve"> </w:t>
      </w:r>
    </w:p>
    <w:p w14:paraId="3D3F1B71" w14:textId="19406180" w:rsidR="00EF0BBE" w:rsidRPr="004E5A1F" w:rsidRDefault="00AA3EF9" w:rsidP="004E5A1F">
      <w:pPr>
        <w:pStyle w:val="ListParagraph"/>
        <w:numPr>
          <w:ilvl w:val="0"/>
          <w:numId w:val="267"/>
        </w:numPr>
        <w:spacing w:after="0" w:line="360" w:lineRule="auto"/>
        <w:ind w:left="2552" w:hanging="572"/>
        <w:jc w:val="both"/>
        <w:rPr>
          <w:rFonts w:ascii="Bookman Old Style" w:hAnsi="Bookman Old Style" w:cs="Helvetica"/>
          <w:color w:val="000000"/>
          <w:sz w:val="24"/>
          <w:szCs w:val="24"/>
        </w:rPr>
      </w:pPr>
      <w:proofErr w:type="spellStart"/>
      <w:r w:rsidRPr="004E5A1F">
        <w:rPr>
          <w:rFonts w:ascii="Bookman Old Style" w:hAnsi="Bookman Old Style"/>
          <w:color w:val="000000" w:themeColor="text1"/>
          <w:sz w:val="24"/>
          <w:szCs w:val="24"/>
          <w:lang w:val="en-US"/>
        </w:rPr>
        <w:t>Dalam</w:t>
      </w:r>
      <w:proofErr w:type="spellEnd"/>
      <w:r w:rsidRPr="004E5A1F">
        <w:rPr>
          <w:rFonts w:ascii="Bookman Old Style" w:hAnsi="Bookman Old Style"/>
          <w:color w:val="000000" w:themeColor="text1"/>
          <w:sz w:val="24"/>
          <w:szCs w:val="24"/>
          <w:lang w:val="en-US"/>
        </w:rPr>
        <w:t xml:space="preserve"> </w:t>
      </w:r>
      <w:proofErr w:type="spellStart"/>
      <w:r w:rsidRPr="004E5A1F">
        <w:rPr>
          <w:rFonts w:ascii="Bookman Old Style" w:hAnsi="Bookman Old Style"/>
          <w:color w:val="000000" w:themeColor="text1"/>
          <w:sz w:val="24"/>
          <w:szCs w:val="24"/>
          <w:lang w:val="en-US"/>
        </w:rPr>
        <w:t>hal</w:t>
      </w:r>
      <w:proofErr w:type="spellEnd"/>
      <w:r w:rsidRPr="004E5A1F">
        <w:rPr>
          <w:rFonts w:ascii="Bookman Old Style" w:hAnsi="Bookman Old Style"/>
          <w:color w:val="000000" w:themeColor="text1"/>
          <w:sz w:val="24"/>
          <w:szCs w:val="24"/>
          <w:lang w:val="en-US"/>
        </w:rPr>
        <w:t xml:space="preserve"> </w:t>
      </w:r>
      <w:proofErr w:type="spellStart"/>
      <w:r w:rsidRPr="004E5A1F">
        <w:rPr>
          <w:rFonts w:ascii="Bookman Old Style" w:hAnsi="Bookman Old Style"/>
          <w:color w:val="000000" w:themeColor="text1"/>
          <w:sz w:val="24"/>
          <w:szCs w:val="24"/>
          <w:lang w:val="en-US"/>
        </w:rPr>
        <w:t>Pelaku</w:t>
      </w:r>
      <w:proofErr w:type="spellEnd"/>
      <w:r w:rsidRPr="004E5A1F">
        <w:rPr>
          <w:rFonts w:ascii="Bookman Old Style" w:hAnsi="Bookman Old Style"/>
          <w:color w:val="000000" w:themeColor="text1"/>
          <w:sz w:val="24"/>
          <w:szCs w:val="24"/>
          <w:lang w:val="en-US"/>
        </w:rPr>
        <w:t xml:space="preserve"> Usaha b</w:t>
      </w:r>
      <w:r w:rsidRPr="004E5A1F">
        <w:rPr>
          <w:rFonts w:ascii="Bookman Old Style" w:hAnsi="Bookman Old Style"/>
          <w:color w:val="000000" w:themeColor="text1"/>
          <w:sz w:val="24"/>
          <w:szCs w:val="24"/>
        </w:rPr>
        <w:t xml:space="preserve">elum </w:t>
      </w:r>
      <w:proofErr w:type="spellStart"/>
      <w:r w:rsidR="00CC1250" w:rsidRPr="008444BC">
        <w:rPr>
          <w:rFonts w:ascii="Bookman Old Style" w:hAnsi="Bookman Old Style"/>
          <w:color w:val="000000" w:themeColor="text1"/>
          <w:sz w:val="24"/>
          <w:szCs w:val="24"/>
          <w:lang w:val="en-US"/>
        </w:rPr>
        <w:t>memiliki</w:t>
      </w:r>
      <w:proofErr w:type="spellEnd"/>
      <w:r w:rsidR="00CC1250" w:rsidRPr="008444BC">
        <w:rPr>
          <w:rFonts w:ascii="Bookman Old Style" w:hAnsi="Bookman Old Style"/>
          <w:color w:val="000000" w:themeColor="text1"/>
          <w:sz w:val="24"/>
          <w:szCs w:val="24"/>
          <w:lang w:val="en-US"/>
        </w:rPr>
        <w:t xml:space="preserve"> </w:t>
      </w:r>
      <w:proofErr w:type="spellStart"/>
      <w:r w:rsidR="00CC1250" w:rsidRPr="008444BC">
        <w:rPr>
          <w:rFonts w:ascii="Bookman Old Style" w:hAnsi="Bookman Old Style"/>
          <w:color w:val="000000" w:themeColor="text1"/>
          <w:sz w:val="24"/>
          <w:szCs w:val="24"/>
          <w:lang w:val="en-US"/>
        </w:rPr>
        <w:t>Perizinan</w:t>
      </w:r>
      <w:proofErr w:type="spellEnd"/>
      <w:r w:rsidR="00CC1250" w:rsidRPr="008444BC">
        <w:rPr>
          <w:rFonts w:ascii="Bookman Old Style" w:hAnsi="Bookman Old Style"/>
          <w:color w:val="000000" w:themeColor="text1"/>
          <w:sz w:val="24"/>
          <w:szCs w:val="24"/>
          <w:lang w:val="en-US"/>
        </w:rPr>
        <w:t xml:space="preserve"> </w:t>
      </w:r>
      <w:proofErr w:type="spellStart"/>
      <w:r w:rsidR="00CC1250" w:rsidRPr="008444BC">
        <w:rPr>
          <w:rFonts w:ascii="Bookman Old Style" w:hAnsi="Bookman Old Style"/>
          <w:color w:val="000000" w:themeColor="text1"/>
          <w:sz w:val="24"/>
          <w:szCs w:val="24"/>
          <w:lang w:val="en-US"/>
        </w:rPr>
        <w:t>Berusaha</w:t>
      </w:r>
      <w:proofErr w:type="spellEnd"/>
      <w:r w:rsidR="00CC1250" w:rsidRPr="008444BC">
        <w:rPr>
          <w:rFonts w:ascii="Bookman Old Style" w:hAnsi="Bookman Old Style"/>
          <w:color w:val="000000" w:themeColor="text1"/>
          <w:sz w:val="24"/>
          <w:szCs w:val="24"/>
          <w:lang w:val="en-US"/>
        </w:rPr>
        <w:t xml:space="preserve"> </w:t>
      </w:r>
      <w:proofErr w:type="spellStart"/>
      <w:r w:rsidR="00CC1250" w:rsidRPr="008444BC">
        <w:rPr>
          <w:rFonts w:ascii="Bookman Old Style" w:hAnsi="Bookman Old Style"/>
          <w:color w:val="000000" w:themeColor="text1"/>
          <w:sz w:val="24"/>
          <w:szCs w:val="24"/>
          <w:lang w:val="en-US"/>
        </w:rPr>
        <w:t>baru</w:t>
      </w:r>
      <w:proofErr w:type="spellEnd"/>
      <w:r w:rsidRPr="004E5A1F">
        <w:rPr>
          <w:rFonts w:ascii="Bookman Old Style" w:hAnsi="Bookman Old Style" w:cs="Helvetica"/>
          <w:color w:val="000000"/>
          <w:sz w:val="24"/>
          <w:szCs w:val="24"/>
        </w:rPr>
        <w:t xml:space="preserve">, atas </w:t>
      </w:r>
      <w:r w:rsidR="00A94985" w:rsidRPr="004E5A1F">
        <w:rPr>
          <w:rFonts w:ascii="Bookman Old Style" w:hAnsi="Bookman Old Style" w:cs="Helvetica"/>
          <w:color w:val="000000"/>
          <w:sz w:val="24"/>
          <w:szCs w:val="24"/>
        </w:rPr>
        <w:t>P</w:t>
      </w:r>
      <w:r w:rsidRPr="004E5A1F">
        <w:rPr>
          <w:rFonts w:ascii="Bookman Old Style" w:hAnsi="Bookman Old Style" w:cs="Helvetica"/>
          <w:color w:val="000000"/>
          <w:sz w:val="24"/>
          <w:szCs w:val="24"/>
        </w:rPr>
        <w:t>encabutan NIB sebagaimana dimaksud pada ayat (</w:t>
      </w:r>
      <w:r w:rsidR="008B718D" w:rsidRPr="004E5A1F">
        <w:rPr>
          <w:rFonts w:ascii="Bookman Old Style" w:hAnsi="Bookman Old Style" w:cs="Helvetica"/>
          <w:color w:val="000000"/>
          <w:sz w:val="24"/>
          <w:szCs w:val="24"/>
          <w:lang w:val="en-US"/>
        </w:rPr>
        <w:t>5</w:t>
      </w:r>
      <w:r w:rsidRPr="004E5A1F">
        <w:rPr>
          <w:rFonts w:ascii="Bookman Old Style" w:hAnsi="Bookman Old Style" w:cs="Helvetica"/>
          <w:color w:val="000000"/>
          <w:sz w:val="24"/>
          <w:szCs w:val="24"/>
        </w:rPr>
        <w:t xml:space="preserve">) huruf a, Hak Akses akan dibatalkan secara otomatis </w:t>
      </w:r>
      <w:r w:rsidR="00AC7C52" w:rsidRPr="008444BC">
        <w:rPr>
          <w:rFonts w:ascii="Bookman Old Style" w:hAnsi="Bookman Old Style" w:cs="Helvetica"/>
          <w:color w:val="000000"/>
          <w:sz w:val="24"/>
          <w:szCs w:val="24"/>
          <w:lang w:val="en-US"/>
        </w:rPr>
        <w:t>1 (</w:t>
      </w:r>
      <w:proofErr w:type="spellStart"/>
      <w:r w:rsidR="00AC7C52" w:rsidRPr="008444BC">
        <w:rPr>
          <w:rFonts w:ascii="Bookman Old Style" w:hAnsi="Bookman Old Style" w:cs="Helvetica"/>
          <w:color w:val="000000"/>
          <w:sz w:val="24"/>
          <w:szCs w:val="24"/>
          <w:lang w:val="en-US"/>
        </w:rPr>
        <w:t>satu</w:t>
      </w:r>
      <w:proofErr w:type="spellEnd"/>
      <w:r w:rsidR="00AC7C52" w:rsidRPr="008444BC">
        <w:rPr>
          <w:rFonts w:ascii="Bookman Old Style" w:hAnsi="Bookman Old Style" w:cs="Helvetica"/>
          <w:color w:val="000000"/>
          <w:sz w:val="24"/>
          <w:szCs w:val="24"/>
          <w:lang w:val="en-US"/>
        </w:rPr>
        <w:t xml:space="preserve">) </w:t>
      </w:r>
      <w:proofErr w:type="spellStart"/>
      <w:r w:rsidR="00AC7C52" w:rsidRPr="008444BC">
        <w:rPr>
          <w:rFonts w:ascii="Bookman Old Style" w:hAnsi="Bookman Old Style" w:cs="Helvetica"/>
          <w:color w:val="000000"/>
          <w:sz w:val="24"/>
          <w:szCs w:val="24"/>
          <w:lang w:val="en-US"/>
        </w:rPr>
        <w:t>tahun</w:t>
      </w:r>
      <w:proofErr w:type="spellEnd"/>
      <w:r w:rsidRPr="004E5A1F">
        <w:rPr>
          <w:rFonts w:ascii="Bookman Old Style" w:hAnsi="Bookman Old Style" w:cs="Helvetica"/>
          <w:color w:val="000000"/>
          <w:sz w:val="24"/>
          <w:szCs w:val="24"/>
        </w:rPr>
        <w:t xml:space="preserve"> sejak tanggal </w:t>
      </w:r>
      <w:r w:rsidR="00FF0752" w:rsidRPr="008444BC">
        <w:rPr>
          <w:rFonts w:ascii="Bookman Old Style" w:hAnsi="Bookman Old Style" w:cs="Helvetica"/>
          <w:color w:val="000000"/>
          <w:sz w:val="24"/>
          <w:szCs w:val="24"/>
          <w:lang w:val="en-US"/>
        </w:rPr>
        <w:t>P</w:t>
      </w:r>
      <w:r w:rsidRPr="004E5A1F">
        <w:rPr>
          <w:rFonts w:ascii="Bookman Old Style" w:hAnsi="Bookman Old Style" w:cs="Helvetica"/>
          <w:color w:val="000000"/>
          <w:sz w:val="24"/>
          <w:szCs w:val="24"/>
        </w:rPr>
        <w:t>encabutan NIB.</w:t>
      </w:r>
    </w:p>
    <w:p w14:paraId="2095AF6D" w14:textId="6F3E817C" w:rsidR="002E5C18" w:rsidRPr="004E5A1F" w:rsidRDefault="002E5C18" w:rsidP="004E5A1F">
      <w:pPr>
        <w:pStyle w:val="ListParagraph"/>
        <w:numPr>
          <w:ilvl w:val="0"/>
          <w:numId w:val="267"/>
        </w:numPr>
        <w:spacing w:after="0" w:line="360" w:lineRule="auto"/>
        <w:ind w:left="2552" w:hanging="572"/>
        <w:jc w:val="both"/>
        <w:rPr>
          <w:rFonts w:ascii="Bookman Old Style" w:hAnsi="Bookman Old Style" w:cs="Helvetica"/>
          <w:color w:val="000000"/>
          <w:sz w:val="24"/>
          <w:szCs w:val="24"/>
        </w:rPr>
      </w:pPr>
      <w:r w:rsidRPr="004E5A1F">
        <w:rPr>
          <w:rFonts w:ascii="Bookman Old Style" w:hAnsi="Bookman Old Style" w:cs="Helvetica"/>
          <w:color w:val="000000"/>
          <w:sz w:val="24"/>
          <w:szCs w:val="24"/>
        </w:rPr>
        <w:t xml:space="preserve">Format </w:t>
      </w:r>
      <w:r w:rsidR="009219D0" w:rsidRPr="004E5A1F">
        <w:rPr>
          <w:rFonts w:ascii="Bookman Old Style" w:hAnsi="Bookman Old Style" w:cs="Helvetica"/>
          <w:color w:val="000000"/>
          <w:sz w:val="24"/>
          <w:szCs w:val="24"/>
        </w:rPr>
        <w:t>Pencabutan NIB sebagaimana dimaksud pada ayat (</w:t>
      </w:r>
      <w:r w:rsidR="008B718D" w:rsidRPr="004E5A1F">
        <w:rPr>
          <w:rFonts w:ascii="Bookman Old Style" w:hAnsi="Bookman Old Style" w:cs="Helvetica"/>
          <w:color w:val="000000"/>
          <w:sz w:val="24"/>
          <w:szCs w:val="24"/>
          <w:lang w:val="en-US"/>
        </w:rPr>
        <w:t>5</w:t>
      </w:r>
      <w:r w:rsidR="009219D0" w:rsidRPr="004E5A1F">
        <w:rPr>
          <w:rFonts w:ascii="Bookman Old Style" w:hAnsi="Bookman Old Style" w:cs="Helvetica"/>
          <w:color w:val="000000"/>
          <w:sz w:val="24"/>
          <w:szCs w:val="24"/>
        </w:rPr>
        <w:t>) huruf a sebagaimana</w:t>
      </w:r>
      <w:r w:rsidRPr="004E5A1F">
        <w:rPr>
          <w:rFonts w:ascii="Bookman Old Style" w:hAnsi="Bookman Old Style" w:cs="Helvetica"/>
          <w:color w:val="000000"/>
          <w:sz w:val="24"/>
          <w:szCs w:val="24"/>
        </w:rPr>
        <w:t xml:space="preserve"> tercantum dalam</w:t>
      </w:r>
      <w:r w:rsidR="009219D0" w:rsidRPr="004E5A1F">
        <w:rPr>
          <w:rFonts w:ascii="Bookman Old Style" w:hAnsi="Bookman Old Style" w:cs="Helvetica"/>
          <w:color w:val="000000"/>
          <w:sz w:val="24"/>
          <w:szCs w:val="24"/>
        </w:rPr>
        <w:t xml:space="preserve"> </w:t>
      </w:r>
      <w:r w:rsidR="00A94985" w:rsidRPr="004E5A1F">
        <w:rPr>
          <w:rFonts w:ascii="Bookman Old Style" w:hAnsi="Bookman Old Style" w:cs="Helvetica"/>
          <w:color w:val="000000"/>
          <w:sz w:val="24"/>
          <w:szCs w:val="24"/>
        </w:rPr>
        <w:t xml:space="preserve">   </w:t>
      </w:r>
      <w:r w:rsidR="009219D0" w:rsidRPr="004E5A1F">
        <w:rPr>
          <w:rFonts w:ascii="Bookman Old Style" w:hAnsi="Bookman Old Style" w:cs="Helvetica"/>
          <w:color w:val="000000"/>
          <w:sz w:val="24"/>
          <w:szCs w:val="24"/>
        </w:rPr>
        <w:t>Lampiran</w:t>
      </w:r>
      <w:r w:rsidR="00230EF7" w:rsidRPr="004E5A1F">
        <w:rPr>
          <w:rFonts w:ascii="Bookman Old Style" w:hAnsi="Bookman Old Style" w:cs="Helvetica"/>
          <w:color w:val="000000"/>
          <w:sz w:val="24"/>
          <w:szCs w:val="24"/>
        </w:rPr>
        <w:t xml:space="preserve"> XXVI</w:t>
      </w:r>
      <w:r w:rsidR="009219D0" w:rsidRPr="004E5A1F">
        <w:rPr>
          <w:rFonts w:ascii="Bookman Old Style" w:hAnsi="Bookman Old Style" w:cs="Helvetica"/>
          <w:color w:val="000000"/>
          <w:sz w:val="24"/>
          <w:szCs w:val="24"/>
        </w:rPr>
        <w:t xml:space="preserve"> yang merupakan bagian tidak terpisahkan dari Peraturan Badan ini</w:t>
      </w:r>
      <w:r w:rsidRPr="004E5A1F">
        <w:rPr>
          <w:rFonts w:ascii="Bookman Old Style" w:hAnsi="Bookman Old Style" w:cs="Helvetica"/>
          <w:color w:val="000000"/>
          <w:sz w:val="24"/>
          <w:szCs w:val="24"/>
        </w:rPr>
        <w:t>.</w:t>
      </w:r>
    </w:p>
    <w:p w14:paraId="70A668A8" w14:textId="7A2297C7" w:rsidR="009626CD" w:rsidRPr="004E5A1F" w:rsidRDefault="002E5C18" w:rsidP="004E5A1F">
      <w:pPr>
        <w:pStyle w:val="ListParagraph"/>
        <w:numPr>
          <w:ilvl w:val="0"/>
          <w:numId w:val="267"/>
        </w:numPr>
        <w:spacing w:after="0" w:line="360" w:lineRule="auto"/>
        <w:ind w:left="2552" w:hanging="572"/>
        <w:jc w:val="both"/>
        <w:rPr>
          <w:rFonts w:ascii="Bookman Old Style" w:hAnsi="Bookman Old Style" w:cs="Helvetica"/>
          <w:color w:val="000000"/>
          <w:sz w:val="24"/>
          <w:szCs w:val="24"/>
        </w:rPr>
      </w:pPr>
      <w:r w:rsidRPr="004E5A1F">
        <w:rPr>
          <w:rFonts w:ascii="Bookman Old Style" w:hAnsi="Bookman Old Style" w:cs="Helvetica"/>
          <w:color w:val="000000"/>
          <w:sz w:val="24"/>
          <w:szCs w:val="24"/>
        </w:rPr>
        <w:t>Pencabutan sebagaimana dimaksud pada ayat (</w:t>
      </w:r>
      <w:r w:rsidR="008B718D" w:rsidRPr="004E5A1F">
        <w:rPr>
          <w:rFonts w:ascii="Bookman Old Style" w:hAnsi="Bookman Old Style" w:cs="Helvetica"/>
          <w:color w:val="000000"/>
          <w:sz w:val="24"/>
          <w:szCs w:val="24"/>
          <w:lang w:val="en-US"/>
        </w:rPr>
        <w:t>5</w:t>
      </w:r>
      <w:r w:rsidRPr="004E5A1F">
        <w:rPr>
          <w:rFonts w:ascii="Bookman Old Style" w:hAnsi="Bookman Old Style" w:cs="Helvetica"/>
          <w:color w:val="000000"/>
          <w:sz w:val="24"/>
          <w:szCs w:val="24"/>
        </w:rPr>
        <w:t xml:space="preserve">) </w:t>
      </w:r>
      <w:r w:rsidR="00A94985" w:rsidRPr="004E5A1F">
        <w:rPr>
          <w:rFonts w:ascii="Bookman Old Style" w:hAnsi="Bookman Old Style" w:cs="Helvetica"/>
          <w:color w:val="000000"/>
          <w:sz w:val="24"/>
          <w:szCs w:val="24"/>
        </w:rPr>
        <w:t xml:space="preserve">     </w:t>
      </w:r>
      <w:r w:rsidRPr="004E5A1F">
        <w:rPr>
          <w:rFonts w:ascii="Bookman Old Style" w:hAnsi="Bookman Old Style" w:cs="Helvetica"/>
          <w:color w:val="000000"/>
          <w:sz w:val="24"/>
          <w:szCs w:val="24"/>
        </w:rPr>
        <w:t>huruf a</w:t>
      </w:r>
      <w:r w:rsidR="009924E8" w:rsidRPr="004E5A1F">
        <w:rPr>
          <w:rFonts w:ascii="Bookman Old Style" w:hAnsi="Bookman Old Style" w:cs="Helvetica"/>
          <w:color w:val="000000"/>
          <w:sz w:val="24"/>
          <w:szCs w:val="24"/>
        </w:rPr>
        <w:t xml:space="preserve"> </w:t>
      </w:r>
      <w:r w:rsidR="009219D0" w:rsidRPr="004E5A1F">
        <w:rPr>
          <w:rFonts w:ascii="Bookman Old Style" w:hAnsi="Bookman Old Style" w:cs="Helvetica"/>
          <w:color w:val="000000"/>
          <w:sz w:val="24"/>
          <w:szCs w:val="24"/>
        </w:rPr>
        <w:t xml:space="preserve">dinotifikasi melalui Sistem OSS kepada </w:t>
      </w:r>
      <w:r w:rsidR="007211B5" w:rsidRPr="008444BC">
        <w:rPr>
          <w:rFonts w:ascii="Bookman Old Style" w:hAnsi="Bookman Old Style" w:cs="Helvetica"/>
          <w:color w:val="000000"/>
          <w:sz w:val="24"/>
          <w:szCs w:val="24"/>
        </w:rPr>
        <w:t>kementerian/lembaga</w:t>
      </w:r>
      <w:r w:rsidR="009219D0" w:rsidRPr="004E5A1F">
        <w:rPr>
          <w:rFonts w:ascii="Bookman Old Style" w:hAnsi="Bookman Old Style" w:cs="Helvetica"/>
          <w:color w:val="000000"/>
          <w:sz w:val="24"/>
          <w:szCs w:val="24"/>
        </w:rPr>
        <w:t>, Pemerintah Daerah</w:t>
      </w:r>
      <w:r w:rsidR="00F376E4" w:rsidRPr="004E5A1F">
        <w:rPr>
          <w:rFonts w:ascii="Bookman Old Style" w:hAnsi="Bookman Old Style" w:cs="Helvetica"/>
          <w:color w:val="000000"/>
          <w:sz w:val="24"/>
          <w:szCs w:val="24"/>
        </w:rPr>
        <w:t>, administrator KEK, badan pengusahaan KPBPB,</w:t>
      </w:r>
      <w:r w:rsidR="009219D0" w:rsidRPr="004E5A1F">
        <w:rPr>
          <w:rFonts w:ascii="Bookman Old Style" w:hAnsi="Bookman Old Style" w:cs="Helvetica"/>
          <w:color w:val="000000"/>
          <w:sz w:val="24"/>
          <w:szCs w:val="24"/>
        </w:rPr>
        <w:t xml:space="preserve"> </w:t>
      </w:r>
      <w:r w:rsidR="00FA3B79" w:rsidRPr="004E5A1F">
        <w:rPr>
          <w:rFonts w:ascii="Bookman Old Style" w:hAnsi="Bookman Old Style" w:cs="Helvetica"/>
          <w:color w:val="000000"/>
          <w:sz w:val="24"/>
          <w:szCs w:val="24"/>
        </w:rPr>
        <w:t>dan/atau</w:t>
      </w:r>
      <w:r w:rsidR="009219D0" w:rsidRPr="004E5A1F">
        <w:rPr>
          <w:rFonts w:ascii="Bookman Old Style" w:hAnsi="Bookman Old Style" w:cs="Helvetica"/>
          <w:color w:val="000000"/>
          <w:sz w:val="24"/>
          <w:szCs w:val="24"/>
        </w:rPr>
        <w:t xml:space="preserve"> Pelaku Usaha</w:t>
      </w:r>
      <w:r w:rsidR="00704235" w:rsidRPr="004E5A1F">
        <w:rPr>
          <w:rFonts w:ascii="Bookman Old Style" w:hAnsi="Bookman Old Style" w:cs="Helvetica"/>
          <w:color w:val="000000"/>
          <w:sz w:val="24"/>
          <w:szCs w:val="24"/>
        </w:rPr>
        <w:t>.</w:t>
      </w:r>
    </w:p>
    <w:p w14:paraId="1E1597BB" w14:textId="238B9E8B" w:rsidR="009626CD" w:rsidRPr="008444BC" w:rsidRDefault="009626CD">
      <w:pPr>
        <w:tabs>
          <w:tab w:val="left" w:pos="2430"/>
        </w:tabs>
        <w:spacing w:after="0" w:line="360" w:lineRule="auto"/>
        <w:jc w:val="both"/>
        <w:rPr>
          <w:rFonts w:ascii="Bookman Old Style" w:hAnsi="Bookman Old Style"/>
          <w:sz w:val="24"/>
          <w:szCs w:val="24"/>
        </w:rPr>
      </w:pPr>
    </w:p>
    <w:p w14:paraId="3B90E52D" w14:textId="3A15F9E5" w:rsidR="00C95304" w:rsidRPr="004E5A1F" w:rsidRDefault="00C95304" w:rsidP="004E5A1F">
      <w:pPr>
        <w:pStyle w:val="Heading8"/>
        <w:spacing w:before="0" w:after="0" w:line="360" w:lineRule="auto"/>
        <w:ind w:left="1985"/>
        <w:rPr>
          <w:color w:val="000000"/>
          <w:szCs w:val="24"/>
          <w:lang w:val="en-US"/>
        </w:rPr>
      </w:pPr>
      <w:r w:rsidRPr="008444BC">
        <w:rPr>
          <w:szCs w:val="24"/>
        </w:rPr>
        <w:t xml:space="preserve">Pasal </w:t>
      </w:r>
      <w:r w:rsidR="009626CD" w:rsidRPr="004E5A1F">
        <w:rPr>
          <w:szCs w:val="24"/>
          <w:lang w:val="en-ID"/>
        </w:rPr>
        <w:t>5</w:t>
      </w:r>
      <w:r w:rsidR="00AA73A4" w:rsidRPr="008444BC">
        <w:rPr>
          <w:szCs w:val="24"/>
          <w:lang w:val="en-ID"/>
        </w:rPr>
        <w:t>2</w:t>
      </w:r>
      <w:r w:rsidRPr="004E5A1F" w:rsidDel="0084600E">
        <w:rPr>
          <w:color w:val="000000"/>
          <w:szCs w:val="24"/>
          <w:lang w:val="en-US"/>
        </w:rPr>
        <w:t xml:space="preserve"> </w:t>
      </w:r>
    </w:p>
    <w:p w14:paraId="40FDFCDC" w14:textId="2057843C" w:rsidR="00AC40D7" w:rsidRPr="008444BC" w:rsidRDefault="00AC40D7" w:rsidP="004E5A1F">
      <w:pPr>
        <w:numPr>
          <w:ilvl w:val="0"/>
          <w:numId w:val="262"/>
        </w:numPr>
        <w:spacing w:after="0" w:line="360" w:lineRule="auto"/>
        <w:ind w:left="2552" w:hanging="572"/>
        <w:jc w:val="both"/>
        <w:rPr>
          <w:rFonts w:ascii="Bookman Old Style" w:hAnsi="Bookman Old Style"/>
          <w:color w:val="000000"/>
          <w:sz w:val="24"/>
          <w:szCs w:val="24"/>
          <w:lang w:val="en-US"/>
        </w:rPr>
      </w:pPr>
      <w:r w:rsidRPr="008444BC">
        <w:rPr>
          <w:rFonts w:ascii="Bookman Old Style" w:hAnsi="Bookman Old Style" w:cs="Helvetica"/>
          <w:color w:val="000000"/>
          <w:sz w:val="24"/>
          <w:szCs w:val="24"/>
        </w:rPr>
        <w:t xml:space="preserve">Dalam hal </w:t>
      </w:r>
      <w:proofErr w:type="spellStart"/>
      <w:r w:rsidRPr="008444BC">
        <w:rPr>
          <w:rFonts w:ascii="Bookman Old Style" w:hAnsi="Bookman Old Style" w:cs="Helvetica"/>
          <w:color w:val="000000"/>
          <w:sz w:val="24"/>
          <w:szCs w:val="24"/>
          <w:lang w:val="en-US"/>
        </w:rPr>
        <w:t>Pelaku</w:t>
      </w:r>
      <w:proofErr w:type="spellEnd"/>
      <w:r w:rsidRPr="008444BC">
        <w:rPr>
          <w:rFonts w:ascii="Bookman Old Style" w:hAnsi="Bookman Old Style" w:cs="Helvetica"/>
          <w:color w:val="000000"/>
          <w:sz w:val="24"/>
          <w:szCs w:val="24"/>
          <w:lang w:val="en-US"/>
        </w:rPr>
        <w:t xml:space="preserve"> Usaha </w:t>
      </w:r>
      <w:proofErr w:type="spellStart"/>
      <w:r w:rsidRPr="008444BC">
        <w:rPr>
          <w:rFonts w:ascii="Bookman Old Style" w:hAnsi="Bookman Old Style"/>
          <w:color w:val="000000"/>
          <w:sz w:val="24"/>
          <w:szCs w:val="24"/>
          <w:lang w:val="en-US"/>
        </w:rPr>
        <w:t>dengan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kegiatan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usaha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tingkat</w:t>
      </w:r>
      <w:proofErr w:type="spellEnd"/>
      <w:r w:rsidRPr="008444BC">
        <w:rPr>
          <w:rFonts w:ascii="Bookman Old Style" w:hAnsi="Bookman Old Style"/>
          <w:color w:val="000000"/>
          <w:sz w:val="24"/>
          <w:szCs w:val="24"/>
          <w:lang w:val="en-US"/>
        </w:rPr>
        <w:t xml:space="preserve"> </w:t>
      </w:r>
      <w:proofErr w:type="spellStart"/>
      <w:r w:rsidR="00130E69" w:rsidRPr="008444BC">
        <w:rPr>
          <w:rFonts w:ascii="Bookman Old Style" w:hAnsi="Bookman Old Style"/>
          <w:color w:val="000000"/>
          <w:sz w:val="24"/>
          <w:szCs w:val="24"/>
          <w:lang w:val="en-US"/>
        </w:rPr>
        <w:t>R</w:t>
      </w:r>
      <w:r w:rsidRPr="008444BC">
        <w:rPr>
          <w:rFonts w:ascii="Bookman Old Style" w:hAnsi="Bookman Old Style"/>
          <w:color w:val="000000"/>
          <w:sz w:val="24"/>
          <w:szCs w:val="24"/>
          <w:lang w:val="en-US"/>
        </w:rPr>
        <w:t>isiko</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tinggi</w:t>
      </w:r>
      <w:proofErr w:type="spellEnd"/>
      <w:r w:rsidRPr="008444BC">
        <w:rPr>
          <w:rFonts w:ascii="Bookman Old Style" w:hAnsi="Bookman Old Style"/>
          <w:color w:val="000000"/>
          <w:sz w:val="24"/>
          <w:szCs w:val="24"/>
          <w:lang w:val="en-US"/>
        </w:rPr>
        <w:t xml:space="preserve"> yang </w:t>
      </w:r>
      <w:r w:rsidRPr="008444BC">
        <w:rPr>
          <w:rFonts w:ascii="Bookman Old Style" w:hAnsi="Bookman Old Style" w:cs="Helvetica"/>
          <w:color w:val="000000"/>
          <w:sz w:val="24"/>
          <w:szCs w:val="24"/>
        </w:rPr>
        <w:t>berlokasi di KEK, KPBPB, dan kawasan industri</w:t>
      </w:r>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memiliki</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Izin</w:t>
      </w:r>
      <w:proofErr w:type="spellEnd"/>
      <w:r w:rsidRPr="008444BC">
        <w:rPr>
          <w:rFonts w:ascii="Bookman Old Style" w:hAnsi="Bookman Old Style" w:cs="Helvetica"/>
          <w:color w:val="000000"/>
          <w:sz w:val="24"/>
          <w:szCs w:val="24"/>
          <w:lang w:val="en-US"/>
        </w:rPr>
        <w:t xml:space="preserve"> yang </w:t>
      </w:r>
      <w:proofErr w:type="spellStart"/>
      <w:r w:rsidRPr="008444BC">
        <w:rPr>
          <w:rFonts w:ascii="Bookman Old Style" w:hAnsi="Bookman Old Style" w:cs="Helvetica"/>
          <w:color w:val="000000"/>
          <w:sz w:val="24"/>
          <w:szCs w:val="24"/>
          <w:lang w:val="en-US"/>
        </w:rPr>
        <w:t>belum</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terverifikasi</w:t>
      </w:r>
      <w:proofErr w:type="spellEnd"/>
      <w:r w:rsidRPr="008444BC">
        <w:rPr>
          <w:rFonts w:ascii="Bookman Old Style" w:hAnsi="Bookman Old Style" w:cs="Helvetica"/>
          <w:color w:val="000000"/>
          <w:sz w:val="24"/>
          <w:szCs w:val="24"/>
          <w:lang w:val="en-US"/>
        </w:rPr>
        <w:t xml:space="preserve"> dan </w:t>
      </w:r>
      <w:proofErr w:type="spellStart"/>
      <w:r w:rsidRPr="008444BC">
        <w:rPr>
          <w:rFonts w:ascii="Bookman Old Style" w:hAnsi="Bookman Old Style" w:cs="Helvetica"/>
          <w:color w:val="000000"/>
          <w:sz w:val="24"/>
          <w:szCs w:val="24"/>
          <w:lang w:val="en-US"/>
        </w:rPr>
        <w:t>atas</w:t>
      </w:r>
      <w:proofErr w:type="spellEnd"/>
      <w:r w:rsidRPr="008444BC">
        <w:rPr>
          <w:rFonts w:ascii="Bookman Old Style" w:hAnsi="Bookman Old Style" w:cs="Helvetica"/>
          <w:color w:val="000000"/>
          <w:sz w:val="24"/>
          <w:szCs w:val="24"/>
          <w:lang w:val="en-US"/>
        </w:rPr>
        <w:t xml:space="preserve"> </w:t>
      </w:r>
      <w:r w:rsidR="002E3E14" w:rsidRPr="008444BC">
        <w:rPr>
          <w:rFonts w:ascii="Bookman Old Style" w:hAnsi="Bookman Old Style" w:cs="Helvetica"/>
          <w:color w:val="000000"/>
          <w:sz w:val="24"/>
          <w:szCs w:val="24"/>
        </w:rPr>
        <w:t xml:space="preserve">pemenuhan persyaratan </w:t>
      </w:r>
      <w:proofErr w:type="spellStart"/>
      <w:r w:rsidR="002E3E14" w:rsidRPr="008444BC">
        <w:rPr>
          <w:rFonts w:ascii="Bookman Old Style" w:hAnsi="Bookman Old Style" w:cs="Helvetica"/>
          <w:color w:val="000000"/>
          <w:sz w:val="24"/>
          <w:szCs w:val="24"/>
          <w:lang w:val="en-US"/>
        </w:rPr>
        <w:t>Izin</w:t>
      </w:r>
      <w:proofErr w:type="spellEnd"/>
      <w:r w:rsidRPr="008444BC">
        <w:rPr>
          <w:rFonts w:ascii="Bookman Old Style" w:hAnsi="Bookman Old Style"/>
          <w:color w:val="000000"/>
          <w:sz w:val="24"/>
          <w:szCs w:val="24"/>
        </w:rPr>
        <w:t xml:space="preserve"> </w:t>
      </w:r>
      <w:proofErr w:type="spellStart"/>
      <w:r w:rsidRPr="008444BC">
        <w:rPr>
          <w:rFonts w:ascii="Bookman Old Style" w:hAnsi="Bookman Old Style" w:cs="Helvetica"/>
          <w:color w:val="000000"/>
          <w:sz w:val="24"/>
          <w:szCs w:val="24"/>
          <w:lang w:val="en-US"/>
        </w:rPr>
        <w:t>sebagaimana</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dimaksud</w:t>
      </w:r>
      <w:proofErr w:type="spellEnd"/>
      <w:r w:rsidRPr="008444BC">
        <w:rPr>
          <w:rFonts w:ascii="Bookman Old Style" w:hAnsi="Bookman Old Style" w:cs="Helvetica"/>
          <w:color w:val="000000"/>
          <w:sz w:val="24"/>
          <w:szCs w:val="24"/>
          <w:lang w:val="en-US"/>
        </w:rPr>
        <w:t xml:space="preserve"> pada </w:t>
      </w:r>
      <w:proofErr w:type="spellStart"/>
      <w:r w:rsidRPr="008444BC">
        <w:rPr>
          <w:rFonts w:ascii="Bookman Old Style" w:hAnsi="Bookman Old Style" w:cs="Helvetica"/>
          <w:color w:val="000000"/>
          <w:sz w:val="24"/>
          <w:szCs w:val="24"/>
          <w:lang w:val="en-US"/>
        </w:rPr>
        <w:t>Peraturan</w:t>
      </w:r>
      <w:proofErr w:type="spellEnd"/>
      <w:r w:rsidRPr="008444BC">
        <w:rPr>
          <w:rFonts w:ascii="Bookman Old Style" w:hAnsi="Bookman Old Style" w:cs="Helvetica"/>
          <w:color w:val="000000"/>
          <w:sz w:val="24"/>
          <w:szCs w:val="24"/>
          <w:lang w:val="en-US"/>
        </w:rPr>
        <w:t xml:space="preserve"> BKPM </w:t>
      </w:r>
      <w:proofErr w:type="spellStart"/>
      <w:r w:rsidRPr="008444BC">
        <w:rPr>
          <w:rFonts w:ascii="Bookman Old Style" w:hAnsi="Bookman Old Style" w:cs="Helvetica"/>
          <w:color w:val="000000"/>
          <w:sz w:val="24"/>
          <w:szCs w:val="24"/>
          <w:lang w:val="en-US"/>
        </w:rPr>
        <w:t>tentang</w:t>
      </w:r>
      <w:proofErr w:type="spellEnd"/>
      <w:r w:rsidRPr="008444BC">
        <w:rPr>
          <w:rFonts w:ascii="Bookman Old Style" w:hAnsi="Bookman Old Style" w:cs="Helvetica"/>
          <w:color w:val="000000"/>
          <w:sz w:val="24"/>
          <w:szCs w:val="24"/>
          <w:lang w:val="en-US"/>
        </w:rPr>
        <w:t xml:space="preserve"> </w:t>
      </w:r>
      <w:proofErr w:type="spellStart"/>
      <w:r w:rsidR="00203962" w:rsidRPr="008444BC">
        <w:rPr>
          <w:rFonts w:ascii="Bookman Old Style" w:hAnsi="Bookman Old Style" w:cs="Helvetica"/>
          <w:color w:val="000000"/>
          <w:sz w:val="24"/>
          <w:szCs w:val="24"/>
          <w:lang w:val="en-US"/>
        </w:rPr>
        <w:t>pedoman</w:t>
      </w:r>
      <w:proofErr w:type="spellEnd"/>
      <w:r w:rsidR="00203962" w:rsidRPr="008444BC">
        <w:rPr>
          <w:rFonts w:ascii="Bookman Old Style" w:hAnsi="Bookman Old Style" w:cs="Helvetica"/>
          <w:color w:val="000000"/>
          <w:sz w:val="24"/>
          <w:szCs w:val="24"/>
          <w:lang w:val="en-US"/>
        </w:rPr>
        <w:t xml:space="preserve"> dan tata </w:t>
      </w:r>
      <w:proofErr w:type="spellStart"/>
      <w:r w:rsidR="00203962" w:rsidRPr="008444BC">
        <w:rPr>
          <w:rFonts w:ascii="Bookman Old Style" w:hAnsi="Bookman Old Style" w:cs="Helvetica"/>
          <w:color w:val="000000"/>
          <w:sz w:val="24"/>
          <w:szCs w:val="24"/>
          <w:lang w:val="en-US"/>
        </w:rPr>
        <w:t>cara</w:t>
      </w:r>
      <w:proofErr w:type="spellEnd"/>
      <w:r w:rsidR="00203962" w:rsidRPr="008444BC">
        <w:rPr>
          <w:rFonts w:ascii="Bookman Old Style" w:hAnsi="Bookman Old Style" w:cs="Helvetica"/>
          <w:color w:val="000000"/>
          <w:sz w:val="24"/>
          <w:szCs w:val="24"/>
          <w:lang w:val="en-US"/>
        </w:rPr>
        <w:t xml:space="preserve"> </w:t>
      </w:r>
      <w:proofErr w:type="spellStart"/>
      <w:r w:rsidR="00203962" w:rsidRPr="008444BC">
        <w:rPr>
          <w:rFonts w:ascii="Bookman Old Style" w:hAnsi="Bookman Old Style" w:cs="Helvetica"/>
          <w:color w:val="000000"/>
          <w:sz w:val="24"/>
          <w:szCs w:val="24"/>
          <w:lang w:val="en-US"/>
        </w:rPr>
        <w:t>pelayanan</w:t>
      </w:r>
      <w:proofErr w:type="spellEnd"/>
      <w:r w:rsidR="00203962" w:rsidRPr="008444BC">
        <w:rPr>
          <w:rFonts w:ascii="Bookman Old Style" w:hAnsi="Bookman Old Style" w:cs="Helvetica"/>
          <w:color w:val="000000"/>
          <w:sz w:val="24"/>
          <w:szCs w:val="24"/>
          <w:lang w:val="en-US"/>
        </w:rPr>
        <w:t xml:space="preserve"> </w:t>
      </w:r>
      <w:proofErr w:type="spellStart"/>
      <w:r w:rsidR="00203962" w:rsidRPr="008444BC">
        <w:rPr>
          <w:rFonts w:ascii="Bookman Old Style" w:hAnsi="Bookman Old Style" w:cs="Helvetica"/>
          <w:color w:val="000000"/>
          <w:sz w:val="24"/>
          <w:szCs w:val="24"/>
          <w:lang w:val="en-US"/>
        </w:rPr>
        <w:t>perizinan</w:t>
      </w:r>
      <w:proofErr w:type="spellEnd"/>
      <w:r w:rsidR="00203962" w:rsidRPr="008444BC">
        <w:rPr>
          <w:rFonts w:ascii="Bookman Old Style" w:hAnsi="Bookman Old Style" w:cs="Helvetica"/>
          <w:color w:val="000000"/>
          <w:sz w:val="24"/>
          <w:szCs w:val="24"/>
          <w:lang w:val="en-US"/>
        </w:rPr>
        <w:t xml:space="preserve"> </w:t>
      </w:r>
      <w:proofErr w:type="spellStart"/>
      <w:r w:rsidR="00203962" w:rsidRPr="008444BC">
        <w:rPr>
          <w:rFonts w:ascii="Bookman Old Style" w:hAnsi="Bookman Old Style" w:cs="Helvetica"/>
          <w:color w:val="000000"/>
          <w:sz w:val="24"/>
          <w:szCs w:val="24"/>
          <w:lang w:val="en-US"/>
        </w:rPr>
        <w:t>berusaha</w:t>
      </w:r>
      <w:proofErr w:type="spellEnd"/>
      <w:r w:rsidR="00203962" w:rsidRPr="008444BC">
        <w:rPr>
          <w:rFonts w:ascii="Bookman Old Style" w:hAnsi="Bookman Old Style" w:cs="Helvetica"/>
          <w:color w:val="000000"/>
          <w:sz w:val="24"/>
          <w:szCs w:val="24"/>
          <w:lang w:val="en-US"/>
        </w:rPr>
        <w:t xml:space="preserve"> </w:t>
      </w:r>
      <w:proofErr w:type="spellStart"/>
      <w:r w:rsidR="00203962" w:rsidRPr="008444BC">
        <w:rPr>
          <w:rFonts w:ascii="Bookman Old Style" w:hAnsi="Bookman Old Style" w:cs="Helvetica"/>
          <w:color w:val="000000"/>
          <w:sz w:val="24"/>
          <w:szCs w:val="24"/>
          <w:lang w:val="en-US"/>
        </w:rPr>
        <w:t>berbasis</w:t>
      </w:r>
      <w:proofErr w:type="spellEnd"/>
      <w:r w:rsidR="00203962" w:rsidRPr="008444BC">
        <w:rPr>
          <w:rFonts w:ascii="Bookman Old Style" w:hAnsi="Bookman Old Style" w:cs="Helvetica"/>
          <w:color w:val="000000"/>
          <w:sz w:val="24"/>
          <w:szCs w:val="24"/>
          <w:lang w:val="en-US"/>
        </w:rPr>
        <w:t xml:space="preserve"> </w:t>
      </w:r>
      <w:proofErr w:type="spellStart"/>
      <w:r w:rsidR="00203962" w:rsidRPr="008444BC">
        <w:rPr>
          <w:rFonts w:ascii="Bookman Old Style" w:hAnsi="Bookman Old Style" w:cs="Helvetica"/>
          <w:color w:val="000000"/>
          <w:sz w:val="24"/>
          <w:szCs w:val="24"/>
          <w:lang w:val="en-US"/>
        </w:rPr>
        <w:t>risiko</w:t>
      </w:r>
      <w:proofErr w:type="spellEnd"/>
      <w:r w:rsidR="00203962" w:rsidRPr="008444BC">
        <w:rPr>
          <w:rFonts w:ascii="Bookman Old Style" w:hAnsi="Bookman Old Style" w:cs="Helvetica"/>
          <w:color w:val="000000"/>
          <w:sz w:val="24"/>
          <w:szCs w:val="24"/>
          <w:lang w:val="en-US"/>
        </w:rPr>
        <w:t xml:space="preserve"> dan </w:t>
      </w:r>
      <w:proofErr w:type="spellStart"/>
      <w:r w:rsidR="00141330" w:rsidRPr="004E5A1F">
        <w:rPr>
          <w:rFonts w:ascii="Bookman Old Style" w:hAnsi="Bookman Old Style" w:cs="Helvetica"/>
          <w:color w:val="000000"/>
          <w:sz w:val="24"/>
          <w:szCs w:val="24"/>
          <w:lang w:val="en-US"/>
        </w:rPr>
        <w:t>F</w:t>
      </w:r>
      <w:r w:rsidR="00203962" w:rsidRPr="008444BC">
        <w:rPr>
          <w:rFonts w:ascii="Bookman Old Style" w:hAnsi="Bookman Old Style" w:cs="Helvetica"/>
          <w:color w:val="000000"/>
          <w:sz w:val="24"/>
          <w:szCs w:val="24"/>
          <w:lang w:val="en-US"/>
        </w:rPr>
        <w:t>asilitas</w:t>
      </w:r>
      <w:proofErr w:type="spellEnd"/>
      <w:r w:rsidR="00203962" w:rsidRPr="008444BC">
        <w:rPr>
          <w:rFonts w:ascii="Bookman Old Style" w:hAnsi="Bookman Old Style" w:cs="Helvetica"/>
          <w:color w:val="000000"/>
          <w:sz w:val="24"/>
          <w:szCs w:val="24"/>
          <w:lang w:val="en-US"/>
        </w:rPr>
        <w:t xml:space="preserve"> </w:t>
      </w:r>
      <w:proofErr w:type="spellStart"/>
      <w:r w:rsidR="00141330" w:rsidRPr="008444BC">
        <w:rPr>
          <w:rFonts w:ascii="Bookman Old Style" w:hAnsi="Bookman Old Style" w:cs="Helvetica"/>
          <w:color w:val="000000"/>
          <w:sz w:val="24"/>
          <w:szCs w:val="24"/>
          <w:lang w:val="en-US"/>
        </w:rPr>
        <w:t>P</w:t>
      </w:r>
      <w:r w:rsidR="00203962" w:rsidRPr="008444BC">
        <w:rPr>
          <w:rFonts w:ascii="Bookman Old Style" w:hAnsi="Bookman Old Style" w:cs="Helvetica"/>
          <w:color w:val="000000"/>
          <w:sz w:val="24"/>
          <w:szCs w:val="24"/>
          <w:lang w:val="en-US"/>
        </w:rPr>
        <w:t>enanaman</w:t>
      </w:r>
      <w:proofErr w:type="spellEnd"/>
      <w:r w:rsidR="00203962" w:rsidRPr="008444BC">
        <w:rPr>
          <w:rFonts w:ascii="Bookman Old Style" w:hAnsi="Bookman Old Style" w:cs="Helvetica"/>
          <w:color w:val="000000"/>
          <w:sz w:val="24"/>
          <w:szCs w:val="24"/>
          <w:lang w:val="en-US"/>
        </w:rPr>
        <w:t xml:space="preserve"> </w:t>
      </w:r>
      <w:r w:rsidR="00141330" w:rsidRPr="008444BC">
        <w:rPr>
          <w:rFonts w:ascii="Bookman Old Style" w:hAnsi="Bookman Old Style" w:cs="Helvetica"/>
          <w:color w:val="000000"/>
          <w:sz w:val="24"/>
          <w:szCs w:val="24"/>
          <w:lang w:val="en-US"/>
        </w:rPr>
        <w:t>M</w:t>
      </w:r>
      <w:r w:rsidR="00203962" w:rsidRPr="008444BC">
        <w:rPr>
          <w:rFonts w:ascii="Bookman Old Style" w:hAnsi="Bookman Old Style" w:cs="Helvetica"/>
          <w:color w:val="000000"/>
          <w:sz w:val="24"/>
          <w:szCs w:val="24"/>
          <w:lang w:val="en-US"/>
        </w:rPr>
        <w:t xml:space="preserve">odal </w:t>
      </w:r>
      <w:proofErr w:type="spellStart"/>
      <w:r w:rsidR="00230EF7" w:rsidRPr="008444BC">
        <w:rPr>
          <w:rFonts w:ascii="Bookman Old Style" w:hAnsi="Bookman Old Style" w:cs="Helvetica"/>
          <w:color w:val="000000"/>
          <w:sz w:val="24"/>
          <w:szCs w:val="24"/>
          <w:lang w:val="en-US"/>
        </w:rPr>
        <w:t>sudah</w:t>
      </w:r>
      <w:proofErr w:type="spellEnd"/>
      <w:r w:rsidR="00230EF7" w:rsidRPr="008444BC">
        <w:rPr>
          <w:rFonts w:ascii="Bookman Old Style" w:hAnsi="Bookman Old Style" w:cs="Helvetica"/>
          <w:color w:val="000000"/>
          <w:sz w:val="24"/>
          <w:szCs w:val="24"/>
          <w:lang w:val="en-US"/>
        </w:rPr>
        <w:t xml:space="preserve"> </w:t>
      </w:r>
      <w:proofErr w:type="spellStart"/>
      <w:r w:rsidR="00230EF7" w:rsidRPr="008444BC">
        <w:rPr>
          <w:rFonts w:ascii="Bookman Old Style" w:hAnsi="Bookman Old Style" w:cs="Helvetica"/>
          <w:color w:val="000000"/>
          <w:sz w:val="24"/>
          <w:szCs w:val="24"/>
          <w:lang w:val="en-US"/>
        </w:rPr>
        <w:t>menyampaikan</w:t>
      </w:r>
      <w:proofErr w:type="spellEnd"/>
      <w:r w:rsidR="00230EF7" w:rsidRPr="008444BC">
        <w:rPr>
          <w:rFonts w:ascii="Bookman Old Style" w:hAnsi="Bookman Old Style" w:cs="Helvetica"/>
          <w:color w:val="000000"/>
          <w:sz w:val="24"/>
          <w:szCs w:val="24"/>
          <w:lang w:val="en-US"/>
        </w:rPr>
        <w:t xml:space="preserve"> </w:t>
      </w:r>
      <w:proofErr w:type="spellStart"/>
      <w:r w:rsidR="00230EF7" w:rsidRPr="008444BC">
        <w:rPr>
          <w:rFonts w:ascii="Bookman Old Style" w:hAnsi="Bookman Old Style" w:cs="Helvetica"/>
          <w:color w:val="000000"/>
          <w:sz w:val="24"/>
          <w:szCs w:val="24"/>
          <w:lang w:val="en-US"/>
        </w:rPr>
        <w:t>namun</w:t>
      </w:r>
      <w:proofErr w:type="spellEnd"/>
      <w:r w:rsidR="00230EF7" w:rsidRPr="008444BC">
        <w:rPr>
          <w:rFonts w:ascii="Bookman Old Style" w:hAnsi="Bookman Old Style" w:cs="Helvetica"/>
          <w:color w:val="000000"/>
          <w:sz w:val="24"/>
          <w:szCs w:val="24"/>
          <w:lang w:val="en-US"/>
        </w:rPr>
        <w:t xml:space="preserve"> </w:t>
      </w:r>
      <w:proofErr w:type="spellStart"/>
      <w:r w:rsidR="00230EF7" w:rsidRPr="008444BC">
        <w:rPr>
          <w:rFonts w:ascii="Bookman Old Style" w:hAnsi="Bookman Old Style" w:cs="Helvetica"/>
          <w:color w:val="000000"/>
          <w:sz w:val="24"/>
          <w:szCs w:val="24"/>
          <w:lang w:val="en-US"/>
        </w:rPr>
        <w:t>belum</w:t>
      </w:r>
      <w:proofErr w:type="spellEnd"/>
      <w:r w:rsidR="00230EF7" w:rsidRPr="008444BC">
        <w:rPr>
          <w:rFonts w:ascii="Bookman Old Style" w:hAnsi="Bookman Old Style" w:cs="Helvetica"/>
          <w:color w:val="000000"/>
          <w:sz w:val="24"/>
          <w:szCs w:val="24"/>
          <w:lang w:val="en-US"/>
        </w:rPr>
        <w:t xml:space="preserve"> </w:t>
      </w:r>
      <w:proofErr w:type="spellStart"/>
      <w:r w:rsidR="00230EF7" w:rsidRPr="008444BC">
        <w:rPr>
          <w:rFonts w:ascii="Bookman Old Style" w:hAnsi="Bookman Old Style" w:cs="Helvetica"/>
          <w:color w:val="000000"/>
          <w:sz w:val="24"/>
          <w:szCs w:val="24"/>
          <w:lang w:val="en-US"/>
        </w:rPr>
        <w:t>memenuhi</w:t>
      </w:r>
      <w:proofErr w:type="spellEnd"/>
      <w:r w:rsidR="00230EF7" w:rsidRPr="008444BC">
        <w:rPr>
          <w:rFonts w:ascii="Bookman Old Style" w:hAnsi="Bookman Old Style" w:cs="Helvetica"/>
          <w:color w:val="000000"/>
          <w:sz w:val="24"/>
          <w:szCs w:val="24"/>
          <w:lang w:val="en-US"/>
        </w:rPr>
        <w:t xml:space="preserve"> </w:t>
      </w:r>
      <w:proofErr w:type="spellStart"/>
      <w:r w:rsidR="00230EF7" w:rsidRPr="008444BC">
        <w:rPr>
          <w:rFonts w:ascii="Bookman Old Style" w:hAnsi="Bookman Old Style" w:cs="Helvetica"/>
          <w:color w:val="000000"/>
          <w:sz w:val="24"/>
          <w:szCs w:val="24"/>
          <w:lang w:val="en-US"/>
        </w:rPr>
        <w:t>kelengkapan</w:t>
      </w:r>
      <w:proofErr w:type="spellEnd"/>
      <w:r w:rsidR="00230EF7" w:rsidRPr="008444BC">
        <w:rPr>
          <w:rFonts w:ascii="Bookman Old Style" w:hAnsi="Bookman Old Style" w:cs="Helvetica"/>
          <w:color w:val="000000"/>
          <w:sz w:val="24"/>
          <w:szCs w:val="24"/>
          <w:lang w:val="en-US"/>
        </w:rPr>
        <w:t xml:space="preserve"> </w:t>
      </w:r>
      <w:proofErr w:type="spellStart"/>
      <w:r w:rsidR="00230EF7" w:rsidRPr="008444BC">
        <w:rPr>
          <w:rFonts w:ascii="Bookman Old Style" w:hAnsi="Bookman Old Style" w:cs="Helvetica"/>
          <w:color w:val="000000"/>
          <w:sz w:val="24"/>
          <w:szCs w:val="24"/>
          <w:lang w:val="en-US"/>
        </w:rPr>
        <w:t>persyaratan</w:t>
      </w:r>
      <w:proofErr w:type="spellEnd"/>
      <w:r w:rsidR="00230EF7" w:rsidRPr="008444BC">
        <w:rPr>
          <w:rFonts w:ascii="Bookman Old Style" w:hAnsi="Bookman Old Style" w:cs="Helvetica"/>
          <w:color w:val="000000"/>
          <w:sz w:val="24"/>
          <w:szCs w:val="24"/>
          <w:lang w:val="en-US"/>
        </w:rPr>
        <w:t xml:space="preserve"> </w:t>
      </w:r>
      <w:proofErr w:type="spellStart"/>
      <w:r w:rsidR="00230EF7" w:rsidRPr="008444BC">
        <w:rPr>
          <w:rFonts w:ascii="Bookman Old Style" w:hAnsi="Bookman Old Style" w:cs="Helvetica"/>
          <w:color w:val="000000"/>
          <w:sz w:val="24"/>
          <w:szCs w:val="24"/>
          <w:lang w:val="en-US"/>
        </w:rPr>
        <w:t>Izin</w:t>
      </w:r>
      <w:proofErr w:type="spellEnd"/>
      <w:r w:rsidR="009F5B06" w:rsidRPr="004E5A1F">
        <w:rPr>
          <w:rFonts w:ascii="Bookman Old Style" w:hAnsi="Bookman Old Style"/>
          <w:sz w:val="24"/>
          <w:szCs w:val="24"/>
          <w:lang w:val="en-US"/>
        </w:rPr>
        <w:t xml:space="preserve">, </w:t>
      </w:r>
      <w:proofErr w:type="spellStart"/>
      <w:r w:rsidR="00923E2C" w:rsidRPr="008444BC">
        <w:rPr>
          <w:rFonts w:ascii="Bookman Old Style" w:hAnsi="Bookman Old Style" w:cs="Helvetica"/>
          <w:color w:val="000000"/>
          <w:sz w:val="24"/>
          <w:szCs w:val="24"/>
          <w:lang w:val="en-US"/>
        </w:rPr>
        <w:t>berdasarkan</w:t>
      </w:r>
      <w:proofErr w:type="spellEnd"/>
      <w:r w:rsidR="00923E2C" w:rsidRPr="008444BC">
        <w:rPr>
          <w:rFonts w:ascii="Bookman Old Style" w:hAnsi="Bookman Old Style" w:cs="Helvetica"/>
          <w:color w:val="000000"/>
          <w:sz w:val="24"/>
          <w:szCs w:val="24"/>
          <w:lang w:val="en-US"/>
        </w:rPr>
        <w:t xml:space="preserve"> </w:t>
      </w:r>
      <w:proofErr w:type="spellStart"/>
      <w:r w:rsidR="00923E2C" w:rsidRPr="008444BC">
        <w:rPr>
          <w:rFonts w:ascii="Bookman Old Style" w:hAnsi="Bookman Old Style" w:cs="Helvetica"/>
          <w:color w:val="000000"/>
          <w:sz w:val="24"/>
          <w:szCs w:val="24"/>
          <w:lang w:val="en-US"/>
        </w:rPr>
        <w:t>notifikasi</w:t>
      </w:r>
      <w:proofErr w:type="spellEnd"/>
      <w:r w:rsidR="00923E2C" w:rsidRPr="008444BC">
        <w:rPr>
          <w:rFonts w:ascii="Bookman Old Style" w:hAnsi="Bookman Old Style" w:cs="Helvetica"/>
          <w:color w:val="000000"/>
          <w:sz w:val="24"/>
          <w:szCs w:val="24"/>
          <w:lang w:val="en-US"/>
        </w:rPr>
        <w:t xml:space="preserve"> </w:t>
      </w:r>
      <w:proofErr w:type="spellStart"/>
      <w:r w:rsidR="00923E2C" w:rsidRPr="008444BC">
        <w:rPr>
          <w:rFonts w:ascii="Bookman Old Style" w:hAnsi="Bookman Old Style" w:cs="Helvetica"/>
          <w:color w:val="000000"/>
          <w:sz w:val="24"/>
          <w:szCs w:val="24"/>
          <w:lang w:val="en-US"/>
        </w:rPr>
        <w:t>dari</w:t>
      </w:r>
      <w:proofErr w:type="spellEnd"/>
      <w:r w:rsidR="00923E2C" w:rsidRPr="008444BC">
        <w:rPr>
          <w:rFonts w:ascii="Bookman Old Style" w:hAnsi="Bookman Old Style" w:cs="Helvetica"/>
          <w:color w:val="000000"/>
          <w:sz w:val="24"/>
          <w:szCs w:val="24"/>
        </w:rPr>
        <w:t xml:space="preserve"> </w:t>
      </w:r>
      <w:r w:rsidR="00766516" w:rsidRPr="008444BC">
        <w:rPr>
          <w:rFonts w:ascii="Bookman Old Style" w:hAnsi="Bookman Old Style" w:cs="Helvetica"/>
          <w:color w:val="000000"/>
          <w:sz w:val="24"/>
          <w:szCs w:val="24"/>
        </w:rPr>
        <w:t>kementerian/lembaga</w:t>
      </w:r>
      <w:r w:rsidR="00923E2C" w:rsidRPr="008444BC">
        <w:rPr>
          <w:rFonts w:ascii="Bookman Old Style" w:hAnsi="Bookman Old Style" w:cs="Helvetica"/>
          <w:color w:val="000000"/>
          <w:sz w:val="24"/>
          <w:szCs w:val="24"/>
        </w:rPr>
        <w:t>,</w:t>
      </w:r>
      <w:r w:rsidR="00923E2C" w:rsidRPr="008444BC">
        <w:rPr>
          <w:rFonts w:ascii="Bookman Old Style" w:hAnsi="Bookman Old Style" w:cs="Helvetica"/>
          <w:color w:val="000000"/>
          <w:sz w:val="24"/>
          <w:szCs w:val="24"/>
          <w:lang w:val="en-US"/>
        </w:rPr>
        <w:t xml:space="preserve"> </w:t>
      </w:r>
      <w:r w:rsidR="00923E2C" w:rsidRPr="008444BC">
        <w:rPr>
          <w:rFonts w:ascii="Bookman Old Style" w:hAnsi="Bookman Old Style" w:cs="Helvetica"/>
          <w:color w:val="000000"/>
          <w:sz w:val="24"/>
          <w:szCs w:val="24"/>
        </w:rPr>
        <w:t>perangkat daerah provinsi, perangkat daerah</w:t>
      </w:r>
      <w:r w:rsidR="00923E2C" w:rsidRPr="008444BC">
        <w:rPr>
          <w:rFonts w:ascii="Bookman Old Style" w:hAnsi="Bookman Old Style" w:cs="Helvetica"/>
          <w:color w:val="000000"/>
          <w:sz w:val="24"/>
          <w:szCs w:val="24"/>
          <w:lang w:val="en-US"/>
        </w:rPr>
        <w:t xml:space="preserve"> </w:t>
      </w:r>
      <w:r w:rsidR="00923E2C" w:rsidRPr="008444BC">
        <w:rPr>
          <w:rFonts w:ascii="Bookman Old Style" w:hAnsi="Bookman Old Style" w:cs="Helvetica"/>
          <w:color w:val="000000"/>
          <w:sz w:val="24"/>
          <w:szCs w:val="24"/>
        </w:rPr>
        <w:t>kabupaten/kota,</w:t>
      </w:r>
      <w:r w:rsidR="00923E2C" w:rsidRPr="008444BC">
        <w:rPr>
          <w:rFonts w:ascii="Bookman Old Style" w:hAnsi="Bookman Old Style" w:cs="Helvetica"/>
          <w:color w:val="000000"/>
          <w:sz w:val="24"/>
          <w:szCs w:val="24"/>
          <w:lang w:val="en-US"/>
        </w:rPr>
        <w:t xml:space="preserve"> a</w:t>
      </w:r>
      <w:r w:rsidR="00923E2C" w:rsidRPr="008444BC">
        <w:rPr>
          <w:rFonts w:ascii="Bookman Old Style" w:hAnsi="Bookman Old Style" w:cs="Helvetica"/>
          <w:color w:val="000000"/>
          <w:sz w:val="24"/>
          <w:szCs w:val="24"/>
        </w:rPr>
        <w:t xml:space="preserve">dministrator KEK, atau </w:t>
      </w:r>
      <w:r w:rsidR="00923E2C" w:rsidRPr="008444BC">
        <w:rPr>
          <w:rFonts w:ascii="Bookman Old Style" w:hAnsi="Bookman Old Style" w:cs="Helvetica"/>
          <w:color w:val="000000"/>
          <w:sz w:val="24"/>
          <w:szCs w:val="24"/>
          <w:lang w:val="en-US"/>
        </w:rPr>
        <w:t>b</w:t>
      </w:r>
      <w:r w:rsidR="00923E2C" w:rsidRPr="008444BC">
        <w:rPr>
          <w:rFonts w:ascii="Bookman Old Style" w:hAnsi="Bookman Old Style" w:cs="Helvetica"/>
          <w:color w:val="000000"/>
          <w:sz w:val="24"/>
          <w:szCs w:val="24"/>
        </w:rPr>
        <w:t>adan</w:t>
      </w:r>
      <w:r w:rsidR="00923E2C" w:rsidRPr="008444BC">
        <w:rPr>
          <w:rFonts w:ascii="Bookman Old Style" w:hAnsi="Bookman Old Style" w:cs="Helvetica"/>
          <w:color w:val="000000"/>
          <w:sz w:val="24"/>
          <w:szCs w:val="24"/>
          <w:lang w:val="en-US"/>
        </w:rPr>
        <w:t xml:space="preserve"> p</w:t>
      </w:r>
      <w:r w:rsidR="00923E2C" w:rsidRPr="008444BC">
        <w:rPr>
          <w:rFonts w:ascii="Bookman Old Style" w:hAnsi="Bookman Old Style" w:cs="Helvetica"/>
          <w:color w:val="000000"/>
          <w:sz w:val="24"/>
          <w:szCs w:val="24"/>
        </w:rPr>
        <w:t>engusahaan KPBPB</w:t>
      </w:r>
      <w:r w:rsidR="00923E2C" w:rsidRPr="008444BC">
        <w:rPr>
          <w:rFonts w:ascii="Bookman Old Style" w:hAnsi="Bookman Old Style" w:cs="Helvetica"/>
          <w:color w:val="000000"/>
          <w:sz w:val="24"/>
          <w:szCs w:val="24"/>
          <w:lang w:val="en-US"/>
        </w:rPr>
        <w:t xml:space="preserve">, </w:t>
      </w:r>
      <w:r w:rsidR="00923E2C" w:rsidRPr="008444BC">
        <w:rPr>
          <w:rFonts w:ascii="Bookman Old Style" w:hAnsi="Bookman Old Style" w:cs="Helvetica"/>
          <w:color w:val="000000"/>
          <w:sz w:val="24"/>
          <w:szCs w:val="24"/>
        </w:rPr>
        <w:t>Sistem OSS membatalkan</w:t>
      </w:r>
      <w:r w:rsidR="00923E2C" w:rsidRPr="008444BC" w:rsidDel="00923E2C">
        <w:rPr>
          <w:rFonts w:ascii="Bookman Old Style" w:hAnsi="Bookman Old Style" w:cs="Helvetica"/>
          <w:color w:val="000000"/>
          <w:sz w:val="24"/>
          <w:szCs w:val="24"/>
          <w:lang w:val="en-US"/>
        </w:rPr>
        <w:t xml:space="preserve"> </w:t>
      </w:r>
      <w:r w:rsidR="009F5B06" w:rsidRPr="004E5A1F">
        <w:rPr>
          <w:rFonts w:ascii="Bookman Old Style" w:hAnsi="Bookman Old Style" w:cs="Helvetica"/>
          <w:color w:val="000000"/>
          <w:sz w:val="24"/>
          <w:szCs w:val="24"/>
        </w:rPr>
        <w:t xml:space="preserve"> Izin yang </w:t>
      </w:r>
      <w:proofErr w:type="spellStart"/>
      <w:r w:rsidR="00923E2C" w:rsidRPr="008444BC">
        <w:rPr>
          <w:rFonts w:ascii="Bookman Old Style" w:hAnsi="Bookman Old Style" w:cs="Helvetica"/>
          <w:color w:val="000000"/>
          <w:sz w:val="24"/>
          <w:szCs w:val="24"/>
          <w:lang w:val="en-US"/>
        </w:rPr>
        <w:t>belum</w:t>
      </w:r>
      <w:proofErr w:type="spellEnd"/>
      <w:r w:rsidR="00923E2C" w:rsidRPr="008444BC">
        <w:rPr>
          <w:rFonts w:ascii="Bookman Old Style" w:hAnsi="Bookman Old Style" w:cs="Helvetica"/>
          <w:color w:val="000000"/>
          <w:sz w:val="24"/>
          <w:szCs w:val="24"/>
          <w:lang w:val="en-US"/>
        </w:rPr>
        <w:t xml:space="preserve"> </w:t>
      </w:r>
      <w:proofErr w:type="spellStart"/>
      <w:r w:rsidR="00923E2C" w:rsidRPr="008444BC">
        <w:rPr>
          <w:rFonts w:ascii="Bookman Old Style" w:hAnsi="Bookman Old Style" w:cs="Helvetica"/>
          <w:color w:val="000000"/>
          <w:sz w:val="24"/>
          <w:szCs w:val="24"/>
          <w:lang w:val="en-US"/>
        </w:rPr>
        <w:t>diverifikasi</w:t>
      </w:r>
      <w:proofErr w:type="spellEnd"/>
      <w:r w:rsidR="009F5B06" w:rsidRPr="004E5A1F">
        <w:rPr>
          <w:rFonts w:ascii="Bookman Old Style" w:hAnsi="Bookman Old Style" w:cs="Helvetica"/>
          <w:color w:val="000000"/>
          <w:sz w:val="24"/>
          <w:szCs w:val="24"/>
        </w:rPr>
        <w:t>.</w:t>
      </w:r>
    </w:p>
    <w:p w14:paraId="1F128301" w14:textId="27FBD982" w:rsidR="009F3FC8" w:rsidRPr="008444BC" w:rsidRDefault="009F3FC8" w:rsidP="004E5A1F">
      <w:pPr>
        <w:numPr>
          <w:ilvl w:val="0"/>
          <w:numId w:val="262"/>
        </w:numPr>
        <w:spacing w:after="0" w:line="360" w:lineRule="auto"/>
        <w:ind w:left="2552" w:hanging="572"/>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lang w:val="en-US"/>
        </w:rPr>
        <w:lastRenderedPageBreak/>
        <w:t xml:space="preserve">Format </w:t>
      </w:r>
      <w:proofErr w:type="spellStart"/>
      <w:r w:rsidR="00C95304" w:rsidRPr="008444BC">
        <w:rPr>
          <w:rFonts w:ascii="Bookman Old Style" w:eastAsia="Bookman Old Style" w:hAnsi="Bookman Old Style" w:cs="Bookman Old Style"/>
          <w:sz w:val="24"/>
          <w:szCs w:val="24"/>
          <w:lang w:val="en-US"/>
        </w:rPr>
        <w:t>Pembatalan</w:t>
      </w:r>
      <w:proofErr w:type="spellEnd"/>
      <w:r w:rsidR="00C95304" w:rsidRPr="008444BC">
        <w:rPr>
          <w:rFonts w:ascii="Bookman Old Style" w:eastAsia="Bookman Old Style" w:hAnsi="Bookman Old Style" w:cs="Bookman Old Style"/>
          <w:sz w:val="24"/>
          <w:szCs w:val="24"/>
          <w:lang w:val="en-US"/>
        </w:rPr>
        <w:t xml:space="preserve"> </w:t>
      </w:r>
      <w:proofErr w:type="spellStart"/>
      <w:r w:rsidR="00C95304" w:rsidRPr="008444BC">
        <w:rPr>
          <w:rFonts w:ascii="Bookman Old Style" w:eastAsia="Bookman Old Style" w:hAnsi="Bookman Old Style" w:cs="Bookman Old Style"/>
          <w:sz w:val="24"/>
          <w:szCs w:val="24"/>
          <w:lang w:val="en-US"/>
        </w:rPr>
        <w:t>Izin</w:t>
      </w:r>
      <w:proofErr w:type="spellEnd"/>
      <w:r w:rsidR="00C95304" w:rsidRPr="008444BC">
        <w:rPr>
          <w:rFonts w:ascii="Bookman Old Style" w:eastAsia="Bookman Old Style" w:hAnsi="Bookman Old Style" w:cs="Bookman Old Style"/>
          <w:sz w:val="24"/>
          <w:szCs w:val="24"/>
          <w:lang w:val="en-US"/>
        </w:rPr>
        <w:t xml:space="preserve"> </w:t>
      </w:r>
      <w:proofErr w:type="spellStart"/>
      <w:r w:rsidR="00C95304" w:rsidRPr="008444BC">
        <w:rPr>
          <w:rFonts w:ascii="Bookman Old Style" w:eastAsia="Bookman Old Style" w:hAnsi="Bookman Old Style" w:cs="Bookman Old Style"/>
          <w:sz w:val="24"/>
          <w:szCs w:val="24"/>
          <w:lang w:val="en-US"/>
        </w:rPr>
        <w:t>sebagaimana</w:t>
      </w:r>
      <w:proofErr w:type="spellEnd"/>
      <w:r w:rsidR="00C95304"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dimaksud</w:t>
      </w:r>
      <w:proofErr w:type="spellEnd"/>
      <w:r w:rsidRPr="008444BC">
        <w:rPr>
          <w:rFonts w:ascii="Bookman Old Style" w:eastAsia="Bookman Old Style" w:hAnsi="Bookman Old Style" w:cs="Bookman Old Style"/>
          <w:sz w:val="24"/>
          <w:szCs w:val="24"/>
          <w:lang w:val="en-US"/>
        </w:rPr>
        <w:t xml:space="preserve"> </w:t>
      </w:r>
      <w:r w:rsidR="00C95304" w:rsidRPr="008444BC">
        <w:rPr>
          <w:rFonts w:ascii="Bookman Old Style" w:eastAsia="Bookman Old Style" w:hAnsi="Bookman Old Style" w:cs="Bookman Old Style"/>
          <w:sz w:val="24"/>
          <w:szCs w:val="24"/>
          <w:lang w:val="en-US"/>
        </w:rPr>
        <w:t xml:space="preserve">pada </w:t>
      </w:r>
      <w:proofErr w:type="spellStart"/>
      <w:r w:rsidR="00C95304" w:rsidRPr="008444BC">
        <w:rPr>
          <w:rFonts w:ascii="Bookman Old Style" w:eastAsia="Bookman Old Style" w:hAnsi="Bookman Old Style" w:cs="Bookman Old Style"/>
          <w:sz w:val="24"/>
          <w:szCs w:val="24"/>
          <w:lang w:val="en-US"/>
        </w:rPr>
        <w:t>ayat</w:t>
      </w:r>
      <w:proofErr w:type="spellEnd"/>
      <w:r w:rsidR="00C95304" w:rsidRPr="008444BC">
        <w:rPr>
          <w:rFonts w:ascii="Bookman Old Style" w:eastAsia="Bookman Old Style" w:hAnsi="Bookman Old Style" w:cs="Bookman Old Style"/>
          <w:sz w:val="24"/>
          <w:szCs w:val="24"/>
          <w:lang w:val="en-US"/>
        </w:rPr>
        <w:t xml:space="preserve"> (</w:t>
      </w:r>
      <w:r w:rsidR="000318C0" w:rsidRPr="008444BC">
        <w:rPr>
          <w:rFonts w:ascii="Bookman Old Style" w:eastAsia="Bookman Old Style" w:hAnsi="Bookman Old Style" w:cs="Bookman Old Style"/>
          <w:sz w:val="24"/>
          <w:szCs w:val="24"/>
          <w:lang w:val="en-US"/>
        </w:rPr>
        <w:t>1</w:t>
      </w:r>
      <w:r w:rsidR="00C95304"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tercantum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dalam</w:t>
      </w:r>
      <w:proofErr w:type="spellEnd"/>
      <w:r w:rsidRPr="008444BC">
        <w:rPr>
          <w:rFonts w:ascii="Bookman Old Style" w:eastAsia="Bookman Old Style" w:hAnsi="Bookman Old Style" w:cs="Bookman Old Style"/>
          <w:sz w:val="24"/>
          <w:szCs w:val="24"/>
          <w:lang w:val="en-US"/>
        </w:rPr>
        <w:t xml:space="preserve"> </w:t>
      </w:r>
      <w:r w:rsidR="00C95304" w:rsidRPr="004E5A1F">
        <w:rPr>
          <w:rFonts w:ascii="Bookman Old Style" w:hAnsi="Bookman Old Style"/>
          <w:color w:val="000000"/>
          <w:sz w:val="24"/>
          <w:szCs w:val="24"/>
          <w:lang w:val="en-US"/>
        </w:rPr>
        <w:t>Lampiran</w:t>
      </w:r>
      <w:r w:rsidR="00230EF7" w:rsidRPr="008444BC">
        <w:rPr>
          <w:rFonts w:ascii="Bookman Old Style" w:hAnsi="Bookman Old Style"/>
          <w:color w:val="000000"/>
          <w:sz w:val="24"/>
          <w:szCs w:val="24"/>
          <w:lang w:val="en-US"/>
        </w:rPr>
        <w:t xml:space="preserve"> XXVII </w:t>
      </w:r>
      <w:r w:rsidR="00C95304" w:rsidRPr="008444BC">
        <w:rPr>
          <w:rFonts w:ascii="Bookman Old Style" w:hAnsi="Bookman Old Style"/>
          <w:color w:val="000000"/>
          <w:sz w:val="24"/>
          <w:szCs w:val="24"/>
          <w:lang w:val="en-US"/>
        </w:rPr>
        <w:t xml:space="preserve">yang </w:t>
      </w:r>
      <w:proofErr w:type="spellStart"/>
      <w:r w:rsidR="00C95304" w:rsidRPr="008444BC">
        <w:rPr>
          <w:rFonts w:ascii="Bookman Old Style" w:hAnsi="Bookman Old Style"/>
          <w:color w:val="000000"/>
          <w:sz w:val="24"/>
          <w:szCs w:val="24"/>
          <w:lang w:val="en-US"/>
        </w:rPr>
        <w:t>merupakan</w:t>
      </w:r>
      <w:proofErr w:type="spellEnd"/>
      <w:r w:rsidR="00C95304" w:rsidRPr="008444BC">
        <w:rPr>
          <w:rFonts w:ascii="Bookman Old Style" w:hAnsi="Bookman Old Style"/>
          <w:color w:val="000000"/>
          <w:sz w:val="24"/>
          <w:szCs w:val="24"/>
          <w:lang w:val="en-US"/>
        </w:rPr>
        <w:t xml:space="preserve"> </w:t>
      </w:r>
      <w:proofErr w:type="spellStart"/>
      <w:r w:rsidR="00C95304" w:rsidRPr="008444BC">
        <w:rPr>
          <w:rFonts w:ascii="Bookman Old Style" w:hAnsi="Bookman Old Style"/>
          <w:color w:val="000000"/>
          <w:sz w:val="24"/>
          <w:szCs w:val="24"/>
          <w:lang w:val="en-US"/>
        </w:rPr>
        <w:t>bagian</w:t>
      </w:r>
      <w:proofErr w:type="spellEnd"/>
      <w:r w:rsidR="00C95304" w:rsidRPr="008444BC">
        <w:rPr>
          <w:rFonts w:ascii="Bookman Old Style" w:hAnsi="Bookman Old Style"/>
          <w:color w:val="000000"/>
          <w:sz w:val="24"/>
          <w:szCs w:val="24"/>
          <w:lang w:val="en-US"/>
        </w:rPr>
        <w:t xml:space="preserve"> </w:t>
      </w:r>
      <w:proofErr w:type="spellStart"/>
      <w:r w:rsidR="00C95304" w:rsidRPr="008444BC">
        <w:rPr>
          <w:rFonts w:ascii="Bookman Old Style" w:hAnsi="Bookman Old Style"/>
          <w:color w:val="000000"/>
          <w:sz w:val="24"/>
          <w:szCs w:val="24"/>
          <w:lang w:val="en-US"/>
        </w:rPr>
        <w:t>tidak</w:t>
      </w:r>
      <w:proofErr w:type="spellEnd"/>
      <w:r w:rsidR="00C95304" w:rsidRPr="008444BC">
        <w:rPr>
          <w:rFonts w:ascii="Bookman Old Style" w:hAnsi="Bookman Old Style"/>
          <w:color w:val="000000"/>
          <w:sz w:val="24"/>
          <w:szCs w:val="24"/>
          <w:lang w:val="en-US"/>
        </w:rPr>
        <w:t xml:space="preserve"> </w:t>
      </w:r>
      <w:proofErr w:type="spellStart"/>
      <w:r w:rsidR="00C95304" w:rsidRPr="008444BC">
        <w:rPr>
          <w:rFonts w:ascii="Bookman Old Style" w:hAnsi="Bookman Old Style"/>
          <w:color w:val="000000"/>
          <w:sz w:val="24"/>
          <w:szCs w:val="24"/>
          <w:lang w:val="en-US"/>
        </w:rPr>
        <w:t>terpisahkan</w:t>
      </w:r>
      <w:proofErr w:type="spellEnd"/>
      <w:r w:rsidR="00C95304" w:rsidRPr="008444BC">
        <w:rPr>
          <w:rFonts w:ascii="Bookman Old Style" w:hAnsi="Bookman Old Style"/>
          <w:color w:val="000000"/>
          <w:sz w:val="24"/>
          <w:szCs w:val="24"/>
          <w:lang w:val="en-US"/>
        </w:rPr>
        <w:t xml:space="preserve"> </w:t>
      </w:r>
      <w:proofErr w:type="spellStart"/>
      <w:r w:rsidR="00C95304" w:rsidRPr="008444BC">
        <w:rPr>
          <w:rFonts w:ascii="Bookman Old Style" w:hAnsi="Bookman Old Style"/>
          <w:color w:val="000000"/>
          <w:sz w:val="24"/>
          <w:szCs w:val="24"/>
          <w:lang w:val="en-US"/>
        </w:rPr>
        <w:t>dari</w:t>
      </w:r>
      <w:proofErr w:type="spellEnd"/>
      <w:r w:rsidR="00C95304" w:rsidRPr="008444BC">
        <w:rPr>
          <w:rFonts w:ascii="Bookman Old Style" w:hAnsi="Bookman Old Style"/>
          <w:color w:val="000000"/>
          <w:sz w:val="24"/>
          <w:szCs w:val="24"/>
          <w:lang w:val="en-US"/>
        </w:rPr>
        <w:t xml:space="preserve"> </w:t>
      </w:r>
      <w:proofErr w:type="spellStart"/>
      <w:r w:rsidR="00C95304" w:rsidRPr="008444BC">
        <w:rPr>
          <w:rFonts w:ascii="Bookman Old Style" w:hAnsi="Bookman Old Style"/>
          <w:color w:val="000000"/>
          <w:sz w:val="24"/>
          <w:szCs w:val="24"/>
          <w:lang w:val="en-US"/>
        </w:rPr>
        <w:t>Peraturan</w:t>
      </w:r>
      <w:proofErr w:type="spellEnd"/>
      <w:r w:rsidR="00C95304" w:rsidRPr="008444BC">
        <w:rPr>
          <w:rFonts w:ascii="Bookman Old Style" w:hAnsi="Bookman Old Style"/>
          <w:color w:val="000000"/>
          <w:sz w:val="24"/>
          <w:szCs w:val="24"/>
          <w:lang w:val="en-US"/>
        </w:rPr>
        <w:t xml:space="preserve"> Badan </w:t>
      </w:r>
      <w:proofErr w:type="spellStart"/>
      <w:r w:rsidR="00C95304" w:rsidRPr="008444BC">
        <w:rPr>
          <w:rFonts w:ascii="Bookman Old Style" w:hAnsi="Bookman Old Style"/>
          <w:color w:val="000000"/>
          <w:sz w:val="24"/>
          <w:szCs w:val="24"/>
          <w:lang w:val="en-US"/>
        </w:rPr>
        <w:t>ini</w:t>
      </w:r>
      <w:proofErr w:type="spellEnd"/>
      <w:r w:rsidRPr="008444BC">
        <w:rPr>
          <w:rFonts w:ascii="Bookman Old Style" w:hAnsi="Bookman Old Style"/>
          <w:color w:val="000000"/>
          <w:sz w:val="24"/>
          <w:szCs w:val="24"/>
          <w:lang w:val="en-US"/>
        </w:rPr>
        <w:t>.</w:t>
      </w:r>
    </w:p>
    <w:p w14:paraId="1E878332" w14:textId="131D4EAB" w:rsidR="000318C0" w:rsidRPr="008444BC" w:rsidRDefault="009F3FC8" w:rsidP="004E5A1F">
      <w:pPr>
        <w:numPr>
          <w:ilvl w:val="0"/>
          <w:numId w:val="262"/>
        </w:numPr>
        <w:spacing w:after="0" w:line="360" w:lineRule="auto"/>
        <w:ind w:left="2552" w:hanging="572"/>
        <w:jc w:val="both"/>
        <w:rPr>
          <w:rFonts w:ascii="Bookman Old Style" w:hAnsi="Bookman Old Style"/>
          <w:color w:val="000000"/>
          <w:sz w:val="24"/>
          <w:szCs w:val="24"/>
          <w:lang w:val="en-US"/>
        </w:rPr>
      </w:pPr>
      <w:proofErr w:type="spellStart"/>
      <w:r w:rsidRPr="008444BC">
        <w:rPr>
          <w:rFonts w:ascii="Bookman Old Style" w:eastAsia="Bookman Old Style" w:hAnsi="Bookman Old Style" w:cs="Bookman Old Style"/>
          <w:sz w:val="24"/>
          <w:szCs w:val="24"/>
          <w:lang w:val="en-US"/>
        </w:rPr>
        <w:t>Pembatalan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Izin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sebagaimana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dimaksud</w:t>
      </w:r>
      <w:proofErr w:type="spellEnd"/>
      <w:r w:rsidRPr="008444BC">
        <w:rPr>
          <w:rFonts w:ascii="Bookman Old Style" w:eastAsia="Bookman Old Style" w:hAnsi="Bookman Old Style" w:cs="Bookman Old Style"/>
          <w:sz w:val="24"/>
          <w:szCs w:val="24"/>
          <w:lang w:val="en-US"/>
        </w:rPr>
        <w:t xml:space="preserve"> pada </w:t>
      </w:r>
      <w:proofErr w:type="spellStart"/>
      <w:r w:rsidRPr="008444BC">
        <w:rPr>
          <w:rFonts w:ascii="Bookman Old Style" w:eastAsia="Bookman Old Style" w:hAnsi="Bookman Old Style" w:cs="Bookman Old Style"/>
          <w:sz w:val="24"/>
          <w:szCs w:val="24"/>
          <w:lang w:val="en-US"/>
        </w:rPr>
        <w:t>ayat</w:t>
      </w:r>
      <w:proofErr w:type="spellEnd"/>
      <w:r w:rsidRPr="008444BC">
        <w:rPr>
          <w:rFonts w:ascii="Bookman Old Style" w:eastAsia="Bookman Old Style" w:hAnsi="Bookman Old Style" w:cs="Bookman Old Style"/>
          <w:sz w:val="24"/>
          <w:szCs w:val="24"/>
          <w:lang w:val="en-US"/>
        </w:rPr>
        <w:t xml:space="preserve"> (1)</w:t>
      </w:r>
      <w:r w:rsidR="000318C0" w:rsidRPr="008444BC">
        <w:rPr>
          <w:rFonts w:ascii="Bookman Old Style" w:hAnsi="Bookman Old Style"/>
          <w:color w:val="000000"/>
          <w:sz w:val="24"/>
          <w:szCs w:val="24"/>
          <w:lang w:val="en-US"/>
        </w:rPr>
        <w:t xml:space="preserve"> </w:t>
      </w:r>
      <w:proofErr w:type="spellStart"/>
      <w:r w:rsidR="00C95304" w:rsidRPr="004E5A1F">
        <w:rPr>
          <w:rFonts w:ascii="Bookman Old Style" w:hAnsi="Bookman Old Style"/>
          <w:sz w:val="24"/>
          <w:szCs w:val="24"/>
          <w:lang w:val="en-US"/>
        </w:rPr>
        <w:t>dinotifikasi</w:t>
      </w:r>
      <w:proofErr w:type="spellEnd"/>
      <w:r w:rsidR="00C95304" w:rsidRPr="004E5A1F">
        <w:rPr>
          <w:rFonts w:ascii="Bookman Old Style" w:eastAsia="Bookman Old Style" w:hAnsi="Bookman Old Style" w:cs="Bookman Old Style"/>
          <w:sz w:val="24"/>
          <w:szCs w:val="24"/>
        </w:rPr>
        <w:t xml:space="preserve"> </w:t>
      </w:r>
      <w:proofErr w:type="spellStart"/>
      <w:r w:rsidR="00C95304" w:rsidRPr="004E5A1F">
        <w:rPr>
          <w:rFonts w:ascii="Bookman Old Style" w:eastAsia="Bookman Old Style" w:hAnsi="Bookman Old Style" w:cs="Bookman Old Style"/>
          <w:sz w:val="24"/>
          <w:szCs w:val="24"/>
          <w:lang w:val="en-US"/>
        </w:rPr>
        <w:t>melalui</w:t>
      </w:r>
      <w:proofErr w:type="spellEnd"/>
      <w:r w:rsidR="00C95304" w:rsidRPr="004E5A1F">
        <w:rPr>
          <w:rFonts w:ascii="Bookman Old Style" w:eastAsia="Bookman Old Style" w:hAnsi="Bookman Old Style" w:cs="Bookman Old Style"/>
          <w:sz w:val="24"/>
          <w:szCs w:val="24"/>
          <w:lang w:val="en-US"/>
        </w:rPr>
        <w:t xml:space="preserve"> </w:t>
      </w:r>
      <w:proofErr w:type="spellStart"/>
      <w:r w:rsidR="00C95304" w:rsidRPr="004E5A1F">
        <w:rPr>
          <w:rFonts w:ascii="Bookman Old Style" w:eastAsia="Bookman Old Style" w:hAnsi="Bookman Old Style" w:cs="Bookman Old Style"/>
          <w:sz w:val="24"/>
          <w:szCs w:val="24"/>
          <w:lang w:val="en-US"/>
        </w:rPr>
        <w:t>Sistem</w:t>
      </w:r>
      <w:proofErr w:type="spellEnd"/>
      <w:r w:rsidR="00C95304" w:rsidRPr="004E5A1F">
        <w:rPr>
          <w:rFonts w:ascii="Bookman Old Style" w:eastAsia="Bookman Old Style" w:hAnsi="Bookman Old Style" w:cs="Bookman Old Style"/>
          <w:sz w:val="24"/>
          <w:szCs w:val="24"/>
          <w:lang w:val="en-US"/>
        </w:rPr>
        <w:t xml:space="preserve"> OSS </w:t>
      </w:r>
      <w:r w:rsidR="00C95304" w:rsidRPr="004E5A1F">
        <w:rPr>
          <w:rFonts w:ascii="Bookman Old Style" w:eastAsia="Bookman Old Style" w:hAnsi="Bookman Old Style" w:cs="Bookman Old Style"/>
          <w:sz w:val="24"/>
          <w:szCs w:val="24"/>
        </w:rPr>
        <w:t>kepad</w:t>
      </w:r>
      <w:r w:rsidR="00C95304" w:rsidRPr="004E5A1F">
        <w:rPr>
          <w:rFonts w:ascii="Bookman Old Style" w:eastAsia="Bookman Old Style" w:hAnsi="Bookman Old Style" w:cs="Bookman Old Style"/>
          <w:sz w:val="24"/>
          <w:szCs w:val="24"/>
          <w:lang w:val="en-US"/>
        </w:rPr>
        <w:t xml:space="preserve">a </w:t>
      </w:r>
      <w:proofErr w:type="spellStart"/>
      <w:r w:rsidR="007211B5" w:rsidRPr="008444BC">
        <w:rPr>
          <w:rFonts w:ascii="Bookman Old Style" w:eastAsia="Bookman Old Style" w:hAnsi="Bookman Old Style" w:cs="Bookman Old Style"/>
          <w:sz w:val="24"/>
          <w:szCs w:val="24"/>
          <w:lang w:val="en-US"/>
        </w:rPr>
        <w:t>kementerian</w:t>
      </w:r>
      <w:proofErr w:type="spellEnd"/>
      <w:r w:rsidR="007211B5" w:rsidRPr="008444BC">
        <w:rPr>
          <w:rFonts w:ascii="Bookman Old Style" w:eastAsia="Bookman Old Style" w:hAnsi="Bookman Old Style" w:cs="Bookman Old Style"/>
          <w:sz w:val="24"/>
          <w:szCs w:val="24"/>
          <w:lang w:val="en-US"/>
        </w:rPr>
        <w:t>/</w:t>
      </w:r>
      <w:proofErr w:type="spellStart"/>
      <w:r w:rsidR="007211B5" w:rsidRPr="008444BC">
        <w:rPr>
          <w:rFonts w:ascii="Bookman Old Style" w:eastAsia="Bookman Old Style" w:hAnsi="Bookman Old Style" w:cs="Bookman Old Style"/>
          <w:sz w:val="24"/>
          <w:szCs w:val="24"/>
          <w:lang w:val="en-US"/>
        </w:rPr>
        <w:t>lembaga</w:t>
      </w:r>
      <w:proofErr w:type="spellEnd"/>
      <w:r w:rsidR="00C95304" w:rsidRPr="004E5A1F">
        <w:rPr>
          <w:rFonts w:ascii="Bookman Old Style" w:eastAsia="Bookman Old Style" w:hAnsi="Bookman Old Style" w:cs="Bookman Old Style"/>
          <w:sz w:val="24"/>
          <w:szCs w:val="24"/>
          <w:lang w:val="en-US"/>
        </w:rPr>
        <w:t>,</w:t>
      </w:r>
      <w:r w:rsidR="00C95304" w:rsidRPr="004E5A1F">
        <w:rPr>
          <w:rFonts w:ascii="Bookman Old Style" w:eastAsia="Bookman Old Style" w:hAnsi="Bookman Old Style" w:cs="Bookman Old Style"/>
          <w:sz w:val="24"/>
          <w:szCs w:val="24"/>
        </w:rPr>
        <w:t xml:space="preserve"> </w:t>
      </w:r>
      <w:proofErr w:type="spellStart"/>
      <w:r w:rsidR="00C95304" w:rsidRPr="004E5A1F">
        <w:rPr>
          <w:rFonts w:ascii="Bookman Old Style" w:eastAsia="Bookman Old Style" w:hAnsi="Bookman Old Style" w:cs="Bookman Old Style"/>
          <w:sz w:val="24"/>
          <w:szCs w:val="24"/>
          <w:lang w:val="en-US"/>
        </w:rPr>
        <w:t>Pemerintah</w:t>
      </w:r>
      <w:proofErr w:type="spellEnd"/>
      <w:r w:rsidR="00C95304" w:rsidRPr="004E5A1F">
        <w:rPr>
          <w:rFonts w:ascii="Bookman Old Style" w:eastAsia="Bookman Old Style" w:hAnsi="Bookman Old Style" w:cs="Bookman Old Style"/>
          <w:sz w:val="24"/>
          <w:szCs w:val="24"/>
          <w:lang w:val="en-US"/>
        </w:rPr>
        <w:t xml:space="preserve"> Daerah</w:t>
      </w:r>
      <w:r w:rsidR="002C4C9E" w:rsidRPr="008444BC">
        <w:rPr>
          <w:rFonts w:ascii="Bookman Old Style" w:eastAsia="Bookman Old Style" w:hAnsi="Bookman Old Style" w:cs="Bookman Old Style"/>
          <w:sz w:val="24"/>
          <w:szCs w:val="24"/>
          <w:lang w:val="en-US"/>
        </w:rPr>
        <w:t xml:space="preserve">, administrator KEK, badan </w:t>
      </w:r>
      <w:proofErr w:type="spellStart"/>
      <w:r w:rsidR="002C4C9E" w:rsidRPr="008444BC">
        <w:rPr>
          <w:rFonts w:ascii="Bookman Old Style" w:eastAsia="Bookman Old Style" w:hAnsi="Bookman Old Style" w:cs="Bookman Old Style"/>
          <w:sz w:val="24"/>
          <w:szCs w:val="24"/>
          <w:lang w:val="en-US"/>
        </w:rPr>
        <w:t>pengusahaan</w:t>
      </w:r>
      <w:proofErr w:type="spellEnd"/>
      <w:r w:rsidR="002C4C9E" w:rsidRPr="008444BC">
        <w:rPr>
          <w:rFonts w:ascii="Bookman Old Style" w:eastAsia="Bookman Old Style" w:hAnsi="Bookman Old Style" w:cs="Bookman Old Style"/>
          <w:sz w:val="24"/>
          <w:szCs w:val="24"/>
          <w:lang w:val="en-US"/>
        </w:rPr>
        <w:t xml:space="preserve"> KPBPB,</w:t>
      </w:r>
      <w:r w:rsidR="00C95304" w:rsidRPr="004E5A1F">
        <w:rPr>
          <w:rFonts w:ascii="Bookman Old Style" w:eastAsia="Bookman Old Style" w:hAnsi="Bookman Old Style" w:cs="Bookman Old Style"/>
          <w:sz w:val="24"/>
          <w:szCs w:val="24"/>
          <w:lang w:val="en-US"/>
        </w:rPr>
        <w:t xml:space="preserve"> dan</w:t>
      </w:r>
      <w:r w:rsidR="002C4C9E" w:rsidRPr="008444BC">
        <w:rPr>
          <w:rFonts w:ascii="Bookman Old Style" w:eastAsia="Bookman Old Style" w:hAnsi="Bookman Old Style" w:cs="Bookman Old Style"/>
          <w:sz w:val="24"/>
          <w:szCs w:val="24"/>
          <w:lang w:val="en-US"/>
        </w:rPr>
        <w:t>/</w:t>
      </w:r>
      <w:proofErr w:type="spellStart"/>
      <w:r w:rsidR="002C4C9E" w:rsidRPr="008444BC">
        <w:rPr>
          <w:rFonts w:ascii="Bookman Old Style" w:eastAsia="Bookman Old Style" w:hAnsi="Bookman Old Style" w:cs="Bookman Old Style"/>
          <w:sz w:val="24"/>
          <w:szCs w:val="24"/>
          <w:lang w:val="en-US"/>
        </w:rPr>
        <w:t>atau</w:t>
      </w:r>
      <w:proofErr w:type="spellEnd"/>
      <w:r w:rsidR="00C95304" w:rsidRPr="004E5A1F">
        <w:rPr>
          <w:rFonts w:ascii="Bookman Old Style" w:eastAsia="Bookman Old Style" w:hAnsi="Bookman Old Style" w:cs="Bookman Old Style"/>
          <w:sz w:val="24"/>
          <w:szCs w:val="24"/>
          <w:lang w:val="en-US"/>
        </w:rPr>
        <w:t xml:space="preserve"> </w:t>
      </w:r>
      <w:proofErr w:type="spellStart"/>
      <w:r w:rsidR="00C95304" w:rsidRPr="004E5A1F">
        <w:rPr>
          <w:rFonts w:ascii="Bookman Old Style" w:eastAsia="Bookman Old Style" w:hAnsi="Bookman Old Style" w:cs="Bookman Old Style"/>
          <w:sz w:val="24"/>
          <w:szCs w:val="24"/>
          <w:lang w:val="en-US"/>
        </w:rPr>
        <w:t>Pelaku</w:t>
      </w:r>
      <w:proofErr w:type="spellEnd"/>
      <w:r w:rsidR="00C95304" w:rsidRPr="004E5A1F">
        <w:rPr>
          <w:rFonts w:ascii="Bookman Old Style" w:eastAsia="Bookman Old Style" w:hAnsi="Bookman Old Style" w:cs="Bookman Old Style"/>
          <w:sz w:val="24"/>
          <w:szCs w:val="24"/>
          <w:lang w:val="en-US"/>
        </w:rPr>
        <w:t xml:space="preserve"> Usaha.</w:t>
      </w:r>
    </w:p>
    <w:p w14:paraId="18E99261" w14:textId="006A13B4" w:rsidR="000318C0" w:rsidRPr="008444BC" w:rsidRDefault="000318C0" w:rsidP="004E5A1F">
      <w:pPr>
        <w:numPr>
          <w:ilvl w:val="0"/>
          <w:numId w:val="262"/>
        </w:numPr>
        <w:spacing w:after="0" w:line="360" w:lineRule="auto"/>
        <w:ind w:left="2552" w:hanging="572"/>
        <w:jc w:val="both"/>
        <w:rPr>
          <w:rFonts w:ascii="Bookman Old Style" w:hAnsi="Bookman Old Style"/>
          <w:color w:val="000000"/>
          <w:sz w:val="24"/>
          <w:szCs w:val="24"/>
          <w:lang w:val="en-US"/>
        </w:rPr>
      </w:pPr>
      <w:proofErr w:type="spellStart"/>
      <w:r w:rsidRPr="004E5A1F">
        <w:rPr>
          <w:rFonts w:ascii="Bookman Old Style" w:hAnsi="Bookman Old Style"/>
          <w:color w:val="000000"/>
          <w:sz w:val="24"/>
          <w:szCs w:val="24"/>
          <w:lang w:val="en-US"/>
        </w:rPr>
        <w:t>Dalam</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hal</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Pembatalan</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sebagaimana</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dimaksud</w:t>
      </w:r>
      <w:proofErr w:type="spellEnd"/>
      <w:r w:rsidRPr="004E5A1F">
        <w:rPr>
          <w:rFonts w:ascii="Bookman Old Style" w:hAnsi="Bookman Old Style"/>
          <w:color w:val="000000"/>
          <w:sz w:val="24"/>
          <w:szCs w:val="24"/>
          <w:lang w:val="en-US"/>
        </w:rPr>
        <w:t xml:space="preserve"> pada </w:t>
      </w:r>
      <w:proofErr w:type="spellStart"/>
      <w:r w:rsidRPr="004E5A1F">
        <w:rPr>
          <w:rFonts w:ascii="Bookman Old Style" w:hAnsi="Bookman Old Style"/>
          <w:color w:val="000000"/>
          <w:sz w:val="24"/>
          <w:szCs w:val="24"/>
          <w:lang w:val="en-US"/>
        </w:rPr>
        <w:t>ayat</w:t>
      </w:r>
      <w:proofErr w:type="spellEnd"/>
      <w:r w:rsidRPr="004E5A1F">
        <w:rPr>
          <w:rFonts w:ascii="Bookman Old Style" w:hAnsi="Bookman Old Style"/>
          <w:color w:val="000000"/>
          <w:sz w:val="24"/>
          <w:szCs w:val="24"/>
          <w:lang w:val="en-US"/>
        </w:rPr>
        <w:t xml:space="preserve"> (</w:t>
      </w:r>
      <w:r w:rsidR="009F3FC8" w:rsidRPr="004E5A1F">
        <w:rPr>
          <w:rFonts w:ascii="Bookman Old Style" w:hAnsi="Bookman Old Style"/>
          <w:color w:val="000000"/>
          <w:sz w:val="24"/>
          <w:szCs w:val="24"/>
          <w:lang w:val="en-US"/>
        </w:rPr>
        <w:t>1</w:t>
      </w:r>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Pelaku</w:t>
      </w:r>
      <w:proofErr w:type="spellEnd"/>
      <w:r w:rsidRPr="004E5A1F">
        <w:rPr>
          <w:rFonts w:ascii="Bookman Old Style" w:hAnsi="Bookman Old Style"/>
          <w:color w:val="000000"/>
          <w:sz w:val="24"/>
          <w:szCs w:val="24"/>
          <w:lang w:val="en-US"/>
        </w:rPr>
        <w:t xml:space="preserve"> Usaha </w:t>
      </w:r>
      <w:proofErr w:type="spellStart"/>
      <w:r w:rsidRPr="004E5A1F">
        <w:rPr>
          <w:rFonts w:ascii="Bookman Old Style" w:hAnsi="Bookman Old Style"/>
          <w:color w:val="000000"/>
          <w:sz w:val="24"/>
          <w:szCs w:val="24"/>
          <w:lang w:val="en-US"/>
        </w:rPr>
        <w:t>dapat</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mengajukan</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kembali</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penerbitan</w:t>
      </w:r>
      <w:proofErr w:type="spellEnd"/>
      <w:r w:rsidRPr="004E5A1F">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Izin</w:t>
      </w:r>
      <w:proofErr w:type="spellEnd"/>
      <w:r w:rsidRPr="004E5A1F">
        <w:rPr>
          <w:rFonts w:ascii="Bookman Old Style" w:hAnsi="Bookman Old Style"/>
          <w:color w:val="000000"/>
          <w:sz w:val="24"/>
          <w:szCs w:val="24"/>
          <w:lang w:val="en-US"/>
        </w:rPr>
        <w:t xml:space="preserve"> yang </w:t>
      </w:r>
      <w:proofErr w:type="spellStart"/>
      <w:r w:rsidRPr="004E5A1F">
        <w:rPr>
          <w:rFonts w:ascii="Bookman Old Style" w:hAnsi="Bookman Old Style"/>
          <w:color w:val="000000"/>
          <w:sz w:val="24"/>
          <w:szCs w:val="24"/>
          <w:lang w:val="en-US"/>
        </w:rPr>
        <w:t>belum</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terverifikasi</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melalui</w:t>
      </w:r>
      <w:proofErr w:type="spellEnd"/>
      <w:r w:rsidRPr="004E5A1F">
        <w:rPr>
          <w:rFonts w:ascii="Bookman Old Style" w:hAnsi="Bookman Old Style"/>
          <w:color w:val="000000"/>
          <w:sz w:val="24"/>
          <w:szCs w:val="24"/>
          <w:lang w:val="en-US"/>
        </w:rPr>
        <w:t xml:space="preserve"> </w:t>
      </w:r>
      <w:r w:rsidR="00130E69" w:rsidRPr="004E5A1F">
        <w:rPr>
          <w:rFonts w:ascii="Bookman Old Style" w:hAnsi="Bookman Old Style" w:cs="Arial"/>
          <w:color w:val="000000" w:themeColor="text1"/>
          <w:sz w:val="24"/>
          <w:szCs w:val="24"/>
        </w:rPr>
        <w:t>S</w:t>
      </w:r>
      <w:r w:rsidR="00130E69" w:rsidRPr="008444BC">
        <w:rPr>
          <w:rFonts w:ascii="Bookman Old Style" w:hAnsi="Bookman Old Style" w:cs="Arial"/>
          <w:color w:val="000000" w:themeColor="text1"/>
          <w:sz w:val="24"/>
          <w:szCs w:val="24"/>
        </w:rPr>
        <w:t xml:space="preserve">istem </w:t>
      </w:r>
      <w:r w:rsidRPr="004E5A1F">
        <w:rPr>
          <w:rFonts w:ascii="Bookman Old Style" w:hAnsi="Bookman Old Style"/>
          <w:color w:val="000000"/>
          <w:sz w:val="24"/>
          <w:szCs w:val="24"/>
          <w:lang w:val="en-US"/>
        </w:rPr>
        <w:t xml:space="preserve">OSS </w:t>
      </w:r>
      <w:proofErr w:type="spellStart"/>
      <w:r w:rsidRPr="004E5A1F">
        <w:rPr>
          <w:rFonts w:ascii="Bookman Old Style" w:eastAsia="Bookman Old Style" w:hAnsi="Bookman Old Style" w:cs="Bookman Old Style"/>
          <w:sz w:val="24"/>
          <w:szCs w:val="24"/>
          <w:lang w:val="en-US"/>
        </w:rPr>
        <w:t>dalam</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waktu</w:t>
      </w:r>
      <w:proofErr w:type="spellEnd"/>
      <w:r w:rsidRPr="004E5A1F">
        <w:rPr>
          <w:rFonts w:ascii="Bookman Old Style" w:eastAsia="Bookman Old Style" w:hAnsi="Bookman Old Style" w:cs="Bookman Old Style"/>
          <w:sz w:val="24"/>
          <w:szCs w:val="24"/>
          <w:lang w:val="en-US"/>
        </w:rPr>
        <w:t xml:space="preserve"> 6 (</w:t>
      </w:r>
      <w:proofErr w:type="spellStart"/>
      <w:r w:rsidRPr="004E5A1F">
        <w:rPr>
          <w:rFonts w:ascii="Bookman Old Style" w:eastAsia="Bookman Old Style" w:hAnsi="Bookman Old Style" w:cs="Bookman Old Style"/>
          <w:sz w:val="24"/>
          <w:szCs w:val="24"/>
          <w:lang w:val="en-US"/>
        </w:rPr>
        <w:t>bulan</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setelah</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Pembatalan</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terbit</w:t>
      </w:r>
      <w:proofErr w:type="spellEnd"/>
      <w:r w:rsidRPr="004E5A1F">
        <w:rPr>
          <w:rFonts w:ascii="Bookman Old Style" w:eastAsia="Bookman Old Style" w:hAnsi="Bookman Old Style" w:cs="Bookman Old Style"/>
          <w:sz w:val="24"/>
          <w:szCs w:val="24"/>
          <w:lang w:val="en-US"/>
        </w:rPr>
        <w:t>.</w:t>
      </w:r>
    </w:p>
    <w:p w14:paraId="71A25444" w14:textId="6D3A88B1" w:rsidR="000318C0" w:rsidRPr="004E5A1F" w:rsidRDefault="002340BF" w:rsidP="004E5A1F">
      <w:pPr>
        <w:numPr>
          <w:ilvl w:val="0"/>
          <w:numId w:val="262"/>
        </w:numPr>
        <w:spacing w:after="0" w:line="360" w:lineRule="auto"/>
        <w:ind w:left="2552" w:hanging="572"/>
        <w:jc w:val="both"/>
        <w:rPr>
          <w:rFonts w:ascii="Bookman Old Style" w:hAnsi="Bookman Old Style"/>
          <w:color w:val="000000"/>
          <w:sz w:val="24"/>
          <w:szCs w:val="24"/>
          <w:lang w:val="en-US"/>
        </w:rPr>
      </w:pPr>
      <w:proofErr w:type="spellStart"/>
      <w:r w:rsidRPr="008444BC">
        <w:rPr>
          <w:rFonts w:ascii="Bookman Old Style" w:eastAsia="Bookman Old Style" w:hAnsi="Bookman Old Style" w:cs="Bookman Old Style"/>
          <w:sz w:val="24"/>
          <w:szCs w:val="24"/>
          <w:lang w:val="en-US"/>
        </w:rPr>
        <w:t>Apabila</w:t>
      </w:r>
      <w:proofErr w:type="spellEnd"/>
      <w:r w:rsidR="000318C0" w:rsidRPr="004E5A1F">
        <w:rPr>
          <w:rFonts w:ascii="Bookman Old Style" w:eastAsia="Bookman Old Style" w:hAnsi="Bookman Old Style" w:cs="Bookman Old Style"/>
          <w:sz w:val="24"/>
          <w:szCs w:val="24"/>
          <w:lang w:val="en-US"/>
        </w:rPr>
        <w:t xml:space="preserve"> </w:t>
      </w:r>
      <w:proofErr w:type="spellStart"/>
      <w:r w:rsidR="000318C0" w:rsidRPr="004E5A1F">
        <w:rPr>
          <w:rFonts w:ascii="Bookman Old Style" w:eastAsia="Bookman Old Style" w:hAnsi="Bookman Old Style" w:cs="Bookman Old Style"/>
          <w:sz w:val="24"/>
          <w:szCs w:val="24"/>
          <w:lang w:val="en-US"/>
        </w:rPr>
        <w:t>dalam</w:t>
      </w:r>
      <w:proofErr w:type="spellEnd"/>
      <w:r w:rsidR="000318C0" w:rsidRPr="004E5A1F">
        <w:rPr>
          <w:rFonts w:ascii="Bookman Old Style" w:eastAsia="Bookman Old Style" w:hAnsi="Bookman Old Style" w:cs="Bookman Old Style"/>
          <w:sz w:val="24"/>
          <w:szCs w:val="24"/>
          <w:lang w:val="en-US"/>
        </w:rPr>
        <w:t xml:space="preserve"> </w:t>
      </w:r>
      <w:proofErr w:type="spellStart"/>
      <w:r w:rsidR="000318C0" w:rsidRPr="004E5A1F">
        <w:rPr>
          <w:rFonts w:ascii="Bookman Old Style" w:eastAsia="Bookman Old Style" w:hAnsi="Bookman Old Style" w:cs="Bookman Old Style"/>
          <w:sz w:val="24"/>
          <w:szCs w:val="24"/>
          <w:lang w:val="en-US"/>
        </w:rPr>
        <w:t>waktu</w:t>
      </w:r>
      <w:proofErr w:type="spellEnd"/>
      <w:r w:rsidR="000318C0" w:rsidRPr="004E5A1F">
        <w:rPr>
          <w:rFonts w:ascii="Bookman Old Style" w:eastAsia="Bookman Old Style" w:hAnsi="Bookman Old Style" w:cs="Bookman Old Style"/>
          <w:sz w:val="24"/>
          <w:szCs w:val="24"/>
          <w:lang w:val="en-US"/>
        </w:rPr>
        <w:t xml:space="preserve"> 6 (</w:t>
      </w:r>
      <w:proofErr w:type="spellStart"/>
      <w:r w:rsidR="000318C0" w:rsidRPr="004E5A1F">
        <w:rPr>
          <w:rFonts w:ascii="Bookman Old Style" w:eastAsia="Bookman Old Style" w:hAnsi="Bookman Old Style" w:cs="Bookman Old Style"/>
          <w:sz w:val="24"/>
          <w:szCs w:val="24"/>
          <w:lang w:val="en-US"/>
        </w:rPr>
        <w:t>bulan</w:t>
      </w:r>
      <w:proofErr w:type="spellEnd"/>
      <w:r w:rsidR="000318C0" w:rsidRPr="004E5A1F">
        <w:rPr>
          <w:rFonts w:ascii="Bookman Old Style" w:eastAsia="Bookman Old Style" w:hAnsi="Bookman Old Style" w:cs="Bookman Old Style"/>
          <w:sz w:val="24"/>
          <w:szCs w:val="24"/>
          <w:lang w:val="en-US"/>
        </w:rPr>
        <w:t>)</w:t>
      </w:r>
      <w:r w:rsidR="00CD5935" w:rsidRPr="008444BC">
        <w:rPr>
          <w:rFonts w:ascii="Bookman Old Style" w:eastAsia="Bookman Old Style" w:hAnsi="Bookman Old Style" w:cs="Bookman Old Style"/>
          <w:sz w:val="24"/>
          <w:szCs w:val="24"/>
          <w:lang w:val="en-US"/>
        </w:rPr>
        <w:t xml:space="preserve"> </w:t>
      </w:r>
      <w:proofErr w:type="spellStart"/>
      <w:r w:rsidR="00CD5935" w:rsidRPr="008444BC">
        <w:rPr>
          <w:rFonts w:ascii="Bookman Old Style" w:eastAsia="Bookman Old Style" w:hAnsi="Bookman Old Style" w:cs="Bookman Old Style"/>
          <w:sz w:val="24"/>
          <w:szCs w:val="24"/>
          <w:lang w:val="en-US"/>
        </w:rPr>
        <w:t>sebagaimana</w:t>
      </w:r>
      <w:proofErr w:type="spellEnd"/>
      <w:r w:rsidR="00CD5935" w:rsidRPr="008444BC">
        <w:rPr>
          <w:rFonts w:ascii="Bookman Old Style" w:eastAsia="Bookman Old Style" w:hAnsi="Bookman Old Style" w:cs="Bookman Old Style"/>
          <w:sz w:val="24"/>
          <w:szCs w:val="24"/>
          <w:lang w:val="en-US"/>
        </w:rPr>
        <w:t xml:space="preserve"> </w:t>
      </w:r>
      <w:proofErr w:type="spellStart"/>
      <w:r w:rsidR="00CD5935" w:rsidRPr="008444BC">
        <w:rPr>
          <w:rFonts w:ascii="Bookman Old Style" w:eastAsia="Bookman Old Style" w:hAnsi="Bookman Old Style" w:cs="Bookman Old Style"/>
          <w:sz w:val="24"/>
          <w:szCs w:val="24"/>
          <w:lang w:val="en-US"/>
        </w:rPr>
        <w:t>dimaksud</w:t>
      </w:r>
      <w:proofErr w:type="spellEnd"/>
      <w:r w:rsidR="00CD5935" w:rsidRPr="008444BC">
        <w:rPr>
          <w:rFonts w:ascii="Bookman Old Style" w:eastAsia="Bookman Old Style" w:hAnsi="Bookman Old Style" w:cs="Bookman Old Style"/>
          <w:sz w:val="24"/>
          <w:szCs w:val="24"/>
          <w:lang w:val="en-US"/>
        </w:rPr>
        <w:t xml:space="preserve"> pada </w:t>
      </w:r>
      <w:proofErr w:type="spellStart"/>
      <w:r w:rsidR="00CD5935" w:rsidRPr="008444BC">
        <w:rPr>
          <w:rFonts w:ascii="Bookman Old Style" w:eastAsia="Bookman Old Style" w:hAnsi="Bookman Old Style" w:cs="Bookman Old Style"/>
          <w:sz w:val="24"/>
          <w:szCs w:val="24"/>
          <w:lang w:val="en-US"/>
        </w:rPr>
        <w:t>ayat</w:t>
      </w:r>
      <w:proofErr w:type="spellEnd"/>
      <w:r w:rsidR="00CD5935" w:rsidRPr="008444BC">
        <w:rPr>
          <w:rFonts w:ascii="Bookman Old Style" w:eastAsia="Bookman Old Style" w:hAnsi="Bookman Old Style" w:cs="Bookman Old Style"/>
          <w:sz w:val="24"/>
          <w:szCs w:val="24"/>
          <w:lang w:val="en-US"/>
        </w:rPr>
        <w:t xml:space="preserve"> (4)</w:t>
      </w:r>
      <w:r w:rsidR="000318C0" w:rsidRPr="004E5A1F">
        <w:rPr>
          <w:rFonts w:ascii="Bookman Old Style" w:eastAsia="Bookman Old Style" w:hAnsi="Bookman Old Style" w:cs="Bookman Old Style"/>
          <w:sz w:val="24"/>
          <w:szCs w:val="24"/>
          <w:lang w:val="en-US"/>
        </w:rPr>
        <w:t xml:space="preserve"> </w:t>
      </w:r>
      <w:proofErr w:type="spellStart"/>
      <w:r w:rsidR="000318C0" w:rsidRPr="004E5A1F">
        <w:rPr>
          <w:rFonts w:ascii="Bookman Old Style" w:eastAsia="Bookman Old Style" w:hAnsi="Bookman Old Style" w:cs="Bookman Old Style"/>
          <w:sz w:val="24"/>
          <w:szCs w:val="24"/>
          <w:lang w:val="en-US"/>
        </w:rPr>
        <w:t>Pelaku</w:t>
      </w:r>
      <w:proofErr w:type="spellEnd"/>
      <w:r w:rsidR="000318C0" w:rsidRPr="004E5A1F">
        <w:rPr>
          <w:rFonts w:ascii="Bookman Old Style" w:eastAsia="Bookman Old Style" w:hAnsi="Bookman Old Style" w:cs="Bookman Old Style"/>
          <w:sz w:val="24"/>
          <w:szCs w:val="24"/>
          <w:lang w:val="en-US"/>
        </w:rPr>
        <w:t xml:space="preserve"> Usaha </w:t>
      </w:r>
      <w:proofErr w:type="spellStart"/>
      <w:r w:rsidR="000318C0" w:rsidRPr="004E5A1F">
        <w:rPr>
          <w:rFonts w:ascii="Bookman Old Style" w:eastAsia="Bookman Old Style" w:hAnsi="Bookman Old Style" w:cs="Bookman Old Style"/>
          <w:sz w:val="24"/>
          <w:szCs w:val="24"/>
          <w:lang w:val="en-US"/>
        </w:rPr>
        <w:t>belum</w:t>
      </w:r>
      <w:proofErr w:type="spellEnd"/>
      <w:r w:rsidR="000318C0" w:rsidRPr="004E5A1F">
        <w:rPr>
          <w:rFonts w:ascii="Bookman Old Style" w:eastAsia="Bookman Old Style" w:hAnsi="Bookman Old Style" w:cs="Bookman Old Style"/>
          <w:sz w:val="24"/>
          <w:szCs w:val="24"/>
          <w:lang w:val="en-US"/>
        </w:rPr>
        <w:t xml:space="preserve"> </w:t>
      </w:r>
      <w:proofErr w:type="spellStart"/>
      <w:r w:rsidR="000318C0" w:rsidRPr="004E5A1F">
        <w:rPr>
          <w:rFonts w:ascii="Bookman Old Style" w:hAnsi="Bookman Old Style" w:cs="Helvetica"/>
          <w:color w:val="000000"/>
          <w:sz w:val="24"/>
          <w:szCs w:val="24"/>
          <w:lang w:val="en-US"/>
        </w:rPr>
        <w:t>memiliki</w:t>
      </w:r>
      <w:proofErr w:type="spellEnd"/>
      <w:r w:rsidR="000318C0" w:rsidRPr="004E5A1F">
        <w:rPr>
          <w:rFonts w:ascii="Bookman Old Style" w:hAnsi="Bookman Old Style" w:cs="Helvetica"/>
          <w:color w:val="000000"/>
          <w:sz w:val="24"/>
          <w:szCs w:val="24"/>
          <w:lang w:val="en-US"/>
        </w:rPr>
        <w:t xml:space="preserve"> </w:t>
      </w:r>
      <w:proofErr w:type="spellStart"/>
      <w:r w:rsidR="000318C0" w:rsidRPr="008444BC">
        <w:rPr>
          <w:rFonts w:ascii="Bookman Old Style" w:hAnsi="Bookman Old Style" w:cs="Helvetica"/>
          <w:color w:val="000000"/>
          <w:sz w:val="24"/>
          <w:szCs w:val="24"/>
          <w:lang w:val="en-US"/>
        </w:rPr>
        <w:t>Izin</w:t>
      </w:r>
      <w:proofErr w:type="spellEnd"/>
      <w:r w:rsidR="000318C0" w:rsidRPr="004E5A1F">
        <w:rPr>
          <w:rFonts w:ascii="Bookman Old Style" w:hAnsi="Bookman Old Style" w:cs="Helvetica"/>
          <w:color w:val="000000"/>
          <w:sz w:val="24"/>
          <w:szCs w:val="24"/>
          <w:lang w:val="en-US"/>
        </w:rPr>
        <w:t xml:space="preserve"> </w:t>
      </w:r>
      <w:proofErr w:type="spellStart"/>
      <w:r w:rsidR="000318C0" w:rsidRPr="004E5A1F">
        <w:rPr>
          <w:rFonts w:ascii="Bookman Old Style" w:hAnsi="Bookman Old Style" w:cs="Helvetica"/>
          <w:color w:val="000000"/>
          <w:sz w:val="24"/>
          <w:szCs w:val="24"/>
          <w:lang w:val="en-US"/>
        </w:rPr>
        <w:t>terverifikasi</w:t>
      </w:r>
      <w:proofErr w:type="spellEnd"/>
      <w:r w:rsidR="000318C0" w:rsidRPr="004E5A1F">
        <w:rPr>
          <w:rFonts w:ascii="Bookman Old Style" w:eastAsia="Bookman Old Style" w:hAnsi="Bookman Old Style" w:cs="Bookman Old Style"/>
          <w:sz w:val="24"/>
          <w:szCs w:val="24"/>
          <w:lang w:val="en-US"/>
        </w:rPr>
        <w:t xml:space="preserve">, </w:t>
      </w:r>
      <w:proofErr w:type="spellStart"/>
      <w:r w:rsidR="000318C0" w:rsidRPr="004E5A1F">
        <w:rPr>
          <w:rFonts w:ascii="Bookman Old Style" w:eastAsia="Bookman Old Style" w:hAnsi="Bookman Old Style" w:cs="Bookman Old Style"/>
          <w:sz w:val="24"/>
          <w:szCs w:val="24"/>
          <w:lang w:val="en-US"/>
        </w:rPr>
        <w:t>Sistem</w:t>
      </w:r>
      <w:proofErr w:type="spellEnd"/>
      <w:r w:rsidR="000318C0" w:rsidRPr="004E5A1F">
        <w:rPr>
          <w:rFonts w:ascii="Bookman Old Style" w:eastAsia="Bookman Old Style" w:hAnsi="Bookman Old Style" w:cs="Bookman Old Style"/>
          <w:sz w:val="24"/>
          <w:szCs w:val="24"/>
          <w:lang w:val="en-US"/>
        </w:rPr>
        <w:t xml:space="preserve"> OSS: </w:t>
      </w:r>
    </w:p>
    <w:p w14:paraId="7B879D3A" w14:textId="77777777" w:rsidR="000318C0" w:rsidRPr="008444BC" w:rsidRDefault="000318C0" w:rsidP="004E5A1F">
      <w:pPr>
        <w:pStyle w:val="ListParagraph"/>
        <w:numPr>
          <w:ilvl w:val="1"/>
          <w:numId w:val="270"/>
        </w:numPr>
        <w:spacing w:after="0" w:line="360" w:lineRule="auto"/>
        <w:ind w:left="3119" w:hanging="567"/>
        <w:jc w:val="both"/>
        <w:rPr>
          <w:rFonts w:ascii="Bookman Old Style" w:eastAsia="Bookman Old Style" w:hAnsi="Bookman Old Style" w:cs="Bookman Old Style"/>
          <w:sz w:val="24"/>
          <w:szCs w:val="24"/>
          <w:lang w:val="en-US"/>
        </w:rPr>
      </w:pPr>
      <w:proofErr w:type="spellStart"/>
      <w:r w:rsidRPr="008444BC">
        <w:rPr>
          <w:rFonts w:ascii="Bookman Old Style" w:eastAsia="Bookman Old Style" w:hAnsi="Bookman Old Style" w:cs="Bookman Old Style"/>
          <w:sz w:val="24"/>
          <w:szCs w:val="24"/>
          <w:lang w:val="en-US"/>
        </w:rPr>
        <w:t>menerbitkan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lang w:val="en-US"/>
        </w:rPr>
        <w:t xml:space="preserve"> NIB </w:t>
      </w:r>
      <w:proofErr w:type="spellStart"/>
      <w:r w:rsidRPr="008444BC">
        <w:rPr>
          <w:rFonts w:ascii="Bookman Old Style" w:eastAsia="Bookman Old Style" w:hAnsi="Bookman Old Style" w:cs="Bookman Old Style"/>
          <w:sz w:val="24"/>
          <w:szCs w:val="24"/>
          <w:lang w:val="en-US"/>
        </w:rPr>
        <w:t>apabila</w:t>
      </w:r>
      <w:proofErr w:type="spellEnd"/>
      <w:r w:rsidRPr="008444BC">
        <w:rPr>
          <w:rFonts w:ascii="Bookman Old Style" w:eastAsia="Bookman Old Style" w:hAnsi="Bookman Old Style" w:cs="Bookman Old Style"/>
          <w:sz w:val="24"/>
          <w:szCs w:val="24"/>
        </w:rPr>
        <w:t xml:space="preserve"> Pelaku Usaha </w:t>
      </w:r>
      <w:proofErr w:type="spellStart"/>
      <w:r w:rsidRPr="008444BC">
        <w:rPr>
          <w:rFonts w:ascii="Bookman Old Style" w:eastAsia="Bookman Old Style" w:hAnsi="Bookman Old Style" w:cs="Bookman Old Style"/>
          <w:sz w:val="24"/>
          <w:szCs w:val="24"/>
          <w:lang w:val="en-US"/>
        </w:rPr>
        <w:t>hanya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memiliki</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hAnsi="Bookman Old Style"/>
          <w:color w:val="000000" w:themeColor="text1"/>
          <w:sz w:val="24"/>
          <w:szCs w:val="24"/>
        </w:rPr>
        <w:t>1 (satu) kegiatan usaha</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atau</w:t>
      </w:r>
      <w:proofErr w:type="spellEnd"/>
    </w:p>
    <w:p w14:paraId="1CA7A2E6" w14:textId="00829D03" w:rsidR="000318C0" w:rsidRPr="008444BC" w:rsidRDefault="000318C0" w:rsidP="004E5A1F">
      <w:pPr>
        <w:pStyle w:val="ListParagraph"/>
        <w:numPr>
          <w:ilvl w:val="1"/>
          <w:numId w:val="270"/>
        </w:numPr>
        <w:spacing w:after="0" w:line="360" w:lineRule="auto"/>
        <w:ind w:left="3119" w:hanging="567"/>
        <w:jc w:val="both"/>
        <w:rPr>
          <w:rFonts w:ascii="Bookman Old Style" w:eastAsia="Bookman Old Style" w:hAnsi="Bookman Old Style" w:cs="Bookman Old Style"/>
          <w:sz w:val="24"/>
          <w:szCs w:val="24"/>
          <w:lang w:val="en-US"/>
        </w:rPr>
      </w:pPr>
      <w:proofErr w:type="spellStart"/>
      <w:r w:rsidRPr="008444BC">
        <w:rPr>
          <w:rFonts w:ascii="Bookman Old Style" w:eastAsia="Bookman Old Style" w:hAnsi="Bookman Old Style" w:cs="Bookman Old Style"/>
          <w:sz w:val="24"/>
          <w:szCs w:val="24"/>
          <w:lang w:val="en-US"/>
        </w:rPr>
        <w:t>menerbitkan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pemutakhiran</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hAnsi="Bookman Old Style"/>
          <w:color w:val="000000" w:themeColor="text1"/>
          <w:sz w:val="24"/>
          <w:szCs w:val="24"/>
        </w:rPr>
        <w:t xml:space="preserve">NIB </w:t>
      </w:r>
      <w:proofErr w:type="spellStart"/>
      <w:r w:rsidRPr="008444BC">
        <w:rPr>
          <w:rFonts w:ascii="Bookman Old Style" w:eastAsia="Bookman Old Style" w:hAnsi="Bookman Old Style" w:cs="Bookman Old Style"/>
          <w:sz w:val="24"/>
          <w:szCs w:val="24"/>
          <w:lang w:val="en-US"/>
        </w:rPr>
        <w:t>apabila</w:t>
      </w:r>
      <w:proofErr w:type="spellEnd"/>
      <w:r w:rsidRPr="008444BC">
        <w:rPr>
          <w:rFonts w:ascii="Bookman Old Style" w:eastAsia="Bookman Old Style" w:hAnsi="Bookman Old Style" w:cs="Bookman Old Style"/>
          <w:sz w:val="24"/>
          <w:szCs w:val="24"/>
        </w:rPr>
        <w:t xml:space="preserve"> Pelaku Usaha </w:t>
      </w:r>
      <w:proofErr w:type="spellStart"/>
      <w:r w:rsidRPr="008444BC">
        <w:rPr>
          <w:rFonts w:ascii="Bookman Old Style" w:eastAsia="Bookman Old Style" w:hAnsi="Bookman Old Style" w:cs="Bookman Old Style"/>
          <w:sz w:val="24"/>
          <w:szCs w:val="24"/>
          <w:lang w:val="en-US"/>
        </w:rPr>
        <w:t>memiliki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hAnsi="Bookman Old Style"/>
          <w:color w:val="000000" w:themeColor="text1"/>
          <w:sz w:val="24"/>
          <w:szCs w:val="24"/>
          <w:lang w:val="en-US"/>
        </w:rPr>
        <w:t>lebih</w:t>
      </w:r>
      <w:proofErr w:type="spellEnd"/>
      <w:r w:rsidRPr="008444BC">
        <w:rPr>
          <w:rFonts w:ascii="Bookman Old Style" w:hAnsi="Bookman Old Style"/>
          <w:color w:val="000000" w:themeColor="text1"/>
          <w:sz w:val="24"/>
          <w:szCs w:val="24"/>
          <w:lang w:val="en-US"/>
        </w:rPr>
        <w:t xml:space="preserve"> dari1 (</w:t>
      </w:r>
      <w:proofErr w:type="spellStart"/>
      <w:r w:rsidRPr="008444BC">
        <w:rPr>
          <w:rFonts w:ascii="Bookman Old Style" w:hAnsi="Bookman Old Style"/>
          <w:color w:val="000000" w:themeColor="text1"/>
          <w:sz w:val="24"/>
          <w:szCs w:val="24"/>
          <w:lang w:val="en-US"/>
        </w:rPr>
        <w:t>satu</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kegiatan</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usaha</w:t>
      </w:r>
      <w:proofErr w:type="spellEnd"/>
      <w:r w:rsidR="005162EF" w:rsidRPr="004E5A1F">
        <w:rPr>
          <w:rFonts w:ascii="Bookman Old Style" w:hAnsi="Bookman Old Style"/>
          <w:color w:val="000000" w:themeColor="text1"/>
          <w:sz w:val="24"/>
          <w:szCs w:val="24"/>
          <w:lang w:val="en-US"/>
        </w:rPr>
        <w:t>.</w:t>
      </w:r>
      <w:r w:rsidRPr="008444BC">
        <w:rPr>
          <w:rFonts w:ascii="Bookman Old Style" w:hAnsi="Bookman Old Style"/>
          <w:color w:val="000000" w:themeColor="text1"/>
          <w:sz w:val="24"/>
          <w:szCs w:val="24"/>
          <w:lang w:val="en-US"/>
        </w:rPr>
        <w:t xml:space="preserve"> </w:t>
      </w:r>
    </w:p>
    <w:p w14:paraId="66210986" w14:textId="6F01959A" w:rsidR="000318C0" w:rsidRPr="004E5A1F" w:rsidRDefault="000318C0" w:rsidP="004E5A1F">
      <w:pPr>
        <w:numPr>
          <w:ilvl w:val="0"/>
          <w:numId w:val="262"/>
        </w:numPr>
        <w:spacing w:after="0" w:line="360" w:lineRule="auto"/>
        <w:ind w:left="2552" w:hanging="572"/>
        <w:jc w:val="both"/>
        <w:rPr>
          <w:rFonts w:ascii="Bookman Old Style" w:eastAsia="Bookman Old Style" w:hAnsi="Bookman Old Style" w:cs="Bookman Old Style"/>
          <w:sz w:val="24"/>
          <w:szCs w:val="24"/>
          <w:lang w:val="en-US"/>
        </w:rPr>
      </w:pPr>
      <w:proofErr w:type="spellStart"/>
      <w:r w:rsidRPr="008444BC">
        <w:rPr>
          <w:rFonts w:ascii="Bookman Old Style" w:hAnsi="Bookman Old Style"/>
          <w:color w:val="000000" w:themeColor="text1"/>
          <w:sz w:val="24"/>
          <w:szCs w:val="24"/>
          <w:lang w:val="en-US"/>
        </w:rPr>
        <w:t>Dalam</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hal</w:t>
      </w:r>
      <w:proofErr w:type="spellEnd"/>
      <w:r w:rsidR="006B0D28">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Pelaku</w:t>
      </w:r>
      <w:proofErr w:type="spellEnd"/>
      <w:r w:rsidRPr="008444BC">
        <w:rPr>
          <w:rFonts w:ascii="Bookman Old Style" w:hAnsi="Bookman Old Style"/>
          <w:color w:val="000000" w:themeColor="text1"/>
          <w:sz w:val="24"/>
          <w:szCs w:val="24"/>
          <w:lang w:val="en-US"/>
        </w:rPr>
        <w:t xml:space="preserve"> Usaha </w:t>
      </w:r>
      <w:proofErr w:type="spellStart"/>
      <w:r w:rsidR="00D1158E" w:rsidRPr="008444BC">
        <w:rPr>
          <w:rFonts w:ascii="Bookman Old Style" w:eastAsia="Bookman Old Style" w:hAnsi="Bookman Old Style" w:cs="Bookman Old Style"/>
          <w:sz w:val="24"/>
          <w:szCs w:val="24"/>
          <w:lang w:val="en-US"/>
        </w:rPr>
        <w:t>belum</w:t>
      </w:r>
      <w:proofErr w:type="spellEnd"/>
      <w:r w:rsidR="00D1158E" w:rsidRPr="008444BC">
        <w:rPr>
          <w:rFonts w:ascii="Bookman Old Style" w:eastAsia="Bookman Old Style" w:hAnsi="Bookman Old Style" w:cs="Bookman Old Style"/>
          <w:sz w:val="24"/>
          <w:szCs w:val="24"/>
          <w:lang w:val="en-US"/>
        </w:rPr>
        <w:t xml:space="preserve"> </w:t>
      </w:r>
      <w:proofErr w:type="spellStart"/>
      <w:r w:rsidR="00D1158E" w:rsidRPr="008444BC">
        <w:rPr>
          <w:rFonts w:ascii="Bookman Old Style" w:hAnsi="Bookman Old Style" w:cs="Helvetica"/>
          <w:color w:val="000000"/>
          <w:sz w:val="24"/>
          <w:szCs w:val="24"/>
          <w:lang w:val="en-US"/>
        </w:rPr>
        <w:t>memiliki</w:t>
      </w:r>
      <w:proofErr w:type="spellEnd"/>
      <w:r w:rsidR="00D1158E" w:rsidRPr="008444BC">
        <w:rPr>
          <w:rFonts w:ascii="Bookman Old Style" w:hAnsi="Bookman Old Style" w:cs="Helvetica"/>
          <w:color w:val="000000"/>
          <w:sz w:val="24"/>
          <w:szCs w:val="24"/>
          <w:lang w:val="en-US"/>
        </w:rPr>
        <w:t xml:space="preserve"> </w:t>
      </w:r>
      <w:proofErr w:type="spellStart"/>
      <w:r w:rsidR="00CD5935" w:rsidRPr="008444BC">
        <w:rPr>
          <w:rFonts w:ascii="Bookman Old Style" w:hAnsi="Bookman Old Style" w:cs="Helvetica"/>
          <w:color w:val="000000"/>
          <w:sz w:val="24"/>
          <w:szCs w:val="24"/>
          <w:lang w:val="en-US"/>
        </w:rPr>
        <w:t>Perizinan</w:t>
      </w:r>
      <w:proofErr w:type="spellEnd"/>
      <w:r w:rsidR="00CD5935" w:rsidRPr="008444BC">
        <w:rPr>
          <w:rFonts w:ascii="Bookman Old Style" w:hAnsi="Bookman Old Style" w:cs="Helvetica"/>
          <w:color w:val="000000"/>
          <w:sz w:val="24"/>
          <w:szCs w:val="24"/>
          <w:lang w:val="en-US"/>
        </w:rPr>
        <w:t xml:space="preserve"> </w:t>
      </w:r>
      <w:proofErr w:type="spellStart"/>
      <w:r w:rsidR="00CD5935" w:rsidRPr="008444BC">
        <w:rPr>
          <w:rFonts w:ascii="Bookman Old Style" w:hAnsi="Bookman Old Style" w:cs="Helvetica"/>
          <w:color w:val="000000"/>
          <w:sz w:val="24"/>
          <w:szCs w:val="24"/>
          <w:lang w:val="en-US"/>
        </w:rPr>
        <w:t>Berusaha</w:t>
      </w:r>
      <w:proofErr w:type="spellEnd"/>
      <w:r w:rsidR="00CD5935" w:rsidRPr="008444BC">
        <w:rPr>
          <w:rFonts w:ascii="Bookman Old Style" w:hAnsi="Bookman Old Style" w:cs="Helvetica"/>
          <w:color w:val="000000"/>
          <w:sz w:val="24"/>
          <w:szCs w:val="24"/>
          <w:lang w:val="en-US"/>
        </w:rPr>
        <w:t xml:space="preserve"> </w:t>
      </w:r>
      <w:proofErr w:type="spellStart"/>
      <w:r w:rsidR="00CD5935" w:rsidRPr="008444BC">
        <w:rPr>
          <w:rFonts w:ascii="Bookman Old Style" w:hAnsi="Bookman Old Style" w:cs="Helvetica"/>
          <w:color w:val="000000"/>
          <w:sz w:val="24"/>
          <w:szCs w:val="24"/>
          <w:lang w:val="en-US"/>
        </w:rPr>
        <w:t>baru</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atas</w:t>
      </w:r>
      <w:proofErr w:type="spellEnd"/>
      <w:r w:rsidRPr="004E5A1F">
        <w:rPr>
          <w:rFonts w:ascii="Bookman Old Style" w:eastAsia="Bookman Old Style" w:hAnsi="Bookman Old Style" w:cs="Bookman Old Style"/>
          <w:sz w:val="24"/>
          <w:szCs w:val="24"/>
          <w:lang w:val="en-US"/>
        </w:rPr>
        <w:t xml:space="preserve"> </w:t>
      </w:r>
      <w:proofErr w:type="spellStart"/>
      <w:r w:rsidR="00A94985" w:rsidRPr="004E5A1F">
        <w:rPr>
          <w:rFonts w:ascii="Bookman Old Style" w:eastAsia="Bookman Old Style" w:hAnsi="Bookman Old Style" w:cs="Bookman Old Style"/>
          <w:sz w:val="24"/>
          <w:szCs w:val="24"/>
          <w:lang w:val="en-US"/>
        </w:rPr>
        <w:t>P</w:t>
      </w:r>
      <w:r w:rsidRPr="004E5A1F">
        <w:rPr>
          <w:rFonts w:ascii="Bookman Old Style" w:eastAsia="Bookman Old Style" w:hAnsi="Bookman Old Style" w:cs="Bookman Old Style"/>
          <w:sz w:val="24"/>
          <w:szCs w:val="24"/>
          <w:lang w:val="en-US"/>
        </w:rPr>
        <w:t>encabutan</w:t>
      </w:r>
      <w:proofErr w:type="spellEnd"/>
      <w:r w:rsidRPr="004E5A1F">
        <w:rPr>
          <w:rFonts w:ascii="Bookman Old Style" w:eastAsia="Bookman Old Style" w:hAnsi="Bookman Old Style" w:cs="Bookman Old Style"/>
          <w:sz w:val="24"/>
          <w:szCs w:val="24"/>
          <w:lang w:val="en-US"/>
        </w:rPr>
        <w:t xml:space="preserve"> NIB </w:t>
      </w:r>
      <w:proofErr w:type="spellStart"/>
      <w:r w:rsidRPr="004E5A1F">
        <w:rPr>
          <w:rFonts w:ascii="Bookman Old Style" w:eastAsia="Bookman Old Style" w:hAnsi="Bookman Old Style" w:cs="Bookman Old Style"/>
          <w:sz w:val="24"/>
          <w:szCs w:val="24"/>
          <w:lang w:val="en-US"/>
        </w:rPr>
        <w:t>sebagaimana</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dimaksud</w:t>
      </w:r>
      <w:proofErr w:type="spellEnd"/>
      <w:r w:rsidRPr="004E5A1F">
        <w:rPr>
          <w:rFonts w:ascii="Bookman Old Style" w:eastAsia="Bookman Old Style" w:hAnsi="Bookman Old Style" w:cs="Bookman Old Style"/>
          <w:sz w:val="24"/>
          <w:szCs w:val="24"/>
          <w:lang w:val="en-US"/>
        </w:rPr>
        <w:t xml:space="preserve"> pada </w:t>
      </w:r>
      <w:proofErr w:type="spellStart"/>
      <w:r w:rsidRPr="004E5A1F">
        <w:rPr>
          <w:rFonts w:ascii="Bookman Old Style" w:eastAsia="Bookman Old Style" w:hAnsi="Bookman Old Style" w:cs="Bookman Old Style"/>
          <w:sz w:val="24"/>
          <w:szCs w:val="24"/>
          <w:lang w:val="en-US"/>
        </w:rPr>
        <w:t>ayat</w:t>
      </w:r>
      <w:proofErr w:type="spellEnd"/>
      <w:r w:rsidRPr="004E5A1F">
        <w:rPr>
          <w:rFonts w:ascii="Bookman Old Style" w:eastAsia="Bookman Old Style" w:hAnsi="Bookman Old Style" w:cs="Bookman Old Style"/>
          <w:sz w:val="24"/>
          <w:szCs w:val="24"/>
          <w:lang w:val="en-US"/>
        </w:rPr>
        <w:t xml:space="preserve"> (</w:t>
      </w:r>
      <w:r w:rsidR="009F3FC8" w:rsidRPr="004E5A1F">
        <w:rPr>
          <w:rFonts w:ascii="Bookman Old Style" w:eastAsia="Bookman Old Style" w:hAnsi="Bookman Old Style" w:cs="Bookman Old Style"/>
          <w:sz w:val="24"/>
          <w:szCs w:val="24"/>
          <w:lang w:val="en-US"/>
        </w:rPr>
        <w:t>5</w:t>
      </w:r>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huruf</w:t>
      </w:r>
      <w:proofErr w:type="spellEnd"/>
      <w:r w:rsidRPr="004E5A1F">
        <w:rPr>
          <w:rFonts w:ascii="Bookman Old Style" w:eastAsia="Bookman Old Style" w:hAnsi="Bookman Old Style" w:cs="Bookman Old Style"/>
          <w:sz w:val="24"/>
          <w:szCs w:val="24"/>
          <w:lang w:val="en-US"/>
        </w:rPr>
        <w:t xml:space="preserve"> a, </w:t>
      </w:r>
      <w:proofErr w:type="spellStart"/>
      <w:r w:rsidRPr="004E5A1F">
        <w:rPr>
          <w:rFonts w:ascii="Bookman Old Style" w:eastAsia="Bookman Old Style" w:hAnsi="Bookman Old Style" w:cs="Bookman Old Style"/>
          <w:sz w:val="24"/>
          <w:szCs w:val="24"/>
          <w:lang w:val="en-US"/>
        </w:rPr>
        <w:t>Hak</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Akses</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akan</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dibatalkan</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secara</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otomatis</w:t>
      </w:r>
      <w:proofErr w:type="spellEnd"/>
      <w:r w:rsidRPr="004E5A1F">
        <w:rPr>
          <w:rFonts w:ascii="Bookman Old Style" w:eastAsia="Bookman Old Style" w:hAnsi="Bookman Old Style" w:cs="Bookman Old Style"/>
          <w:sz w:val="24"/>
          <w:szCs w:val="24"/>
          <w:lang w:val="en-US"/>
        </w:rPr>
        <w:t xml:space="preserve"> </w:t>
      </w:r>
      <w:r w:rsidR="00AC7C52" w:rsidRPr="008444BC">
        <w:rPr>
          <w:rFonts w:ascii="Bookman Old Style" w:eastAsia="Bookman Old Style" w:hAnsi="Bookman Old Style" w:cs="Bookman Old Style"/>
          <w:sz w:val="24"/>
          <w:szCs w:val="24"/>
          <w:lang w:val="en-US"/>
        </w:rPr>
        <w:t>1 (</w:t>
      </w:r>
      <w:proofErr w:type="spellStart"/>
      <w:r w:rsidR="00AC7C52" w:rsidRPr="008444BC">
        <w:rPr>
          <w:rFonts w:ascii="Bookman Old Style" w:eastAsia="Bookman Old Style" w:hAnsi="Bookman Old Style" w:cs="Bookman Old Style"/>
          <w:sz w:val="24"/>
          <w:szCs w:val="24"/>
          <w:lang w:val="en-US"/>
        </w:rPr>
        <w:t>satu</w:t>
      </w:r>
      <w:proofErr w:type="spellEnd"/>
      <w:r w:rsidR="00AC7C52" w:rsidRPr="008444BC">
        <w:rPr>
          <w:rFonts w:ascii="Bookman Old Style" w:eastAsia="Bookman Old Style" w:hAnsi="Bookman Old Style" w:cs="Bookman Old Style"/>
          <w:sz w:val="24"/>
          <w:szCs w:val="24"/>
          <w:lang w:val="en-US"/>
        </w:rPr>
        <w:t xml:space="preserve">) </w:t>
      </w:r>
      <w:proofErr w:type="spellStart"/>
      <w:r w:rsidR="00AC7C52" w:rsidRPr="008444BC">
        <w:rPr>
          <w:rFonts w:ascii="Bookman Old Style" w:eastAsia="Bookman Old Style" w:hAnsi="Bookman Old Style" w:cs="Bookman Old Style"/>
          <w:sz w:val="24"/>
          <w:szCs w:val="24"/>
          <w:lang w:val="en-US"/>
        </w:rPr>
        <w:t>tahun</w:t>
      </w:r>
      <w:proofErr w:type="spellEnd"/>
      <w:r w:rsidR="00AC7C52" w:rsidRPr="008444BC">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sejak</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tanggal</w:t>
      </w:r>
      <w:proofErr w:type="spellEnd"/>
      <w:r w:rsidRPr="004E5A1F">
        <w:rPr>
          <w:rFonts w:ascii="Bookman Old Style" w:eastAsia="Bookman Old Style" w:hAnsi="Bookman Old Style" w:cs="Bookman Old Style"/>
          <w:sz w:val="24"/>
          <w:szCs w:val="24"/>
          <w:lang w:val="en-US"/>
        </w:rPr>
        <w:t xml:space="preserve"> </w:t>
      </w:r>
      <w:proofErr w:type="spellStart"/>
      <w:r w:rsidR="00A94985" w:rsidRPr="004E5A1F">
        <w:rPr>
          <w:rFonts w:ascii="Bookman Old Style" w:eastAsia="Bookman Old Style" w:hAnsi="Bookman Old Style" w:cs="Bookman Old Style"/>
          <w:sz w:val="24"/>
          <w:szCs w:val="24"/>
          <w:lang w:val="en-US"/>
        </w:rPr>
        <w:t>P</w:t>
      </w:r>
      <w:r w:rsidRPr="004E5A1F">
        <w:rPr>
          <w:rFonts w:ascii="Bookman Old Style" w:eastAsia="Bookman Old Style" w:hAnsi="Bookman Old Style" w:cs="Bookman Old Style"/>
          <w:sz w:val="24"/>
          <w:szCs w:val="24"/>
          <w:lang w:val="en-US"/>
        </w:rPr>
        <w:t>encabutan</w:t>
      </w:r>
      <w:proofErr w:type="spellEnd"/>
      <w:r w:rsidRPr="004E5A1F">
        <w:rPr>
          <w:rFonts w:ascii="Bookman Old Style" w:eastAsia="Bookman Old Style" w:hAnsi="Bookman Old Style" w:cs="Bookman Old Style"/>
          <w:sz w:val="24"/>
          <w:szCs w:val="24"/>
          <w:lang w:val="en-US"/>
        </w:rPr>
        <w:t xml:space="preserve"> NIB.</w:t>
      </w:r>
    </w:p>
    <w:p w14:paraId="586FA6ED" w14:textId="395EA3F2" w:rsidR="009F3FC8" w:rsidRPr="004E5A1F" w:rsidRDefault="009F3FC8" w:rsidP="004E5A1F">
      <w:pPr>
        <w:numPr>
          <w:ilvl w:val="0"/>
          <w:numId w:val="262"/>
        </w:numPr>
        <w:spacing w:after="0" w:line="360" w:lineRule="auto"/>
        <w:ind w:left="2552" w:hanging="572"/>
        <w:jc w:val="both"/>
        <w:rPr>
          <w:rFonts w:ascii="Bookman Old Style" w:eastAsia="Bookman Old Style" w:hAnsi="Bookman Old Style" w:cs="Bookman Old Style"/>
          <w:sz w:val="24"/>
          <w:szCs w:val="24"/>
          <w:lang w:val="en-US"/>
        </w:rPr>
      </w:pPr>
      <w:r w:rsidRPr="004E5A1F">
        <w:rPr>
          <w:rFonts w:ascii="Bookman Old Style" w:eastAsia="Bookman Old Style" w:hAnsi="Bookman Old Style" w:cs="Bookman Old Style"/>
          <w:sz w:val="24"/>
          <w:szCs w:val="24"/>
          <w:lang w:val="en-US"/>
        </w:rPr>
        <w:t xml:space="preserve">Format </w:t>
      </w: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lang w:val="en-US"/>
        </w:rPr>
        <w:t xml:space="preserve"> NIB</w:t>
      </w:r>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sebagaimana</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dimaksud</w:t>
      </w:r>
      <w:proofErr w:type="spellEnd"/>
      <w:r w:rsidRPr="004E5A1F">
        <w:rPr>
          <w:rFonts w:ascii="Bookman Old Style" w:eastAsia="Bookman Old Style" w:hAnsi="Bookman Old Style" w:cs="Bookman Old Style"/>
          <w:sz w:val="24"/>
          <w:szCs w:val="24"/>
          <w:lang w:val="en-US"/>
        </w:rPr>
        <w:t xml:space="preserve"> pada </w:t>
      </w:r>
      <w:proofErr w:type="spellStart"/>
      <w:r w:rsidRPr="004E5A1F">
        <w:rPr>
          <w:rFonts w:ascii="Bookman Old Style" w:eastAsia="Bookman Old Style" w:hAnsi="Bookman Old Style" w:cs="Bookman Old Style"/>
          <w:sz w:val="24"/>
          <w:szCs w:val="24"/>
          <w:lang w:val="en-US"/>
        </w:rPr>
        <w:t>ayat</w:t>
      </w:r>
      <w:proofErr w:type="spellEnd"/>
      <w:r w:rsidRPr="004E5A1F">
        <w:rPr>
          <w:rFonts w:ascii="Bookman Old Style" w:eastAsia="Bookman Old Style" w:hAnsi="Bookman Old Style" w:cs="Bookman Old Style"/>
          <w:sz w:val="24"/>
          <w:szCs w:val="24"/>
          <w:lang w:val="en-US"/>
        </w:rPr>
        <w:t xml:space="preserve"> (5) </w:t>
      </w:r>
      <w:proofErr w:type="spellStart"/>
      <w:r w:rsidRPr="004E5A1F">
        <w:rPr>
          <w:rFonts w:ascii="Bookman Old Style" w:eastAsia="Bookman Old Style" w:hAnsi="Bookman Old Style" w:cs="Bookman Old Style"/>
          <w:sz w:val="24"/>
          <w:szCs w:val="24"/>
          <w:lang w:val="en-US"/>
        </w:rPr>
        <w:t>huruf</w:t>
      </w:r>
      <w:proofErr w:type="spellEnd"/>
      <w:r w:rsidRPr="004E5A1F">
        <w:rPr>
          <w:rFonts w:ascii="Bookman Old Style" w:eastAsia="Bookman Old Style" w:hAnsi="Bookman Old Style" w:cs="Bookman Old Style"/>
          <w:sz w:val="24"/>
          <w:szCs w:val="24"/>
          <w:lang w:val="en-US"/>
        </w:rPr>
        <w:t xml:space="preserve"> a </w:t>
      </w:r>
      <w:proofErr w:type="spellStart"/>
      <w:r w:rsidRPr="004E5A1F">
        <w:rPr>
          <w:rFonts w:ascii="Bookman Old Style" w:eastAsia="Bookman Old Style" w:hAnsi="Bookman Old Style" w:cs="Bookman Old Style"/>
          <w:sz w:val="24"/>
          <w:szCs w:val="24"/>
          <w:lang w:val="en-US"/>
        </w:rPr>
        <w:t>tercantum</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dalam</w:t>
      </w:r>
      <w:proofErr w:type="spellEnd"/>
      <w:r w:rsidRPr="008444BC">
        <w:rPr>
          <w:rFonts w:ascii="Bookman Old Style" w:eastAsia="Bookman Old Style" w:hAnsi="Bookman Old Style" w:cs="Bookman Old Style"/>
          <w:sz w:val="24"/>
          <w:szCs w:val="24"/>
          <w:lang w:val="en-US"/>
        </w:rPr>
        <w:t xml:space="preserve"> </w:t>
      </w:r>
      <w:r w:rsidR="000318C0" w:rsidRPr="004E5A1F">
        <w:rPr>
          <w:rFonts w:ascii="Bookman Old Style" w:eastAsia="Bookman Old Style" w:hAnsi="Bookman Old Style" w:cs="Bookman Old Style"/>
          <w:sz w:val="24"/>
          <w:szCs w:val="24"/>
          <w:lang w:val="en-US"/>
        </w:rPr>
        <w:t>Lampiran</w:t>
      </w:r>
      <w:r w:rsidR="00230EF7" w:rsidRPr="004E5A1F">
        <w:rPr>
          <w:rFonts w:ascii="Bookman Old Style" w:eastAsia="Bookman Old Style" w:hAnsi="Bookman Old Style" w:cs="Bookman Old Style"/>
          <w:sz w:val="24"/>
          <w:szCs w:val="24"/>
          <w:lang w:val="en-US"/>
        </w:rPr>
        <w:t xml:space="preserve"> XXVIII </w:t>
      </w:r>
      <w:r w:rsidR="000318C0" w:rsidRPr="004E5A1F">
        <w:rPr>
          <w:rFonts w:ascii="Bookman Old Style" w:eastAsia="Bookman Old Style" w:hAnsi="Bookman Old Style" w:cs="Bookman Old Style"/>
          <w:sz w:val="24"/>
          <w:szCs w:val="24"/>
          <w:lang w:val="en-US"/>
        </w:rPr>
        <w:t xml:space="preserve">yang </w:t>
      </w:r>
      <w:proofErr w:type="spellStart"/>
      <w:r w:rsidR="000318C0" w:rsidRPr="004E5A1F">
        <w:rPr>
          <w:rFonts w:ascii="Bookman Old Style" w:eastAsia="Bookman Old Style" w:hAnsi="Bookman Old Style" w:cs="Bookman Old Style"/>
          <w:sz w:val="24"/>
          <w:szCs w:val="24"/>
          <w:lang w:val="en-US"/>
        </w:rPr>
        <w:t>merupakan</w:t>
      </w:r>
      <w:proofErr w:type="spellEnd"/>
      <w:r w:rsidR="000318C0" w:rsidRPr="004E5A1F">
        <w:rPr>
          <w:rFonts w:ascii="Bookman Old Style" w:eastAsia="Bookman Old Style" w:hAnsi="Bookman Old Style" w:cs="Bookman Old Style"/>
          <w:sz w:val="24"/>
          <w:szCs w:val="24"/>
          <w:lang w:val="en-US"/>
        </w:rPr>
        <w:t xml:space="preserve"> </w:t>
      </w:r>
      <w:proofErr w:type="spellStart"/>
      <w:r w:rsidR="000318C0" w:rsidRPr="004E5A1F">
        <w:rPr>
          <w:rFonts w:ascii="Bookman Old Style" w:eastAsia="Bookman Old Style" w:hAnsi="Bookman Old Style" w:cs="Bookman Old Style"/>
          <w:sz w:val="24"/>
          <w:szCs w:val="24"/>
          <w:lang w:val="en-US"/>
        </w:rPr>
        <w:t>bagian</w:t>
      </w:r>
      <w:proofErr w:type="spellEnd"/>
      <w:r w:rsidR="000318C0" w:rsidRPr="004E5A1F">
        <w:rPr>
          <w:rFonts w:ascii="Bookman Old Style" w:eastAsia="Bookman Old Style" w:hAnsi="Bookman Old Style" w:cs="Bookman Old Style"/>
          <w:sz w:val="24"/>
          <w:szCs w:val="24"/>
          <w:lang w:val="en-US"/>
        </w:rPr>
        <w:t xml:space="preserve"> </w:t>
      </w:r>
      <w:proofErr w:type="spellStart"/>
      <w:r w:rsidR="000318C0" w:rsidRPr="004E5A1F">
        <w:rPr>
          <w:rFonts w:ascii="Bookman Old Style" w:eastAsia="Bookman Old Style" w:hAnsi="Bookman Old Style" w:cs="Bookman Old Style"/>
          <w:sz w:val="24"/>
          <w:szCs w:val="24"/>
          <w:lang w:val="en-US"/>
        </w:rPr>
        <w:t>tidak</w:t>
      </w:r>
      <w:proofErr w:type="spellEnd"/>
      <w:r w:rsidR="000318C0" w:rsidRPr="004E5A1F">
        <w:rPr>
          <w:rFonts w:ascii="Bookman Old Style" w:eastAsia="Bookman Old Style" w:hAnsi="Bookman Old Style" w:cs="Bookman Old Style"/>
          <w:sz w:val="24"/>
          <w:szCs w:val="24"/>
          <w:lang w:val="en-US"/>
        </w:rPr>
        <w:t xml:space="preserve"> </w:t>
      </w:r>
      <w:proofErr w:type="spellStart"/>
      <w:r w:rsidR="000318C0" w:rsidRPr="004E5A1F">
        <w:rPr>
          <w:rFonts w:ascii="Bookman Old Style" w:eastAsia="Bookman Old Style" w:hAnsi="Bookman Old Style" w:cs="Bookman Old Style"/>
          <w:sz w:val="24"/>
          <w:szCs w:val="24"/>
          <w:lang w:val="en-US"/>
        </w:rPr>
        <w:t>terpisahkan</w:t>
      </w:r>
      <w:proofErr w:type="spellEnd"/>
      <w:r w:rsidR="000318C0" w:rsidRPr="004E5A1F">
        <w:rPr>
          <w:rFonts w:ascii="Bookman Old Style" w:eastAsia="Bookman Old Style" w:hAnsi="Bookman Old Style" w:cs="Bookman Old Style"/>
          <w:sz w:val="24"/>
          <w:szCs w:val="24"/>
          <w:lang w:val="en-US"/>
        </w:rPr>
        <w:t xml:space="preserve"> </w:t>
      </w:r>
      <w:proofErr w:type="spellStart"/>
      <w:r w:rsidR="000318C0" w:rsidRPr="004E5A1F">
        <w:rPr>
          <w:rFonts w:ascii="Bookman Old Style" w:eastAsia="Bookman Old Style" w:hAnsi="Bookman Old Style" w:cs="Bookman Old Style"/>
          <w:sz w:val="24"/>
          <w:szCs w:val="24"/>
          <w:lang w:val="en-US"/>
        </w:rPr>
        <w:t>dari</w:t>
      </w:r>
      <w:proofErr w:type="spellEnd"/>
      <w:r w:rsidR="000318C0" w:rsidRPr="004E5A1F">
        <w:rPr>
          <w:rFonts w:ascii="Bookman Old Style" w:eastAsia="Bookman Old Style" w:hAnsi="Bookman Old Style" w:cs="Bookman Old Style"/>
          <w:sz w:val="24"/>
          <w:szCs w:val="24"/>
          <w:lang w:val="en-US"/>
        </w:rPr>
        <w:t xml:space="preserve"> </w:t>
      </w:r>
      <w:proofErr w:type="spellStart"/>
      <w:r w:rsidR="000318C0" w:rsidRPr="004E5A1F">
        <w:rPr>
          <w:rFonts w:ascii="Bookman Old Style" w:eastAsia="Bookman Old Style" w:hAnsi="Bookman Old Style" w:cs="Bookman Old Style"/>
          <w:sz w:val="24"/>
          <w:szCs w:val="24"/>
          <w:lang w:val="en-US"/>
        </w:rPr>
        <w:t>Peraturan</w:t>
      </w:r>
      <w:proofErr w:type="spellEnd"/>
      <w:r w:rsidR="000318C0" w:rsidRPr="004E5A1F">
        <w:rPr>
          <w:rFonts w:ascii="Bookman Old Style" w:eastAsia="Bookman Old Style" w:hAnsi="Bookman Old Style" w:cs="Bookman Old Style"/>
          <w:sz w:val="24"/>
          <w:szCs w:val="24"/>
          <w:lang w:val="en-US"/>
        </w:rPr>
        <w:t xml:space="preserve"> Badan </w:t>
      </w:r>
      <w:proofErr w:type="spellStart"/>
      <w:r w:rsidR="000318C0" w:rsidRPr="004E5A1F">
        <w:rPr>
          <w:rFonts w:ascii="Bookman Old Style" w:eastAsia="Bookman Old Style" w:hAnsi="Bookman Old Style" w:cs="Bookman Old Style"/>
          <w:sz w:val="24"/>
          <w:szCs w:val="24"/>
          <w:lang w:val="en-US"/>
        </w:rPr>
        <w:t>ini</w:t>
      </w:r>
      <w:proofErr w:type="spellEnd"/>
      <w:r w:rsidRPr="004E5A1F">
        <w:rPr>
          <w:rFonts w:ascii="Bookman Old Style" w:eastAsia="Bookman Old Style" w:hAnsi="Bookman Old Style" w:cs="Bookman Old Style"/>
          <w:sz w:val="24"/>
          <w:szCs w:val="24"/>
          <w:lang w:val="en-US"/>
        </w:rPr>
        <w:t>.</w:t>
      </w:r>
    </w:p>
    <w:p w14:paraId="32F7DA33" w14:textId="0196420C" w:rsidR="002340BF" w:rsidRPr="008444BC" w:rsidRDefault="009F3FC8" w:rsidP="004E5A1F">
      <w:pPr>
        <w:numPr>
          <w:ilvl w:val="0"/>
          <w:numId w:val="262"/>
        </w:numPr>
        <w:spacing w:after="0" w:line="360" w:lineRule="auto"/>
        <w:ind w:left="2552" w:hanging="572"/>
        <w:jc w:val="both"/>
        <w:rPr>
          <w:rFonts w:ascii="Bookman Old Style" w:hAnsi="Bookman Old Style"/>
          <w:color w:val="000000"/>
          <w:sz w:val="24"/>
          <w:szCs w:val="24"/>
          <w:lang w:val="en-US"/>
        </w:rPr>
      </w:pPr>
      <w:proofErr w:type="spellStart"/>
      <w:r w:rsidRPr="004E5A1F">
        <w:rPr>
          <w:rFonts w:ascii="Bookman Old Style" w:eastAsia="Bookman Old Style" w:hAnsi="Bookman Old Style" w:cs="Bookman Old Style"/>
          <w:sz w:val="24"/>
          <w:szCs w:val="24"/>
          <w:lang w:val="en-US"/>
        </w:rPr>
        <w:t>Pencabutan</w:t>
      </w:r>
      <w:proofErr w:type="spellEnd"/>
      <w:r w:rsidRPr="004E5A1F">
        <w:rPr>
          <w:rFonts w:ascii="Bookman Old Style" w:eastAsia="Bookman Old Style" w:hAnsi="Bookman Old Style" w:cs="Bookman Old Style"/>
          <w:sz w:val="24"/>
          <w:szCs w:val="24"/>
          <w:lang w:val="en-US"/>
        </w:rPr>
        <w:t xml:space="preserve"> NIB </w:t>
      </w:r>
      <w:proofErr w:type="spellStart"/>
      <w:r w:rsidRPr="004E5A1F">
        <w:rPr>
          <w:rFonts w:ascii="Bookman Old Style" w:eastAsia="Bookman Old Style" w:hAnsi="Bookman Old Style" w:cs="Bookman Old Style"/>
          <w:sz w:val="24"/>
          <w:szCs w:val="24"/>
          <w:lang w:val="en-US"/>
        </w:rPr>
        <w:t>sebagaimana</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dimaksud</w:t>
      </w:r>
      <w:proofErr w:type="spellEnd"/>
      <w:r w:rsidRPr="004E5A1F">
        <w:rPr>
          <w:rFonts w:ascii="Bookman Old Style" w:eastAsia="Bookman Old Style" w:hAnsi="Bookman Old Style" w:cs="Bookman Old Style"/>
          <w:sz w:val="24"/>
          <w:szCs w:val="24"/>
          <w:lang w:val="en-US"/>
        </w:rPr>
        <w:t xml:space="preserve"> pada </w:t>
      </w:r>
      <w:proofErr w:type="spellStart"/>
      <w:r w:rsidRPr="004E5A1F">
        <w:rPr>
          <w:rFonts w:ascii="Bookman Old Style" w:eastAsia="Bookman Old Style" w:hAnsi="Bookman Old Style" w:cs="Bookman Old Style"/>
          <w:sz w:val="24"/>
          <w:szCs w:val="24"/>
          <w:lang w:val="en-US"/>
        </w:rPr>
        <w:t>ayat</w:t>
      </w:r>
      <w:proofErr w:type="spellEnd"/>
      <w:r w:rsidRPr="004E5A1F">
        <w:rPr>
          <w:rFonts w:ascii="Bookman Old Style" w:eastAsia="Bookman Old Style" w:hAnsi="Bookman Old Style" w:cs="Bookman Old Style"/>
          <w:sz w:val="24"/>
          <w:szCs w:val="24"/>
          <w:lang w:val="en-US"/>
        </w:rPr>
        <w:t xml:space="preserve"> (5) </w:t>
      </w:r>
      <w:proofErr w:type="spellStart"/>
      <w:r w:rsidRPr="004E5A1F">
        <w:rPr>
          <w:rFonts w:ascii="Bookman Old Style" w:eastAsia="Bookman Old Style" w:hAnsi="Bookman Old Style" w:cs="Bookman Old Style"/>
          <w:sz w:val="24"/>
          <w:szCs w:val="24"/>
          <w:lang w:val="en-US"/>
        </w:rPr>
        <w:t>huruf</w:t>
      </w:r>
      <w:proofErr w:type="spellEnd"/>
      <w:r w:rsidRPr="004E5A1F">
        <w:rPr>
          <w:rFonts w:ascii="Bookman Old Style" w:eastAsia="Bookman Old Style" w:hAnsi="Bookman Old Style" w:cs="Bookman Old Style"/>
          <w:sz w:val="24"/>
          <w:szCs w:val="24"/>
          <w:lang w:val="en-US"/>
        </w:rPr>
        <w:t xml:space="preserve"> a</w:t>
      </w:r>
      <w:r w:rsidRPr="004E5A1F" w:rsidDel="009F3FC8">
        <w:rPr>
          <w:rFonts w:ascii="Bookman Old Style" w:eastAsia="Bookman Old Style" w:hAnsi="Bookman Old Style" w:cs="Bookman Old Style"/>
          <w:sz w:val="24"/>
          <w:szCs w:val="24"/>
          <w:lang w:val="en-US"/>
        </w:rPr>
        <w:t xml:space="preserve"> </w:t>
      </w:r>
      <w:proofErr w:type="spellStart"/>
      <w:r w:rsidR="000318C0" w:rsidRPr="004E5A1F">
        <w:rPr>
          <w:rFonts w:ascii="Bookman Old Style" w:eastAsia="Bookman Old Style" w:hAnsi="Bookman Old Style" w:cs="Bookman Old Style"/>
          <w:sz w:val="24"/>
          <w:szCs w:val="24"/>
          <w:lang w:val="en-US"/>
        </w:rPr>
        <w:t>dinotifikasi</w:t>
      </w:r>
      <w:proofErr w:type="spellEnd"/>
      <w:r w:rsidR="000318C0" w:rsidRPr="004E5A1F">
        <w:rPr>
          <w:rFonts w:ascii="Bookman Old Style" w:eastAsia="Bookman Old Style" w:hAnsi="Bookman Old Style" w:cs="Bookman Old Style"/>
          <w:sz w:val="24"/>
          <w:szCs w:val="24"/>
          <w:lang w:val="en-US"/>
        </w:rPr>
        <w:t xml:space="preserve"> </w:t>
      </w:r>
      <w:proofErr w:type="spellStart"/>
      <w:r w:rsidR="000318C0" w:rsidRPr="008444BC">
        <w:rPr>
          <w:rFonts w:ascii="Bookman Old Style" w:eastAsia="Bookman Old Style" w:hAnsi="Bookman Old Style" w:cs="Bookman Old Style"/>
          <w:sz w:val="24"/>
          <w:szCs w:val="24"/>
          <w:lang w:val="en-US"/>
        </w:rPr>
        <w:t>melalui</w:t>
      </w:r>
      <w:proofErr w:type="spellEnd"/>
      <w:r w:rsidR="000318C0" w:rsidRPr="008444BC">
        <w:rPr>
          <w:rFonts w:ascii="Bookman Old Style" w:eastAsia="Bookman Old Style" w:hAnsi="Bookman Old Style" w:cs="Bookman Old Style"/>
          <w:sz w:val="24"/>
          <w:szCs w:val="24"/>
          <w:lang w:val="en-US"/>
        </w:rPr>
        <w:t xml:space="preserve"> </w:t>
      </w:r>
      <w:proofErr w:type="spellStart"/>
      <w:r w:rsidR="000318C0" w:rsidRPr="008444BC">
        <w:rPr>
          <w:rFonts w:ascii="Bookman Old Style" w:eastAsia="Bookman Old Style" w:hAnsi="Bookman Old Style" w:cs="Bookman Old Style"/>
          <w:sz w:val="24"/>
          <w:szCs w:val="24"/>
          <w:lang w:val="en-US"/>
        </w:rPr>
        <w:t>Sistem</w:t>
      </w:r>
      <w:proofErr w:type="spellEnd"/>
      <w:r w:rsidR="000318C0" w:rsidRPr="008444BC">
        <w:rPr>
          <w:rFonts w:ascii="Bookman Old Style" w:eastAsia="Bookman Old Style" w:hAnsi="Bookman Old Style" w:cs="Bookman Old Style"/>
          <w:sz w:val="24"/>
          <w:szCs w:val="24"/>
          <w:lang w:val="en-US"/>
        </w:rPr>
        <w:t xml:space="preserve"> OSS </w:t>
      </w:r>
      <w:proofErr w:type="spellStart"/>
      <w:r w:rsidR="000318C0" w:rsidRPr="004E5A1F">
        <w:rPr>
          <w:rFonts w:ascii="Bookman Old Style" w:eastAsia="Bookman Old Style" w:hAnsi="Bookman Old Style" w:cs="Bookman Old Style"/>
          <w:sz w:val="24"/>
          <w:szCs w:val="24"/>
          <w:lang w:val="en-US"/>
        </w:rPr>
        <w:t>kepad</w:t>
      </w:r>
      <w:r w:rsidR="000318C0" w:rsidRPr="008444BC">
        <w:rPr>
          <w:rFonts w:ascii="Bookman Old Style" w:eastAsia="Bookman Old Style" w:hAnsi="Bookman Old Style" w:cs="Bookman Old Style"/>
          <w:sz w:val="24"/>
          <w:szCs w:val="24"/>
          <w:lang w:val="en-US"/>
        </w:rPr>
        <w:t>a</w:t>
      </w:r>
      <w:proofErr w:type="spellEnd"/>
      <w:r w:rsidR="000318C0" w:rsidRPr="008444BC">
        <w:rPr>
          <w:rFonts w:ascii="Bookman Old Style" w:eastAsia="Bookman Old Style" w:hAnsi="Bookman Old Style" w:cs="Bookman Old Style"/>
          <w:sz w:val="24"/>
          <w:szCs w:val="24"/>
          <w:lang w:val="en-US"/>
        </w:rPr>
        <w:t xml:space="preserve"> </w:t>
      </w:r>
      <w:proofErr w:type="spellStart"/>
      <w:r w:rsidR="003D157C" w:rsidRPr="008444BC">
        <w:rPr>
          <w:rFonts w:ascii="Bookman Old Style" w:eastAsia="Bookman Old Style" w:hAnsi="Bookman Old Style" w:cs="Bookman Old Style"/>
          <w:sz w:val="24"/>
          <w:szCs w:val="24"/>
          <w:lang w:val="en-US"/>
        </w:rPr>
        <w:t>k</w:t>
      </w:r>
      <w:r w:rsidR="00766516" w:rsidRPr="008444BC">
        <w:rPr>
          <w:rFonts w:ascii="Bookman Old Style" w:eastAsia="Bookman Old Style" w:hAnsi="Bookman Old Style" w:cs="Bookman Old Style"/>
          <w:sz w:val="24"/>
          <w:szCs w:val="24"/>
          <w:lang w:val="en-US"/>
        </w:rPr>
        <w:t>ementerian</w:t>
      </w:r>
      <w:proofErr w:type="spellEnd"/>
      <w:r w:rsidR="00766516" w:rsidRPr="008444BC">
        <w:rPr>
          <w:rFonts w:ascii="Bookman Old Style" w:eastAsia="Bookman Old Style" w:hAnsi="Bookman Old Style" w:cs="Bookman Old Style"/>
          <w:sz w:val="24"/>
          <w:szCs w:val="24"/>
          <w:lang w:val="en-US"/>
        </w:rPr>
        <w:t>/</w:t>
      </w:r>
      <w:proofErr w:type="spellStart"/>
      <w:r w:rsidR="00766516" w:rsidRPr="008444BC">
        <w:rPr>
          <w:rFonts w:ascii="Bookman Old Style" w:eastAsia="Bookman Old Style" w:hAnsi="Bookman Old Style" w:cs="Bookman Old Style"/>
          <w:sz w:val="24"/>
          <w:szCs w:val="24"/>
          <w:lang w:val="en-US"/>
        </w:rPr>
        <w:t>lembaga</w:t>
      </w:r>
      <w:proofErr w:type="spellEnd"/>
      <w:r w:rsidR="000318C0" w:rsidRPr="008444BC">
        <w:rPr>
          <w:rFonts w:ascii="Bookman Old Style" w:eastAsia="Bookman Old Style" w:hAnsi="Bookman Old Style" w:cs="Bookman Old Style"/>
          <w:sz w:val="24"/>
          <w:szCs w:val="24"/>
          <w:lang w:val="en-US"/>
        </w:rPr>
        <w:t>,</w:t>
      </w:r>
      <w:r w:rsidR="000318C0" w:rsidRPr="004E5A1F">
        <w:rPr>
          <w:rFonts w:ascii="Bookman Old Style" w:eastAsia="Bookman Old Style" w:hAnsi="Bookman Old Style" w:cs="Bookman Old Style"/>
          <w:sz w:val="24"/>
          <w:szCs w:val="24"/>
          <w:lang w:val="en-US"/>
        </w:rPr>
        <w:t xml:space="preserve"> </w:t>
      </w:r>
      <w:proofErr w:type="spellStart"/>
      <w:r w:rsidR="000318C0" w:rsidRPr="008444BC">
        <w:rPr>
          <w:rFonts w:ascii="Bookman Old Style" w:eastAsia="Bookman Old Style" w:hAnsi="Bookman Old Style" w:cs="Bookman Old Style"/>
          <w:sz w:val="24"/>
          <w:szCs w:val="24"/>
          <w:lang w:val="en-US"/>
        </w:rPr>
        <w:t>Pemerintah</w:t>
      </w:r>
      <w:proofErr w:type="spellEnd"/>
      <w:r w:rsidR="000318C0" w:rsidRPr="008444BC">
        <w:rPr>
          <w:rFonts w:ascii="Bookman Old Style" w:eastAsia="Bookman Old Style" w:hAnsi="Bookman Old Style" w:cs="Bookman Old Style"/>
          <w:sz w:val="24"/>
          <w:szCs w:val="24"/>
          <w:lang w:val="en-US"/>
        </w:rPr>
        <w:t xml:space="preserve"> Daerah </w:t>
      </w:r>
      <w:r w:rsidR="002340BF" w:rsidRPr="008444BC">
        <w:rPr>
          <w:rFonts w:ascii="Bookman Old Style" w:eastAsia="Bookman Old Style" w:hAnsi="Bookman Old Style" w:cs="Bookman Old Style"/>
          <w:sz w:val="24"/>
          <w:szCs w:val="24"/>
          <w:lang w:val="en-US"/>
        </w:rPr>
        <w:t xml:space="preserve">administrator KEK, badan </w:t>
      </w:r>
      <w:proofErr w:type="spellStart"/>
      <w:r w:rsidR="002340BF" w:rsidRPr="008444BC">
        <w:rPr>
          <w:rFonts w:ascii="Bookman Old Style" w:eastAsia="Bookman Old Style" w:hAnsi="Bookman Old Style" w:cs="Bookman Old Style"/>
          <w:sz w:val="24"/>
          <w:szCs w:val="24"/>
          <w:lang w:val="en-US"/>
        </w:rPr>
        <w:t>pengusahaan</w:t>
      </w:r>
      <w:proofErr w:type="spellEnd"/>
      <w:r w:rsidR="002340BF" w:rsidRPr="008444BC">
        <w:rPr>
          <w:rFonts w:ascii="Bookman Old Style" w:eastAsia="Bookman Old Style" w:hAnsi="Bookman Old Style" w:cs="Bookman Old Style"/>
          <w:sz w:val="24"/>
          <w:szCs w:val="24"/>
          <w:lang w:val="en-US"/>
        </w:rPr>
        <w:t xml:space="preserve"> KPBPB, dan/</w:t>
      </w:r>
      <w:proofErr w:type="spellStart"/>
      <w:r w:rsidR="002340BF" w:rsidRPr="008444BC">
        <w:rPr>
          <w:rFonts w:ascii="Bookman Old Style" w:eastAsia="Bookman Old Style" w:hAnsi="Bookman Old Style" w:cs="Bookman Old Style"/>
          <w:sz w:val="24"/>
          <w:szCs w:val="24"/>
          <w:lang w:val="en-US"/>
        </w:rPr>
        <w:t>atau</w:t>
      </w:r>
      <w:proofErr w:type="spellEnd"/>
      <w:r w:rsidR="002340BF" w:rsidRPr="008444BC">
        <w:rPr>
          <w:rFonts w:ascii="Bookman Old Style" w:eastAsia="Bookman Old Style" w:hAnsi="Bookman Old Style" w:cs="Bookman Old Style"/>
          <w:sz w:val="24"/>
          <w:szCs w:val="24"/>
          <w:lang w:val="en-US"/>
        </w:rPr>
        <w:t xml:space="preserve"> </w:t>
      </w:r>
      <w:proofErr w:type="spellStart"/>
      <w:r w:rsidR="002340BF" w:rsidRPr="008444BC">
        <w:rPr>
          <w:rFonts w:ascii="Bookman Old Style" w:eastAsia="Bookman Old Style" w:hAnsi="Bookman Old Style" w:cs="Bookman Old Style"/>
          <w:sz w:val="24"/>
          <w:szCs w:val="24"/>
          <w:lang w:val="en-US"/>
        </w:rPr>
        <w:t>Pelaku</w:t>
      </w:r>
      <w:proofErr w:type="spellEnd"/>
      <w:r w:rsidR="002340BF" w:rsidRPr="008444BC">
        <w:rPr>
          <w:rFonts w:ascii="Bookman Old Style" w:eastAsia="Bookman Old Style" w:hAnsi="Bookman Old Style" w:cs="Bookman Old Style"/>
          <w:sz w:val="24"/>
          <w:szCs w:val="24"/>
          <w:lang w:val="en-US"/>
        </w:rPr>
        <w:t xml:space="preserve"> Usaha.</w:t>
      </w:r>
    </w:p>
    <w:p w14:paraId="27F13999" w14:textId="697AA114" w:rsidR="000318C0" w:rsidRPr="008444BC" w:rsidRDefault="000318C0" w:rsidP="004E5A1F">
      <w:pPr>
        <w:spacing w:after="0" w:line="360" w:lineRule="auto"/>
        <w:ind w:left="2410"/>
        <w:jc w:val="both"/>
        <w:rPr>
          <w:rFonts w:ascii="Bookman Old Style" w:hAnsi="Bookman Old Style"/>
          <w:color w:val="000000" w:themeColor="text1"/>
          <w:sz w:val="24"/>
          <w:szCs w:val="24"/>
          <w:lang w:val="en-US"/>
        </w:rPr>
      </w:pPr>
    </w:p>
    <w:p w14:paraId="6C3B60EC" w14:textId="17D8D6DF" w:rsidR="000318C0" w:rsidRPr="004E5A1F" w:rsidRDefault="000318C0" w:rsidP="004E5A1F">
      <w:pPr>
        <w:pStyle w:val="Heading8"/>
        <w:spacing w:before="0" w:after="0" w:line="360" w:lineRule="auto"/>
        <w:ind w:left="1985"/>
        <w:rPr>
          <w:color w:val="000000"/>
          <w:szCs w:val="24"/>
          <w:lang w:val="en-US"/>
        </w:rPr>
      </w:pPr>
      <w:r w:rsidRPr="008444BC">
        <w:rPr>
          <w:szCs w:val="24"/>
        </w:rPr>
        <w:lastRenderedPageBreak/>
        <w:t xml:space="preserve">Pasal </w:t>
      </w:r>
      <w:r w:rsidR="002319FF" w:rsidRPr="008444BC">
        <w:rPr>
          <w:szCs w:val="24"/>
          <w:lang w:val="en-US"/>
        </w:rPr>
        <w:t>5</w:t>
      </w:r>
      <w:r w:rsidR="00AA73A4" w:rsidRPr="008444BC">
        <w:rPr>
          <w:szCs w:val="24"/>
          <w:lang w:val="en-US"/>
        </w:rPr>
        <w:t>3</w:t>
      </w:r>
      <w:r w:rsidRPr="004E5A1F" w:rsidDel="0084600E">
        <w:rPr>
          <w:color w:val="000000"/>
          <w:szCs w:val="24"/>
          <w:lang w:val="en-US"/>
        </w:rPr>
        <w:t xml:space="preserve"> </w:t>
      </w:r>
    </w:p>
    <w:p w14:paraId="1AE81F2A" w14:textId="59AFDA1C" w:rsidR="009B3F9C" w:rsidRPr="008444BC" w:rsidRDefault="000318C0">
      <w:pPr>
        <w:pStyle w:val="ListParagraph"/>
        <w:numPr>
          <w:ilvl w:val="0"/>
          <w:numId w:val="271"/>
        </w:numPr>
        <w:spacing w:after="0" w:line="360" w:lineRule="auto"/>
        <w:ind w:left="2552" w:hanging="572"/>
        <w:jc w:val="both"/>
        <w:rPr>
          <w:rFonts w:ascii="Bookman Old Style" w:hAnsi="Bookman Old Style"/>
          <w:color w:val="000000"/>
          <w:sz w:val="24"/>
          <w:szCs w:val="24"/>
          <w:lang w:val="en-US"/>
        </w:rPr>
      </w:pPr>
      <w:proofErr w:type="spellStart"/>
      <w:r w:rsidRPr="008444BC">
        <w:rPr>
          <w:rFonts w:ascii="Bookman Old Style" w:hAnsi="Bookman Old Style"/>
          <w:color w:val="000000"/>
          <w:sz w:val="24"/>
          <w:szCs w:val="24"/>
          <w:lang w:val="en-US"/>
        </w:rPr>
        <w:t>Dalam</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hal</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Pelaku</w:t>
      </w:r>
      <w:proofErr w:type="spellEnd"/>
      <w:r w:rsidRPr="008444BC">
        <w:rPr>
          <w:rFonts w:ascii="Bookman Old Style" w:hAnsi="Bookman Old Style"/>
          <w:color w:val="000000"/>
          <w:sz w:val="24"/>
          <w:szCs w:val="24"/>
          <w:lang w:val="en-US"/>
        </w:rPr>
        <w:t xml:space="preserve"> Usaha </w:t>
      </w:r>
      <w:proofErr w:type="spellStart"/>
      <w:r w:rsidRPr="008444BC">
        <w:rPr>
          <w:rFonts w:ascii="Bookman Old Style" w:hAnsi="Bookman Old Style"/>
          <w:color w:val="000000"/>
          <w:sz w:val="24"/>
          <w:szCs w:val="24"/>
          <w:lang w:val="en-US"/>
        </w:rPr>
        <w:t>dengan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kegiatan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usaha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tingkat</w:t>
      </w:r>
      <w:proofErr w:type="spellEnd"/>
      <w:r w:rsidRPr="008444BC">
        <w:rPr>
          <w:rFonts w:ascii="Bookman Old Style" w:hAnsi="Bookman Old Style"/>
          <w:color w:val="000000"/>
          <w:sz w:val="24"/>
          <w:szCs w:val="24"/>
          <w:lang w:val="en-US"/>
        </w:rPr>
        <w:t xml:space="preserve"> </w:t>
      </w:r>
      <w:proofErr w:type="spellStart"/>
      <w:r w:rsidR="009853BF" w:rsidRPr="008444BC">
        <w:rPr>
          <w:rFonts w:ascii="Bookman Old Style" w:hAnsi="Bookman Old Style"/>
          <w:color w:val="000000"/>
          <w:sz w:val="24"/>
          <w:szCs w:val="24"/>
          <w:lang w:val="en-US"/>
        </w:rPr>
        <w:t>R</w:t>
      </w:r>
      <w:r w:rsidRPr="008444BC">
        <w:rPr>
          <w:rFonts w:ascii="Bookman Old Style" w:hAnsi="Bookman Old Style"/>
          <w:color w:val="000000"/>
          <w:sz w:val="24"/>
          <w:szCs w:val="24"/>
          <w:lang w:val="en-US"/>
        </w:rPr>
        <w:t>isiko</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tinggi</w:t>
      </w:r>
      <w:proofErr w:type="spellEnd"/>
      <w:r w:rsidRPr="008444BC">
        <w:rPr>
          <w:rFonts w:ascii="Bookman Old Style" w:hAnsi="Bookman Old Style"/>
          <w:color w:val="000000"/>
          <w:sz w:val="24"/>
          <w:szCs w:val="24"/>
          <w:lang w:val="en-US"/>
        </w:rPr>
        <w:t xml:space="preserve"> yang </w:t>
      </w:r>
      <w:r w:rsidRPr="008444BC">
        <w:rPr>
          <w:rFonts w:ascii="Bookman Old Style" w:hAnsi="Bookman Old Style" w:cs="Helvetica"/>
          <w:color w:val="000000"/>
          <w:sz w:val="24"/>
          <w:szCs w:val="24"/>
        </w:rPr>
        <w:t>berlokasi di KEK, KPBPB, dan kawasan industri</w:t>
      </w:r>
      <w:r w:rsidR="009D2C93" w:rsidRPr="008444BC">
        <w:rPr>
          <w:rFonts w:ascii="Bookman Old Style" w:hAnsi="Bookman Old Style" w:cs="Helvetica"/>
          <w:color w:val="000000"/>
          <w:sz w:val="24"/>
          <w:szCs w:val="24"/>
          <w:lang w:val="en-US"/>
        </w:rPr>
        <w:t xml:space="preserve"> yang </w:t>
      </w:r>
      <w:proofErr w:type="spellStart"/>
      <w:r w:rsidR="009D2C93" w:rsidRPr="008444BC">
        <w:rPr>
          <w:rFonts w:ascii="Bookman Old Style" w:hAnsi="Bookman Old Style" w:cs="Helvetica"/>
          <w:color w:val="000000"/>
          <w:sz w:val="24"/>
          <w:szCs w:val="24"/>
          <w:lang w:val="en-US"/>
        </w:rPr>
        <w:t>memperoleh</w:t>
      </w:r>
      <w:proofErr w:type="spellEnd"/>
      <w:r w:rsidR="009D2C93" w:rsidRPr="008444BC">
        <w:rPr>
          <w:rFonts w:ascii="Bookman Old Style" w:hAnsi="Bookman Old Style" w:cs="Helvetica"/>
          <w:color w:val="000000"/>
          <w:sz w:val="24"/>
          <w:szCs w:val="24"/>
          <w:lang w:val="en-US"/>
        </w:rPr>
        <w:t xml:space="preserve"> </w:t>
      </w:r>
      <w:proofErr w:type="spellStart"/>
      <w:r w:rsidR="009D2C93" w:rsidRPr="008444BC">
        <w:rPr>
          <w:rFonts w:ascii="Bookman Old Style" w:hAnsi="Bookman Old Style" w:cs="Helvetica"/>
          <w:color w:val="000000"/>
          <w:sz w:val="24"/>
          <w:szCs w:val="24"/>
          <w:lang w:val="en-US"/>
        </w:rPr>
        <w:t>percepatan</w:t>
      </w:r>
      <w:proofErr w:type="spellEnd"/>
      <w:r w:rsidR="009D2C93" w:rsidRPr="008444BC">
        <w:rPr>
          <w:rFonts w:ascii="Bookman Old Style" w:hAnsi="Bookman Old Style" w:cs="Helvetica"/>
          <w:color w:val="000000"/>
          <w:sz w:val="24"/>
          <w:szCs w:val="24"/>
          <w:lang w:val="en-US"/>
        </w:rPr>
        <w:t xml:space="preserve"> </w:t>
      </w:r>
      <w:proofErr w:type="spellStart"/>
      <w:r w:rsidR="009D2C93" w:rsidRPr="008444BC">
        <w:rPr>
          <w:rFonts w:ascii="Bookman Old Style" w:hAnsi="Bookman Old Style" w:cs="Helvetica"/>
          <w:color w:val="000000"/>
          <w:sz w:val="24"/>
          <w:szCs w:val="24"/>
          <w:lang w:val="en-US"/>
        </w:rPr>
        <w:t>penerbitan</w:t>
      </w:r>
      <w:proofErr w:type="spellEnd"/>
      <w:r w:rsidR="009D2C93" w:rsidRPr="008444BC">
        <w:rPr>
          <w:rFonts w:ascii="Bookman Old Style" w:hAnsi="Bookman Old Style" w:cs="Helvetica"/>
          <w:color w:val="000000"/>
          <w:sz w:val="24"/>
          <w:szCs w:val="24"/>
          <w:lang w:val="en-US"/>
        </w:rPr>
        <w:t xml:space="preserve"> </w:t>
      </w:r>
      <w:proofErr w:type="spellStart"/>
      <w:r w:rsidR="009D2C93" w:rsidRPr="008444BC">
        <w:rPr>
          <w:rFonts w:ascii="Bookman Old Style" w:hAnsi="Bookman Old Style" w:cs="Helvetica"/>
          <w:color w:val="000000"/>
          <w:sz w:val="24"/>
          <w:szCs w:val="24"/>
          <w:lang w:val="en-US"/>
        </w:rPr>
        <w:t>Izin</w:t>
      </w:r>
      <w:proofErr w:type="spellEnd"/>
      <w:r w:rsidR="009D2C93" w:rsidRPr="008444BC">
        <w:rPr>
          <w:rFonts w:ascii="Bookman Old Style" w:hAnsi="Bookman Old Style" w:cs="Helvetica"/>
          <w:color w:val="000000"/>
          <w:sz w:val="24"/>
          <w:szCs w:val="24"/>
          <w:lang w:val="en-US"/>
        </w:rPr>
        <w:t xml:space="preserve">, </w:t>
      </w:r>
      <w:proofErr w:type="spellStart"/>
      <w:r w:rsidR="00A81308" w:rsidRPr="008444BC">
        <w:rPr>
          <w:rFonts w:ascii="Bookman Old Style" w:hAnsi="Bookman Old Style"/>
          <w:color w:val="000000"/>
          <w:sz w:val="24"/>
          <w:szCs w:val="24"/>
          <w:lang w:val="en-US"/>
        </w:rPr>
        <w:t>belum</w:t>
      </w:r>
      <w:proofErr w:type="spellEnd"/>
      <w:r w:rsidR="00A81308" w:rsidRPr="008444BC">
        <w:rPr>
          <w:rFonts w:ascii="Bookman Old Style" w:hAnsi="Bookman Old Style"/>
          <w:color w:val="000000"/>
          <w:sz w:val="24"/>
          <w:szCs w:val="24"/>
          <w:lang w:val="en-US"/>
        </w:rPr>
        <w:t xml:space="preserve"> </w:t>
      </w:r>
      <w:proofErr w:type="spellStart"/>
      <w:r w:rsidR="00A81308" w:rsidRPr="008444BC">
        <w:rPr>
          <w:rFonts w:ascii="Bookman Old Style" w:hAnsi="Bookman Old Style"/>
          <w:color w:val="000000"/>
          <w:sz w:val="24"/>
          <w:szCs w:val="24"/>
          <w:lang w:val="en-US"/>
        </w:rPr>
        <w:t>menyampaikan</w:t>
      </w:r>
      <w:proofErr w:type="spellEnd"/>
      <w:r w:rsidR="00A81308" w:rsidRPr="008444BC">
        <w:rPr>
          <w:rFonts w:ascii="Bookman Old Style" w:hAnsi="Bookman Old Style"/>
          <w:color w:val="000000"/>
          <w:sz w:val="24"/>
          <w:szCs w:val="24"/>
          <w:lang w:val="en-US"/>
        </w:rPr>
        <w:t xml:space="preserve"> </w:t>
      </w:r>
      <w:proofErr w:type="spellStart"/>
      <w:r w:rsidR="00A81308" w:rsidRPr="008444BC">
        <w:rPr>
          <w:rFonts w:ascii="Bookman Old Style" w:hAnsi="Bookman Old Style"/>
          <w:color w:val="000000"/>
          <w:sz w:val="24"/>
          <w:szCs w:val="24"/>
          <w:lang w:val="en-US"/>
        </w:rPr>
        <w:t>pemenuhan</w:t>
      </w:r>
      <w:proofErr w:type="spellEnd"/>
      <w:r w:rsidR="00A81308" w:rsidRPr="008444BC">
        <w:rPr>
          <w:rFonts w:ascii="Bookman Old Style" w:hAnsi="Bookman Old Style"/>
          <w:color w:val="000000"/>
          <w:sz w:val="24"/>
          <w:szCs w:val="24"/>
          <w:lang w:val="en-US"/>
        </w:rPr>
        <w:t xml:space="preserve"> </w:t>
      </w:r>
      <w:proofErr w:type="spellStart"/>
      <w:r w:rsidR="00A81308" w:rsidRPr="008444BC">
        <w:rPr>
          <w:rFonts w:ascii="Bookman Old Style" w:hAnsi="Bookman Old Style"/>
          <w:color w:val="000000"/>
          <w:sz w:val="24"/>
          <w:szCs w:val="24"/>
          <w:lang w:val="en-US"/>
        </w:rPr>
        <w:t>persyaratan</w:t>
      </w:r>
      <w:proofErr w:type="spellEnd"/>
      <w:r w:rsidR="00A81308" w:rsidRPr="008444BC">
        <w:rPr>
          <w:rFonts w:ascii="Bookman Old Style" w:hAnsi="Bookman Old Style"/>
          <w:color w:val="000000"/>
          <w:sz w:val="24"/>
          <w:szCs w:val="24"/>
          <w:lang w:val="en-US"/>
        </w:rPr>
        <w:t xml:space="preserve"> </w:t>
      </w:r>
      <w:proofErr w:type="spellStart"/>
      <w:r w:rsidR="00A81308" w:rsidRPr="008444BC">
        <w:rPr>
          <w:rFonts w:ascii="Bookman Old Style" w:hAnsi="Bookman Old Style"/>
          <w:color w:val="000000"/>
          <w:sz w:val="24"/>
          <w:szCs w:val="24"/>
          <w:lang w:val="en-US"/>
        </w:rPr>
        <w:t>Izin</w:t>
      </w:r>
      <w:proofErr w:type="spellEnd"/>
      <w:r w:rsidR="00A81308" w:rsidRPr="008444BC" w:rsidDel="00A81308">
        <w:rPr>
          <w:rFonts w:ascii="Bookman Old Style" w:hAnsi="Bookman Old Style" w:cs="Helvetica"/>
          <w:color w:val="000000"/>
          <w:sz w:val="24"/>
          <w:szCs w:val="24"/>
          <w:lang w:val="en-US"/>
        </w:rPr>
        <w:t xml:space="preserve"> </w:t>
      </w:r>
      <w:proofErr w:type="spellStart"/>
      <w:r w:rsidRPr="008444BC">
        <w:rPr>
          <w:rFonts w:ascii="Bookman Old Style" w:hAnsi="Bookman Old Style"/>
          <w:color w:val="000000"/>
          <w:sz w:val="24"/>
          <w:szCs w:val="24"/>
          <w:lang w:val="en-US"/>
        </w:rPr>
        <w:t>sesuai</w:t>
      </w:r>
      <w:proofErr w:type="spellEnd"/>
      <w:r w:rsidR="009D2C93" w:rsidRPr="008444BC">
        <w:rPr>
          <w:rFonts w:ascii="Bookman Old Style" w:hAnsi="Bookman Old Style"/>
          <w:color w:val="000000"/>
          <w:sz w:val="24"/>
          <w:szCs w:val="24"/>
          <w:lang w:val="en-US"/>
        </w:rPr>
        <w:t xml:space="preserve"> </w:t>
      </w:r>
      <w:proofErr w:type="spellStart"/>
      <w:r w:rsidR="009D2C93" w:rsidRPr="008444BC">
        <w:rPr>
          <w:rFonts w:ascii="Bookman Old Style" w:hAnsi="Bookman Old Style"/>
          <w:color w:val="000000"/>
          <w:sz w:val="24"/>
          <w:szCs w:val="24"/>
          <w:lang w:val="en-US"/>
        </w:rPr>
        <w:t>dengan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jangka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waktu</w:t>
      </w:r>
      <w:proofErr w:type="spellEnd"/>
      <w:r w:rsidRPr="008444BC">
        <w:rPr>
          <w:rFonts w:ascii="Bookman Old Style" w:hAnsi="Bookman Old Style"/>
          <w:color w:val="000000"/>
          <w:sz w:val="24"/>
          <w:szCs w:val="24"/>
          <w:lang w:val="en-US"/>
        </w:rPr>
        <w:t xml:space="preserve"> yang </w:t>
      </w:r>
      <w:proofErr w:type="spellStart"/>
      <w:r w:rsidRPr="008444BC">
        <w:rPr>
          <w:rFonts w:ascii="Bookman Old Style" w:hAnsi="Bookman Old Style"/>
          <w:color w:val="000000"/>
          <w:sz w:val="24"/>
          <w:szCs w:val="24"/>
          <w:lang w:val="en-US"/>
        </w:rPr>
        <w:t>telah</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ditetapkan</w:t>
      </w:r>
      <w:proofErr w:type="spellEnd"/>
      <w:r w:rsidRPr="008444BC">
        <w:rPr>
          <w:rFonts w:ascii="Bookman Old Style" w:hAnsi="Bookman Old Style"/>
          <w:color w:val="000000"/>
          <w:sz w:val="24"/>
          <w:szCs w:val="24"/>
          <w:lang w:val="en-US"/>
        </w:rPr>
        <w:t>,</w:t>
      </w:r>
      <w:r w:rsidR="009D2C93" w:rsidRPr="008444BC">
        <w:rPr>
          <w:rFonts w:ascii="Bookman Old Style" w:hAnsi="Bookman Old Style"/>
          <w:color w:val="000000"/>
          <w:sz w:val="24"/>
          <w:szCs w:val="24"/>
          <w:lang w:val="en-US"/>
        </w:rPr>
        <w:t xml:space="preserve"> </w:t>
      </w:r>
      <w:r w:rsidR="00A81308" w:rsidRPr="008444BC">
        <w:rPr>
          <w:rFonts w:ascii="Bookman Old Style" w:hAnsi="Bookman Old Style"/>
          <w:color w:val="000000"/>
          <w:sz w:val="24"/>
          <w:szCs w:val="24"/>
          <w:lang w:val="en-US"/>
        </w:rPr>
        <w:t xml:space="preserve">BKPM, </w:t>
      </w:r>
      <w:proofErr w:type="spellStart"/>
      <w:r w:rsidR="007211B5" w:rsidRPr="008444BC">
        <w:rPr>
          <w:rFonts w:ascii="Bookman Old Style" w:hAnsi="Bookman Old Style"/>
          <w:color w:val="000000"/>
          <w:sz w:val="24"/>
          <w:szCs w:val="24"/>
          <w:lang w:val="en-US"/>
        </w:rPr>
        <w:t>kementerian</w:t>
      </w:r>
      <w:proofErr w:type="spellEnd"/>
      <w:r w:rsidR="007211B5" w:rsidRPr="008444BC">
        <w:rPr>
          <w:rFonts w:ascii="Bookman Old Style" w:hAnsi="Bookman Old Style"/>
          <w:color w:val="000000"/>
          <w:sz w:val="24"/>
          <w:szCs w:val="24"/>
          <w:lang w:val="en-US"/>
        </w:rPr>
        <w:t>/</w:t>
      </w:r>
      <w:proofErr w:type="spellStart"/>
      <w:r w:rsidR="007211B5" w:rsidRPr="008444BC">
        <w:rPr>
          <w:rFonts w:ascii="Bookman Old Style" w:hAnsi="Bookman Old Style"/>
          <w:color w:val="000000"/>
          <w:sz w:val="24"/>
          <w:szCs w:val="24"/>
          <w:lang w:val="en-US"/>
        </w:rPr>
        <w:t>lembaga</w:t>
      </w:r>
      <w:proofErr w:type="spellEnd"/>
      <w:r w:rsidR="009B3F9C" w:rsidRPr="008444BC">
        <w:rPr>
          <w:rFonts w:ascii="Bookman Old Style" w:hAnsi="Bookman Old Style"/>
          <w:color w:val="000000"/>
          <w:sz w:val="24"/>
          <w:szCs w:val="24"/>
          <w:lang w:val="en-US"/>
        </w:rPr>
        <w:t xml:space="preserve">, </w:t>
      </w:r>
      <w:proofErr w:type="spellStart"/>
      <w:r w:rsidR="009B3F9C" w:rsidRPr="008444BC">
        <w:rPr>
          <w:rFonts w:ascii="Bookman Old Style" w:hAnsi="Bookman Old Style"/>
          <w:color w:val="000000"/>
          <w:sz w:val="24"/>
          <w:szCs w:val="24"/>
          <w:lang w:val="en-US"/>
        </w:rPr>
        <w:t>Pemerintah</w:t>
      </w:r>
      <w:proofErr w:type="spellEnd"/>
      <w:r w:rsidR="009B3F9C" w:rsidRPr="008444BC">
        <w:rPr>
          <w:rFonts w:ascii="Bookman Old Style" w:hAnsi="Bookman Old Style"/>
          <w:color w:val="000000"/>
          <w:sz w:val="24"/>
          <w:szCs w:val="24"/>
          <w:lang w:val="en-US"/>
        </w:rPr>
        <w:t xml:space="preserve"> Daerah </w:t>
      </w:r>
      <w:r w:rsidR="009B3F9C" w:rsidRPr="008444BC">
        <w:rPr>
          <w:rFonts w:ascii="Bookman Old Style" w:hAnsi="Bookman Old Style" w:cs="Helvetica"/>
          <w:color w:val="000000"/>
          <w:sz w:val="24"/>
          <w:szCs w:val="24"/>
        </w:rPr>
        <w:t xml:space="preserve">provinsi, </w:t>
      </w:r>
      <w:proofErr w:type="spellStart"/>
      <w:r w:rsidR="009B3F9C" w:rsidRPr="008444BC">
        <w:rPr>
          <w:rFonts w:ascii="Bookman Old Style" w:hAnsi="Bookman Old Style"/>
          <w:color w:val="000000"/>
          <w:sz w:val="24"/>
          <w:szCs w:val="24"/>
          <w:lang w:val="en-US"/>
        </w:rPr>
        <w:t>Pemerintah</w:t>
      </w:r>
      <w:proofErr w:type="spellEnd"/>
      <w:r w:rsidR="009B3F9C" w:rsidRPr="008444BC">
        <w:rPr>
          <w:rFonts w:ascii="Bookman Old Style" w:hAnsi="Bookman Old Style"/>
          <w:color w:val="000000"/>
          <w:sz w:val="24"/>
          <w:szCs w:val="24"/>
          <w:lang w:val="en-US"/>
        </w:rPr>
        <w:t xml:space="preserve"> Daerah</w:t>
      </w:r>
      <w:r w:rsidR="009B3F9C" w:rsidRPr="008444BC">
        <w:rPr>
          <w:rFonts w:ascii="Bookman Old Style" w:hAnsi="Bookman Old Style" w:cs="Helvetica"/>
          <w:color w:val="000000"/>
          <w:sz w:val="24"/>
          <w:szCs w:val="24"/>
        </w:rPr>
        <w:t xml:space="preserve"> kabupaten/kota,</w:t>
      </w:r>
      <w:r w:rsidR="009B3F9C" w:rsidRPr="008444BC">
        <w:rPr>
          <w:rFonts w:ascii="Bookman Old Style" w:hAnsi="Bookman Old Style" w:cs="Helvetica"/>
          <w:color w:val="000000"/>
          <w:sz w:val="24"/>
          <w:szCs w:val="24"/>
          <w:lang w:val="en-US"/>
        </w:rPr>
        <w:t xml:space="preserve"> a</w:t>
      </w:r>
      <w:r w:rsidR="009B3F9C" w:rsidRPr="008444BC">
        <w:rPr>
          <w:rFonts w:ascii="Bookman Old Style" w:hAnsi="Bookman Old Style" w:cs="Helvetica"/>
          <w:color w:val="000000"/>
          <w:sz w:val="24"/>
          <w:szCs w:val="24"/>
        </w:rPr>
        <w:t xml:space="preserve">dministrator KEK, atau </w:t>
      </w:r>
      <w:r w:rsidR="009B3F9C" w:rsidRPr="008444BC">
        <w:rPr>
          <w:rFonts w:ascii="Bookman Old Style" w:hAnsi="Bookman Old Style" w:cs="Helvetica"/>
          <w:color w:val="000000"/>
          <w:sz w:val="24"/>
          <w:szCs w:val="24"/>
          <w:lang w:val="en-US"/>
        </w:rPr>
        <w:t>b</w:t>
      </w:r>
      <w:r w:rsidR="009B3F9C" w:rsidRPr="008444BC">
        <w:rPr>
          <w:rFonts w:ascii="Bookman Old Style" w:hAnsi="Bookman Old Style" w:cs="Helvetica"/>
          <w:color w:val="000000"/>
          <w:sz w:val="24"/>
          <w:szCs w:val="24"/>
        </w:rPr>
        <w:t>adan</w:t>
      </w:r>
      <w:r w:rsidR="009B3F9C" w:rsidRPr="008444BC">
        <w:rPr>
          <w:rFonts w:ascii="Bookman Old Style" w:hAnsi="Bookman Old Style" w:cs="Helvetica"/>
          <w:color w:val="000000"/>
          <w:sz w:val="24"/>
          <w:szCs w:val="24"/>
          <w:lang w:val="en-US"/>
        </w:rPr>
        <w:t xml:space="preserve"> p</w:t>
      </w:r>
      <w:r w:rsidR="009B3F9C" w:rsidRPr="008444BC">
        <w:rPr>
          <w:rFonts w:ascii="Bookman Old Style" w:hAnsi="Bookman Old Style" w:cs="Helvetica"/>
          <w:color w:val="000000"/>
          <w:sz w:val="24"/>
          <w:szCs w:val="24"/>
        </w:rPr>
        <w:t>engusahaan KPBPB</w:t>
      </w:r>
      <w:r w:rsidR="009B3F9C" w:rsidRPr="008444BC">
        <w:rPr>
          <w:rFonts w:ascii="Bookman Old Style" w:hAnsi="Bookman Old Style"/>
          <w:color w:val="000000"/>
          <w:sz w:val="24"/>
          <w:szCs w:val="24"/>
          <w:lang w:val="en-US"/>
        </w:rPr>
        <w:t xml:space="preserve"> </w:t>
      </w:r>
      <w:proofErr w:type="spellStart"/>
      <w:r w:rsidR="009B3F9C" w:rsidRPr="008444BC">
        <w:rPr>
          <w:rFonts w:ascii="Bookman Old Style" w:hAnsi="Bookman Old Style"/>
          <w:color w:val="000000"/>
          <w:sz w:val="24"/>
          <w:szCs w:val="24"/>
          <w:lang w:val="en-US"/>
        </w:rPr>
        <w:t>sesuai</w:t>
      </w:r>
      <w:proofErr w:type="spellEnd"/>
      <w:r w:rsidR="009B3F9C" w:rsidRPr="008444BC">
        <w:rPr>
          <w:rFonts w:ascii="Bookman Old Style" w:hAnsi="Bookman Old Style"/>
          <w:color w:val="000000"/>
          <w:sz w:val="24"/>
          <w:szCs w:val="24"/>
          <w:lang w:val="en-US"/>
        </w:rPr>
        <w:t xml:space="preserve"> </w:t>
      </w:r>
      <w:proofErr w:type="spellStart"/>
      <w:r w:rsidR="009B3F9C" w:rsidRPr="008444BC">
        <w:rPr>
          <w:rFonts w:ascii="Bookman Old Style" w:hAnsi="Bookman Old Style"/>
          <w:color w:val="000000"/>
          <w:sz w:val="24"/>
          <w:szCs w:val="24"/>
          <w:lang w:val="en-US"/>
        </w:rPr>
        <w:t>kewenangannya</w:t>
      </w:r>
      <w:proofErr w:type="spellEnd"/>
      <w:r w:rsidR="009B3F9C" w:rsidRPr="008444BC">
        <w:rPr>
          <w:rFonts w:ascii="Bookman Old Style" w:hAnsi="Bookman Old Style"/>
          <w:color w:val="000000"/>
          <w:sz w:val="24"/>
          <w:szCs w:val="24"/>
          <w:lang w:val="en-US"/>
        </w:rPr>
        <w:t xml:space="preserve"> </w:t>
      </w:r>
      <w:proofErr w:type="spellStart"/>
      <w:r w:rsidR="009B3F9C" w:rsidRPr="008444BC">
        <w:rPr>
          <w:rFonts w:ascii="Bookman Old Style" w:hAnsi="Bookman Old Style"/>
          <w:color w:val="000000"/>
          <w:sz w:val="24"/>
          <w:szCs w:val="24"/>
          <w:lang w:val="en-US"/>
        </w:rPr>
        <w:t>melakukan</w:t>
      </w:r>
      <w:proofErr w:type="spellEnd"/>
      <w:r w:rsidR="006206C4" w:rsidRPr="008444BC">
        <w:rPr>
          <w:rFonts w:ascii="Bookman Old Style" w:hAnsi="Bookman Old Style"/>
          <w:color w:val="000000"/>
          <w:sz w:val="24"/>
          <w:szCs w:val="24"/>
          <w:lang w:val="en-US"/>
        </w:rPr>
        <w:t xml:space="preserve"> </w:t>
      </w:r>
      <w:proofErr w:type="spellStart"/>
      <w:r w:rsidR="006206C4" w:rsidRPr="004E5A1F">
        <w:rPr>
          <w:rFonts w:ascii="Bookman Old Style" w:hAnsi="Bookman Old Style"/>
          <w:color w:val="000000"/>
          <w:sz w:val="24"/>
          <w:szCs w:val="24"/>
          <w:lang w:val="en-US"/>
        </w:rPr>
        <w:t>pemantauan</w:t>
      </w:r>
      <w:proofErr w:type="spellEnd"/>
      <w:r w:rsidR="009B3F9C" w:rsidRPr="008444BC">
        <w:rPr>
          <w:rFonts w:ascii="Bookman Old Style" w:hAnsi="Bookman Old Style"/>
          <w:color w:val="000000"/>
          <w:sz w:val="24"/>
          <w:szCs w:val="24"/>
          <w:lang w:val="en-US"/>
        </w:rPr>
        <w:t xml:space="preserve"> </w:t>
      </w:r>
      <w:proofErr w:type="spellStart"/>
      <w:r w:rsidR="00AA73A4" w:rsidRPr="008444BC">
        <w:rPr>
          <w:rFonts w:ascii="Bookman Old Style" w:hAnsi="Bookman Old Style"/>
          <w:color w:val="000000"/>
          <w:sz w:val="24"/>
          <w:szCs w:val="24"/>
          <w:lang w:val="en-US"/>
        </w:rPr>
        <w:t>kepada</w:t>
      </w:r>
      <w:proofErr w:type="spellEnd"/>
      <w:r w:rsidR="00AA73A4" w:rsidRPr="008444BC">
        <w:rPr>
          <w:rFonts w:ascii="Bookman Old Style" w:hAnsi="Bookman Old Style"/>
          <w:color w:val="000000"/>
          <w:sz w:val="24"/>
          <w:szCs w:val="24"/>
          <w:lang w:val="en-US"/>
        </w:rPr>
        <w:t xml:space="preserve"> </w:t>
      </w:r>
      <w:proofErr w:type="spellStart"/>
      <w:r w:rsidR="00AA73A4" w:rsidRPr="008444BC">
        <w:rPr>
          <w:rFonts w:ascii="Bookman Old Style" w:hAnsi="Bookman Old Style"/>
          <w:color w:val="000000"/>
          <w:sz w:val="24"/>
          <w:szCs w:val="24"/>
          <w:lang w:val="en-US"/>
        </w:rPr>
        <w:t>Pelaku</w:t>
      </w:r>
      <w:proofErr w:type="spellEnd"/>
      <w:r w:rsidR="00AA73A4" w:rsidRPr="008444BC">
        <w:rPr>
          <w:rFonts w:ascii="Bookman Old Style" w:hAnsi="Bookman Old Style"/>
          <w:color w:val="000000"/>
          <w:sz w:val="24"/>
          <w:szCs w:val="24"/>
          <w:lang w:val="en-US"/>
        </w:rPr>
        <w:t xml:space="preserve"> Usaha </w:t>
      </w:r>
      <w:proofErr w:type="spellStart"/>
      <w:r w:rsidR="009B3F9C" w:rsidRPr="008444BC">
        <w:rPr>
          <w:rFonts w:ascii="Bookman Old Style" w:hAnsi="Bookman Old Style"/>
          <w:color w:val="000000"/>
          <w:sz w:val="24"/>
          <w:szCs w:val="24"/>
          <w:lang w:val="en-US"/>
        </w:rPr>
        <w:t>dalam</w:t>
      </w:r>
      <w:proofErr w:type="spellEnd"/>
      <w:r w:rsidR="009B3F9C" w:rsidRPr="008444BC">
        <w:rPr>
          <w:rFonts w:ascii="Bookman Old Style" w:hAnsi="Bookman Old Style"/>
          <w:color w:val="000000"/>
          <w:sz w:val="24"/>
          <w:szCs w:val="24"/>
          <w:lang w:val="en-US"/>
        </w:rPr>
        <w:t xml:space="preserve"> 3 (</w:t>
      </w:r>
      <w:proofErr w:type="spellStart"/>
      <w:r w:rsidR="009B3F9C" w:rsidRPr="008444BC">
        <w:rPr>
          <w:rFonts w:ascii="Bookman Old Style" w:hAnsi="Bookman Old Style"/>
          <w:color w:val="000000"/>
          <w:sz w:val="24"/>
          <w:szCs w:val="24"/>
          <w:lang w:val="en-US"/>
        </w:rPr>
        <w:t>tiga</w:t>
      </w:r>
      <w:proofErr w:type="spellEnd"/>
      <w:r w:rsidR="009B3F9C" w:rsidRPr="008444BC">
        <w:rPr>
          <w:rFonts w:ascii="Bookman Old Style" w:hAnsi="Bookman Old Style"/>
          <w:color w:val="000000"/>
          <w:sz w:val="24"/>
          <w:szCs w:val="24"/>
          <w:lang w:val="en-US"/>
        </w:rPr>
        <w:t xml:space="preserve">) </w:t>
      </w:r>
      <w:proofErr w:type="spellStart"/>
      <w:r w:rsidR="009B3F9C" w:rsidRPr="008444BC">
        <w:rPr>
          <w:rFonts w:ascii="Bookman Old Style" w:hAnsi="Bookman Old Style"/>
          <w:color w:val="000000"/>
          <w:sz w:val="24"/>
          <w:szCs w:val="24"/>
          <w:lang w:val="en-US"/>
        </w:rPr>
        <w:t>bulan</w:t>
      </w:r>
      <w:proofErr w:type="spellEnd"/>
      <w:r w:rsidR="009B3F9C" w:rsidRPr="008444BC">
        <w:rPr>
          <w:rFonts w:ascii="Bookman Old Style" w:hAnsi="Bookman Old Style"/>
          <w:color w:val="000000"/>
          <w:sz w:val="24"/>
          <w:szCs w:val="24"/>
          <w:lang w:val="en-US"/>
        </w:rPr>
        <w:t xml:space="preserve"> </w:t>
      </w:r>
      <w:proofErr w:type="spellStart"/>
      <w:r w:rsidR="009B3F9C" w:rsidRPr="008444BC">
        <w:rPr>
          <w:rFonts w:ascii="Bookman Old Style" w:hAnsi="Bookman Old Style"/>
          <w:color w:val="000000"/>
          <w:sz w:val="24"/>
          <w:szCs w:val="24"/>
          <w:lang w:val="en-US"/>
        </w:rPr>
        <w:t>sebelum</w:t>
      </w:r>
      <w:proofErr w:type="spellEnd"/>
      <w:r w:rsidR="009B3F9C" w:rsidRPr="008444BC">
        <w:rPr>
          <w:rFonts w:ascii="Bookman Old Style" w:hAnsi="Bookman Old Style"/>
          <w:color w:val="000000"/>
          <w:sz w:val="24"/>
          <w:szCs w:val="24"/>
          <w:lang w:val="en-US"/>
        </w:rPr>
        <w:t xml:space="preserve"> </w:t>
      </w:r>
      <w:proofErr w:type="spellStart"/>
      <w:r w:rsidR="009B3F9C" w:rsidRPr="008444BC">
        <w:rPr>
          <w:rFonts w:ascii="Bookman Old Style" w:hAnsi="Bookman Old Style"/>
          <w:color w:val="000000"/>
          <w:sz w:val="24"/>
          <w:szCs w:val="24"/>
          <w:lang w:val="en-US"/>
        </w:rPr>
        <w:t>berakhirnya</w:t>
      </w:r>
      <w:proofErr w:type="spellEnd"/>
      <w:r w:rsidR="009B3F9C" w:rsidRPr="008444BC">
        <w:rPr>
          <w:rFonts w:ascii="Bookman Old Style" w:hAnsi="Bookman Old Style"/>
          <w:color w:val="000000"/>
          <w:sz w:val="24"/>
          <w:szCs w:val="24"/>
          <w:lang w:val="en-US"/>
        </w:rPr>
        <w:t xml:space="preserve"> </w:t>
      </w:r>
      <w:proofErr w:type="spellStart"/>
      <w:r w:rsidR="009B3F9C" w:rsidRPr="008444BC">
        <w:rPr>
          <w:rFonts w:ascii="Bookman Old Style" w:hAnsi="Bookman Old Style"/>
          <w:color w:val="000000"/>
          <w:sz w:val="24"/>
          <w:szCs w:val="24"/>
          <w:lang w:val="en-US"/>
        </w:rPr>
        <w:t>jangka</w:t>
      </w:r>
      <w:proofErr w:type="spellEnd"/>
      <w:r w:rsidR="009B3F9C" w:rsidRPr="008444BC">
        <w:rPr>
          <w:rFonts w:ascii="Bookman Old Style" w:hAnsi="Bookman Old Style"/>
          <w:color w:val="000000"/>
          <w:sz w:val="24"/>
          <w:szCs w:val="24"/>
          <w:lang w:val="en-US"/>
        </w:rPr>
        <w:t xml:space="preserve"> </w:t>
      </w:r>
      <w:proofErr w:type="spellStart"/>
      <w:r w:rsidR="009B3F9C" w:rsidRPr="008444BC">
        <w:rPr>
          <w:rFonts w:ascii="Bookman Old Style" w:hAnsi="Bookman Old Style"/>
          <w:color w:val="000000"/>
          <w:sz w:val="24"/>
          <w:szCs w:val="24"/>
          <w:lang w:val="en-US"/>
        </w:rPr>
        <w:t>waktu</w:t>
      </w:r>
      <w:proofErr w:type="spellEnd"/>
      <w:r w:rsidR="009B3F9C" w:rsidRPr="008444BC">
        <w:rPr>
          <w:rFonts w:ascii="Bookman Old Style" w:hAnsi="Bookman Old Style"/>
          <w:color w:val="000000"/>
          <w:sz w:val="24"/>
          <w:szCs w:val="24"/>
          <w:lang w:val="en-US"/>
        </w:rPr>
        <w:t xml:space="preserve"> </w:t>
      </w:r>
      <w:proofErr w:type="spellStart"/>
      <w:r w:rsidR="009B3F9C" w:rsidRPr="008444BC">
        <w:rPr>
          <w:rFonts w:ascii="Bookman Old Style" w:hAnsi="Bookman Old Style"/>
          <w:color w:val="000000"/>
          <w:sz w:val="24"/>
          <w:szCs w:val="24"/>
          <w:lang w:val="en-US"/>
        </w:rPr>
        <w:t>perkiraan</w:t>
      </w:r>
      <w:proofErr w:type="spellEnd"/>
      <w:r w:rsidR="009B3F9C" w:rsidRPr="008444BC">
        <w:rPr>
          <w:rFonts w:ascii="Bookman Old Style" w:hAnsi="Bookman Old Style"/>
          <w:color w:val="000000"/>
          <w:sz w:val="24"/>
          <w:szCs w:val="24"/>
          <w:lang w:val="en-US"/>
        </w:rPr>
        <w:t xml:space="preserve"> </w:t>
      </w:r>
      <w:proofErr w:type="spellStart"/>
      <w:r w:rsidR="009B3F9C" w:rsidRPr="008444BC">
        <w:rPr>
          <w:rFonts w:ascii="Bookman Old Style" w:hAnsi="Bookman Old Style"/>
          <w:color w:val="000000"/>
          <w:sz w:val="24"/>
          <w:szCs w:val="24"/>
          <w:lang w:val="en-US"/>
        </w:rPr>
        <w:t>mulai</w:t>
      </w:r>
      <w:proofErr w:type="spellEnd"/>
      <w:r w:rsidR="009B3F9C" w:rsidRPr="008444BC">
        <w:rPr>
          <w:rFonts w:ascii="Bookman Old Style" w:hAnsi="Bookman Old Style"/>
          <w:color w:val="000000"/>
          <w:sz w:val="24"/>
          <w:szCs w:val="24"/>
          <w:lang w:val="en-US"/>
        </w:rPr>
        <w:t xml:space="preserve"> </w:t>
      </w:r>
      <w:proofErr w:type="spellStart"/>
      <w:r w:rsidR="009B3F9C" w:rsidRPr="008444BC">
        <w:rPr>
          <w:rFonts w:ascii="Bookman Old Style" w:hAnsi="Bookman Old Style"/>
          <w:color w:val="000000"/>
          <w:sz w:val="24"/>
          <w:szCs w:val="24"/>
          <w:lang w:val="en-US"/>
        </w:rPr>
        <w:t>berproduksi</w:t>
      </w:r>
      <w:proofErr w:type="spellEnd"/>
      <w:r w:rsidR="009B3F9C" w:rsidRPr="008444BC">
        <w:rPr>
          <w:rFonts w:ascii="Bookman Old Style" w:hAnsi="Bookman Old Style"/>
          <w:color w:val="000000"/>
          <w:sz w:val="24"/>
          <w:szCs w:val="24"/>
          <w:lang w:val="en-US"/>
        </w:rPr>
        <w:t>/</w:t>
      </w:r>
      <w:proofErr w:type="spellStart"/>
      <w:r w:rsidR="009B3F9C" w:rsidRPr="008444BC">
        <w:rPr>
          <w:rFonts w:ascii="Bookman Old Style" w:hAnsi="Bookman Old Style"/>
          <w:color w:val="000000"/>
          <w:sz w:val="24"/>
          <w:szCs w:val="24"/>
          <w:lang w:val="en-US"/>
        </w:rPr>
        <w:t>beroperasi</w:t>
      </w:r>
      <w:proofErr w:type="spellEnd"/>
      <w:r w:rsidR="009B3F9C" w:rsidRPr="008444BC">
        <w:rPr>
          <w:rFonts w:ascii="Bookman Old Style" w:hAnsi="Bookman Old Style"/>
          <w:color w:val="000000"/>
          <w:sz w:val="24"/>
          <w:szCs w:val="24"/>
          <w:lang w:val="en-US"/>
        </w:rPr>
        <w:t>.</w:t>
      </w:r>
    </w:p>
    <w:p w14:paraId="287708D5" w14:textId="7E76576B" w:rsidR="009B3F9C" w:rsidRPr="004E5A1F" w:rsidRDefault="009B3F9C" w:rsidP="004E5A1F">
      <w:pPr>
        <w:pStyle w:val="ListParagraph"/>
        <w:numPr>
          <w:ilvl w:val="0"/>
          <w:numId w:val="271"/>
        </w:numPr>
        <w:spacing w:after="0" w:line="360" w:lineRule="auto"/>
        <w:ind w:left="2552" w:hanging="572"/>
        <w:jc w:val="both"/>
        <w:rPr>
          <w:rFonts w:ascii="Bookman Old Style" w:hAnsi="Bookman Old Style"/>
          <w:color w:val="000000"/>
          <w:sz w:val="24"/>
          <w:szCs w:val="24"/>
          <w:lang w:val="en-US"/>
        </w:rPr>
      </w:pPr>
      <w:proofErr w:type="spellStart"/>
      <w:r w:rsidRPr="004E5A1F">
        <w:rPr>
          <w:rFonts w:ascii="Bookman Old Style" w:hAnsi="Bookman Old Style"/>
          <w:color w:val="000000"/>
          <w:sz w:val="24"/>
          <w:szCs w:val="24"/>
          <w:lang w:val="en-US"/>
        </w:rPr>
        <w:t>Atas</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hasil</w:t>
      </w:r>
      <w:proofErr w:type="spellEnd"/>
      <w:r w:rsidRPr="004E5A1F">
        <w:rPr>
          <w:rFonts w:ascii="Bookman Old Style" w:hAnsi="Bookman Old Style"/>
          <w:color w:val="000000"/>
          <w:sz w:val="24"/>
          <w:szCs w:val="24"/>
          <w:lang w:val="en-US"/>
        </w:rPr>
        <w:t xml:space="preserve"> </w:t>
      </w:r>
      <w:proofErr w:type="spellStart"/>
      <w:r w:rsidR="006206C4" w:rsidRPr="004E5A1F">
        <w:rPr>
          <w:rFonts w:ascii="Bookman Old Style" w:hAnsi="Bookman Old Style"/>
          <w:color w:val="000000"/>
          <w:sz w:val="24"/>
          <w:szCs w:val="24"/>
          <w:lang w:val="en-US"/>
        </w:rPr>
        <w:t>pemantauan</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sebagaimana</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dimaksud</w:t>
      </w:r>
      <w:proofErr w:type="spellEnd"/>
      <w:r w:rsidRPr="004E5A1F">
        <w:rPr>
          <w:rFonts w:ascii="Bookman Old Style" w:hAnsi="Bookman Old Style"/>
          <w:color w:val="000000"/>
          <w:sz w:val="24"/>
          <w:szCs w:val="24"/>
          <w:lang w:val="en-US"/>
        </w:rPr>
        <w:t xml:space="preserve"> pada </w:t>
      </w:r>
      <w:proofErr w:type="spellStart"/>
      <w:r w:rsidRPr="004E5A1F">
        <w:rPr>
          <w:rFonts w:ascii="Bookman Old Style" w:hAnsi="Bookman Old Style"/>
          <w:color w:val="000000"/>
          <w:sz w:val="24"/>
          <w:szCs w:val="24"/>
          <w:lang w:val="en-US"/>
        </w:rPr>
        <w:t>ayat</w:t>
      </w:r>
      <w:proofErr w:type="spellEnd"/>
      <w:r w:rsidRPr="004E5A1F">
        <w:rPr>
          <w:rFonts w:ascii="Bookman Old Style" w:hAnsi="Bookman Old Style"/>
          <w:color w:val="000000"/>
          <w:sz w:val="24"/>
          <w:szCs w:val="24"/>
          <w:lang w:val="en-US"/>
        </w:rPr>
        <w:t xml:space="preserve"> (1), </w:t>
      </w:r>
      <w:proofErr w:type="spellStart"/>
      <w:r w:rsidR="007211B5" w:rsidRPr="008444BC">
        <w:rPr>
          <w:rFonts w:ascii="Bookman Old Style" w:hAnsi="Bookman Old Style"/>
          <w:color w:val="000000"/>
          <w:sz w:val="24"/>
          <w:szCs w:val="24"/>
          <w:lang w:val="en-US"/>
        </w:rPr>
        <w:t>kementerian</w:t>
      </w:r>
      <w:proofErr w:type="spellEnd"/>
      <w:r w:rsidR="007211B5" w:rsidRPr="008444BC">
        <w:rPr>
          <w:rFonts w:ascii="Bookman Old Style" w:hAnsi="Bookman Old Style"/>
          <w:color w:val="000000"/>
          <w:sz w:val="24"/>
          <w:szCs w:val="24"/>
          <w:lang w:val="en-US"/>
        </w:rPr>
        <w:t>/</w:t>
      </w:r>
      <w:proofErr w:type="spellStart"/>
      <w:r w:rsidR="007211B5" w:rsidRPr="008444BC">
        <w:rPr>
          <w:rFonts w:ascii="Bookman Old Style" w:hAnsi="Bookman Old Style"/>
          <w:color w:val="000000"/>
          <w:sz w:val="24"/>
          <w:szCs w:val="24"/>
          <w:lang w:val="en-US"/>
        </w:rPr>
        <w:t>lembaga</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Pemerintah</w:t>
      </w:r>
      <w:proofErr w:type="spellEnd"/>
      <w:r w:rsidRPr="004E5A1F">
        <w:rPr>
          <w:rFonts w:ascii="Bookman Old Style" w:hAnsi="Bookman Old Style"/>
          <w:color w:val="000000"/>
          <w:sz w:val="24"/>
          <w:szCs w:val="24"/>
          <w:lang w:val="en-US"/>
        </w:rPr>
        <w:t xml:space="preserve"> Daerah </w:t>
      </w:r>
      <w:proofErr w:type="spellStart"/>
      <w:r w:rsidRPr="004E5A1F">
        <w:rPr>
          <w:rFonts w:ascii="Bookman Old Style" w:hAnsi="Bookman Old Style"/>
          <w:color w:val="000000"/>
          <w:sz w:val="24"/>
          <w:szCs w:val="24"/>
          <w:lang w:val="en-US"/>
        </w:rPr>
        <w:t>provinsi</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Pemerintah</w:t>
      </w:r>
      <w:proofErr w:type="spellEnd"/>
      <w:r w:rsidRPr="004E5A1F">
        <w:rPr>
          <w:rFonts w:ascii="Bookman Old Style" w:hAnsi="Bookman Old Style"/>
          <w:color w:val="000000"/>
          <w:sz w:val="24"/>
          <w:szCs w:val="24"/>
          <w:lang w:val="en-US"/>
        </w:rPr>
        <w:t xml:space="preserve"> Daerah </w:t>
      </w:r>
      <w:proofErr w:type="spellStart"/>
      <w:r w:rsidRPr="004E5A1F">
        <w:rPr>
          <w:rFonts w:ascii="Bookman Old Style" w:hAnsi="Bookman Old Style"/>
          <w:color w:val="000000"/>
          <w:sz w:val="24"/>
          <w:szCs w:val="24"/>
          <w:lang w:val="en-US"/>
        </w:rPr>
        <w:t>kabupaten</w:t>
      </w:r>
      <w:proofErr w:type="spellEnd"/>
      <w:r w:rsidRPr="004E5A1F">
        <w:rPr>
          <w:rFonts w:ascii="Bookman Old Style" w:hAnsi="Bookman Old Style"/>
          <w:color w:val="000000"/>
          <w:sz w:val="24"/>
          <w:szCs w:val="24"/>
          <w:lang w:val="en-US"/>
        </w:rPr>
        <w:t>/</w:t>
      </w:r>
      <w:proofErr w:type="spellStart"/>
      <w:r w:rsidRPr="004E5A1F">
        <w:rPr>
          <w:rFonts w:ascii="Bookman Old Style" w:hAnsi="Bookman Old Style"/>
          <w:color w:val="000000"/>
          <w:sz w:val="24"/>
          <w:szCs w:val="24"/>
          <w:lang w:val="en-US"/>
        </w:rPr>
        <w:t>kota</w:t>
      </w:r>
      <w:proofErr w:type="spellEnd"/>
      <w:r w:rsidRPr="004E5A1F">
        <w:rPr>
          <w:rFonts w:ascii="Bookman Old Style" w:hAnsi="Bookman Old Style"/>
          <w:color w:val="000000"/>
          <w:sz w:val="24"/>
          <w:szCs w:val="24"/>
          <w:lang w:val="en-US"/>
        </w:rPr>
        <w:t xml:space="preserve">, </w:t>
      </w:r>
      <w:r w:rsidRPr="004E5A1F">
        <w:rPr>
          <w:rFonts w:ascii="Bookman Old Style" w:hAnsi="Bookman Old Style" w:cs="Helvetica"/>
          <w:color w:val="000000"/>
          <w:sz w:val="24"/>
          <w:szCs w:val="24"/>
          <w:lang w:val="en-US"/>
        </w:rPr>
        <w:t>a</w:t>
      </w:r>
      <w:r w:rsidRPr="004E5A1F">
        <w:rPr>
          <w:rFonts w:ascii="Bookman Old Style" w:hAnsi="Bookman Old Style" w:cs="Helvetica"/>
          <w:color w:val="000000"/>
          <w:sz w:val="24"/>
          <w:szCs w:val="24"/>
        </w:rPr>
        <w:t xml:space="preserve">dministrator KEK, atau </w:t>
      </w:r>
      <w:r w:rsidRPr="004E5A1F">
        <w:rPr>
          <w:rFonts w:ascii="Bookman Old Style" w:hAnsi="Bookman Old Style" w:cs="Helvetica"/>
          <w:color w:val="000000"/>
          <w:sz w:val="24"/>
          <w:szCs w:val="24"/>
          <w:lang w:val="en-US"/>
        </w:rPr>
        <w:t>b</w:t>
      </w:r>
      <w:r w:rsidRPr="004E5A1F">
        <w:rPr>
          <w:rFonts w:ascii="Bookman Old Style" w:hAnsi="Bookman Old Style" w:cs="Helvetica"/>
          <w:color w:val="000000"/>
          <w:sz w:val="24"/>
          <w:szCs w:val="24"/>
        </w:rPr>
        <w:t>adan</w:t>
      </w:r>
      <w:r w:rsidRPr="004E5A1F">
        <w:rPr>
          <w:rFonts w:ascii="Bookman Old Style" w:hAnsi="Bookman Old Style" w:cs="Helvetica"/>
          <w:color w:val="000000"/>
          <w:sz w:val="24"/>
          <w:szCs w:val="24"/>
          <w:lang w:val="en-US"/>
        </w:rPr>
        <w:t xml:space="preserve"> p</w:t>
      </w:r>
      <w:r w:rsidRPr="004E5A1F">
        <w:rPr>
          <w:rFonts w:ascii="Bookman Old Style" w:hAnsi="Bookman Old Style" w:cs="Helvetica"/>
          <w:color w:val="000000"/>
          <w:sz w:val="24"/>
          <w:szCs w:val="24"/>
        </w:rPr>
        <w:t>engusahaan</w:t>
      </w:r>
      <w:r w:rsidRPr="004E5A1F">
        <w:rPr>
          <w:rFonts w:ascii="Bookman Old Style" w:hAnsi="Bookman Old Style" w:cs="Helvetica"/>
          <w:color w:val="000000"/>
          <w:sz w:val="24"/>
          <w:szCs w:val="24"/>
          <w:lang w:val="en-US"/>
        </w:rPr>
        <w:t xml:space="preserve"> </w:t>
      </w:r>
      <w:r w:rsidRPr="004E5A1F">
        <w:rPr>
          <w:rFonts w:ascii="Bookman Old Style" w:hAnsi="Bookman Old Style" w:cs="Helvetica"/>
          <w:color w:val="000000"/>
          <w:sz w:val="24"/>
          <w:szCs w:val="24"/>
        </w:rPr>
        <w:t>KPBPB</w:t>
      </w:r>
      <w:r w:rsidRPr="004E5A1F">
        <w:rPr>
          <w:rFonts w:ascii="Bookman Old Style" w:hAnsi="Bookman Old Style" w:cs="Helvetica"/>
          <w:color w:val="000000"/>
          <w:sz w:val="24"/>
          <w:szCs w:val="24"/>
          <w:lang w:val="en-US"/>
        </w:rPr>
        <w:t xml:space="preserve"> </w:t>
      </w:r>
      <w:proofErr w:type="spellStart"/>
      <w:r w:rsidRPr="004E5A1F">
        <w:rPr>
          <w:rFonts w:ascii="Bookman Old Style" w:hAnsi="Bookman Old Style" w:cs="Helvetica"/>
          <w:color w:val="000000"/>
          <w:sz w:val="24"/>
          <w:szCs w:val="24"/>
          <w:lang w:val="en-US"/>
        </w:rPr>
        <w:t>menginput</w:t>
      </w:r>
      <w:proofErr w:type="spellEnd"/>
      <w:r w:rsidRPr="004E5A1F">
        <w:rPr>
          <w:rFonts w:ascii="Bookman Old Style" w:hAnsi="Bookman Old Style" w:cs="Helvetica"/>
          <w:color w:val="000000"/>
          <w:sz w:val="24"/>
          <w:szCs w:val="24"/>
          <w:lang w:val="en-US"/>
        </w:rPr>
        <w:t xml:space="preserve"> dan </w:t>
      </w:r>
      <w:proofErr w:type="spellStart"/>
      <w:r w:rsidRPr="004E5A1F">
        <w:rPr>
          <w:rFonts w:ascii="Bookman Old Style" w:hAnsi="Bookman Old Style" w:cs="Helvetica"/>
          <w:color w:val="000000"/>
          <w:sz w:val="24"/>
          <w:szCs w:val="24"/>
          <w:lang w:val="en-US"/>
        </w:rPr>
        <w:t>menotifikasi</w:t>
      </w:r>
      <w:proofErr w:type="spellEnd"/>
      <w:r w:rsidRPr="004E5A1F">
        <w:rPr>
          <w:rFonts w:ascii="Bookman Old Style" w:hAnsi="Bookman Old Style" w:cs="Helvetica"/>
          <w:color w:val="000000"/>
          <w:sz w:val="24"/>
          <w:szCs w:val="24"/>
          <w:lang w:val="en-US"/>
        </w:rPr>
        <w:t xml:space="preserve"> </w:t>
      </w:r>
      <w:proofErr w:type="spellStart"/>
      <w:r w:rsidRPr="004E5A1F">
        <w:rPr>
          <w:rFonts w:ascii="Bookman Old Style" w:hAnsi="Bookman Old Style" w:cs="Helvetica"/>
          <w:color w:val="000000"/>
          <w:sz w:val="24"/>
          <w:szCs w:val="24"/>
          <w:lang w:val="en-US"/>
        </w:rPr>
        <w:t>hasil</w:t>
      </w:r>
      <w:proofErr w:type="spellEnd"/>
      <w:r w:rsidRPr="004E5A1F">
        <w:rPr>
          <w:rFonts w:ascii="Bookman Old Style" w:hAnsi="Bookman Old Style" w:cs="Helvetica"/>
          <w:color w:val="000000"/>
          <w:sz w:val="24"/>
          <w:szCs w:val="24"/>
          <w:lang w:val="en-US"/>
        </w:rPr>
        <w:t xml:space="preserve"> </w:t>
      </w:r>
      <w:proofErr w:type="spellStart"/>
      <w:r w:rsidR="00A008DC" w:rsidRPr="004E5A1F">
        <w:rPr>
          <w:rFonts w:ascii="Bookman Old Style" w:hAnsi="Bookman Old Style"/>
          <w:color w:val="000000"/>
          <w:sz w:val="24"/>
          <w:szCs w:val="24"/>
          <w:lang w:val="en-US"/>
        </w:rPr>
        <w:t>pemantauan</w:t>
      </w:r>
      <w:proofErr w:type="spellEnd"/>
      <w:r w:rsidRPr="004E5A1F">
        <w:rPr>
          <w:rFonts w:ascii="Bookman Old Style" w:hAnsi="Bookman Old Style" w:cs="Helvetica"/>
          <w:color w:val="000000"/>
          <w:sz w:val="24"/>
          <w:szCs w:val="24"/>
          <w:lang w:val="en-US"/>
        </w:rPr>
        <w:t xml:space="preserve"> </w:t>
      </w:r>
      <w:proofErr w:type="spellStart"/>
      <w:r w:rsidRPr="004E5A1F">
        <w:rPr>
          <w:rFonts w:ascii="Bookman Old Style" w:hAnsi="Bookman Old Style" w:cs="Helvetica"/>
          <w:color w:val="000000"/>
          <w:sz w:val="24"/>
          <w:szCs w:val="24"/>
          <w:lang w:val="en-US"/>
        </w:rPr>
        <w:t>ke</w:t>
      </w:r>
      <w:proofErr w:type="spellEnd"/>
      <w:r w:rsidRPr="004E5A1F">
        <w:rPr>
          <w:rFonts w:ascii="Bookman Old Style" w:hAnsi="Bookman Old Style" w:cs="Helvetica"/>
          <w:color w:val="000000"/>
          <w:sz w:val="24"/>
          <w:szCs w:val="24"/>
          <w:lang w:val="en-US"/>
        </w:rPr>
        <w:t xml:space="preserve"> </w:t>
      </w:r>
      <w:proofErr w:type="spellStart"/>
      <w:r w:rsidRPr="004E5A1F">
        <w:rPr>
          <w:rFonts w:ascii="Bookman Old Style" w:hAnsi="Bookman Old Style" w:cs="Helvetica"/>
          <w:color w:val="000000"/>
          <w:sz w:val="24"/>
          <w:szCs w:val="24"/>
          <w:lang w:val="en-US"/>
        </w:rPr>
        <w:t>dalam</w:t>
      </w:r>
      <w:proofErr w:type="spellEnd"/>
      <w:r w:rsidRPr="004E5A1F">
        <w:rPr>
          <w:rFonts w:ascii="Bookman Old Style" w:hAnsi="Bookman Old Style" w:cs="Helvetica"/>
          <w:color w:val="000000"/>
          <w:sz w:val="24"/>
          <w:szCs w:val="24"/>
          <w:lang w:val="en-US"/>
        </w:rPr>
        <w:t xml:space="preserve"> </w:t>
      </w:r>
      <w:proofErr w:type="spellStart"/>
      <w:r w:rsidRPr="004E5A1F">
        <w:rPr>
          <w:rFonts w:ascii="Bookman Old Style" w:hAnsi="Bookman Old Style" w:cs="Helvetica"/>
          <w:color w:val="000000"/>
          <w:sz w:val="24"/>
          <w:szCs w:val="24"/>
          <w:lang w:val="en-US"/>
        </w:rPr>
        <w:t>Sistem</w:t>
      </w:r>
      <w:proofErr w:type="spellEnd"/>
      <w:r w:rsidRPr="004E5A1F">
        <w:rPr>
          <w:rFonts w:ascii="Bookman Old Style" w:hAnsi="Bookman Old Style" w:cs="Helvetica"/>
          <w:color w:val="000000"/>
          <w:sz w:val="24"/>
          <w:szCs w:val="24"/>
          <w:lang w:val="en-US"/>
        </w:rPr>
        <w:t xml:space="preserve"> OSS.</w:t>
      </w:r>
    </w:p>
    <w:p w14:paraId="23294D30" w14:textId="486E9A29" w:rsidR="005E21B7" w:rsidRPr="004E5A1F" w:rsidRDefault="005E21B7" w:rsidP="004E5A1F">
      <w:pPr>
        <w:pStyle w:val="ListParagraph"/>
        <w:numPr>
          <w:ilvl w:val="0"/>
          <w:numId w:val="271"/>
        </w:numPr>
        <w:spacing w:after="0" w:line="360" w:lineRule="auto"/>
        <w:ind w:left="2552" w:hanging="572"/>
        <w:jc w:val="both"/>
        <w:rPr>
          <w:rFonts w:ascii="Bookman Old Style" w:hAnsi="Bookman Old Style" w:cs="Helvetica"/>
          <w:color w:val="000000"/>
          <w:sz w:val="24"/>
          <w:szCs w:val="24"/>
          <w:lang w:val="en-US"/>
        </w:rPr>
      </w:pPr>
      <w:proofErr w:type="spellStart"/>
      <w:r w:rsidRPr="008444BC">
        <w:rPr>
          <w:rFonts w:ascii="Bookman Old Style" w:hAnsi="Bookman Old Style"/>
          <w:color w:val="000000"/>
          <w:sz w:val="24"/>
          <w:szCs w:val="24"/>
          <w:lang w:val="en-US"/>
        </w:rPr>
        <w:t>Dalam</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hal</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berdasarkan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hasil</w:t>
      </w:r>
      <w:proofErr w:type="spellEnd"/>
      <w:r w:rsidRPr="008444BC">
        <w:rPr>
          <w:rFonts w:ascii="Bookman Old Style" w:hAnsi="Bookman Old Style"/>
          <w:color w:val="000000"/>
          <w:sz w:val="24"/>
          <w:szCs w:val="24"/>
          <w:lang w:val="en-US"/>
        </w:rPr>
        <w:t xml:space="preserve"> </w:t>
      </w:r>
      <w:proofErr w:type="spellStart"/>
      <w:r w:rsidR="006206C4" w:rsidRPr="004E5A1F">
        <w:rPr>
          <w:rFonts w:ascii="Bookman Old Style" w:hAnsi="Bookman Old Style"/>
          <w:color w:val="000000"/>
          <w:sz w:val="24"/>
          <w:szCs w:val="24"/>
          <w:lang w:val="en-US"/>
        </w:rPr>
        <w:t>pemantauan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sebagaimana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dimaksud</w:t>
      </w:r>
      <w:proofErr w:type="spellEnd"/>
      <w:r w:rsidRPr="008444BC">
        <w:rPr>
          <w:rFonts w:ascii="Bookman Old Style" w:hAnsi="Bookman Old Style"/>
          <w:color w:val="000000"/>
          <w:sz w:val="24"/>
          <w:szCs w:val="24"/>
          <w:lang w:val="en-US"/>
        </w:rPr>
        <w:t xml:space="preserve"> pada </w:t>
      </w:r>
      <w:proofErr w:type="spellStart"/>
      <w:r w:rsidRPr="008444BC">
        <w:rPr>
          <w:rFonts w:ascii="Bookman Old Style" w:hAnsi="Bookman Old Style"/>
          <w:color w:val="000000"/>
          <w:sz w:val="24"/>
          <w:szCs w:val="24"/>
          <w:lang w:val="en-US"/>
        </w:rPr>
        <w:t>ayat</w:t>
      </w:r>
      <w:proofErr w:type="spellEnd"/>
      <w:r w:rsidRPr="008444BC">
        <w:rPr>
          <w:rFonts w:ascii="Bookman Old Style" w:hAnsi="Bookman Old Style"/>
          <w:color w:val="000000"/>
          <w:sz w:val="24"/>
          <w:szCs w:val="24"/>
          <w:lang w:val="en-US"/>
        </w:rPr>
        <w:t xml:space="preserve"> (</w:t>
      </w:r>
      <w:r w:rsidR="00AF3D66" w:rsidRPr="008444BC">
        <w:rPr>
          <w:rFonts w:ascii="Bookman Old Style" w:hAnsi="Bookman Old Style"/>
          <w:color w:val="000000"/>
          <w:sz w:val="24"/>
          <w:szCs w:val="24"/>
          <w:lang w:val="en-US"/>
        </w:rPr>
        <w:t>2</w:t>
      </w:r>
      <w:r w:rsidRPr="008444BC">
        <w:rPr>
          <w:rFonts w:ascii="Bookman Old Style" w:hAnsi="Bookman Old Style"/>
          <w:color w:val="000000"/>
          <w:sz w:val="24"/>
          <w:szCs w:val="24"/>
          <w:lang w:val="en-US"/>
        </w:rPr>
        <w:t>)</w:t>
      </w:r>
      <w:r w:rsidR="00AF3D66" w:rsidRPr="008444BC">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Pelaku</w:t>
      </w:r>
      <w:proofErr w:type="spellEnd"/>
      <w:r w:rsidRPr="004E5A1F">
        <w:rPr>
          <w:rFonts w:ascii="Bookman Old Style" w:hAnsi="Bookman Old Style"/>
          <w:color w:val="000000"/>
          <w:sz w:val="24"/>
          <w:szCs w:val="24"/>
          <w:lang w:val="en-US"/>
        </w:rPr>
        <w:t xml:space="preserve"> Usaha </w:t>
      </w:r>
      <w:proofErr w:type="spellStart"/>
      <w:r w:rsidRPr="004E5A1F">
        <w:rPr>
          <w:rFonts w:ascii="Bookman Old Style" w:hAnsi="Bookman Old Style"/>
          <w:color w:val="000000"/>
          <w:sz w:val="24"/>
          <w:szCs w:val="24"/>
          <w:lang w:val="en-US"/>
        </w:rPr>
        <w:t>telah</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memenuhi</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persyaratan</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Izin</w:t>
      </w:r>
      <w:proofErr w:type="spellEnd"/>
      <w:r w:rsidRPr="004E5A1F">
        <w:rPr>
          <w:rFonts w:ascii="Bookman Old Style" w:hAnsi="Bookman Old Style"/>
          <w:color w:val="000000"/>
          <w:sz w:val="24"/>
          <w:szCs w:val="24"/>
          <w:lang w:val="en-US"/>
        </w:rPr>
        <w:t xml:space="preserve">, </w:t>
      </w:r>
      <w:proofErr w:type="spellStart"/>
      <w:r w:rsidR="00AF3D66" w:rsidRPr="008444BC">
        <w:rPr>
          <w:rFonts w:ascii="Bookman Old Style" w:hAnsi="Bookman Old Style" w:cs="Helvetica"/>
          <w:color w:val="000000"/>
          <w:sz w:val="24"/>
          <w:szCs w:val="24"/>
          <w:lang w:val="en-US"/>
        </w:rPr>
        <w:t>Sistem</w:t>
      </w:r>
      <w:proofErr w:type="spellEnd"/>
      <w:r w:rsidR="00AF3D66" w:rsidRPr="008444BC">
        <w:rPr>
          <w:rFonts w:ascii="Bookman Old Style" w:hAnsi="Bookman Old Style" w:cs="Helvetica"/>
          <w:color w:val="000000"/>
          <w:sz w:val="24"/>
          <w:szCs w:val="24"/>
          <w:lang w:val="en-US"/>
        </w:rPr>
        <w:t xml:space="preserve"> OSS</w:t>
      </w:r>
      <w:r w:rsidR="00AF3D66" w:rsidRPr="008444BC">
        <w:rPr>
          <w:rFonts w:ascii="Bookman Old Style" w:hAnsi="Bookman Old Style" w:cs="Helvetica"/>
          <w:color w:val="000000"/>
          <w:sz w:val="24"/>
          <w:szCs w:val="24"/>
        </w:rPr>
        <w:t xml:space="preserve"> mencantumkan keterangan</w:t>
      </w:r>
      <w:r w:rsidR="00AF3D66" w:rsidRPr="008444BC">
        <w:rPr>
          <w:rFonts w:ascii="Bookman Old Style" w:hAnsi="Bookman Old Style" w:cs="Helvetica"/>
          <w:color w:val="000000"/>
          <w:sz w:val="24"/>
          <w:szCs w:val="24"/>
          <w:lang w:val="en-US"/>
        </w:rPr>
        <w:t xml:space="preserve"> </w:t>
      </w:r>
      <w:r w:rsidR="00AF3D66" w:rsidRPr="008444BC">
        <w:rPr>
          <w:rFonts w:ascii="Bookman Old Style" w:hAnsi="Bookman Old Style" w:cs="Helvetica"/>
          <w:color w:val="000000"/>
          <w:sz w:val="24"/>
          <w:szCs w:val="24"/>
        </w:rPr>
        <w:t xml:space="preserve">bahwa </w:t>
      </w:r>
      <w:proofErr w:type="spellStart"/>
      <w:r w:rsidR="00AF3D66" w:rsidRPr="008444BC">
        <w:rPr>
          <w:rFonts w:ascii="Bookman Old Style" w:hAnsi="Bookman Old Style" w:cs="Helvetica"/>
          <w:color w:val="000000"/>
          <w:sz w:val="24"/>
          <w:szCs w:val="24"/>
          <w:lang w:val="en-US"/>
        </w:rPr>
        <w:t>Izin</w:t>
      </w:r>
      <w:proofErr w:type="spellEnd"/>
      <w:r w:rsidR="00AF3D66" w:rsidRPr="008444BC">
        <w:rPr>
          <w:rFonts w:ascii="Bookman Old Style" w:hAnsi="Bookman Old Style" w:cs="Helvetica"/>
          <w:color w:val="000000"/>
          <w:sz w:val="24"/>
          <w:szCs w:val="24"/>
        </w:rPr>
        <w:t xml:space="preserve"> telah diverifikasi</w:t>
      </w:r>
      <w:r w:rsidR="006E5226" w:rsidRPr="008444BC">
        <w:rPr>
          <w:rFonts w:ascii="Bookman Old Style" w:hAnsi="Bookman Old Style" w:cs="Helvetica"/>
          <w:color w:val="000000"/>
          <w:sz w:val="24"/>
          <w:szCs w:val="24"/>
          <w:lang w:val="en-US"/>
        </w:rPr>
        <w:t>.</w:t>
      </w:r>
      <w:r w:rsidR="00AF3D66" w:rsidRPr="008444BC" w:rsidDel="00AF3D66">
        <w:rPr>
          <w:rFonts w:ascii="Bookman Old Style" w:hAnsi="Bookman Old Style" w:cs="Helvetica"/>
          <w:color w:val="000000"/>
          <w:sz w:val="24"/>
          <w:szCs w:val="24"/>
          <w:lang w:val="en-US"/>
        </w:rPr>
        <w:t xml:space="preserve"> </w:t>
      </w:r>
    </w:p>
    <w:p w14:paraId="1E3E3759" w14:textId="666CFA6C" w:rsidR="006B0D28" w:rsidRPr="004E5A1F" w:rsidRDefault="00961F0B" w:rsidP="004E5A1F">
      <w:pPr>
        <w:pStyle w:val="ListParagraph"/>
        <w:numPr>
          <w:ilvl w:val="0"/>
          <w:numId w:val="271"/>
        </w:numPr>
        <w:spacing w:after="0" w:line="360" w:lineRule="auto"/>
        <w:ind w:left="2552" w:hanging="572"/>
        <w:jc w:val="both"/>
        <w:rPr>
          <w:rFonts w:ascii="Bookman Old Style" w:hAnsi="Bookman Old Style"/>
          <w:color w:val="000000"/>
          <w:sz w:val="24"/>
          <w:szCs w:val="24"/>
          <w:lang w:val="en-US"/>
        </w:rPr>
      </w:pPr>
      <w:proofErr w:type="spellStart"/>
      <w:r w:rsidRPr="008444BC">
        <w:rPr>
          <w:rFonts w:ascii="Bookman Old Style" w:hAnsi="Bookman Old Style"/>
          <w:color w:val="000000"/>
          <w:sz w:val="24"/>
          <w:szCs w:val="24"/>
          <w:lang w:val="en-US"/>
        </w:rPr>
        <w:t>Dalam</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hal</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berdasarkan</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hasil</w:t>
      </w:r>
      <w:proofErr w:type="spellEnd"/>
      <w:r w:rsidRPr="008444BC">
        <w:rPr>
          <w:rFonts w:ascii="Bookman Old Style" w:hAnsi="Bookman Old Style" w:cs="Helvetica"/>
          <w:color w:val="000000"/>
          <w:sz w:val="24"/>
          <w:szCs w:val="24"/>
          <w:lang w:val="en-US"/>
        </w:rPr>
        <w:t xml:space="preserve"> </w:t>
      </w:r>
      <w:proofErr w:type="spellStart"/>
      <w:r w:rsidR="006206C4" w:rsidRPr="004E5A1F">
        <w:rPr>
          <w:rFonts w:ascii="Bookman Old Style" w:hAnsi="Bookman Old Style"/>
          <w:color w:val="000000"/>
          <w:sz w:val="24"/>
          <w:szCs w:val="24"/>
          <w:lang w:val="en-US"/>
        </w:rPr>
        <w:t>pemantauan</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sebagaimana</w:t>
      </w:r>
      <w:proofErr w:type="spellEnd"/>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dimaksud</w:t>
      </w:r>
      <w:proofErr w:type="spellEnd"/>
      <w:r w:rsidRPr="008444BC">
        <w:rPr>
          <w:rFonts w:ascii="Bookman Old Style" w:hAnsi="Bookman Old Style" w:cs="Helvetica"/>
          <w:color w:val="000000"/>
          <w:sz w:val="24"/>
          <w:szCs w:val="24"/>
          <w:lang w:val="en-US"/>
        </w:rPr>
        <w:t xml:space="preserve"> pada </w:t>
      </w:r>
      <w:proofErr w:type="spellStart"/>
      <w:r w:rsidRPr="008444BC">
        <w:rPr>
          <w:rFonts w:ascii="Bookman Old Style" w:hAnsi="Bookman Old Style" w:cs="Helvetica"/>
          <w:color w:val="000000"/>
          <w:sz w:val="24"/>
          <w:szCs w:val="24"/>
          <w:lang w:val="en-US"/>
        </w:rPr>
        <w:t>ayat</w:t>
      </w:r>
      <w:proofErr w:type="spellEnd"/>
      <w:r w:rsidRPr="008444BC">
        <w:rPr>
          <w:rFonts w:ascii="Bookman Old Style" w:hAnsi="Bookman Old Style" w:cs="Helvetica"/>
          <w:color w:val="000000"/>
          <w:sz w:val="24"/>
          <w:szCs w:val="24"/>
          <w:lang w:val="en-US"/>
        </w:rPr>
        <w:t xml:space="preserve"> (</w:t>
      </w:r>
      <w:r w:rsidR="00AF3D66" w:rsidRPr="008444BC">
        <w:rPr>
          <w:rFonts w:ascii="Bookman Old Style" w:hAnsi="Bookman Old Style" w:cs="Helvetica"/>
          <w:color w:val="000000"/>
          <w:sz w:val="24"/>
          <w:szCs w:val="24"/>
          <w:lang w:val="en-US"/>
        </w:rPr>
        <w:t>2</w:t>
      </w:r>
      <w:r w:rsidRPr="008444BC">
        <w:rPr>
          <w:rFonts w:ascii="Bookman Old Style" w:hAnsi="Bookman Old Style" w:cs="Helvetica"/>
          <w:color w:val="000000"/>
          <w:sz w:val="24"/>
          <w:szCs w:val="24"/>
          <w:lang w:val="en-US"/>
        </w:rPr>
        <w:t>)</w:t>
      </w:r>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Pelaku</w:t>
      </w:r>
      <w:proofErr w:type="spellEnd"/>
      <w:r w:rsidRPr="004E5A1F">
        <w:rPr>
          <w:rFonts w:ascii="Bookman Old Style" w:hAnsi="Bookman Old Style"/>
          <w:color w:val="000000"/>
          <w:sz w:val="24"/>
          <w:szCs w:val="24"/>
          <w:lang w:val="en-US"/>
        </w:rPr>
        <w:t xml:space="preserve"> Usaha </w:t>
      </w:r>
      <w:proofErr w:type="spellStart"/>
      <w:r w:rsidRPr="004E5A1F">
        <w:rPr>
          <w:rFonts w:ascii="Bookman Old Style" w:hAnsi="Bookman Old Style"/>
          <w:color w:val="000000"/>
          <w:sz w:val="24"/>
          <w:szCs w:val="24"/>
          <w:lang w:val="en-US"/>
        </w:rPr>
        <w:t>tidak</w:t>
      </w:r>
      <w:proofErr w:type="spellEnd"/>
      <w:r w:rsidRPr="004E5A1F">
        <w:rPr>
          <w:rFonts w:ascii="Bookman Old Style" w:hAnsi="Bookman Old Style"/>
          <w:color w:val="000000"/>
          <w:sz w:val="24"/>
          <w:szCs w:val="24"/>
          <w:lang w:val="en-US"/>
        </w:rPr>
        <w:t xml:space="preserve"> </w:t>
      </w:r>
      <w:r w:rsidR="00AF3D66" w:rsidRPr="008444BC">
        <w:rPr>
          <w:rFonts w:ascii="Bookman Old Style" w:hAnsi="Bookman Old Style"/>
          <w:color w:val="000000"/>
          <w:sz w:val="24"/>
          <w:szCs w:val="24"/>
          <w:lang w:val="en-US"/>
        </w:rPr>
        <w:t xml:space="preserve">juga </w:t>
      </w:r>
      <w:proofErr w:type="spellStart"/>
      <w:r w:rsidRPr="004E5A1F">
        <w:rPr>
          <w:rFonts w:ascii="Bookman Old Style" w:hAnsi="Bookman Old Style"/>
          <w:color w:val="000000"/>
          <w:sz w:val="24"/>
          <w:szCs w:val="24"/>
          <w:lang w:val="en-US"/>
        </w:rPr>
        <w:t>memenuhi</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s="Helvetica"/>
          <w:color w:val="000000"/>
          <w:sz w:val="24"/>
          <w:szCs w:val="24"/>
          <w:lang w:val="en-US"/>
        </w:rPr>
        <w:t>persyaratan</w:t>
      </w:r>
      <w:proofErr w:type="spellEnd"/>
      <w:r w:rsidRPr="004E5A1F">
        <w:rPr>
          <w:rFonts w:ascii="Bookman Old Style" w:hAnsi="Bookman Old Style" w:cs="Helvetica"/>
          <w:color w:val="000000"/>
          <w:sz w:val="24"/>
          <w:szCs w:val="24"/>
          <w:lang w:val="en-US"/>
        </w:rPr>
        <w:t xml:space="preserve"> </w:t>
      </w:r>
      <w:proofErr w:type="spellStart"/>
      <w:r w:rsidRPr="004E5A1F">
        <w:rPr>
          <w:rFonts w:ascii="Bookman Old Style" w:hAnsi="Bookman Old Style" w:cs="Helvetica"/>
          <w:color w:val="000000"/>
          <w:sz w:val="24"/>
          <w:szCs w:val="24"/>
          <w:lang w:val="en-US"/>
        </w:rPr>
        <w:t>Izin</w:t>
      </w:r>
      <w:proofErr w:type="spellEnd"/>
      <w:r w:rsidRPr="004E5A1F">
        <w:rPr>
          <w:rFonts w:ascii="Bookman Old Style" w:hAnsi="Bookman Old Style"/>
          <w:color w:val="000000"/>
          <w:sz w:val="24"/>
          <w:szCs w:val="24"/>
          <w:lang w:val="en-US"/>
        </w:rPr>
        <w:t xml:space="preserve"> </w:t>
      </w:r>
      <w:proofErr w:type="spellStart"/>
      <w:r w:rsidR="00AF3D66" w:rsidRPr="008444BC">
        <w:rPr>
          <w:rFonts w:ascii="Bookman Old Style" w:hAnsi="Bookman Old Style"/>
          <w:color w:val="000000"/>
          <w:sz w:val="24"/>
          <w:szCs w:val="24"/>
          <w:lang w:val="en-US"/>
        </w:rPr>
        <w:t>sesuai</w:t>
      </w:r>
      <w:proofErr w:type="spellEnd"/>
      <w:r w:rsidR="00AF3D66" w:rsidRPr="008444BC">
        <w:rPr>
          <w:rFonts w:ascii="Bookman Old Style" w:hAnsi="Bookman Old Style"/>
          <w:color w:val="000000"/>
          <w:sz w:val="24"/>
          <w:szCs w:val="24"/>
          <w:lang w:val="en-US"/>
        </w:rPr>
        <w:t xml:space="preserve"> </w:t>
      </w:r>
      <w:proofErr w:type="spellStart"/>
      <w:r w:rsidR="00AF3D66" w:rsidRPr="008444BC">
        <w:rPr>
          <w:rFonts w:ascii="Bookman Old Style" w:hAnsi="Bookman Old Style"/>
          <w:color w:val="000000"/>
          <w:sz w:val="24"/>
          <w:szCs w:val="24"/>
          <w:lang w:val="en-US"/>
        </w:rPr>
        <w:t>jangka</w:t>
      </w:r>
      <w:proofErr w:type="spellEnd"/>
      <w:r w:rsidR="00AF3D66" w:rsidRPr="008444BC">
        <w:rPr>
          <w:rFonts w:ascii="Bookman Old Style" w:hAnsi="Bookman Old Style"/>
          <w:color w:val="000000"/>
          <w:sz w:val="24"/>
          <w:szCs w:val="24"/>
          <w:lang w:val="en-US"/>
        </w:rPr>
        <w:t xml:space="preserve"> </w:t>
      </w:r>
      <w:proofErr w:type="spellStart"/>
      <w:r w:rsidR="00AF3D66" w:rsidRPr="008444BC">
        <w:rPr>
          <w:rFonts w:ascii="Bookman Old Style" w:hAnsi="Bookman Old Style"/>
          <w:color w:val="000000"/>
          <w:sz w:val="24"/>
          <w:szCs w:val="24"/>
          <w:lang w:val="en-US"/>
        </w:rPr>
        <w:t>waktu</w:t>
      </w:r>
      <w:proofErr w:type="spellEnd"/>
      <w:r w:rsidR="00AF3D66" w:rsidRPr="008444BC">
        <w:rPr>
          <w:rFonts w:ascii="Bookman Old Style" w:hAnsi="Bookman Old Style"/>
          <w:color w:val="000000"/>
          <w:sz w:val="24"/>
          <w:szCs w:val="24"/>
          <w:lang w:val="en-US"/>
        </w:rPr>
        <w:t xml:space="preserve"> yang </w:t>
      </w:r>
      <w:proofErr w:type="spellStart"/>
      <w:r w:rsidR="00AF3D66" w:rsidRPr="008444BC">
        <w:rPr>
          <w:rFonts w:ascii="Bookman Old Style" w:hAnsi="Bookman Old Style"/>
          <w:color w:val="000000"/>
          <w:sz w:val="24"/>
          <w:szCs w:val="24"/>
          <w:lang w:val="en-US"/>
        </w:rPr>
        <w:t>ditetapkan</w:t>
      </w:r>
      <w:proofErr w:type="spellEnd"/>
      <w:r w:rsidRPr="004E5A1F">
        <w:rPr>
          <w:rFonts w:ascii="Bookman Old Style" w:hAnsi="Bookman Old Style"/>
          <w:color w:val="000000"/>
          <w:sz w:val="24"/>
          <w:szCs w:val="24"/>
          <w:lang w:val="en-US"/>
        </w:rPr>
        <w:t>:</w:t>
      </w:r>
    </w:p>
    <w:p w14:paraId="4847229A" w14:textId="199E67D3" w:rsidR="00961F0B" w:rsidRPr="008444BC" w:rsidRDefault="00961F0B" w:rsidP="004E5A1F">
      <w:pPr>
        <w:pStyle w:val="ListParagraph"/>
        <w:numPr>
          <w:ilvl w:val="1"/>
          <w:numId w:val="271"/>
        </w:numPr>
        <w:spacing w:after="0" w:line="360" w:lineRule="auto"/>
        <w:ind w:left="3119" w:hanging="567"/>
        <w:jc w:val="both"/>
        <w:rPr>
          <w:rFonts w:ascii="Bookman Old Style" w:hAnsi="Bookman Old Style"/>
          <w:color w:val="000000"/>
          <w:sz w:val="24"/>
          <w:szCs w:val="24"/>
          <w:lang w:val="en-US"/>
        </w:rPr>
      </w:pPr>
      <w:proofErr w:type="spellStart"/>
      <w:r w:rsidRPr="008444BC">
        <w:rPr>
          <w:rFonts w:ascii="Bookman Old Style" w:hAnsi="Bookman Old Style"/>
          <w:color w:val="000000"/>
          <w:sz w:val="24"/>
          <w:szCs w:val="24"/>
          <w:lang w:val="en-US"/>
        </w:rPr>
        <w:t>Sistem</w:t>
      </w:r>
      <w:proofErr w:type="spellEnd"/>
      <w:r w:rsidRPr="008444BC">
        <w:rPr>
          <w:rFonts w:ascii="Bookman Old Style" w:hAnsi="Bookman Old Style"/>
          <w:color w:val="000000"/>
          <w:sz w:val="24"/>
          <w:szCs w:val="24"/>
          <w:lang w:val="en-US"/>
        </w:rPr>
        <w:t xml:space="preserve"> OSS </w:t>
      </w:r>
      <w:proofErr w:type="spellStart"/>
      <w:r w:rsidRPr="008444BC">
        <w:rPr>
          <w:rFonts w:ascii="Bookman Old Style" w:hAnsi="Bookman Old Style"/>
          <w:color w:val="000000"/>
          <w:sz w:val="24"/>
          <w:szCs w:val="24"/>
          <w:lang w:val="en-US"/>
        </w:rPr>
        <w:t>membatalkan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Izin</w:t>
      </w:r>
      <w:proofErr w:type="spellEnd"/>
      <w:r w:rsidRPr="008444BC">
        <w:rPr>
          <w:rFonts w:ascii="Bookman Old Style" w:hAnsi="Bookman Old Style"/>
          <w:color w:val="000000"/>
          <w:sz w:val="24"/>
          <w:szCs w:val="24"/>
          <w:lang w:val="en-US"/>
        </w:rPr>
        <w:t xml:space="preserve"> yang </w:t>
      </w:r>
      <w:proofErr w:type="spellStart"/>
      <w:r w:rsidRPr="008444BC">
        <w:rPr>
          <w:rFonts w:ascii="Bookman Old Style" w:hAnsi="Bookman Old Style"/>
          <w:color w:val="000000"/>
          <w:sz w:val="24"/>
          <w:szCs w:val="24"/>
          <w:lang w:val="en-US"/>
        </w:rPr>
        <w:t>belum</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diverifikasi</w:t>
      </w:r>
      <w:proofErr w:type="spellEnd"/>
      <w:r w:rsidRPr="008444BC">
        <w:rPr>
          <w:rFonts w:ascii="Bookman Old Style" w:hAnsi="Bookman Old Style"/>
          <w:color w:val="000000"/>
          <w:sz w:val="24"/>
          <w:szCs w:val="24"/>
          <w:lang w:val="en-US"/>
        </w:rPr>
        <w:t>; dan</w:t>
      </w:r>
    </w:p>
    <w:p w14:paraId="6C07563E" w14:textId="0DBAE879" w:rsidR="00961F0B" w:rsidRPr="008444BC" w:rsidRDefault="00961F0B" w:rsidP="004E5A1F">
      <w:pPr>
        <w:pStyle w:val="ListParagraph"/>
        <w:numPr>
          <w:ilvl w:val="1"/>
          <w:numId w:val="271"/>
        </w:numPr>
        <w:spacing w:after="0" w:line="360" w:lineRule="auto"/>
        <w:ind w:left="3119" w:hanging="567"/>
        <w:jc w:val="both"/>
        <w:rPr>
          <w:rFonts w:ascii="Bookman Old Style" w:hAnsi="Bookman Old Style"/>
          <w:color w:val="000000"/>
          <w:sz w:val="24"/>
          <w:szCs w:val="24"/>
          <w:lang w:val="en-US"/>
        </w:rPr>
      </w:pPr>
      <w:proofErr w:type="spellStart"/>
      <w:r w:rsidRPr="008444BC">
        <w:rPr>
          <w:rFonts w:ascii="Bookman Old Style" w:hAnsi="Bookman Old Style"/>
          <w:color w:val="000000"/>
          <w:sz w:val="24"/>
          <w:szCs w:val="24"/>
          <w:lang w:val="en-US"/>
        </w:rPr>
        <w:t>ketentuan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sebagaimana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dimaksud</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dalam</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Pasal</w:t>
      </w:r>
      <w:proofErr w:type="spellEnd"/>
      <w:r w:rsidRPr="008444BC">
        <w:rPr>
          <w:rFonts w:ascii="Bookman Old Style" w:hAnsi="Bookman Old Style"/>
          <w:color w:val="000000"/>
          <w:sz w:val="24"/>
          <w:szCs w:val="24"/>
          <w:lang w:val="en-US"/>
        </w:rPr>
        <w:t xml:space="preserve"> 5</w:t>
      </w:r>
      <w:r w:rsidR="00331A94" w:rsidRPr="008444BC">
        <w:rPr>
          <w:rFonts w:ascii="Bookman Old Style" w:hAnsi="Bookman Old Style"/>
          <w:color w:val="000000"/>
          <w:sz w:val="24"/>
          <w:szCs w:val="24"/>
          <w:lang w:val="en-US"/>
        </w:rPr>
        <w:t>2</w:t>
      </w:r>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ayat</w:t>
      </w:r>
      <w:proofErr w:type="spellEnd"/>
      <w:r w:rsidRPr="008444BC">
        <w:rPr>
          <w:rFonts w:ascii="Bookman Old Style" w:hAnsi="Bookman Old Style"/>
          <w:color w:val="000000"/>
          <w:sz w:val="24"/>
          <w:szCs w:val="24"/>
          <w:lang w:val="en-US"/>
        </w:rPr>
        <w:t xml:space="preserve"> (2), </w:t>
      </w:r>
      <w:proofErr w:type="spellStart"/>
      <w:r w:rsidRPr="008444BC">
        <w:rPr>
          <w:rFonts w:ascii="Bookman Old Style" w:hAnsi="Bookman Old Style"/>
          <w:color w:val="000000"/>
          <w:sz w:val="24"/>
          <w:szCs w:val="24"/>
          <w:lang w:val="en-US"/>
        </w:rPr>
        <w:t>ayat</w:t>
      </w:r>
      <w:proofErr w:type="spellEnd"/>
      <w:r w:rsidRPr="008444BC">
        <w:rPr>
          <w:rFonts w:ascii="Bookman Old Style" w:hAnsi="Bookman Old Style"/>
          <w:color w:val="000000"/>
          <w:sz w:val="24"/>
          <w:szCs w:val="24"/>
          <w:lang w:val="en-US"/>
        </w:rPr>
        <w:t xml:space="preserve"> (3), </w:t>
      </w:r>
      <w:proofErr w:type="spellStart"/>
      <w:r w:rsidRPr="008444BC">
        <w:rPr>
          <w:rFonts w:ascii="Bookman Old Style" w:hAnsi="Bookman Old Style"/>
          <w:color w:val="000000"/>
          <w:sz w:val="24"/>
          <w:szCs w:val="24"/>
          <w:lang w:val="en-US"/>
        </w:rPr>
        <w:t>ayat</w:t>
      </w:r>
      <w:proofErr w:type="spellEnd"/>
      <w:r w:rsidRPr="008444BC">
        <w:rPr>
          <w:rFonts w:ascii="Bookman Old Style" w:hAnsi="Bookman Old Style"/>
          <w:color w:val="000000"/>
          <w:sz w:val="24"/>
          <w:szCs w:val="24"/>
          <w:lang w:val="en-US"/>
        </w:rPr>
        <w:t xml:space="preserve"> (4), </w:t>
      </w:r>
      <w:proofErr w:type="spellStart"/>
      <w:r w:rsidRPr="008444BC">
        <w:rPr>
          <w:rFonts w:ascii="Bookman Old Style" w:hAnsi="Bookman Old Style"/>
          <w:color w:val="000000"/>
          <w:sz w:val="24"/>
          <w:szCs w:val="24"/>
          <w:lang w:val="en-US"/>
        </w:rPr>
        <w:t>ayat</w:t>
      </w:r>
      <w:proofErr w:type="spellEnd"/>
      <w:r w:rsidRPr="008444BC">
        <w:rPr>
          <w:rFonts w:ascii="Bookman Old Style" w:hAnsi="Bookman Old Style"/>
          <w:color w:val="000000"/>
          <w:sz w:val="24"/>
          <w:szCs w:val="24"/>
          <w:lang w:val="en-US"/>
        </w:rPr>
        <w:t xml:space="preserve"> (5), </w:t>
      </w:r>
      <w:proofErr w:type="spellStart"/>
      <w:r w:rsidRPr="008444BC">
        <w:rPr>
          <w:rFonts w:ascii="Bookman Old Style" w:hAnsi="Bookman Old Style"/>
          <w:color w:val="000000"/>
          <w:sz w:val="24"/>
          <w:szCs w:val="24"/>
          <w:lang w:val="en-US"/>
        </w:rPr>
        <w:t>ayat</w:t>
      </w:r>
      <w:proofErr w:type="spellEnd"/>
      <w:r w:rsidRPr="008444BC">
        <w:rPr>
          <w:rFonts w:ascii="Bookman Old Style" w:hAnsi="Bookman Old Style"/>
          <w:color w:val="000000"/>
          <w:sz w:val="24"/>
          <w:szCs w:val="24"/>
          <w:lang w:val="en-US"/>
        </w:rPr>
        <w:t xml:space="preserve"> (6</w:t>
      </w:r>
      <w:proofErr w:type="gramStart"/>
      <w:r w:rsidRPr="008444BC">
        <w:rPr>
          <w:rFonts w:ascii="Bookman Old Style" w:hAnsi="Bookman Old Style"/>
          <w:color w:val="000000"/>
          <w:sz w:val="24"/>
          <w:szCs w:val="24"/>
          <w:lang w:val="en-US"/>
        </w:rPr>
        <w:t xml:space="preserve">), </w:t>
      </w:r>
      <w:r w:rsidR="006B0D28">
        <w:rPr>
          <w:rFonts w:ascii="Bookman Old Style" w:hAnsi="Bookman Old Style"/>
          <w:color w:val="000000"/>
          <w:sz w:val="24"/>
          <w:szCs w:val="24"/>
          <w:lang w:val="en-US"/>
        </w:rPr>
        <w:t xml:space="preserve"> </w:t>
      </w:r>
      <w:r w:rsidR="00F631DF">
        <w:rPr>
          <w:rFonts w:ascii="Bookman Old Style" w:hAnsi="Bookman Old Style"/>
          <w:color w:val="000000"/>
          <w:sz w:val="24"/>
          <w:szCs w:val="24"/>
          <w:lang w:val="en-US"/>
        </w:rPr>
        <w:t xml:space="preserve"> </w:t>
      </w:r>
      <w:proofErr w:type="gramEnd"/>
      <w:r w:rsidR="00F631DF">
        <w:rPr>
          <w:rFonts w:ascii="Bookman Old Style" w:hAnsi="Bookman Old Style"/>
          <w:color w:val="000000"/>
          <w:sz w:val="24"/>
          <w:szCs w:val="24"/>
          <w:lang w:val="en-US"/>
        </w:rPr>
        <w:t xml:space="preserve">     </w:t>
      </w:r>
      <w:r w:rsidR="006B0D28">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ayat</w:t>
      </w:r>
      <w:proofErr w:type="spellEnd"/>
      <w:r w:rsidRPr="008444BC">
        <w:rPr>
          <w:rFonts w:ascii="Bookman Old Style" w:hAnsi="Bookman Old Style"/>
          <w:color w:val="000000"/>
          <w:sz w:val="24"/>
          <w:szCs w:val="24"/>
          <w:lang w:val="en-US"/>
        </w:rPr>
        <w:t xml:space="preserve"> (7)</w:t>
      </w:r>
      <w:r w:rsidR="004E5A1F">
        <w:rPr>
          <w:rFonts w:ascii="Bookman Old Style" w:hAnsi="Bookman Old Style"/>
          <w:color w:val="000000"/>
          <w:sz w:val="24"/>
          <w:szCs w:val="24"/>
          <w:lang w:val="en-US"/>
        </w:rPr>
        <w:t>,</w:t>
      </w:r>
      <w:r w:rsidRPr="008444BC">
        <w:rPr>
          <w:rFonts w:ascii="Bookman Old Style" w:hAnsi="Bookman Old Style"/>
          <w:color w:val="000000"/>
          <w:sz w:val="24"/>
          <w:szCs w:val="24"/>
          <w:lang w:val="en-US"/>
        </w:rPr>
        <w:t xml:space="preserve"> dan </w:t>
      </w:r>
      <w:proofErr w:type="spellStart"/>
      <w:r w:rsidRPr="008444BC">
        <w:rPr>
          <w:rFonts w:ascii="Bookman Old Style" w:hAnsi="Bookman Old Style"/>
          <w:color w:val="000000"/>
          <w:sz w:val="24"/>
          <w:szCs w:val="24"/>
          <w:lang w:val="en-US"/>
        </w:rPr>
        <w:t>ayat</w:t>
      </w:r>
      <w:proofErr w:type="spellEnd"/>
      <w:r w:rsidRPr="008444BC">
        <w:rPr>
          <w:rFonts w:ascii="Bookman Old Style" w:hAnsi="Bookman Old Style"/>
          <w:color w:val="000000"/>
          <w:sz w:val="24"/>
          <w:szCs w:val="24"/>
          <w:lang w:val="en-US"/>
        </w:rPr>
        <w:t xml:space="preserve"> (8) </w:t>
      </w:r>
      <w:proofErr w:type="spellStart"/>
      <w:r w:rsidRPr="008444BC">
        <w:rPr>
          <w:rFonts w:ascii="Bookman Old Style" w:hAnsi="Bookman Old Style"/>
          <w:color w:val="000000"/>
          <w:sz w:val="24"/>
          <w:szCs w:val="24"/>
          <w:lang w:val="en-US"/>
        </w:rPr>
        <w:t>berlaku</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secara</w:t>
      </w:r>
      <w:proofErr w:type="spellEnd"/>
      <w:r w:rsidRPr="008444BC">
        <w:rPr>
          <w:rFonts w:ascii="Bookman Old Style" w:hAnsi="Bookman Old Style"/>
          <w:color w:val="000000"/>
          <w:sz w:val="24"/>
          <w:szCs w:val="24"/>
          <w:lang w:val="en-US"/>
        </w:rPr>
        <w:t xml:space="preserve"> </w:t>
      </w:r>
      <w:r w:rsidRPr="008444BC">
        <w:rPr>
          <w:rFonts w:ascii="Bookman Old Style" w:hAnsi="Bookman Old Style"/>
          <w:i/>
          <w:iCs/>
          <w:color w:val="000000"/>
          <w:sz w:val="24"/>
          <w:szCs w:val="24"/>
          <w:lang w:val="en-US"/>
        </w:rPr>
        <w:t>mutatis mutandis.</w:t>
      </w:r>
    </w:p>
    <w:p w14:paraId="6C5F75B1" w14:textId="77777777" w:rsidR="00AA73A4" w:rsidRPr="008444BC" w:rsidRDefault="00AA73A4">
      <w:pPr>
        <w:spacing w:after="0" w:line="360" w:lineRule="auto"/>
        <w:jc w:val="both"/>
        <w:rPr>
          <w:rFonts w:ascii="Bookman Old Style" w:hAnsi="Bookman Old Style"/>
          <w:color w:val="000000"/>
          <w:sz w:val="24"/>
          <w:szCs w:val="24"/>
          <w:lang w:val="en-US"/>
        </w:rPr>
      </w:pPr>
    </w:p>
    <w:p w14:paraId="2532E56A" w14:textId="340B0D91" w:rsidR="00AA73A4" w:rsidRPr="00FB122D" w:rsidRDefault="00AA73A4">
      <w:pPr>
        <w:pStyle w:val="Heading8"/>
        <w:spacing w:before="0" w:after="0" w:line="360" w:lineRule="auto"/>
        <w:ind w:left="1985"/>
        <w:rPr>
          <w:szCs w:val="24"/>
          <w:lang w:val="en-US"/>
        </w:rPr>
      </w:pPr>
      <w:proofErr w:type="spellStart"/>
      <w:r w:rsidRPr="004E5A1F">
        <w:rPr>
          <w:szCs w:val="24"/>
          <w:lang w:val="en-US"/>
        </w:rPr>
        <w:lastRenderedPageBreak/>
        <w:t>Paragraf</w:t>
      </w:r>
      <w:proofErr w:type="spellEnd"/>
      <w:r w:rsidRPr="004E5A1F">
        <w:rPr>
          <w:szCs w:val="24"/>
          <w:lang w:val="en-US"/>
        </w:rPr>
        <w:t xml:space="preserve"> 3</w:t>
      </w:r>
    </w:p>
    <w:p w14:paraId="2C97CC61" w14:textId="77777777" w:rsidR="00AA73A4" w:rsidRPr="008444BC" w:rsidRDefault="00AA73A4">
      <w:pPr>
        <w:pStyle w:val="Heading8"/>
        <w:spacing w:before="0" w:after="0" w:line="360" w:lineRule="auto"/>
        <w:ind w:left="1985"/>
        <w:rPr>
          <w:color w:val="000000"/>
          <w:szCs w:val="24"/>
          <w:lang w:val="en-US"/>
        </w:rPr>
      </w:pPr>
      <w:proofErr w:type="spellStart"/>
      <w:r w:rsidRPr="008444BC">
        <w:rPr>
          <w:color w:val="000000"/>
          <w:szCs w:val="24"/>
          <w:lang w:val="en-US"/>
        </w:rPr>
        <w:t>Sanksi</w:t>
      </w:r>
      <w:proofErr w:type="spellEnd"/>
      <w:r w:rsidRPr="008444BC">
        <w:rPr>
          <w:color w:val="000000"/>
          <w:szCs w:val="24"/>
          <w:lang w:val="en-US"/>
        </w:rPr>
        <w:t xml:space="preserve"> </w:t>
      </w:r>
      <w:proofErr w:type="spellStart"/>
      <w:r w:rsidRPr="008444BC">
        <w:rPr>
          <w:color w:val="000000"/>
          <w:szCs w:val="24"/>
          <w:lang w:val="en-US"/>
        </w:rPr>
        <w:t>Administratif</w:t>
      </w:r>
      <w:proofErr w:type="spellEnd"/>
      <w:r w:rsidRPr="008444BC">
        <w:rPr>
          <w:color w:val="000000"/>
          <w:szCs w:val="24"/>
          <w:lang w:val="en-US"/>
        </w:rPr>
        <w:t xml:space="preserve"> </w:t>
      </w:r>
      <w:proofErr w:type="spellStart"/>
      <w:r w:rsidRPr="008444BC">
        <w:rPr>
          <w:color w:val="000000"/>
          <w:szCs w:val="24"/>
          <w:lang w:val="en-US"/>
        </w:rPr>
        <w:t>berdasarkan</w:t>
      </w:r>
      <w:proofErr w:type="spellEnd"/>
    </w:p>
    <w:p w14:paraId="568879E8" w14:textId="0EB2AE84" w:rsidR="00AA73A4" w:rsidRPr="008444BC" w:rsidRDefault="00AA73A4">
      <w:pPr>
        <w:pStyle w:val="Heading8"/>
        <w:spacing w:before="0" w:after="0" w:line="360" w:lineRule="auto"/>
        <w:ind w:left="1985"/>
        <w:rPr>
          <w:color w:val="000000"/>
          <w:szCs w:val="24"/>
          <w:lang w:val="en-US"/>
        </w:rPr>
      </w:pPr>
      <w:proofErr w:type="spellStart"/>
      <w:r w:rsidRPr="008444BC">
        <w:rPr>
          <w:color w:val="000000"/>
          <w:szCs w:val="24"/>
          <w:lang w:val="en-US"/>
        </w:rPr>
        <w:t>Persiapan</w:t>
      </w:r>
      <w:proofErr w:type="spellEnd"/>
      <w:r w:rsidRPr="008444BC">
        <w:rPr>
          <w:color w:val="000000"/>
          <w:szCs w:val="24"/>
          <w:lang w:val="en-US"/>
        </w:rPr>
        <w:t xml:space="preserve"> </w:t>
      </w:r>
      <w:proofErr w:type="spellStart"/>
      <w:r w:rsidRPr="008444BC">
        <w:rPr>
          <w:color w:val="000000"/>
          <w:szCs w:val="24"/>
          <w:lang w:val="en-US"/>
        </w:rPr>
        <w:t>Kegiatan</w:t>
      </w:r>
      <w:proofErr w:type="spellEnd"/>
      <w:r w:rsidRPr="008444BC">
        <w:rPr>
          <w:color w:val="000000"/>
          <w:szCs w:val="24"/>
          <w:lang w:val="en-US"/>
        </w:rPr>
        <w:t xml:space="preserve"> Usaha</w:t>
      </w:r>
    </w:p>
    <w:p w14:paraId="4CB99CDC" w14:textId="77777777" w:rsidR="00AA73A4" w:rsidRPr="008444BC" w:rsidRDefault="00AA73A4">
      <w:pPr>
        <w:spacing w:after="0" w:line="360" w:lineRule="auto"/>
        <w:jc w:val="both"/>
        <w:rPr>
          <w:rFonts w:ascii="Bookman Old Style" w:hAnsi="Bookman Old Style"/>
          <w:color w:val="000000"/>
          <w:sz w:val="24"/>
          <w:szCs w:val="24"/>
          <w:lang w:val="en-US"/>
        </w:rPr>
      </w:pPr>
    </w:p>
    <w:p w14:paraId="07C38D20" w14:textId="1F880884" w:rsidR="00AA73A4" w:rsidRPr="008444BC" w:rsidRDefault="00AA73A4">
      <w:pPr>
        <w:pStyle w:val="Heading8"/>
        <w:spacing w:before="0" w:after="0" w:line="360" w:lineRule="auto"/>
        <w:ind w:left="1985"/>
        <w:rPr>
          <w:color w:val="000000"/>
          <w:szCs w:val="24"/>
          <w:lang w:val="en-US"/>
        </w:rPr>
      </w:pPr>
      <w:r w:rsidRPr="004E5A1F">
        <w:rPr>
          <w:szCs w:val="24"/>
        </w:rPr>
        <w:t xml:space="preserve">Pasal </w:t>
      </w:r>
      <w:r w:rsidRPr="008444BC">
        <w:rPr>
          <w:szCs w:val="24"/>
          <w:lang w:val="en-US"/>
        </w:rPr>
        <w:t>54</w:t>
      </w:r>
    </w:p>
    <w:p w14:paraId="321E272F" w14:textId="26CDBD3C" w:rsidR="00F6274C" w:rsidRPr="004E5A1F" w:rsidRDefault="00F6274C" w:rsidP="004E5A1F">
      <w:pPr>
        <w:numPr>
          <w:ilvl w:val="0"/>
          <w:numId w:val="243"/>
        </w:numPr>
        <w:spacing w:after="0" w:line="360" w:lineRule="auto"/>
        <w:ind w:left="2552" w:hanging="572"/>
        <w:jc w:val="both"/>
        <w:rPr>
          <w:rFonts w:ascii="Bookman Old Style" w:eastAsia="Bookman Old Style" w:hAnsi="Bookman Old Style" w:cs="Bookman Old Style"/>
          <w:sz w:val="24"/>
          <w:szCs w:val="24"/>
          <w:lang w:val="en-US"/>
        </w:rPr>
      </w:pP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 </w:t>
      </w:r>
      <w:proofErr w:type="spellStart"/>
      <w:r w:rsidRPr="008444BC">
        <w:rPr>
          <w:rFonts w:ascii="Bookman Old Style" w:eastAsia="Bookman Old Style" w:hAnsi="Bookman Old Style" w:cs="Bookman Old Style"/>
          <w:sz w:val="24"/>
          <w:szCs w:val="24"/>
          <w:lang w:val="en-US"/>
        </w:rPr>
        <w:t>dengan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tingkat</w:t>
      </w:r>
      <w:proofErr w:type="spellEnd"/>
      <w:r w:rsidRPr="008444BC">
        <w:rPr>
          <w:rFonts w:ascii="Bookman Old Style" w:eastAsia="Bookman Old Style" w:hAnsi="Bookman Old Style" w:cs="Bookman Old Style"/>
          <w:sz w:val="24"/>
          <w:szCs w:val="24"/>
          <w:lang w:val="en-US"/>
        </w:rPr>
        <w:t xml:space="preserve"> </w:t>
      </w:r>
      <w:proofErr w:type="spellStart"/>
      <w:r w:rsidR="009853BF" w:rsidRPr="008444BC">
        <w:rPr>
          <w:rFonts w:ascii="Bookman Old Style" w:eastAsia="Bookman Old Style" w:hAnsi="Bookman Old Style" w:cs="Bookman Old Style"/>
          <w:sz w:val="24"/>
          <w:szCs w:val="24"/>
          <w:lang w:val="en-US"/>
        </w:rPr>
        <w:t>R</w:t>
      </w:r>
      <w:r w:rsidRPr="008444BC">
        <w:rPr>
          <w:rFonts w:ascii="Bookman Old Style" w:eastAsia="Bookman Old Style" w:hAnsi="Bookman Old Style" w:cs="Bookman Old Style"/>
          <w:sz w:val="24"/>
          <w:szCs w:val="24"/>
          <w:lang w:val="en-US"/>
        </w:rPr>
        <w:t>isiko</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menengah</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tinggi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diberikan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sanksi</w:t>
      </w:r>
      <w:proofErr w:type="spellEnd"/>
      <w:r w:rsidRPr="008444BC">
        <w:rPr>
          <w:rFonts w:ascii="Bookman Old Style" w:eastAsia="Bookman Old Style" w:hAnsi="Bookman Old Style" w:cs="Bookman Old Style"/>
          <w:sz w:val="24"/>
          <w:szCs w:val="24"/>
          <w:lang w:val="en-US"/>
        </w:rPr>
        <w:t xml:space="preserve"> </w:t>
      </w:r>
      <w:proofErr w:type="spellStart"/>
      <w:r w:rsidR="00FF0752"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lang w:val="en-US"/>
        </w:rPr>
        <w:t>embatalan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Sertifikat</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Standar</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dalam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hal</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tidak</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memperoleh</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Sertifikat</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Standar</w:t>
      </w:r>
      <w:proofErr w:type="spellEnd"/>
      <w:r w:rsidRPr="008444BC">
        <w:rPr>
          <w:rFonts w:ascii="Bookman Old Style" w:eastAsia="Bookman Old Style" w:hAnsi="Bookman Old Style" w:cs="Bookman Old Style"/>
          <w:sz w:val="24"/>
          <w:szCs w:val="24"/>
          <w:lang w:val="en-US"/>
        </w:rPr>
        <w:t xml:space="preserve"> </w:t>
      </w:r>
      <w:proofErr w:type="spellStart"/>
      <w:r w:rsidR="00D1158E" w:rsidRPr="008444BC">
        <w:rPr>
          <w:rFonts w:ascii="Bookman Old Style" w:eastAsia="Bookman Old Style" w:hAnsi="Bookman Old Style" w:cs="Bookman Old Style"/>
          <w:sz w:val="24"/>
          <w:szCs w:val="24"/>
          <w:lang w:val="en-US"/>
        </w:rPr>
        <w:t>terverifikasi</w:t>
      </w:r>
      <w:proofErr w:type="spellEnd"/>
      <w:r w:rsidR="00D1158E"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sesuai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jangka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waktu</w:t>
      </w:r>
      <w:proofErr w:type="spellEnd"/>
      <w:r w:rsidRPr="008444BC">
        <w:rPr>
          <w:rFonts w:ascii="Bookman Old Style" w:eastAsia="Bookman Old Style" w:hAnsi="Bookman Old Style" w:cs="Bookman Old Style"/>
          <w:sz w:val="24"/>
          <w:szCs w:val="24"/>
          <w:lang w:val="en-US"/>
        </w:rPr>
        <w:t xml:space="preserve"> yang </w:t>
      </w:r>
      <w:proofErr w:type="spellStart"/>
      <w:r w:rsidRPr="008444BC">
        <w:rPr>
          <w:rFonts w:ascii="Bookman Old Style" w:eastAsia="Bookman Old Style" w:hAnsi="Bookman Old Style" w:cs="Bookman Old Style"/>
          <w:sz w:val="24"/>
          <w:szCs w:val="24"/>
          <w:lang w:val="en-US"/>
        </w:rPr>
        <w:t>ditetapkan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dalam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norma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standar</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prosedur</w:t>
      </w:r>
      <w:proofErr w:type="spellEnd"/>
      <w:r w:rsidRPr="008444BC">
        <w:rPr>
          <w:rFonts w:ascii="Bookman Old Style" w:eastAsia="Bookman Old Style" w:hAnsi="Bookman Old Style" w:cs="Bookman Old Style"/>
          <w:sz w:val="24"/>
          <w:szCs w:val="24"/>
          <w:lang w:val="en-US"/>
        </w:rPr>
        <w:t xml:space="preserve"> dan </w:t>
      </w:r>
      <w:proofErr w:type="spellStart"/>
      <w:r w:rsidRPr="008444BC">
        <w:rPr>
          <w:rFonts w:ascii="Bookman Old Style" w:eastAsia="Bookman Old Style" w:hAnsi="Bookman Old Style" w:cs="Bookman Old Style"/>
          <w:sz w:val="24"/>
          <w:szCs w:val="24"/>
          <w:lang w:val="en-US"/>
        </w:rPr>
        <w:t>kriteria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serta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berdasarkan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hasil</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Pengawasan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tidak</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melakukan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persiapan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kegiatan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usaha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dalam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jangka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waktu</w:t>
      </w:r>
      <w:proofErr w:type="spellEnd"/>
      <w:r w:rsidRPr="008444BC">
        <w:rPr>
          <w:rFonts w:ascii="Bookman Old Style" w:eastAsia="Bookman Old Style" w:hAnsi="Bookman Old Style" w:cs="Bookman Old Style"/>
          <w:sz w:val="24"/>
          <w:szCs w:val="24"/>
          <w:lang w:val="en-US"/>
        </w:rPr>
        <w:t xml:space="preserve"> 1 (</w:t>
      </w:r>
      <w:proofErr w:type="spellStart"/>
      <w:r w:rsidRPr="008444BC">
        <w:rPr>
          <w:rFonts w:ascii="Bookman Old Style" w:eastAsia="Bookman Old Style" w:hAnsi="Bookman Old Style" w:cs="Bookman Old Style"/>
          <w:sz w:val="24"/>
          <w:szCs w:val="24"/>
          <w:lang w:val="en-US"/>
        </w:rPr>
        <w:t>satu</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tahun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sejak</w:t>
      </w:r>
      <w:proofErr w:type="spellEnd"/>
      <w:r w:rsidRPr="008444BC">
        <w:rPr>
          <w:rFonts w:ascii="Bookman Old Style" w:eastAsia="Bookman Old Style" w:hAnsi="Bookman Old Style" w:cs="Bookman Old Style"/>
          <w:sz w:val="24"/>
          <w:szCs w:val="24"/>
          <w:lang w:val="en-US"/>
        </w:rPr>
        <w:t xml:space="preserve"> NIB </w:t>
      </w:r>
      <w:proofErr w:type="spellStart"/>
      <w:r w:rsidRPr="008444BC">
        <w:rPr>
          <w:rFonts w:ascii="Bookman Old Style" w:eastAsia="Bookman Old Style" w:hAnsi="Bookman Old Style" w:cs="Bookman Old Style"/>
          <w:sz w:val="24"/>
          <w:szCs w:val="24"/>
          <w:lang w:val="en-US"/>
        </w:rPr>
        <w:t>terbit</w:t>
      </w:r>
      <w:proofErr w:type="spellEnd"/>
      <w:r w:rsidRPr="008444BC">
        <w:rPr>
          <w:rFonts w:ascii="Bookman Old Style" w:eastAsia="Bookman Old Style" w:hAnsi="Bookman Old Style" w:cs="Bookman Old Style"/>
          <w:sz w:val="24"/>
          <w:szCs w:val="24"/>
          <w:lang w:val="en-US"/>
        </w:rPr>
        <w:t>.</w:t>
      </w:r>
    </w:p>
    <w:p w14:paraId="5EFF4713" w14:textId="1BF42D2F" w:rsidR="00B247E1" w:rsidRPr="004E5A1F" w:rsidRDefault="00B247E1" w:rsidP="004E5A1F">
      <w:pPr>
        <w:numPr>
          <w:ilvl w:val="0"/>
          <w:numId w:val="243"/>
        </w:numPr>
        <w:spacing w:after="0" w:line="360" w:lineRule="auto"/>
        <w:ind w:left="2552" w:hanging="572"/>
        <w:jc w:val="both"/>
        <w:rPr>
          <w:rFonts w:ascii="Bookman Old Style" w:hAnsi="Bookman Old Style"/>
          <w:sz w:val="24"/>
          <w:szCs w:val="24"/>
          <w:lang w:val="en-US"/>
        </w:rPr>
      </w:pPr>
      <w:proofErr w:type="spellStart"/>
      <w:r w:rsidRPr="008444BC">
        <w:rPr>
          <w:rFonts w:ascii="Bookman Old Style" w:eastAsia="Bookman Old Style" w:hAnsi="Bookman Old Style" w:cs="Bookman Old Style"/>
          <w:sz w:val="24"/>
          <w:szCs w:val="24"/>
          <w:lang w:val="en-ID"/>
        </w:rPr>
        <w:t>Kegiatan</w:t>
      </w:r>
      <w:proofErr w:type="spellEnd"/>
      <w:r w:rsidRPr="008444BC">
        <w:rPr>
          <w:rFonts w:ascii="Bookman Old Style" w:eastAsia="Bookman Old Style" w:hAnsi="Bookman Old Style" w:cs="Bookman Old Style"/>
          <w:sz w:val="24"/>
          <w:szCs w:val="24"/>
          <w:lang w:val="en-ID"/>
        </w:rPr>
        <w:t xml:space="preserve"> </w:t>
      </w:r>
      <w:r w:rsidRPr="008444BC">
        <w:rPr>
          <w:rFonts w:ascii="Bookman Old Style" w:hAnsi="Bookman Old Style"/>
          <w:color w:val="000000"/>
          <w:sz w:val="24"/>
          <w:szCs w:val="24"/>
        </w:rPr>
        <w:t xml:space="preserve">persiapan sebagaimana dimaksud pada </w:t>
      </w:r>
      <w:r w:rsidR="009853BF" w:rsidRPr="008444BC">
        <w:rPr>
          <w:rFonts w:ascii="Bookman Old Style" w:hAnsi="Bookman Old Style"/>
          <w:color w:val="000000"/>
          <w:sz w:val="24"/>
          <w:szCs w:val="24"/>
          <w:lang w:val="en-US"/>
        </w:rPr>
        <w:t xml:space="preserve">      </w:t>
      </w:r>
      <w:r w:rsidRPr="008444BC">
        <w:rPr>
          <w:rFonts w:ascii="Bookman Old Style" w:hAnsi="Bookman Old Style"/>
          <w:color w:val="000000"/>
          <w:sz w:val="24"/>
          <w:szCs w:val="24"/>
        </w:rPr>
        <w:t>ayat (</w:t>
      </w:r>
      <w:r w:rsidRPr="008444BC">
        <w:rPr>
          <w:rFonts w:ascii="Bookman Old Style" w:hAnsi="Bookman Old Style"/>
          <w:color w:val="000000"/>
          <w:sz w:val="24"/>
          <w:szCs w:val="24"/>
          <w:lang w:val="en-US"/>
        </w:rPr>
        <w:t>1</w:t>
      </w:r>
      <w:r w:rsidRPr="008444BC">
        <w:rPr>
          <w:rFonts w:ascii="Bookman Old Style" w:hAnsi="Bookman Old Style"/>
          <w:color w:val="000000"/>
          <w:sz w:val="24"/>
          <w:szCs w:val="24"/>
        </w:rPr>
        <w:t>)</w:t>
      </w:r>
      <w:r w:rsidRPr="008444BC">
        <w:rPr>
          <w:rFonts w:ascii="Bookman Old Style" w:hAnsi="Bookman Old Style"/>
          <w:sz w:val="24"/>
          <w:szCs w:val="24"/>
          <w:lang w:val="en-US"/>
        </w:rPr>
        <w:t xml:space="preserve"> </w:t>
      </w:r>
      <w:r w:rsidRPr="008444BC">
        <w:rPr>
          <w:rFonts w:ascii="Bookman Old Style" w:hAnsi="Bookman Old Style"/>
          <w:color w:val="000000"/>
          <w:sz w:val="24"/>
          <w:szCs w:val="24"/>
        </w:rPr>
        <w:t>meliputi:</w:t>
      </w:r>
    </w:p>
    <w:p w14:paraId="1A969CA5" w14:textId="72E37B05" w:rsidR="00B247E1" w:rsidRPr="008444BC" w:rsidRDefault="00B247E1" w:rsidP="004E5A1F">
      <w:pPr>
        <w:pStyle w:val="ListParagraph"/>
        <w:numPr>
          <w:ilvl w:val="0"/>
          <w:numId w:val="244"/>
        </w:numPr>
        <w:spacing w:after="0" w:line="360" w:lineRule="auto"/>
        <w:ind w:left="3119" w:hanging="567"/>
        <w:jc w:val="both"/>
        <w:rPr>
          <w:rFonts w:ascii="Bookman Old Style" w:hAnsi="Bookman Old Style"/>
          <w:color w:val="000000"/>
          <w:sz w:val="24"/>
          <w:szCs w:val="24"/>
        </w:rPr>
      </w:pPr>
      <w:r w:rsidRPr="008444BC">
        <w:rPr>
          <w:rFonts w:ascii="Bookman Old Style" w:hAnsi="Bookman Old Style"/>
          <w:color w:val="000000"/>
          <w:sz w:val="24"/>
          <w:szCs w:val="24"/>
        </w:rPr>
        <w:t xml:space="preserve">pengadaan </w:t>
      </w:r>
      <w:proofErr w:type="spellStart"/>
      <w:r w:rsidR="006331BB" w:rsidRPr="008444BC">
        <w:rPr>
          <w:rFonts w:ascii="Bookman Old Style" w:hAnsi="Bookman Old Style"/>
          <w:color w:val="000000"/>
          <w:sz w:val="24"/>
          <w:szCs w:val="24"/>
          <w:lang w:val="en-US"/>
        </w:rPr>
        <w:t>tanah</w:t>
      </w:r>
      <w:proofErr w:type="spellEnd"/>
      <w:r w:rsidRPr="008444BC">
        <w:rPr>
          <w:rFonts w:ascii="Bookman Old Style" w:hAnsi="Bookman Old Style"/>
          <w:color w:val="000000"/>
          <w:sz w:val="24"/>
          <w:szCs w:val="24"/>
        </w:rPr>
        <w:t>;</w:t>
      </w:r>
    </w:p>
    <w:p w14:paraId="6BD67D16" w14:textId="7534AFFF" w:rsidR="00B247E1" w:rsidRPr="008444BC" w:rsidRDefault="00B247E1" w:rsidP="004E5A1F">
      <w:pPr>
        <w:pStyle w:val="ListParagraph"/>
        <w:numPr>
          <w:ilvl w:val="0"/>
          <w:numId w:val="244"/>
        </w:numPr>
        <w:spacing w:after="0" w:line="360" w:lineRule="auto"/>
        <w:ind w:left="3119" w:hanging="567"/>
        <w:jc w:val="both"/>
        <w:rPr>
          <w:rFonts w:ascii="Bookman Old Style" w:hAnsi="Bookman Old Style"/>
          <w:color w:val="000000"/>
          <w:sz w:val="24"/>
          <w:szCs w:val="24"/>
        </w:rPr>
      </w:pPr>
      <w:r w:rsidRPr="008444BC">
        <w:rPr>
          <w:rFonts w:ascii="Bookman Old Style" w:hAnsi="Bookman Old Style"/>
          <w:color w:val="000000"/>
          <w:sz w:val="24"/>
          <w:szCs w:val="24"/>
        </w:rPr>
        <w:t>pembangunan</w:t>
      </w:r>
      <w:r w:rsidR="006331BB" w:rsidRPr="008444BC">
        <w:rPr>
          <w:rFonts w:ascii="Bookman Old Style" w:hAnsi="Bookman Old Style"/>
          <w:color w:val="000000"/>
          <w:sz w:val="24"/>
          <w:szCs w:val="24"/>
          <w:lang w:val="en-US"/>
        </w:rPr>
        <w:t xml:space="preserve"> </w:t>
      </w:r>
      <w:proofErr w:type="spellStart"/>
      <w:r w:rsidR="006331BB" w:rsidRPr="008444BC">
        <w:rPr>
          <w:rFonts w:ascii="Bookman Old Style" w:hAnsi="Bookman Old Style"/>
          <w:color w:val="000000"/>
          <w:sz w:val="24"/>
          <w:szCs w:val="24"/>
          <w:lang w:val="en-US"/>
        </w:rPr>
        <w:t>bangunan</w:t>
      </w:r>
      <w:proofErr w:type="spellEnd"/>
      <w:r w:rsidR="006331BB" w:rsidRPr="008444BC">
        <w:rPr>
          <w:rFonts w:ascii="Bookman Old Style" w:hAnsi="Bookman Old Style"/>
          <w:color w:val="000000"/>
          <w:sz w:val="24"/>
          <w:szCs w:val="24"/>
          <w:lang w:val="en-US"/>
        </w:rPr>
        <w:t xml:space="preserve"> </w:t>
      </w:r>
      <w:proofErr w:type="spellStart"/>
      <w:r w:rsidR="006331BB" w:rsidRPr="008444BC">
        <w:rPr>
          <w:rFonts w:ascii="Bookman Old Style" w:hAnsi="Bookman Old Style"/>
          <w:color w:val="000000"/>
          <w:sz w:val="24"/>
          <w:szCs w:val="24"/>
          <w:lang w:val="en-US"/>
        </w:rPr>
        <w:t>gedung</w:t>
      </w:r>
      <w:proofErr w:type="spellEnd"/>
      <w:r w:rsidRPr="008444BC">
        <w:rPr>
          <w:rFonts w:ascii="Bookman Old Style" w:hAnsi="Bookman Old Style"/>
          <w:color w:val="000000"/>
          <w:sz w:val="24"/>
          <w:szCs w:val="24"/>
        </w:rPr>
        <w:t>;</w:t>
      </w:r>
    </w:p>
    <w:p w14:paraId="1128A834" w14:textId="77777777" w:rsidR="006331BB" w:rsidRPr="008444BC" w:rsidRDefault="006331BB" w:rsidP="004E5A1F">
      <w:pPr>
        <w:pStyle w:val="ListParagraph"/>
        <w:numPr>
          <w:ilvl w:val="0"/>
          <w:numId w:val="244"/>
        </w:numPr>
        <w:spacing w:after="0" w:line="360" w:lineRule="auto"/>
        <w:ind w:left="3119" w:hanging="567"/>
        <w:jc w:val="both"/>
        <w:rPr>
          <w:rFonts w:ascii="Bookman Old Style" w:hAnsi="Bookman Old Style"/>
          <w:color w:val="000000"/>
          <w:sz w:val="24"/>
          <w:szCs w:val="24"/>
        </w:rPr>
      </w:pPr>
      <w:proofErr w:type="spellStart"/>
      <w:r w:rsidRPr="008444BC">
        <w:rPr>
          <w:rFonts w:ascii="Bookman Old Style" w:hAnsi="Bookman Old Style"/>
          <w:color w:val="000000"/>
          <w:sz w:val="24"/>
          <w:szCs w:val="24"/>
          <w:lang w:val="en-US"/>
        </w:rPr>
        <w:t>pengadaan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peralatan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atau</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sarana</w:t>
      </w:r>
      <w:proofErr w:type="spellEnd"/>
      <w:r w:rsidRPr="008444BC">
        <w:rPr>
          <w:rFonts w:ascii="Bookman Old Style" w:hAnsi="Bookman Old Style"/>
          <w:color w:val="000000"/>
          <w:sz w:val="24"/>
          <w:szCs w:val="24"/>
        </w:rPr>
        <w:t>;</w:t>
      </w:r>
      <w:r w:rsidRPr="008444BC">
        <w:rPr>
          <w:rFonts w:ascii="Bookman Old Style" w:hAnsi="Bookman Old Style"/>
          <w:color w:val="000000"/>
          <w:sz w:val="24"/>
          <w:szCs w:val="24"/>
          <w:lang w:val="en-US"/>
        </w:rPr>
        <w:t xml:space="preserve"> </w:t>
      </w:r>
    </w:p>
    <w:p w14:paraId="5FC98EFC" w14:textId="77777777" w:rsidR="006331BB" w:rsidRPr="008444BC" w:rsidRDefault="006331BB" w:rsidP="004E5A1F">
      <w:pPr>
        <w:pStyle w:val="ListParagraph"/>
        <w:numPr>
          <w:ilvl w:val="0"/>
          <w:numId w:val="244"/>
        </w:numPr>
        <w:spacing w:after="0" w:line="360" w:lineRule="auto"/>
        <w:ind w:left="3119" w:hanging="567"/>
        <w:jc w:val="both"/>
        <w:rPr>
          <w:rFonts w:ascii="Bookman Old Style" w:hAnsi="Bookman Old Style"/>
          <w:color w:val="000000"/>
          <w:sz w:val="24"/>
          <w:szCs w:val="24"/>
        </w:rPr>
      </w:pPr>
      <w:proofErr w:type="spellStart"/>
      <w:r w:rsidRPr="008444BC">
        <w:rPr>
          <w:rFonts w:ascii="Bookman Old Style" w:hAnsi="Bookman Old Style"/>
          <w:color w:val="000000"/>
          <w:sz w:val="24"/>
          <w:szCs w:val="24"/>
          <w:lang w:val="en-US"/>
        </w:rPr>
        <w:t>pengadaan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sumber</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daya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manusia</w:t>
      </w:r>
      <w:proofErr w:type="spellEnd"/>
      <w:r w:rsidRPr="008444BC">
        <w:rPr>
          <w:rFonts w:ascii="Bookman Old Style" w:hAnsi="Bookman Old Style"/>
          <w:color w:val="000000"/>
          <w:sz w:val="24"/>
          <w:szCs w:val="24"/>
          <w:lang w:val="en-US"/>
        </w:rPr>
        <w:t xml:space="preserve">; </w:t>
      </w:r>
    </w:p>
    <w:p w14:paraId="527F3273" w14:textId="1FBDCCE7" w:rsidR="006331BB" w:rsidRPr="008444BC" w:rsidRDefault="006331BB" w:rsidP="004E5A1F">
      <w:pPr>
        <w:pStyle w:val="ListParagraph"/>
        <w:numPr>
          <w:ilvl w:val="0"/>
          <w:numId w:val="244"/>
        </w:numPr>
        <w:spacing w:after="0" w:line="360" w:lineRule="auto"/>
        <w:ind w:left="3119" w:hanging="567"/>
        <w:jc w:val="both"/>
        <w:rPr>
          <w:rFonts w:ascii="Bookman Old Style" w:hAnsi="Bookman Old Style"/>
          <w:color w:val="000000"/>
          <w:sz w:val="24"/>
          <w:szCs w:val="24"/>
        </w:rPr>
      </w:pPr>
      <w:proofErr w:type="spellStart"/>
      <w:r w:rsidRPr="008444BC">
        <w:rPr>
          <w:rFonts w:ascii="Bookman Old Style" w:hAnsi="Bookman Old Style"/>
          <w:color w:val="000000"/>
          <w:sz w:val="24"/>
          <w:szCs w:val="24"/>
          <w:lang w:val="en-US"/>
        </w:rPr>
        <w:t>pemenuhan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standar</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usaha</w:t>
      </w:r>
      <w:proofErr w:type="spellEnd"/>
      <w:r w:rsidRPr="008444BC">
        <w:rPr>
          <w:rFonts w:ascii="Bookman Old Style" w:hAnsi="Bookman Old Style"/>
          <w:color w:val="000000"/>
          <w:sz w:val="24"/>
          <w:szCs w:val="24"/>
          <w:lang w:val="en-US"/>
        </w:rPr>
        <w:t>; dan/</w:t>
      </w:r>
      <w:proofErr w:type="spellStart"/>
      <w:r w:rsidRPr="008444BC">
        <w:rPr>
          <w:rFonts w:ascii="Bookman Old Style" w:hAnsi="Bookman Old Style"/>
          <w:color w:val="000000"/>
          <w:sz w:val="24"/>
          <w:szCs w:val="24"/>
          <w:lang w:val="en-US"/>
        </w:rPr>
        <w:t>atau</w:t>
      </w:r>
      <w:proofErr w:type="spellEnd"/>
    </w:p>
    <w:p w14:paraId="3415365E" w14:textId="6D0B2D7C" w:rsidR="00B247E1" w:rsidRPr="004E5A1F" w:rsidRDefault="006331BB" w:rsidP="004E5A1F">
      <w:pPr>
        <w:pStyle w:val="ListParagraph"/>
        <w:numPr>
          <w:ilvl w:val="0"/>
          <w:numId w:val="244"/>
        </w:numPr>
        <w:spacing w:after="0" w:line="360" w:lineRule="auto"/>
        <w:ind w:left="3119" w:hanging="567"/>
        <w:jc w:val="both"/>
        <w:rPr>
          <w:rFonts w:ascii="Bookman Old Style" w:hAnsi="Bookman Old Style"/>
          <w:color w:val="000000"/>
          <w:sz w:val="24"/>
          <w:szCs w:val="24"/>
        </w:rPr>
      </w:pPr>
      <w:proofErr w:type="spellStart"/>
      <w:r w:rsidRPr="008444BC">
        <w:rPr>
          <w:rFonts w:ascii="Bookman Old Style" w:hAnsi="Bookman Old Style"/>
          <w:color w:val="000000"/>
          <w:sz w:val="24"/>
          <w:szCs w:val="24"/>
          <w:lang w:val="en-US"/>
        </w:rPr>
        <w:t>kegiatan</w:t>
      </w:r>
      <w:proofErr w:type="spellEnd"/>
      <w:r w:rsidRPr="008444BC">
        <w:rPr>
          <w:rFonts w:ascii="Bookman Old Style" w:hAnsi="Bookman Old Style"/>
          <w:color w:val="000000"/>
          <w:sz w:val="24"/>
          <w:szCs w:val="24"/>
          <w:lang w:val="en-US"/>
        </w:rPr>
        <w:t xml:space="preserve"> lain </w:t>
      </w:r>
      <w:proofErr w:type="spellStart"/>
      <w:r w:rsidRPr="008444BC">
        <w:rPr>
          <w:rFonts w:ascii="Bookman Old Style" w:hAnsi="Bookman Old Style"/>
          <w:color w:val="000000"/>
          <w:sz w:val="24"/>
          <w:szCs w:val="24"/>
          <w:lang w:val="en-US"/>
        </w:rPr>
        <w:t>sebelum</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dilakukannya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operasional</w:t>
      </w:r>
      <w:proofErr w:type="spellEnd"/>
      <w:r w:rsidRPr="008444BC">
        <w:rPr>
          <w:rFonts w:ascii="Bookman Old Style" w:hAnsi="Bookman Old Style"/>
          <w:color w:val="000000"/>
          <w:sz w:val="24"/>
          <w:szCs w:val="24"/>
          <w:lang w:val="en-US"/>
        </w:rPr>
        <w:t xml:space="preserve"> dan/</w:t>
      </w:r>
      <w:proofErr w:type="spellStart"/>
      <w:r w:rsidRPr="008444BC">
        <w:rPr>
          <w:rFonts w:ascii="Bookman Old Style" w:hAnsi="Bookman Old Style"/>
          <w:color w:val="000000"/>
          <w:sz w:val="24"/>
          <w:szCs w:val="24"/>
          <w:lang w:val="en-US"/>
        </w:rPr>
        <w:t>atau</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komersial</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termasuk</w:t>
      </w:r>
      <w:proofErr w:type="spellEnd"/>
      <w:r w:rsidRPr="008444BC">
        <w:rPr>
          <w:rFonts w:ascii="Bookman Old Style" w:hAnsi="Bookman Old Style"/>
          <w:color w:val="000000"/>
          <w:sz w:val="24"/>
          <w:szCs w:val="24"/>
          <w:lang w:val="en-US"/>
        </w:rPr>
        <w:t>:</w:t>
      </w:r>
    </w:p>
    <w:p w14:paraId="59838451" w14:textId="05F5DEC6" w:rsidR="00B247E1" w:rsidRPr="004E5A1F" w:rsidRDefault="00B247E1" w:rsidP="004E5A1F">
      <w:pPr>
        <w:pStyle w:val="ListParagraph"/>
        <w:numPr>
          <w:ilvl w:val="0"/>
          <w:numId w:val="245"/>
        </w:numPr>
        <w:spacing w:after="0" w:line="360" w:lineRule="auto"/>
        <w:ind w:left="3686" w:hanging="567"/>
        <w:jc w:val="both"/>
        <w:rPr>
          <w:rFonts w:ascii="Bookman Old Style" w:hAnsi="Bookman Old Style"/>
          <w:color w:val="000000"/>
          <w:sz w:val="24"/>
          <w:szCs w:val="24"/>
        </w:rPr>
      </w:pPr>
      <w:r w:rsidRPr="004E5A1F">
        <w:rPr>
          <w:rFonts w:ascii="Bookman Old Style" w:hAnsi="Bookman Old Style"/>
          <w:color w:val="000000"/>
          <w:sz w:val="24"/>
          <w:szCs w:val="24"/>
        </w:rPr>
        <w:t xml:space="preserve">pra </w:t>
      </w:r>
      <w:proofErr w:type="spellStart"/>
      <w:r w:rsidR="006331BB" w:rsidRPr="008444BC">
        <w:rPr>
          <w:rFonts w:ascii="Bookman Old Style" w:hAnsi="Bookman Old Style"/>
          <w:color w:val="000000"/>
          <w:sz w:val="24"/>
          <w:szCs w:val="24"/>
          <w:lang w:val="en-US"/>
        </w:rPr>
        <w:t>studi</w:t>
      </w:r>
      <w:proofErr w:type="spellEnd"/>
      <w:r w:rsidR="006331BB" w:rsidRPr="008444BC">
        <w:rPr>
          <w:rFonts w:ascii="Bookman Old Style" w:hAnsi="Bookman Old Style"/>
          <w:color w:val="000000"/>
          <w:sz w:val="24"/>
          <w:szCs w:val="24"/>
          <w:lang w:val="en-US"/>
        </w:rPr>
        <w:t xml:space="preserve"> </w:t>
      </w:r>
      <w:proofErr w:type="spellStart"/>
      <w:r w:rsidR="006331BB" w:rsidRPr="008444BC">
        <w:rPr>
          <w:rFonts w:ascii="Bookman Old Style" w:hAnsi="Bookman Old Style"/>
          <w:color w:val="000000"/>
          <w:sz w:val="24"/>
          <w:szCs w:val="24"/>
          <w:lang w:val="en-US"/>
        </w:rPr>
        <w:t>kelayakan</w:t>
      </w:r>
      <w:proofErr w:type="spellEnd"/>
      <w:r w:rsidRPr="004E5A1F">
        <w:rPr>
          <w:rFonts w:ascii="Bookman Old Style" w:hAnsi="Bookman Old Style"/>
          <w:color w:val="000000"/>
          <w:sz w:val="24"/>
          <w:szCs w:val="24"/>
        </w:rPr>
        <w:t xml:space="preserve"> </w:t>
      </w:r>
      <w:r w:rsidRPr="008444BC">
        <w:rPr>
          <w:rFonts w:ascii="Bookman Old Style" w:hAnsi="Bookman Old Style"/>
          <w:color w:val="000000"/>
          <w:sz w:val="24"/>
          <w:szCs w:val="24"/>
        </w:rPr>
        <w:t xml:space="preserve">atau </w:t>
      </w:r>
      <w:proofErr w:type="spellStart"/>
      <w:r w:rsidR="006331BB" w:rsidRPr="008444BC">
        <w:rPr>
          <w:rFonts w:ascii="Bookman Old Style" w:hAnsi="Bookman Old Style"/>
          <w:color w:val="000000"/>
          <w:sz w:val="24"/>
          <w:szCs w:val="24"/>
          <w:lang w:val="en-US"/>
        </w:rPr>
        <w:t>studi</w:t>
      </w:r>
      <w:proofErr w:type="spellEnd"/>
      <w:r w:rsidR="006331BB" w:rsidRPr="008444BC">
        <w:rPr>
          <w:rFonts w:ascii="Bookman Old Style" w:hAnsi="Bookman Old Style"/>
          <w:color w:val="000000"/>
          <w:sz w:val="24"/>
          <w:szCs w:val="24"/>
          <w:lang w:val="en-US"/>
        </w:rPr>
        <w:t xml:space="preserve"> </w:t>
      </w:r>
      <w:proofErr w:type="spellStart"/>
      <w:r w:rsidR="006331BB" w:rsidRPr="008444BC">
        <w:rPr>
          <w:rFonts w:ascii="Bookman Old Style" w:hAnsi="Bookman Old Style"/>
          <w:color w:val="000000"/>
          <w:sz w:val="24"/>
          <w:szCs w:val="24"/>
          <w:lang w:val="en-US"/>
        </w:rPr>
        <w:t>kelayakan</w:t>
      </w:r>
      <w:proofErr w:type="spellEnd"/>
      <w:r w:rsidRPr="008444BC">
        <w:rPr>
          <w:rFonts w:ascii="Bookman Old Style" w:hAnsi="Bookman Old Style"/>
          <w:color w:val="000000"/>
          <w:sz w:val="24"/>
          <w:szCs w:val="24"/>
        </w:rPr>
        <w:t>; dan</w:t>
      </w:r>
    </w:p>
    <w:p w14:paraId="405A5924" w14:textId="0495E0B1" w:rsidR="006B0D28" w:rsidRPr="004E5A1F" w:rsidRDefault="006331BB" w:rsidP="004E5A1F">
      <w:pPr>
        <w:pStyle w:val="ListParagraph"/>
        <w:numPr>
          <w:ilvl w:val="0"/>
          <w:numId w:val="245"/>
        </w:numPr>
        <w:spacing w:after="0" w:line="360" w:lineRule="auto"/>
        <w:ind w:left="3686" w:hanging="567"/>
        <w:jc w:val="both"/>
        <w:rPr>
          <w:rFonts w:ascii="Bookman Old Style" w:hAnsi="Bookman Old Style"/>
          <w:color w:val="000000"/>
          <w:sz w:val="24"/>
          <w:szCs w:val="24"/>
          <w:lang w:val="en-US"/>
        </w:rPr>
      </w:pPr>
      <w:proofErr w:type="spellStart"/>
      <w:r w:rsidRPr="008444BC">
        <w:rPr>
          <w:rFonts w:ascii="Bookman Old Style" w:hAnsi="Bookman Old Style"/>
          <w:color w:val="000000"/>
          <w:sz w:val="24"/>
          <w:szCs w:val="24"/>
          <w:lang w:val="en-US"/>
        </w:rPr>
        <w:t>pembiayaan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operasional</w:t>
      </w:r>
      <w:proofErr w:type="spellEnd"/>
      <w:r w:rsidR="00B247E1" w:rsidRPr="004E5A1F">
        <w:rPr>
          <w:rFonts w:ascii="Bookman Old Style" w:hAnsi="Bookman Old Style"/>
          <w:color w:val="000000"/>
          <w:sz w:val="24"/>
          <w:szCs w:val="24"/>
          <w:lang w:val="en-US"/>
        </w:rPr>
        <w:t xml:space="preserve"> </w:t>
      </w:r>
      <w:proofErr w:type="spellStart"/>
      <w:r w:rsidR="00B247E1" w:rsidRPr="004E5A1F">
        <w:rPr>
          <w:rFonts w:ascii="Bookman Old Style" w:hAnsi="Bookman Old Style"/>
          <w:color w:val="000000"/>
          <w:sz w:val="24"/>
          <w:szCs w:val="24"/>
          <w:lang w:val="en-US"/>
        </w:rPr>
        <w:t>selama</w:t>
      </w:r>
      <w:proofErr w:type="spellEnd"/>
      <w:r w:rsidR="00B247E1" w:rsidRPr="004E5A1F">
        <w:rPr>
          <w:rFonts w:ascii="Bookman Old Style" w:hAnsi="Bookman Old Style"/>
          <w:color w:val="000000"/>
          <w:sz w:val="24"/>
          <w:szCs w:val="24"/>
          <w:lang w:val="en-US"/>
        </w:rPr>
        <w:t xml:space="preserve"> masa </w:t>
      </w:r>
      <w:proofErr w:type="spellStart"/>
      <w:r w:rsidR="00B247E1" w:rsidRPr="004E5A1F">
        <w:rPr>
          <w:rFonts w:ascii="Bookman Old Style" w:hAnsi="Bookman Old Style"/>
          <w:color w:val="000000"/>
          <w:sz w:val="24"/>
          <w:szCs w:val="24"/>
          <w:lang w:val="en-US"/>
        </w:rPr>
        <w:t>konstruksi</w:t>
      </w:r>
      <w:proofErr w:type="spellEnd"/>
      <w:r w:rsidR="00B247E1" w:rsidRPr="004E5A1F">
        <w:rPr>
          <w:rFonts w:ascii="Bookman Old Style" w:hAnsi="Bookman Old Style"/>
          <w:color w:val="000000"/>
          <w:sz w:val="24"/>
          <w:szCs w:val="24"/>
          <w:lang w:val="en-US"/>
        </w:rPr>
        <w:t>.</w:t>
      </w:r>
    </w:p>
    <w:p w14:paraId="5242015B" w14:textId="62FE8C06" w:rsidR="0088253F" w:rsidRPr="008444BC" w:rsidRDefault="0088253F" w:rsidP="004E5A1F">
      <w:pPr>
        <w:numPr>
          <w:ilvl w:val="0"/>
          <w:numId w:val="243"/>
        </w:numPr>
        <w:spacing w:after="0" w:line="360" w:lineRule="auto"/>
        <w:ind w:left="2552" w:hanging="572"/>
        <w:jc w:val="both"/>
        <w:rPr>
          <w:rFonts w:ascii="Bookman Old Style" w:eastAsia="Bookman Old Style" w:hAnsi="Bookman Old Style" w:cs="Bookman Old Style"/>
          <w:sz w:val="24"/>
          <w:szCs w:val="24"/>
          <w:lang w:val="en-US"/>
        </w:rPr>
      </w:pPr>
      <w:proofErr w:type="spellStart"/>
      <w:r w:rsidRPr="008444BC">
        <w:rPr>
          <w:rFonts w:ascii="Bookman Old Style" w:eastAsia="Bookman Old Style" w:hAnsi="Bookman Old Style" w:cs="Bookman Old Style"/>
          <w:sz w:val="24"/>
          <w:szCs w:val="24"/>
          <w:lang w:val="en-US"/>
        </w:rPr>
        <w:t>Dalam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hal</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 </w:t>
      </w:r>
      <w:proofErr w:type="spellStart"/>
      <w:r w:rsidR="00291EEF" w:rsidRPr="008444BC">
        <w:rPr>
          <w:rFonts w:ascii="Bookman Old Style" w:eastAsia="Bookman Old Style" w:hAnsi="Bookman Old Style" w:cs="Bookman Old Style"/>
          <w:sz w:val="24"/>
          <w:szCs w:val="24"/>
          <w:lang w:val="en-US"/>
        </w:rPr>
        <w:t>tidak</w:t>
      </w:r>
      <w:proofErr w:type="spellEnd"/>
      <w:r w:rsidR="00291EEF" w:rsidRPr="008444BC">
        <w:rPr>
          <w:rFonts w:ascii="Bookman Old Style" w:eastAsia="Bookman Old Style" w:hAnsi="Bookman Old Style" w:cs="Bookman Old Style"/>
          <w:sz w:val="24"/>
          <w:szCs w:val="24"/>
          <w:lang w:val="en-US"/>
        </w:rPr>
        <w:t xml:space="preserve"> </w:t>
      </w:r>
      <w:proofErr w:type="spellStart"/>
      <w:r w:rsidR="00291EEF" w:rsidRPr="008444BC">
        <w:rPr>
          <w:rFonts w:ascii="Bookman Old Style" w:eastAsia="Bookman Old Style" w:hAnsi="Bookman Old Style" w:cs="Bookman Old Style"/>
          <w:sz w:val="24"/>
          <w:szCs w:val="24"/>
          <w:lang w:val="en-US"/>
        </w:rPr>
        <w:t>memperoleh</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Sertifikat</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Standar</w:t>
      </w:r>
      <w:proofErr w:type="spellEnd"/>
      <w:r w:rsidRPr="008444BC">
        <w:rPr>
          <w:rFonts w:ascii="Bookman Old Style" w:eastAsia="Bookman Old Style" w:hAnsi="Bookman Old Style" w:cs="Bookman Old Style"/>
          <w:sz w:val="24"/>
          <w:szCs w:val="24"/>
          <w:lang w:val="en-US"/>
        </w:rPr>
        <w:t xml:space="preserve"> </w:t>
      </w:r>
      <w:proofErr w:type="spellStart"/>
      <w:r w:rsidR="00291EEF" w:rsidRPr="008444BC">
        <w:rPr>
          <w:rFonts w:ascii="Bookman Old Style" w:eastAsia="Bookman Old Style" w:hAnsi="Bookman Old Style" w:cs="Bookman Old Style"/>
          <w:sz w:val="24"/>
          <w:szCs w:val="24"/>
          <w:lang w:val="en-US"/>
        </w:rPr>
        <w:t>sesuai</w:t>
      </w:r>
      <w:proofErr w:type="spellEnd"/>
      <w:r w:rsidR="00291EEF" w:rsidRPr="008444BC">
        <w:rPr>
          <w:rFonts w:ascii="Bookman Old Style" w:eastAsia="Bookman Old Style" w:hAnsi="Bookman Old Style" w:cs="Bookman Old Style"/>
          <w:sz w:val="24"/>
          <w:szCs w:val="24"/>
          <w:lang w:val="en-US"/>
        </w:rPr>
        <w:t xml:space="preserve"> </w:t>
      </w:r>
      <w:proofErr w:type="spellStart"/>
      <w:r w:rsidR="00291EEF" w:rsidRPr="008444BC">
        <w:rPr>
          <w:rFonts w:ascii="Bookman Old Style" w:eastAsia="Bookman Old Style" w:hAnsi="Bookman Old Style" w:cs="Bookman Old Style"/>
          <w:sz w:val="24"/>
          <w:szCs w:val="24"/>
          <w:lang w:val="en-US"/>
        </w:rPr>
        <w:t>jangka</w:t>
      </w:r>
      <w:proofErr w:type="spellEnd"/>
      <w:r w:rsidR="00291EEF" w:rsidRPr="008444BC">
        <w:rPr>
          <w:rFonts w:ascii="Bookman Old Style" w:eastAsia="Bookman Old Style" w:hAnsi="Bookman Old Style" w:cs="Bookman Old Style"/>
          <w:sz w:val="24"/>
          <w:szCs w:val="24"/>
          <w:lang w:val="en-US"/>
        </w:rPr>
        <w:t xml:space="preserve"> </w:t>
      </w:r>
      <w:proofErr w:type="spellStart"/>
      <w:r w:rsidR="00291EEF" w:rsidRPr="008444BC">
        <w:rPr>
          <w:rFonts w:ascii="Bookman Old Style" w:eastAsia="Bookman Old Style" w:hAnsi="Bookman Old Style" w:cs="Bookman Old Style"/>
          <w:sz w:val="24"/>
          <w:szCs w:val="24"/>
          <w:lang w:val="en-US"/>
        </w:rPr>
        <w:t>waktu</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tetapi</w:t>
      </w:r>
      <w:proofErr w:type="spellEnd"/>
      <w:r w:rsidRPr="008444BC">
        <w:rPr>
          <w:rFonts w:ascii="Bookman Old Style" w:eastAsia="Bookman Old Style" w:hAnsi="Bookman Old Style" w:cs="Bookman Old Style"/>
          <w:sz w:val="24"/>
          <w:szCs w:val="24"/>
          <w:lang w:val="en-US"/>
        </w:rPr>
        <w:t xml:space="preserve"> </w:t>
      </w:r>
      <w:proofErr w:type="spellStart"/>
      <w:r w:rsidR="00291EEF" w:rsidRPr="008444BC">
        <w:rPr>
          <w:rFonts w:ascii="Bookman Old Style" w:eastAsia="Bookman Old Style" w:hAnsi="Bookman Old Style" w:cs="Bookman Old Style"/>
          <w:sz w:val="24"/>
          <w:szCs w:val="24"/>
          <w:lang w:val="en-US"/>
        </w:rPr>
        <w:t>telah</w:t>
      </w:r>
      <w:proofErr w:type="spellEnd"/>
      <w:r w:rsidR="00291EEF"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melakukan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persiapan</w:t>
      </w:r>
      <w:proofErr w:type="spellEnd"/>
      <w:r w:rsidRPr="008444BC">
        <w:rPr>
          <w:rFonts w:ascii="Bookman Old Style" w:eastAsia="Bookman Old Style" w:hAnsi="Bookman Old Style" w:cs="Bookman Old Style"/>
          <w:sz w:val="24"/>
          <w:szCs w:val="24"/>
          <w:lang w:val="en-US"/>
        </w:rPr>
        <w:t xml:space="preserve"> </w:t>
      </w:r>
      <w:proofErr w:type="spellStart"/>
      <w:r w:rsidR="00461C0A" w:rsidRPr="004E5A1F">
        <w:rPr>
          <w:rFonts w:ascii="Bookman Old Style" w:eastAsia="Bookman Old Style" w:hAnsi="Bookman Old Style" w:cs="Bookman Old Style"/>
          <w:sz w:val="24"/>
          <w:szCs w:val="24"/>
          <w:lang w:val="en-US"/>
        </w:rPr>
        <w:t>kegiatan</w:t>
      </w:r>
      <w:proofErr w:type="spellEnd"/>
      <w:r w:rsidR="00461C0A" w:rsidRPr="004E5A1F">
        <w:rPr>
          <w:rFonts w:ascii="Bookman Old Style" w:eastAsia="Bookman Old Style" w:hAnsi="Bookman Old Style" w:cs="Bookman Old Style"/>
          <w:sz w:val="24"/>
          <w:szCs w:val="24"/>
          <w:lang w:val="en-US"/>
        </w:rPr>
        <w:t xml:space="preserve"> </w:t>
      </w:r>
      <w:proofErr w:type="spellStart"/>
      <w:r w:rsidR="00461C0A" w:rsidRPr="004E5A1F">
        <w:rPr>
          <w:rFonts w:ascii="Bookman Old Style" w:eastAsia="Bookman Old Style" w:hAnsi="Bookman Old Style" w:cs="Bookman Old Style"/>
          <w:sz w:val="24"/>
          <w:szCs w:val="24"/>
          <w:lang w:val="en-US"/>
        </w:rPr>
        <w:t>usaha</w:t>
      </w:r>
      <w:proofErr w:type="spellEnd"/>
      <w:r w:rsidR="00461C0A" w:rsidRPr="004E5A1F">
        <w:rPr>
          <w:rFonts w:ascii="Bookman Old Style" w:eastAsia="Bookman Old Style" w:hAnsi="Bookman Old Style" w:cs="Bookman Old Style"/>
          <w:sz w:val="24"/>
          <w:szCs w:val="24"/>
          <w:lang w:val="en-US"/>
        </w:rPr>
        <w:t xml:space="preserve"> </w:t>
      </w:r>
      <w:proofErr w:type="spellStart"/>
      <w:r w:rsidR="00485B90" w:rsidRPr="008444BC">
        <w:rPr>
          <w:rFonts w:ascii="Bookman Old Style" w:eastAsia="Bookman Old Style" w:hAnsi="Bookman Old Style" w:cs="Bookman Old Style"/>
          <w:sz w:val="24"/>
          <w:szCs w:val="24"/>
          <w:lang w:val="en-US"/>
        </w:rPr>
        <w:t>dalam</w:t>
      </w:r>
      <w:proofErr w:type="spellEnd"/>
      <w:r w:rsidR="00485B90" w:rsidRPr="008444BC">
        <w:rPr>
          <w:rFonts w:ascii="Bookman Old Style" w:eastAsia="Bookman Old Style" w:hAnsi="Bookman Old Style" w:cs="Bookman Old Style"/>
          <w:sz w:val="24"/>
          <w:szCs w:val="24"/>
          <w:lang w:val="en-US"/>
        </w:rPr>
        <w:t xml:space="preserve"> </w:t>
      </w:r>
      <w:proofErr w:type="spellStart"/>
      <w:r w:rsidR="00485B90" w:rsidRPr="008444BC">
        <w:rPr>
          <w:rFonts w:ascii="Bookman Old Style" w:eastAsia="Bookman Old Style" w:hAnsi="Bookman Old Style" w:cs="Bookman Old Style"/>
          <w:sz w:val="24"/>
          <w:szCs w:val="24"/>
          <w:lang w:val="en-US"/>
        </w:rPr>
        <w:t>jangka</w:t>
      </w:r>
      <w:proofErr w:type="spellEnd"/>
      <w:r w:rsidR="00485B90" w:rsidRPr="008444BC">
        <w:rPr>
          <w:rFonts w:ascii="Bookman Old Style" w:eastAsia="Bookman Old Style" w:hAnsi="Bookman Old Style" w:cs="Bookman Old Style"/>
          <w:sz w:val="24"/>
          <w:szCs w:val="24"/>
          <w:lang w:val="en-US"/>
        </w:rPr>
        <w:t xml:space="preserve"> </w:t>
      </w:r>
      <w:proofErr w:type="spellStart"/>
      <w:r w:rsidR="00485B90" w:rsidRPr="008444BC">
        <w:rPr>
          <w:rFonts w:ascii="Bookman Old Style" w:eastAsia="Bookman Old Style" w:hAnsi="Bookman Old Style" w:cs="Bookman Old Style"/>
          <w:sz w:val="24"/>
          <w:szCs w:val="24"/>
          <w:lang w:val="en-US"/>
        </w:rPr>
        <w:t>waktu</w:t>
      </w:r>
      <w:proofErr w:type="spellEnd"/>
      <w:r w:rsidR="00485B90" w:rsidRPr="008444BC">
        <w:rPr>
          <w:rFonts w:ascii="Bookman Old Style" w:eastAsia="Bookman Old Style" w:hAnsi="Bookman Old Style" w:cs="Bookman Old Style"/>
          <w:sz w:val="24"/>
          <w:szCs w:val="24"/>
          <w:lang w:val="en-US"/>
        </w:rPr>
        <w:t xml:space="preserve"> 1 </w:t>
      </w:r>
      <w:proofErr w:type="spellStart"/>
      <w:r w:rsidR="00485B90" w:rsidRPr="008444BC">
        <w:rPr>
          <w:rFonts w:ascii="Bookman Old Style" w:eastAsia="Bookman Old Style" w:hAnsi="Bookman Old Style" w:cs="Bookman Old Style"/>
          <w:sz w:val="24"/>
          <w:szCs w:val="24"/>
          <w:lang w:val="en-US"/>
        </w:rPr>
        <w:t>tahun</w:t>
      </w:r>
      <w:proofErr w:type="spellEnd"/>
      <w:r w:rsidR="00485B90" w:rsidRPr="008444BC">
        <w:rPr>
          <w:rFonts w:ascii="Bookman Old Style" w:eastAsia="Bookman Old Style" w:hAnsi="Bookman Old Style" w:cs="Bookman Old Style"/>
          <w:sz w:val="24"/>
          <w:szCs w:val="24"/>
          <w:lang w:val="en-US"/>
        </w:rPr>
        <w:t xml:space="preserve"> </w:t>
      </w:r>
      <w:proofErr w:type="spellStart"/>
      <w:r w:rsidR="00485B90" w:rsidRPr="008444BC">
        <w:rPr>
          <w:rFonts w:ascii="Bookman Old Style" w:eastAsia="Bookman Old Style" w:hAnsi="Bookman Old Style" w:cs="Bookman Old Style"/>
          <w:sz w:val="24"/>
          <w:szCs w:val="24"/>
          <w:lang w:val="en-US"/>
        </w:rPr>
        <w:t>sejak</w:t>
      </w:r>
      <w:proofErr w:type="spellEnd"/>
      <w:r w:rsidR="00485B90" w:rsidRPr="008444BC">
        <w:rPr>
          <w:rFonts w:ascii="Bookman Old Style" w:eastAsia="Bookman Old Style" w:hAnsi="Bookman Old Style" w:cs="Bookman Old Style"/>
          <w:sz w:val="24"/>
          <w:szCs w:val="24"/>
          <w:lang w:val="en-US"/>
        </w:rPr>
        <w:t xml:space="preserve"> NIB </w:t>
      </w:r>
      <w:proofErr w:type="spellStart"/>
      <w:r w:rsidR="00485B90" w:rsidRPr="008444BC">
        <w:rPr>
          <w:rFonts w:ascii="Bookman Old Style" w:eastAsia="Bookman Old Style" w:hAnsi="Bookman Old Style" w:cs="Bookman Old Style"/>
          <w:sz w:val="24"/>
          <w:szCs w:val="24"/>
          <w:lang w:val="en-US"/>
        </w:rPr>
        <w:t>terbit</w:t>
      </w:r>
      <w:proofErr w:type="spellEnd"/>
      <w:r w:rsidR="00485B90"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sebagaimana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dimaksud</w:t>
      </w:r>
      <w:proofErr w:type="spellEnd"/>
      <w:r w:rsidRPr="008444BC">
        <w:rPr>
          <w:rFonts w:ascii="Bookman Old Style" w:eastAsia="Bookman Old Style" w:hAnsi="Bookman Old Style" w:cs="Bookman Old Style"/>
          <w:sz w:val="24"/>
          <w:szCs w:val="24"/>
          <w:lang w:val="en-US"/>
        </w:rPr>
        <w:t xml:space="preserve"> pada </w:t>
      </w:r>
      <w:proofErr w:type="spellStart"/>
      <w:r w:rsidRPr="008444BC">
        <w:rPr>
          <w:rFonts w:ascii="Bookman Old Style" w:eastAsia="Bookman Old Style" w:hAnsi="Bookman Old Style" w:cs="Bookman Old Style"/>
          <w:sz w:val="24"/>
          <w:szCs w:val="24"/>
          <w:lang w:val="en-US"/>
        </w:rPr>
        <w:t>ayat</w:t>
      </w:r>
      <w:proofErr w:type="spellEnd"/>
      <w:r w:rsidRPr="008444BC">
        <w:rPr>
          <w:rFonts w:ascii="Bookman Old Style" w:eastAsia="Bookman Old Style" w:hAnsi="Bookman Old Style" w:cs="Bookman Old Style"/>
          <w:sz w:val="24"/>
          <w:szCs w:val="24"/>
          <w:lang w:val="en-US"/>
        </w:rPr>
        <w:t xml:space="preserve"> (2), </w:t>
      </w: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 </w:t>
      </w:r>
      <w:proofErr w:type="spellStart"/>
      <w:r w:rsidRPr="008444BC">
        <w:rPr>
          <w:rFonts w:ascii="Bookman Old Style" w:eastAsia="Bookman Old Style" w:hAnsi="Bookman Old Style" w:cs="Bookman Old Style"/>
          <w:sz w:val="24"/>
          <w:szCs w:val="24"/>
          <w:lang w:val="en-US"/>
        </w:rPr>
        <w:t>tidak</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diberikan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sanksi</w:t>
      </w:r>
      <w:proofErr w:type="spellEnd"/>
      <w:r w:rsidRPr="008444BC">
        <w:rPr>
          <w:rFonts w:ascii="Bookman Old Style" w:eastAsia="Bookman Old Style" w:hAnsi="Bookman Old Style" w:cs="Bookman Old Style"/>
          <w:sz w:val="24"/>
          <w:szCs w:val="24"/>
          <w:lang w:val="en-US"/>
        </w:rPr>
        <w:t xml:space="preserve"> </w:t>
      </w:r>
      <w:proofErr w:type="spellStart"/>
      <w:r w:rsidR="00291EEF" w:rsidRPr="008444BC">
        <w:rPr>
          <w:rFonts w:ascii="Bookman Old Style" w:eastAsia="Bookman Old Style" w:hAnsi="Bookman Old Style" w:cs="Bookman Old Style"/>
          <w:sz w:val="24"/>
          <w:szCs w:val="24"/>
          <w:lang w:val="en-US"/>
        </w:rPr>
        <w:t>Pembatalan</w:t>
      </w:r>
      <w:proofErr w:type="spellEnd"/>
      <w:r w:rsidR="00291EEF" w:rsidRPr="008444BC">
        <w:rPr>
          <w:rFonts w:ascii="Bookman Old Style" w:eastAsia="Bookman Old Style" w:hAnsi="Bookman Old Style" w:cs="Bookman Old Style"/>
          <w:sz w:val="24"/>
          <w:szCs w:val="24"/>
          <w:lang w:val="en-US"/>
        </w:rPr>
        <w:t xml:space="preserve"> </w:t>
      </w:r>
      <w:proofErr w:type="spellStart"/>
      <w:r w:rsidR="00291EEF" w:rsidRPr="008444BC">
        <w:rPr>
          <w:rFonts w:ascii="Bookman Old Style" w:eastAsia="Bookman Old Style" w:hAnsi="Bookman Old Style" w:cs="Bookman Old Style"/>
          <w:sz w:val="24"/>
          <w:szCs w:val="24"/>
          <w:lang w:val="en-US"/>
        </w:rPr>
        <w:t>Sertifikat</w:t>
      </w:r>
      <w:proofErr w:type="spellEnd"/>
      <w:r w:rsidR="00291EEF" w:rsidRPr="008444BC">
        <w:rPr>
          <w:rFonts w:ascii="Bookman Old Style" w:eastAsia="Bookman Old Style" w:hAnsi="Bookman Old Style" w:cs="Bookman Old Style"/>
          <w:sz w:val="24"/>
          <w:szCs w:val="24"/>
          <w:lang w:val="en-US"/>
        </w:rPr>
        <w:t xml:space="preserve"> </w:t>
      </w:r>
      <w:proofErr w:type="spellStart"/>
      <w:r w:rsidR="00291EEF" w:rsidRPr="008444BC">
        <w:rPr>
          <w:rFonts w:ascii="Bookman Old Style" w:eastAsia="Bookman Old Style" w:hAnsi="Bookman Old Style" w:cs="Bookman Old Style"/>
          <w:sz w:val="24"/>
          <w:szCs w:val="24"/>
          <w:lang w:val="en-US"/>
        </w:rPr>
        <w:t>Standar</w:t>
      </w:r>
      <w:proofErr w:type="spellEnd"/>
      <w:r w:rsidRPr="008444BC">
        <w:rPr>
          <w:rFonts w:ascii="Bookman Old Style" w:eastAsia="Bookman Old Style" w:hAnsi="Bookman Old Style" w:cs="Bookman Old Style"/>
          <w:sz w:val="24"/>
          <w:szCs w:val="24"/>
          <w:lang w:val="en-US"/>
        </w:rPr>
        <w:t>.</w:t>
      </w:r>
    </w:p>
    <w:p w14:paraId="56F350FA" w14:textId="3DE168CF" w:rsidR="009A02ED" w:rsidRPr="004E5A1F" w:rsidRDefault="00461C0A" w:rsidP="004E5A1F">
      <w:pPr>
        <w:numPr>
          <w:ilvl w:val="0"/>
          <w:numId w:val="243"/>
        </w:numPr>
        <w:spacing w:after="0" w:line="360" w:lineRule="auto"/>
        <w:ind w:left="2552" w:hanging="572"/>
        <w:jc w:val="both"/>
        <w:rPr>
          <w:rFonts w:ascii="Bookman Old Style" w:eastAsia="Bookman Old Style" w:hAnsi="Bookman Old Style" w:cs="Bookman Old Style"/>
          <w:sz w:val="24"/>
          <w:szCs w:val="24"/>
          <w:lang w:val="en-US"/>
        </w:rPr>
      </w:pPr>
      <w:proofErr w:type="spellStart"/>
      <w:r w:rsidRPr="004E5A1F">
        <w:rPr>
          <w:rFonts w:ascii="Bookman Old Style" w:eastAsia="Bookman Old Style" w:hAnsi="Bookman Old Style" w:cs="Bookman Old Style"/>
          <w:sz w:val="24"/>
          <w:szCs w:val="24"/>
          <w:lang w:val="en-US"/>
        </w:rPr>
        <w:t>Persiapan</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kegiatan</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usaha</w:t>
      </w:r>
      <w:proofErr w:type="spellEnd"/>
      <w:r w:rsidRPr="004E5A1F">
        <w:rPr>
          <w:rFonts w:ascii="Bookman Old Style" w:eastAsia="Bookman Old Style" w:hAnsi="Bookman Old Style" w:cs="Bookman Old Style"/>
          <w:sz w:val="24"/>
          <w:szCs w:val="24"/>
          <w:lang w:val="en-US"/>
        </w:rPr>
        <w:t xml:space="preserve"> </w:t>
      </w:r>
      <w:proofErr w:type="spellStart"/>
      <w:r w:rsidR="009A02ED" w:rsidRPr="004E5A1F">
        <w:rPr>
          <w:rFonts w:ascii="Bookman Old Style" w:eastAsia="Bookman Old Style" w:hAnsi="Bookman Old Style" w:cs="Bookman Old Style"/>
          <w:sz w:val="24"/>
          <w:szCs w:val="24"/>
          <w:lang w:val="en-US"/>
        </w:rPr>
        <w:t>sebagaimana</w:t>
      </w:r>
      <w:proofErr w:type="spellEnd"/>
      <w:r w:rsidR="009A02ED" w:rsidRPr="004E5A1F">
        <w:rPr>
          <w:rFonts w:ascii="Bookman Old Style" w:eastAsia="Bookman Old Style" w:hAnsi="Bookman Old Style" w:cs="Bookman Old Style"/>
          <w:sz w:val="24"/>
          <w:szCs w:val="24"/>
          <w:lang w:val="en-US"/>
        </w:rPr>
        <w:t xml:space="preserve"> </w:t>
      </w:r>
      <w:proofErr w:type="spellStart"/>
      <w:r w:rsidR="009A02ED" w:rsidRPr="004E5A1F">
        <w:rPr>
          <w:rFonts w:ascii="Bookman Old Style" w:eastAsia="Bookman Old Style" w:hAnsi="Bookman Old Style" w:cs="Bookman Old Style"/>
          <w:sz w:val="24"/>
          <w:szCs w:val="24"/>
          <w:lang w:val="en-US"/>
        </w:rPr>
        <w:t>dimaksud</w:t>
      </w:r>
      <w:proofErr w:type="spellEnd"/>
      <w:r w:rsidR="009A02ED" w:rsidRPr="004E5A1F">
        <w:rPr>
          <w:rFonts w:ascii="Bookman Old Style" w:eastAsia="Bookman Old Style" w:hAnsi="Bookman Old Style" w:cs="Bookman Old Style"/>
          <w:sz w:val="24"/>
          <w:szCs w:val="24"/>
          <w:lang w:val="en-US"/>
        </w:rPr>
        <w:t xml:space="preserve"> pada </w:t>
      </w:r>
      <w:proofErr w:type="spellStart"/>
      <w:r w:rsidR="009A02ED" w:rsidRPr="004E5A1F">
        <w:rPr>
          <w:rFonts w:ascii="Bookman Old Style" w:eastAsia="Bookman Old Style" w:hAnsi="Bookman Old Style" w:cs="Bookman Old Style"/>
          <w:sz w:val="24"/>
          <w:szCs w:val="24"/>
          <w:lang w:val="en-US"/>
        </w:rPr>
        <w:t>ayat</w:t>
      </w:r>
      <w:proofErr w:type="spellEnd"/>
      <w:r w:rsidR="009A02ED" w:rsidRPr="004E5A1F">
        <w:rPr>
          <w:rFonts w:ascii="Bookman Old Style" w:eastAsia="Bookman Old Style" w:hAnsi="Bookman Old Style" w:cs="Bookman Old Style"/>
          <w:sz w:val="24"/>
          <w:szCs w:val="24"/>
          <w:lang w:val="en-US"/>
        </w:rPr>
        <w:t xml:space="preserve"> (</w:t>
      </w:r>
      <w:r w:rsidR="00291EEF" w:rsidRPr="008444BC">
        <w:rPr>
          <w:rFonts w:ascii="Bookman Old Style" w:eastAsia="Bookman Old Style" w:hAnsi="Bookman Old Style" w:cs="Bookman Old Style"/>
          <w:sz w:val="24"/>
          <w:szCs w:val="24"/>
          <w:lang w:val="en-US"/>
        </w:rPr>
        <w:t>3</w:t>
      </w:r>
      <w:r w:rsidR="009A02ED" w:rsidRPr="004E5A1F">
        <w:rPr>
          <w:rFonts w:ascii="Bookman Old Style" w:eastAsia="Bookman Old Style" w:hAnsi="Bookman Old Style" w:cs="Bookman Old Style"/>
          <w:sz w:val="24"/>
          <w:szCs w:val="24"/>
          <w:lang w:val="en-US"/>
        </w:rPr>
        <w:t xml:space="preserve">) </w:t>
      </w:r>
      <w:proofErr w:type="spellStart"/>
      <w:r w:rsidR="009A02ED" w:rsidRPr="004E5A1F">
        <w:rPr>
          <w:rFonts w:ascii="Bookman Old Style" w:eastAsia="Bookman Old Style" w:hAnsi="Bookman Old Style" w:cs="Bookman Old Style"/>
          <w:sz w:val="24"/>
          <w:szCs w:val="24"/>
          <w:lang w:val="en-US"/>
        </w:rPr>
        <w:t>divalidasi</w:t>
      </w:r>
      <w:proofErr w:type="spellEnd"/>
      <w:r w:rsidR="009A02ED" w:rsidRPr="004E5A1F">
        <w:rPr>
          <w:rFonts w:ascii="Bookman Old Style" w:eastAsia="Bookman Old Style" w:hAnsi="Bookman Old Style" w:cs="Bookman Old Style"/>
          <w:sz w:val="24"/>
          <w:szCs w:val="24"/>
          <w:lang w:val="en-US"/>
        </w:rPr>
        <w:t xml:space="preserve"> oleh </w:t>
      </w:r>
      <w:proofErr w:type="spellStart"/>
      <w:r w:rsidR="00195652" w:rsidRPr="008444BC">
        <w:rPr>
          <w:rFonts w:ascii="Bookman Old Style" w:eastAsia="Bookman Old Style" w:hAnsi="Bookman Old Style" w:cs="Bookman Old Style"/>
          <w:sz w:val="24"/>
          <w:szCs w:val="24"/>
          <w:lang w:val="en-US"/>
        </w:rPr>
        <w:t>S</w:t>
      </w:r>
      <w:r w:rsidR="009A02ED" w:rsidRPr="004E5A1F">
        <w:rPr>
          <w:rFonts w:ascii="Bookman Old Style" w:eastAsia="Bookman Old Style" w:hAnsi="Bookman Old Style" w:cs="Bookman Old Style"/>
          <w:sz w:val="24"/>
          <w:szCs w:val="24"/>
          <w:lang w:val="en-US"/>
        </w:rPr>
        <w:t>istem</w:t>
      </w:r>
      <w:proofErr w:type="spellEnd"/>
      <w:r w:rsidR="009A02ED" w:rsidRPr="004E5A1F">
        <w:rPr>
          <w:rFonts w:ascii="Bookman Old Style" w:eastAsia="Bookman Old Style" w:hAnsi="Bookman Old Style" w:cs="Bookman Old Style"/>
          <w:sz w:val="24"/>
          <w:szCs w:val="24"/>
          <w:lang w:val="en-US"/>
        </w:rPr>
        <w:t xml:space="preserve"> OSS </w:t>
      </w:r>
      <w:proofErr w:type="spellStart"/>
      <w:r w:rsidR="009A02ED" w:rsidRPr="004E5A1F">
        <w:rPr>
          <w:rFonts w:ascii="Bookman Old Style" w:eastAsia="Bookman Old Style" w:hAnsi="Bookman Old Style" w:cs="Bookman Old Style"/>
          <w:sz w:val="24"/>
          <w:szCs w:val="24"/>
          <w:lang w:val="en-US"/>
        </w:rPr>
        <w:t>terhadap</w:t>
      </w:r>
      <w:proofErr w:type="spellEnd"/>
      <w:r w:rsidR="009A02ED" w:rsidRPr="004E5A1F">
        <w:rPr>
          <w:rFonts w:ascii="Bookman Old Style" w:eastAsia="Bookman Old Style" w:hAnsi="Bookman Old Style" w:cs="Bookman Old Style"/>
          <w:sz w:val="24"/>
          <w:szCs w:val="24"/>
          <w:lang w:val="en-US"/>
        </w:rPr>
        <w:t xml:space="preserve"> </w:t>
      </w:r>
      <w:r w:rsidR="00A205D0" w:rsidRPr="008444BC">
        <w:rPr>
          <w:rFonts w:ascii="Bookman Old Style" w:eastAsia="Bookman Old Style" w:hAnsi="Bookman Old Style" w:cs="Bookman Old Style"/>
          <w:sz w:val="24"/>
          <w:szCs w:val="24"/>
          <w:lang w:val="en-US"/>
        </w:rPr>
        <w:t>LKPM</w:t>
      </w:r>
      <w:r w:rsidR="009A02ED" w:rsidRPr="004E5A1F">
        <w:rPr>
          <w:rFonts w:ascii="Bookman Old Style" w:eastAsia="Bookman Old Style" w:hAnsi="Bookman Old Style" w:cs="Bookman Old Style"/>
          <w:sz w:val="24"/>
          <w:szCs w:val="24"/>
          <w:lang w:val="en-US"/>
        </w:rPr>
        <w:t xml:space="preserve"> </w:t>
      </w:r>
      <w:proofErr w:type="spellStart"/>
      <w:r w:rsidR="009A02ED" w:rsidRPr="004E5A1F">
        <w:rPr>
          <w:rFonts w:ascii="Bookman Old Style" w:eastAsia="Bookman Old Style" w:hAnsi="Bookman Old Style" w:cs="Bookman Old Style"/>
          <w:sz w:val="24"/>
          <w:szCs w:val="24"/>
          <w:lang w:val="en-US"/>
        </w:rPr>
        <w:t>periode</w:t>
      </w:r>
      <w:proofErr w:type="spellEnd"/>
      <w:r w:rsidR="009A02ED" w:rsidRPr="004E5A1F">
        <w:rPr>
          <w:rFonts w:ascii="Bookman Old Style" w:eastAsia="Bookman Old Style" w:hAnsi="Bookman Old Style" w:cs="Bookman Old Style"/>
          <w:sz w:val="24"/>
          <w:szCs w:val="24"/>
          <w:lang w:val="en-US"/>
        </w:rPr>
        <w:t xml:space="preserve"> </w:t>
      </w:r>
      <w:proofErr w:type="spellStart"/>
      <w:r w:rsidR="009A02ED" w:rsidRPr="004E5A1F">
        <w:rPr>
          <w:rFonts w:ascii="Bookman Old Style" w:eastAsia="Bookman Old Style" w:hAnsi="Bookman Old Style" w:cs="Bookman Old Style"/>
          <w:sz w:val="24"/>
          <w:szCs w:val="24"/>
          <w:lang w:val="en-US"/>
        </w:rPr>
        <w:t>terakhir</w:t>
      </w:r>
      <w:proofErr w:type="spellEnd"/>
      <w:r w:rsidR="009A02ED" w:rsidRPr="004E5A1F">
        <w:rPr>
          <w:rFonts w:ascii="Bookman Old Style" w:eastAsia="Bookman Old Style" w:hAnsi="Bookman Old Style" w:cs="Bookman Old Style"/>
          <w:sz w:val="24"/>
          <w:szCs w:val="24"/>
          <w:lang w:val="en-US"/>
        </w:rPr>
        <w:t xml:space="preserve"> yang </w:t>
      </w:r>
      <w:proofErr w:type="spellStart"/>
      <w:r w:rsidR="009A02ED" w:rsidRPr="004E5A1F">
        <w:rPr>
          <w:rFonts w:ascii="Bookman Old Style" w:eastAsia="Bookman Old Style" w:hAnsi="Bookman Old Style" w:cs="Bookman Old Style"/>
          <w:sz w:val="24"/>
          <w:szCs w:val="24"/>
          <w:lang w:val="en-US"/>
        </w:rPr>
        <w:t>disampaikan</w:t>
      </w:r>
      <w:proofErr w:type="spellEnd"/>
      <w:r w:rsidR="009A02ED" w:rsidRPr="004E5A1F">
        <w:rPr>
          <w:rFonts w:ascii="Bookman Old Style" w:eastAsia="Bookman Old Style" w:hAnsi="Bookman Old Style" w:cs="Bookman Old Style"/>
          <w:sz w:val="24"/>
          <w:szCs w:val="24"/>
          <w:lang w:val="en-US"/>
        </w:rPr>
        <w:t xml:space="preserve"> </w:t>
      </w:r>
      <w:proofErr w:type="spellStart"/>
      <w:r w:rsidR="009A02ED" w:rsidRPr="004E5A1F">
        <w:rPr>
          <w:rFonts w:ascii="Bookman Old Style" w:eastAsia="Bookman Old Style" w:hAnsi="Bookman Old Style" w:cs="Bookman Old Style"/>
          <w:sz w:val="24"/>
          <w:szCs w:val="24"/>
          <w:lang w:val="en-US"/>
        </w:rPr>
        <w:t>Pelaku</w:t>
      </w:r>
      <w:proofErr w:type="spellEnd"/>
      <w:r w:rsidR="009A02ED" w:rsidRPr="004E5A1F">
        <w:rPr>
          <w:rFonts w:ascii="Bookman Old Style" w:eastAsia="Bookman Old Style" w:hAnsi="Bookman Old Style" w:cs="Bookman Old Style"/>
          <w:sz w:val="24"/>
          <w:szCs w:val="24"/>
          <w:lang w:val="en-US"/>
        </w:rPr>
        <w:t xml:space="preserve"> Usaha</w:t>
      </w:r>
      <w:r w:rsidR="00A205D0" w:rsidRPr="008444BC">
        <w:rPr>
          <w:rFonts w:ascii="Bookman Old Style" w:eastAsia="Bookman Old Style" w:hAnsi="Bookman Old Style" w:cs="Bookman Old Style"/>
          <w:sz w:val="24"/>
          <w:szCs w:val="24"/>
          <w:lang w:val="en-US"/>
        </w:rPr>
        <w:t>.</w:t>
      </w:r>
    </w:p>
    <w:p w14:paraId="668D253F" w14:textId="479CFF2F" w:rsidR="00DF3F93" w:rsidRPr="008444BC" w:rsidRDefault="00552933" w:rsidP="004E5A1F">
      <w:pPr>
        <w:numPr>
          <w:ilvl w:val="0"/>
          <w:numId w:val="243"/>
        </w:numPr>
        <w:spacing w:after="0" w:line="360" w:lineRule="auto"/>
        <w:ind w:left="2552" w:hanging="572"/>
        <w:jc w:val="both"/>
        <w:rPr>
          <w:rFonts w:ascii="Bookman Old Style" w:eastAsia="Bookman Old Style" w:hAnsi="Bookman Old Style" w:cs="Bookman Old Style"/>
          <w:sz w:val="24"/>
          <w:szCs w:val="24"/>
          <w:lang w:val="en-US"/>
        </w:rPr>
      </w:pPr>
      <w:proofErr w:type="spellStart"/>
      <w:r w:rsidRPr="004E5A1F">
        <w:rPr>
          <w:rFonts w:ascii="Bookman Old Style" w:eastAsia="Bookman Old Style" w:hAnsi="Bookman Old Style" w:cs="Bookman Old Style"/>
          <w:sz w:val="24"/>
          <w:szCs w:val="24"/>
          <w:lang w:val="en-US"/>
        </w:rPr>
        <w:t>Dalam</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hal</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Pelaku</w:t>
      </w:r>
      <w:proofErr w:type="spellEnd"/>
      <w:r w:rsidRPr="004E5A1F">
        <w:rPr>
          <w:rFonts w:ascii="Bookman Old Style" w:eastAsia="Bookman Old Style" w:hAnsi="Bookman Old Style" w:cs="Bookman Old Style"/>
          <w:sz w:val="24"/>
          <w:szCs w:val="24"/>
          <w:lang w:val="en-US"/>
        </w:rPr>
        <w:t xml:space="preserve"> Usaha </w:t>
      </w:r>
      <w:proofErr w:type="spellStart"/>
      <w:r w:rsidR="007203F9" w:rsidRPr="004E5A1F">
        <w:rPr>
          <w:rFonts w:ascii="Bookman Old Style" w:eastAsia="Bookman Old Style" w:hAnsi="Bookman Old Style" w:cs="Bookman Old Style"/>
          <w:sz w:val="24"/>
          <w:szCs w:val="24"/>
          <w:lang w:val="en-US"/>
        </w:rPr>
        <w:t>belum</w:t>
      </w:r>
      <w:proofErr w:type="spellEnd"/>
      <w:r w:rsidR="007203F9" w:rsidRPr="004E5A1F">
        <w:rPr>
          <w:rFonts w:ascii="Bookman Old Style" w:eastAsia="Bookman Old Style" w:hAnsi="Bookman Old Style" w:cs="Bookman Old Style"/>
          <w:sz w:val="24"/>
          <w:szCs w:val="24"/>
          <w:lang w:val="en-US"/>
        </w:rPr>
        <w:t xml:space="preserve"> </w:t>
      </w:r>
      <w:proofErr w:type="spellStart"/>
      <w:r w:rsidR="00A205D0" w:rsidRPr="008444BC">
        <w:rPr>
          <w:rFonts w:ascii="Bookman Old Style" w:eastAsia="Bookman Old Style" w:hAnsi="Bookman Old Style" w:cs="Bookman Old Style"/>
          <w:sz w:val="24"/>
          <w:szCs w:val="24"/>
          <w:lang w:val="en-US"/>
        </w:rPr>
        <w:t>memperoleh</w:t>
      </w:r>
      <w:proofErr w:type="spellEnd"/>
      <w:r w:rsidR="00A205D0" w:rsidRPr="008444BC">
        <w:rPr>
          <w:rFonts w:ascii="Bookman Old Style" w:eastAsia="Bookman Old Style" w:hAnsi="Bookman Old Style" w:cs="Bookman Old Style"/>
          <w:sz w:val="24"/>
          <w:szCs w:val="24"/>
          <w:lang w:val="en-US"/>
        </w:rPr>
        <w:t xml:space="preserve"> </w:t>
      </w:r>
      <w:proofErr w:type="spellStart"/>
      <w:r w:rsidR="00A205D0" w:rsidRPr="008444BC">
        <w:rPr>
          <w:rFonts w:ascii="Bookman Old Style" w:eastAsia="Bookman Old Style" w:hAnsi="Bookman Old Style" w:cs="Bookman Old Style"/>
          <w:sz w:val="24"/>
          <w:szCs w:val="24"/>
          <w:lang w:val="en-US"/>
        </w:rPr>
        <w:t>Sertifikat</w:t>
      </w:r>
      <w:proofErr w:type="spellEnd"/>
      <w:r w:rsidR="00A205D0" w:rsidRPr="008444BC">
        <w:rPr>
          <w:rFonts w:ascii="Bookman Old Style" w:eastAsia="Bookman Old Style" w:hAnsi="Bookman Old Style" w:cs="Bookman Old Style"/>
          <w:sz w:val="24"/>
          <w:szCs w:val="24"/>
          <w:lang w:val="en-US"/>
        </w:rPr>
        <w:t xml:space="preserve"> </w:t>
      </w:r>
      <w:proofErr w:type="spellStart"/>
      <w:r w:rsidR="00A205D0" w:rsidRPr="008444BC">
        <w:rPr>
          <w:rFonts w:ascii="Bookman Old Style" w:eastAsia="Bookman Old Style" w:hAnsi="Bookman Old Style" w:cs="Bookman Old Style"/>
          <w:sz w:val="24"/>
          <w:szCs w:val="24"/>
          <w:lang w:val="en-US"/>
        </w:rPr>
        <w:t>Standar</w:t>
      </w:r>
      <w:proofErr w:type="spellEnd"/>
      <w:r w:rsidR="00485B90" w:rsidRPr="008444BC">
        <w:rPr>
          <w:rFonts w:ascii="Bookman Old Style" w:eastAsia="Bookman Old Style" w:hAnsi="Bookman Old Style" w:cs="Bookman Old Style"/>
          <w:sz w:val="24"/>
          <w:szCs w:val="24"/>
          <w:lang w:val="en-US"/>
        </w:rPr>
        <w:t xml:space="preserve"> </w:t>
      </w:r>
      <w:r w:rsidR="00A205D0" w:rsidRPr="008444BC">
        <w:rPr>
          <w:rFonts w:ascii="Bookman Old Style" w:eastAsia="Bookman Old Style" w:hAnsi="Bookman Old Style" w:cs="Bookman Old Style"/>
          <w:sz w:val="24"/>
          <w:szCs w:val="24"/>
          <w:lang w:val="en-US"/>
        </w:rPr>
        <w:t xml:space="preserve">dan </w:t>
      </w:r>
      <w:proofErr w:type="spellStart"/>
      <w:r w:rsidR="00A205D0" w:rsidRPr="008444BC">
        <w:rPr>
          <w:rFonts w:ascii="Bookman Old Style" w:eastAsia="Bookman Old Style" w:hAnsi="Bookman Old Style" w:cs="Bookman Old Style"/>
          <w:sz w:val="24"/>
          <w:szCs w:val="24"/>
          <w:lang w:val="en-US"/>
        </w:rPr>
        <w:t>belum</w:t>
      </w:r>
      <w:proofErr w:type="spellEnd"/>
      <w:r w:rsidR="00A205D0" w:rsidRPr="008444BC">
        <w:rPr>
          <w:rFonts w:ascii="Bookman Old Style" w:eastAsia="Bookman Old Style" w:hAnsi="Bookman Old Style" w:cs="Bookman Old Style"/>
          <w:sz w:val="24"/>
          <w:szCs w:val="24"/>
          <w:lang w:val="en-US"/>
        </w:rPr>
        <w:t xml:space="preserve"> </w:t>
      </w:r>
      <w:proofErr w:type="spellStart"/>
      <w:r w:rsidR="007203F9" w:rsidRPr="004E5A1F">
        <w:rPr>
          <w:rFonts w:ascii="Bookman Old Style" w:eastAsia="Bookman Old Style" w:hAnsi="Bookman Old Style" w:cs="Bookman Old Style"/>
          <w:sz w:val="24"/>
          <w:szCs w:val="24"/>
          <w:lang w:val="en-US"/>
        </w:rPr>
        <w:t>melaksanakan</w:t>
      </w:r>
      <w:proofErr w:type="spellEnd"/>
      <w:r w:rsidR="007203F9" w:rsidRPr="004E5A1F">
        <w:rPr>
          <w:rFonts w:ascii="Bookman Old Style" w:eastAsia="Bookman Old Style" w:hAnsi="Bookman Old Style" w:cs="Bookman Old Style"/>
          <w:sz w:val="24"/>
          <w:szCs w:val="24"/>
          <w:lang w:val="en-US"/>
        </w:rPr>
        <w:t xml:space="preserve"> </w:t>
      </w:r>
      <w:proofErr w:type="spellStart"/>
      <w:r w:rsidR="00461C0A" w:rsidRPr="004E5A1F">
        <w:rPr>
          <w:rFonts w:ascii="Bookman Old Style" w:eastAsia="Bookman Old Style" w:hAnsi="Bookman Old Style" w:cs="Bookman Old Style"/>
          <w:sz w:val="24"/>
          <w:szCs w:val="24"/>
          <w:lang w:val="en-US"/>
        </w:rPr>
        <w:t>persiapan</w:t>
      </w:r>
      <w:proofErr w:type="spellEnd"/>
      <w:r w:rsidR="00461C0A" w:rsidRPr="004E5A1F">
        <w:rPr>
          <w:rFonts w:ascii="Bookman Old Style" w:eastAsia="Bookman Old Style" w:hAnsi="Bookman Old Style" w:cs="Bookman Old Style"/>
          <w:sz w:val="24"/>
          <w:szCs w:val="24"/>
          <w:lang w:val="en-US"/>
        </w:rPr>
        <w:t xml:space="preserve"> </w:t>
      </w:r>
      <w:proofErr w:type="spellStart"/>
      <w:r w:rsidR="00461C0A" w:rsidRPr="004E5A1F">
        <w:rPr>
          <w:rFonts w:ascii="Bookman Old Style" w:eastAsia="Bookman Old Style" w:hAnsi="Bookman Old Style" w:cs="Bookman Old Style"/>
          <w:sz w:val="24"/>
          <w:szCs w:val="24"/>
          <w:lang w:val="en-US"/>
        </w:rPr>
        <w:t>kegiatan</w:t>
      </w:r>
      <w:proofErr w:type="spellEnd"/>
      <w:r w:rsidR="00461C0A" w:rsidRPr="004E5A1F">
        <w:rPr>
          <w:rFonts w:ascii="Bookman Old Style" w:eastAsia="Bookman Old Style" w:hAnsi="Bookman Old Style" w:cs="Bookman Old Style"/>
          <w:sz w:val="24"/>
          <w:szCs w:val="24"/>
          <w:lang w:val="en-US"/>
        </w:rPr>
        <w:t xml:space="preserve"> </w:t>
      </w:r>
      <w:proofErr w:type="spellStart"/>
      <w:r w:rsidR="00461C0A" w:rsidRPr="004E5A1F">
        <w:rPr>
          <w:rFonts w:ascii="Bookman Old Style" w:eastAsia="Bookman Old Style" w:hAnsi="Bookman Old Style" w:cs="Bookman Old Style"/>
          <w:sz w:val="24"/>
          <w:szCs w:val="24"/>
          <w:lang w:val="en-US"/>
        </w:rPr>
        <w:lastRenderedPageBreak/>
        <w:t>usaha</w:t>
      </w:r>
      <w:proofErr w:type="spellEnd"/>
      <w:r w:rsidR="00461C0A" w:rsidRPr="004E5A1F">
        <w:rPr>
          <w:rFonts w:ascii="Bookman Old Style" w:eastAsia="Bookman Old Style" w:hAnsi="Bookman Old Style" w:cs="Bookman Old Style"/>
          <w:sz w:val="24"/>
          <w:szCs w:val="24"/>
          <w:lang w:val="en-US"/>
        </w:rPr>
        <w:t xml:space="preserve"> </w:t>
      </w:r>
      <w:r w:rsidR="00A205D0" w:rsidRPr="008444BC">
        <w:rPr>
          <w:rFonts w:ascii="Bookman Old Style" w:eastAsia="Bookman Old Style" w:hAnsi="Bookman Old Style" w:cs="Bookman Old Style"/>
          <w:sz w:val="24"/>
          <w:szCs w:val="24"/>
          <w:lang w:val="en-US"/>
        </w:rPr>
        <w:t xml:space="preserve">pada </w:t>
      </w:r>
      <w:proofErr w:type="spellStart"/>
      <w:r w:rsidR="00A205D0" w:rsidRPr="008444BC">
        <w:rPr>
          <w:rFonts w:ascii="Bookman Old Style" w:eastAsia="Bookman Old Style" w:hAnsi="Bookman Old Style" w:cs="Bookman Old Style"/>
          <w:sz w:val="24"/>
          <w:szCs w:val="24"/>
          <w:lang w:val="en-US"/>
        </w:rPr>
        <w:t>jangka</w:t>
      </w:r>
      <w:proofErr w:type="spellEnd"/>
      <w:r w:rsidR="00A205D0" w:rsidRPr="008444BC">
        <w:rPr>
          <w:rFonts w:ascii="Bookman Old Style" w:eastAsia="Bookman Old Style" w:hAnsi="Bookman Old Style" w:cs="Bookman Old Style"/>
          <w:sz w:val="24"/>
          <w:szCs w:val="24"/>
          <w:lang w:val="en-US"/>
        </w:rPr>
        <w:t xml:space="preserve"> </w:t>
      </w:r>
      <w:proofErr w:type="spellStart"/>
      <w:r w:rsidR="00A205D0" w:rsidRPr="008444BC">
        <w:rPr>
          <w:rFonts w:ascii="Bookman Old Style" w:eastAsia="Bookman Old Style" w:hAnsi="Bookman Old Style" w:cs="Bookman Old Style"/>
          <w:sz w:val="24"/>
          <w:szCs w:val="24"/>
          <w:lang w:val="en-US"/>
        </w:rPr>
        <w:t>waktu</w:t>
      </w:r>
      <w:proofErr w:type="spellEnd"/>
      <w:r w:rsidR="00A205D0" w:rsidRPr="008444BC">
        <w:rPr>
          <w:rFonts w:ascii="Bookman Old Style" w:eastAsia="Bookman Old Style" w:hAnsi="Bookman Old Style" w:cs="Bookman Old Style"/>
          <w:sz w:val="24"/>
          <w:szCs w:val="24"/>
          <w:lang w:val="en-US"/>
        </w:rPr>
        <w:t xml:space="preserve"> 1 (</w:t>
      </w:r>
      <w:proofErr w:type="spellStart"/>
      <w:r w:rsidR="00A205D0" w:rsidRPr="008444BC">
        <w:rPr>
          <w:rFonts w:ascii="Bookman Old Style" w:eastAsia="Bookman Old Style" w:hAnsi="Bookman Old Style" w:cs="Bookman Old Style"/>
          <w:sz w:val="24"/>
          <w:szCs w:val="24"/>
          <w:lang w:val="en-US"/>
        </w:rPr>
        <w:t>satu</w:t>
      </w:r>
      <w:proofErr w:type="spellEnd"/>
      <w:r w:rsidR="00A205D0" w:rsidRPr="008444BC">
        <w:rPr>
          <w:rFonts w:ascii="Bookman Old Style" w:eastAsia="Bookman Old Style" w:hAnsi="Bookman Old Style" w:cs="Bookman Old Style"/>
          <w:sz w:val="24"/>
          <w:szCs w:val="24"/>
          <w:lang w:val="en-US"/>
        </w:rPr>
        <w:t xml:space="preserve">) </w:t>
      </w:r>
      <w:proofErr w:type="spellStart"/>
      <w:r w:rsidR="00A205D0" w:rsidRPr="008444BC">
        <w:rPr>
          <w:rFonts w:ascii="Bookman Old Style" w:eastAsia="Bookman Old Style" w:hAnsi="Bookman Old Style" w:cs="Bookman Old Style"/>
          <w:sz w:val="24"/>
          <w:szCs w:val="24"/>
          <w:lang w:val="en-US"/>
        </w:rPr>
        <w:t>tahun</w:t>
      </w:r>
      <w:proofErr w:type="spellEnd"/>
      <w:r w:rsidR="00A205D0" w:rsidRPr="008444BC">
        <w:rPr>
          <w:rFonts w:ascii="Bookman Old Style" w:eastAsia="Bookman Old Style" w:hAnsi="Bookman Old Style" w:cs="Bookman Old Style"/>
          <w:sz w:val="24"/>
          <w:szCs w:val="24"/>
          <w:lang w:val="en-US"/>
        </w:rPr>
        <w:t xml:space="preserve"> </w:t>
      </w:r>
      <w:proofErr w:type="spellStart"/>
      <w:r w:rsidR="00A205D0" w:rsidRPr="008444BC">
        <w:rPr>
          <w:rFonts w:ascii="Bookman Old Style" w:eastAsia="Bookman Old Style" w:hAnsi="Bookman Old Style" w:cs="Bookman Old Style"/>
          <w:sz w:val="24"/>
          <w:szCs w:val="24"/>
          <w:lang w:val="en-US"/>
        </w:rPr>
        <w:t>sejak</w:t>
      </w:r>
      <w:proofErr w:type="spellEnd"/>
      <w:r w:rsidR="00A205D0" w:rsidRPr="008444BC">
        <w:rPr>
          <w:rFonts w:ascii="Bookman Old Style" w:eastAsia="Bookman Old Style" w:hAnsi="Bookman Old Style" w:cs="Bookman Old Style"/>
          <w:sz w:val="24"/>
          <w:szCs w:val="24"/>
          <w:lang w:val="en-US"/>
        </w:rPr>
        <w:t xml:space="preserve"> NIB </w:t>
      </w:r>
      <w:proofErr w:type="spellStart"/>
      <w:r w:rsidR="00A205D0" w:rsidRPr="008444BC">
        <w:rPr>
          <w:rFonts w:ascii="Bookman Old Style" w:eastAsia="Bookman Old Style" w:hAnsi="Bookman Old Style" w:cs="Bookman Old Style"/>
          <w:sz w:val="24"/>
          <w:szCs w:val="24"/>
          <w:lang w:val="en-US"/>
        </w:rPr>
        <w:t>terbit</w:t>
      </w:r>
      <w:proofErr w:type="spellEnd"/>
      <w:r w:rsidR="00A205D0" w:rsidRPr="008444BC">
        <w:rPr>
          <w:rFonts w:ascii="Bookman Old Style" w:eastAsia="Bookman Old Style" w:hAnsi="Bookman Old Style" w:cs="Bookman Old Style"/>
          <w:sz w:val="24"/>
          <w:szCs w:val="24"/>
          <w:lang w:val="en-US"/>
        </w:rPr>
        <w:t xml:space="preserve"> </w:t>
      </w:r>
      <w:proofErr w:type="spellStart"/>
      <w:r w:rsidR="007203F9" w:rsidRPr="004E5A1F">
        <w:rPr>
          <w:rFonts w:ascii="Bookman Old Style" w:eastAsia="Bookman Old Style" w:hAnsi="Bookman Old Style" w:cs="Bookman Old Style"/>
          <w:sz w:val="24"/>
          <w:szCs w:val="24"/>
          <w:lang w:val="en-US"/>
        </w:rPr>
        <w:t>sebagaimana</w:t>
      </w:r>
      <w:proofErr w:type="spellEnd"/>
      <w:r w:rsidR="007203F9" w:rsidRPr="004E5A1F">
        <w:rPr>
          <w:rFonts w:ascii="Bookman Old Style" w:eastAsia="Bookman Old Style" w:hAnsi="Bookman Old Style" w:cs="Bookman Old Style"/>
          <w:sz w:val="24"/>
          <w:szCs w:val="24"/>
          <w:lang w:val="en-US"/>
        </w:rPr>
        <w:t xml:space="preserve"> </w:t>
      </w:r>
      <w:proofErr w:type="spellStart"/>
      <w:r w:rsidR="007203F9" w:rsidRPr="004E5A1F">
        <w:rPr>
          <w:rFonts w:ascii="Bookman Old Style" w:eastAsia="Bookman Old Style" w:hAnsi="Bookman Old Style" w:cs="Bookman Old Style"/>
          <w:sz w:val="24"/>
          <w:szCs w:val="24"/>
          <w:lang w:val="en-US"/>
        </w:rPr>
        <w:t>dimaksud</w:t>
      </w:r>
      <w:proofErr w:type="spellEnd"/>
      <w:r w:rsidR="007203F9" w:rsidRPr="004E5A1F">
        <w:rPr>
          <w:rFonts w:ascii="Bookman Old Style" w:eastAsia="Bookman Old Style" w:hAnsi="Bookman Old Style" w:cs="Bookman Old Style"/>
          <w:sz w:val="24"/>
          <w:szCs w:val="24"/>
          <w:lang w:val="en-US"/>
        </w:rPr>
        <w:t xml:space="preserve"> pada </w:t>
      </w:r>
      <w:proofErr w:type="spellStart"/>
      <w:r w:rsidR="007203F9" w:rsidRPr="004E5A1F">
        <w:rPr>
          <w:rFonts w:ascii="Bookman Old Style" w:eastAsia="Bookman Old Style" w:hAnsi="Bookman Old Style" w:cs="Bookman Old Style"/>
          <w:sz w:val="24"/>
          <w:szCs w:val="24"/>
          <w:lang w:val="en-US"/>
        </w:rPr>
        <w:t>ayat</w:t>
      </w:r>
      <w:proofErr w:type="spellEnd"/>
      <w:r w:rsidR="007203F9" w:rsidRPr="004E5A1F">
        <w:rPr>
          <w:rFonts w:ascii="Bookman Old Style" w:eastAsia="Bookman Old Style" w:hAnsi="Bookman Old Style" w:cs="Bookman Old Style"/>
          <w:sz w:val="24"/>
          <w:szCs w:val="24"/>
          <w:lang w:val="en-US"/>
        </w:rPr>
        <w:t xml:space="preserve"> (</w:t>
      </w:r>
      <w:r w:rsidR="00A205D0" w:rsidRPr="008444BC">
        <w:rPr>
          <w:rFonts w:ascii="Bookman Old Style" w:eastAsia="Bookman Old Style" w:hAnsi="Bookman Old Style" w:cs="Bookman Old Style"/>
          <w:sz w:val="24"/>
          <w:szCs w:val="24"/>
          <w:lang w:val="en-US"/>
        </w:rPr>
        <w:t>4</w:t>
      </w:r>
      <w:r w:rsidR="00DD32EA" w:rsidRPr="004E5A1F">
        <w:rPr>
          <w:rFonts w:ascii="Bookman Old Style" w:eastAsia="Bookman Old Style" w:hAnsi="Bookman Old Style" w:cs="Bookman Old Style"/>
          <w:sz w:val="24"/>
          <w:szCs w:val="24"/>
          <w:lang w:val="en-US"/>
        </w:rPr>
        <w:t>)</w:t>
      </w:r>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maka</w:t>
      </w:r>
      <w:proofErr w:type="spellEnd"/>
      <w:r w:rsidRPr="004E5A1F">
        <w:rPr>
          <w:rFonts w:ascii="Bookman Old Style" w:eastAsia="Bookman Old Style" w:hAnsi="Bookman Old Style" w:cs="Bookman Old Style"/>
          <w:sz w:val="24"/>
          <w:szCs w:val="24"/>
          <w:lang w:val="en-US"/>
        </w:rPr>
        <w:t xml:space="preserve"> </w:t>
      </w:r>
      <w:r w:rsidR="00DF3F93" w:rsidRPr="004E5A1F">
        <w:rPr>
          <w:rFonts w:ascii="Bookman Old Style" w:eastAsia="Bookman Old Style" w:hAnsi="Bookman Old Style" w:cs="Bookman Old Style"/>
          <w:sz w:val="24"/>
          <w:szCs w:val="24"/>
          <w:lang w:val="en-US"/>
        </w:rPr>
        <w:t xml:space="preserve">Lembaga OSS </w:t>
      </w:r>
      <w:proofErr w:type="spellStart"/>
      <w:r w:rsidR="00DF3F93" w:rsidRPr="004E5A1F">
        <w:rPr>
          <w:rFonts w:ascii="Bookman Old Style" w:eastAsia="Bookman Old Style" w:hAnsi="Bookman Old Style" w:cs="Bookman Old Style"/>
          <w:sz w:val="24"/>
          <w:szCs w:val="24"/>
          <w:lang w:val="en-US"/>
        </w:rPr>
        <w:t>otomatis</w:t>
      </w:r>
      <w:proofErr w:type="spellEnd"/>
      <w:r w:rsidR="00DF3F93" w:rsidRPr="004E5A1F">
        <w:rPr>
          <w:rFonts w:ascii="Bookman Old Style" w:eastAsia="Bookman Old Style" w:hAnsi="Bookman Old Style" w:cs="Bookman Old Style"/>
          <w:sz w:val="24"/>
          <w:szCs w:val="24"/>
          <w:lang w:val="en-US"/>
        </w:rPr>
        <w:t xml:space="preserve"> </w:t>
      </w:r>
      <w:proofErr w:type="spellStart"/>
      <w:r w:rsidR="00291EEF" w:rsidRPr="008444BC">
        <w:rPr>
          <w:rFonts w:ascii="Bookman Old Style" w:eastAsia="Bookman Old Style" w:hAnsi="Bookman Old Style" w:cs="Bookman Old Style"/>
          <w:sz w:val="24"/>
          <w:szCs w:val="24"/>
          <w:lang w:val="en-US"/>
        </w:rPr>
        <w:t>membatalkan</w:t>
      </w:r>
      <w:proofErr w:type="spellEnd"/>
      <w:r w:rsidR="00291EEF" w:rsidRPr="008444BC">
        <w:rPr>
          <w:rFonts w:ascii="Bookman Old Style" w:eastAsia="Bookman Old Style" w:hAnsi="Bookman Old Style" w:cs="Bookman Old Style"/>
          <w:sz w:val="24"/>
          <w:szCs w:val="24"/>
          <w:lang w:val="en-US"/>
        </w:rPr>
        <w:t xml:space="preserve"> </w:t>
      </w:r>
      <w:proofErr w:type="spellStart"/>
      <w:r w:rsidR="00291EEF" w:rsidRPr="008444BC">
        <w:rPr>
          <w:rFonts w:ascii="Bookman Old Style" w:eastAsia="Bookman Old Style" w:hAnsi="Bookman Old Style" w:cs="Bookman Old Style"/>
          <w:sz w:val="24"/>
          <w:szCs w:val="24"/>
          <w:lang w:val="en-US"/>
        </w:rPr>
        <w:t>Sertifikat</w:t>
      </w:r>
      <w:proofErr w:type="spellEnd"/>
      <w:r w:rsidR="00291EEF" w:rsidRPr="008444BC">
        <w:rPr>
          <w:rFonts w:ascii="Bookman Old Style" w:eastAsia="Bookman Old Style" w:hAnsi="Bookman Old Style" w:cs="Bookman Old Style"/>
          <w:sz w:val="24"/>
          <w:szCs w:val="24"/>
          <w:lang w:val="en-US"/>
        </w:rPr>
        <w:t xml:space="preserve"> </w:t>
      </w:r>
      <w:proofErr w:type="spellStart"/>
      <w:r w:rsidR="00291EEF" w:rsidRPr="008444BC">
        <w:rPr>
          <w:rFonts w:ascii="Bookman Old Style" w:eastAsia="Bookman Old Style" w:hAnsi="Bookman Old Style" w:cs="Bookman Old Style"/>
          <w:sz w:val="24"/>
          <w:szCs w:val="24"/>
          <w:lang w:val="en-US"/>
        </w:rPr>
        <w:t>Standar</w:t>
      </w:r>
      <w:proofErr w:type="spellEnd"/>
      <w:r w:rsidR="00473713" w:rsidRPr="008444BC">
        <w:rPr>
          <w:rFonts w:ascii="Bookman Old Style" w:eastAsia="Bookman Old Style" w:hAnsi="Bookman Old Style" w:cs="Bookman Old Style"/>
          <w:sz w:val="24"/>
          <w:szCs w:val="24"/>
          <w:lang w:val="en-US"/>
        </w:rPr>
        <w:t>.</w:t>
      </w:r>
    </w:p>
    <w:p w14:paraId="4265377D" w14:textId="49A1764E" w:rsidR="009C336F" w:rsidRPr="004E5A1F" w:rsidRDefault="00FE183B" w:rsidP="004E5A1F">
      <w:pPr>
        <w:numPr>
          <w:ilvl w:val="0"/>
          <w:numId w:val="243"/>
        </w:numPr>
        <w:spacing w:after="0" w:line="360" w:lineRule="auto"/>
        <w:ind w:left="2552" w:hanging="572"/>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 xml:space="preserve">Format </w:t>
      </w:r>
      <w:proofErr w:type="spellStart"/>
      <w:r w:rsidR="008620E9" w:rsidRPr="008444BC">
        <w:rPr>
          <w:rFonts w:ascii="Bookman Old Style" w:eastAsia="Bookman Old Style" w:hAnsi="Bookman Old Style" w:cs="Bookman Old Style"/>
          <w:sz w:val="24"/>
          <w:szCs w:val="24"/>
          <w:lang w:val="en-US"/>
        </w:rPr>
        <w:t>Pembatalan</w:t>
      </w:r>
      <w:proofErr w:type="spellEnd"/>
      <w:r w:rsidR="008620E9" w:rsidRPr="008444BC">
        <w:rPr>
          <w:rFonts w:ascii="Bookman Old Style" w:eastAsia="Bookman Old Style" w:hAnsi="Bookman Old Style" w:cs="Bookman Old Style"/>
          <w:sz w:val="24"/>
          <w:szCs w:val="24"/>
          <w:lang w:val="en-US"/>
        </w:rPr>
        <w:t xml:space="preserve"> </w:t>
      </w:r>
      <w:proofErr w:type="spellStart"/>
      <w:r w:rsidR="008620E9" w:rsidRPr="008444BC">
        <w:rPr>
          <w:rFonts w:ascii="Bookman Old Style" w:eastAsia="Bookman Old Style" w:hAnsi="Bookman Old Style" w:cs="Bookman Old Style"/>
          <w:sz w:val="24"/>
          <w:szCs w:val="24"/>
          <w:lang w:val="en-US"/>
        </w:rPr>
        <w:t>Sertifikat</w:t>
      </w:r>
      <w:proofErr w:type="spellEnd"/>
      <w:r w:rsidR="008620E9" w:rsidRPr="008444BC">
        <w:rPr>
          <w:rFonts w:ascii="Bookman Old Style" w:eastAsia="Bookman Old Style" w:hAnsi="Bookman Old Style" w:cs="Bookman Old Style"/>
          <w:sz w:val="24"/>
          <w:szCs w:val="24"/>
          <w:lang w:val="en-US"/>
        </w:rPr>
        <w:t xml:space="preserve"> </w:t>
      </w:r>
      <w:proofErr w:type="spellStart"/>
      <w:r w:rsidR="008620E9" w:rsidRPr="008444BC">
        <w:rPr>
          <w:rFonts w:ascii="Bookman Old Style" w:eastAsia="Bookman Old Style" w:hAnsi="Bookman Old Style" w:cs="Bookman Old Style"/>
          <w:sz w:val="24"/>
          <w:szCs w:val="24"/>
          <w:lang w:val="en-US"/>
        </w:rPr>
        <w:t>Standar</w:t>
      </w:r>
      <w:proofErr w:type="spellEnd"/>
      <w:r w:rsidR="008620E9" w:rsidRPr="008444BC">
        <w:rPr>
          <w:rFonts w:ascii="Bookman Old Style" w:eastAsia="Bookman Old Style" w:hAnsi="Bookman Old Style" w:cs="Bookman Old Style"/>
          <w:sz w:val="24"/>
          <w:szCs w:val="24"/>
          <w:lang w:val="en-US"/>
        </w:rPr>
        <w:t xml:space="preserve"> </w:t>
      </w:r>
      <w:proofErr w:type="spellStart"/>
      <w:r w:rsidR="008620E9" w:rsidRPr="008444BC">
        <w:rPr>
          <w:rFonts w:ascii="Bookman Old Style" w:eastAsia="Bookman Old Style" w:hAnsi="Bookman Old Style" w:cs="Bookman Old Style"/>
          <w:sz w:val="24"/>
          <w:szCs w:val="24"/>
          <w:lang w:val="en-US"/>
        </w:rPr>
        <w:t>sebagaiman</w:t>
      </w:r>
      <w:r w:rsidR="00CE5E89" w:rsidRPr="008444BC">
        <w:rPr>
          <w:rFonts w:ascii="Bookman Old Style" w:eastAsia="Bookman Old Style" w:hAnsi="Bookman Old Style" w:cs="Bookman Old Style"/>
          <w:sz w:val="24"/>
          <w:szCs w:val="24"/>
          <w:lang w:val="en-US"/>
        </w:rPr>
        <w:t>a</w:t>
      </w:r>
      <w:proofErr w:type="spellEnd"/>
      <w:r w:rsidR="008620E9" w:rsidRPr="008444BC">
        <w:rPr>
          <w:rFonts w:ascii="Bookman Old Style" w:eastAsia="Bookman Old Style" w:hAnsi="Bookman Old Style" w:cs="Bookman Old Style"/>
          <w:sz w:val="24"/>
          <w:szCs w:val="24"/>
          <w:lang w:val="en-US"/>
        </w:rPr>
        <w:t xml:space="preserve"> pada </w:t>
      </w:r>
      <w:proofErr w:type="spellStart"/>
      <w:r w:rsidR="008620E9" w:rsidRPr="008444BC">
        <w:rPr>
          <w:rFonts w:ascii="Bookman Old Style" w:eastAsia="Bookman Old Style" w:hAnsi="Bookman Old Style" w:cs="Bookman Old Style"/>
          <w:sz w:val="24"/>
          <w:szCs w:val="24"/>
          <w:lang w:val="en-US"/>
        </w:rPr>
        <w:t>ayat</w:t>
      </w:r>
      <w:proofErr w:type="spellEnd"/>
      <w:r w:rsidR="008620E9" w:rsidRPr="008444BC">
        <w:rPr>
          <w:rFonts w:ascii="Bookman Old Style" w:eastAsia="Bookman Old Style" w:hAnsi="Bookman Old Style" w:cs="Bookman Old Style"/>
          <w:sz w:val="24"/>
          <w:szCs w:val="24"/>
          <w:lang w:val="en-US"/>
        </w:rPr>
        <w:t xml:space="preserve"> (5)</w:t>
      </w:r>
      <w:r w:rsidR="00CE5E89"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tercantum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dalam</w:t>
      </w:r>
      <w:proofErr w:type="spellEnd"/>
      <w:r w:rsidRPr="008444BC">
        <w:rPr>
          <w:rFonts w:ascii="Bookman Old Style" w:eastAsia="Bookman Old Style" w:hAnsi="Bookman Old Style" w:cs="Bookman Old Style"/>
          <w:sz w:val="24"/>
          <w:szCs w:val="24"/>
          <w:lang w:val="en-US"/>
        </w:rPr>
        <w:t xml:space="preserve"> </w:t>
      </w:r>
      <w:r w:rsidR="00CE5E89" w:rsidRPr="004E5A1F">
        <w:rPr>
          <w:rFonts w:ascii="Bookman Old Style" w:eastAsia="Bookman Old Style" w:hAnsi="Bookman Old Style" w:cs="Bookman Old Style"/>
          <w:sz w:val="24"/>
          <w:szCs w:val="24"/>
          <w:lang w:val="en-US"/>
        </w:rPr>
        <w:t>Lampiran</w:t>
      </w:r>
      <w:r w:rsidR="006C4727" w:rsidRPr="004E5A1F">
        <w:rPr>
          <w:rFonts w:ascii="Bookman Old Style" w:eastAsia="Bookman Old Style" w:hAnsi="Bookman Old Style" w:cs="Bookman Old Style"/>
          <w:sz w:val="24"/>
          <w:szCs w:val="24"/>
          <w:lang w:val="en-US"/>
        </w:rPr>
        <w:t xml:space="preserve"> XXIX </w:t>
      </w:r>
      <w:r w:rsidR="00CE5E89" w:rsidRPr="004E5A1F">
        <w:rPr>
          <w:rFonts w:ascii="Bookman Old Style" w:eastAsia="Bookman Old Style" w:hAnsi="Bookman Old Style" w:cs="Bookman Old Style"/>
          <w:sz w:val="24"/>
          <w:szCs w:val="24"/>
          <w:lang w:val="en-US"/>
        </w:rPr>
        <w:t xml:space="preserve">yang </w:t>
      </w:r>
      <w:proofErr w:type="spellStart"/>
      <w:r w:rsidR="00CE5E89" w:rsidRPr="004E5A1F">
        <w:rPr>
          <w:rFonts w:ascii="Bookman Old Style" w:eastAsia="Bookman Old Style" w:hAnsi="Bookman Old Style" w:cs="Bookman Old Style"/>
          <w:sz w:val="24"/>
          <w:szCs w:val="24"/>
          <w:lang w:val="en-US"/>
        </w:rPr>
        <w:t>merupakan</w:t>
      </w:r>
      <w:proofErr w:type="spellEnd"/>
      <w:r w:rsidR="00CE5E89" w:rsidRPr="004E5A1F">
        <w:rPr>
          <w:rFonts w:ascii="Bookman Old Style" w:eastAsia="Bookman Old Style" w:hAnsi="Bookman Old Style" w:cs="Bookman Old Style"/>
          <w:sz w:val="24"/>
          <w:szCs w:val="24"/>
          <w:lang w:val="en-US"/>
        </w:rPr>
        <w:t xml:space="preserve"> </w:t>
      </w:r>
      <w:proofErr w:type="spellStart"/>
      <w:r w:rsidR="00CE5E89" w:rsidRPr="004E5A1F">
        <w:rPr>
          <w:rFonts w:ascii="Bookman Old Style" w:eastAsia="Bookman Old Style" w:hAnsi="Bookman Old Style" w:cs="Bookman Old Style"/>
          <w:sz w:val="24"/>
          <w:szCs w:val="24"/>
          <w:lang w:val="en-US"/>
        </w:rPr>
        <w:t>bagian</w:t>
      </w:r>
      <w:proofErr w:type="spellEnd"/>
      <w:r w:rsidR="00CE5E89" w:rsidRPr="004E5A1F">
        <w:rPr>
          <w:rFonts w:ascii="Bookman Old Style" w:eastAsia="Bookman Old Style" w:hAnsi="Bookman Old Style" w:cs="Bookman Old Style"/>
          <w:sz w:val="24"/>
          <w:szCs w:val="24"/>
          <w:lang w:val="en-US"/>
        </w:rPr>
        <w:t xml:space="preserve"> </w:t>
      </w:r>
      <w:proofErr w:type="spellStart"/>
      <w:r w:rsidR="00CE5E89" w:rsidRPr="004E5A1F">
        <w:rPr>
          <w:rFonts w:ascii="Bookman Old Style" w:eastAsia="Bookman Old Style" w:hAnsi="Bookman Old Style" w:cs="Bookman Old Style"/>
          <w:sz w:val="24"/>
          <w:szCs w:val="24"/>
          <w:lang w:val="en-US"/>
        </w:rPr>
        <w:t>tidak</w:t>
      </w:r>
      <w:proofErr w:type="spellEnd"/>
      <w:r w:rsidR="00CE5E89" w:rsidRPr="004E5A1F">
        <w:rPr>
          <w:rFonts w:ascii="Bookman Old Style" w:eastAsia="Bookman Old Style" w:hAnsi="Bookman Old Style" w:cs="Bookman Old Style"/>
          <w:sz w:val="24"/>
          <w:szCs w:val="24"/>
          <w:lang w:val="en-US"/>
        </w:rPr>
        <w:t xml:space="preserve"> </w:t>
      </w:r>
      <w:proofErr w:type="spellStart"/>
      <w:r w:rsidR="00CE5E89" w:rsidRPr="004E5A1F">
        <w:rPr>
          <w:rFonts w:ascii="Bookman Old Style" w:eastAsia="Bookman Old Style" w:hAnsi="Bookman Old Style" w:cs="Bookman Old Style"/>
          <w:sz w:val="24"/>
          <w:szCs w:val="24"/>
          <w:lang w:val="en-US"/>
        </w:rPr>
        <w:t>terpisahkan</w:t>
      </w:r>
      <w:proofErr w:type="spellEnd"/>
      <w:r w:rsidR="00CE5E89" w:rsidRPr="004E5A1F">
        <w:rPr>
          <w:rFonts w:ascii="Bookman Old Style" w:eastAsia="Bookman Old Style" w:hAnsi="Bookman Old Style" w:cs="Bookman Old Style"/>
          <w:sz w:val="24"/>
          <w:szCs w:val="24"/>
          <w:lang w:val="en-US"/>
        </w:rPr>
        <w:t xml:space="preserve"> </w:t>
      </w:r>
      <w:proofErr w:type="spellStart"/>
      <w:r w:rsidR="00CE5E89" w:rsidRPr="004E5A1F">
        <w:rPr>
          <w:rFonts w:ascii="Bookman Old Style" w:eastAsia="Bookman Old Style" w:hAnsi="Bookman Old Style" w:cs="Bookman Old Style"/>
          <w:sz w:val="24"/>
          <w:szCs w:val="24"/>
          <w:lang w:val="en-US"/>
        </w:rPr>
        <w:t>dari</w:t>
      </w:r>
      <w:proofErr w:type="spellEnd"/>
      <w:r w:rsidR="00CE5E89" w:rsidRPr="004E5A1F">
        <w:rPr>
          <w:rFonts w:ascii="Bookman Old Style" w:eastAsia="Bookman Old Style" w:hAnsi="Bookman Old Style" w:cs="Bookman Old Style"/>
          <w:sz w:val="24"/>
          <w:szCs w:val="24"/>
          <w:lang w:val="en-US"/>
        </w:rPr>
        <w:t xml:space="preserve"> </w:t>
      </w:r>
      <w:proofErr w:type="spellStart"/>
      <w:r w:rsidR="00CE5E89" w:rsidRPr="004E5A1F">
        <w:rPr>
          <w:rFonts w:ascii="Bookman Old Style" w:eastAsia="Bookman Old Style" w:hAnsi="Bookman Old Style" w:cs="Bookman Old Style"/>
          <w:sz w:val="24"/>
          <w:szCs w:val="24"/>
          <w:lang w:val="en-US"/>
        </w:rPr>
        <w:t>Peraturan</w:t>
      </w:r>
      <w:proofErr w:type="spellEnd"/>
      <w:r w:rsidR="00CE5E89" w:rsidRPr="004E5A1F">
        <w:rPr>
          <w:rFonts w:ascii="Bookman Old Style" w:eastAsia="Bookman Old Style" w:hAnsi="Bookman Old Style" w:cs="Bookman Old Style"/>
          <w:sz w:val="24"/>
          <w:szCs w:val="24"/>
          <w:lang w:val="en-US"/>
        </w:rPr>
        <w:t xml:space="preserve"> Badan </w:t>
      </w:r>
      <w:proofErr w:type="spellStart"/>
      <w:r w:rsidR="00CE5E89" w:rsidRPr="004E5A1F">
        <w:rPr>
          <w:rFonts w:ascii="Bookman Old Style" w:eastAsia="Bookman Old Style" w:hAnsi="Bookman Old Style" w:cs="Bookman Old Style"/>
          <w:sz w:val="24"/>
          <w:szCs w:val="24"/>
          <w:lang w:val="en-US"/>
        </w:rPr>
        <w:t>ini</w:t>
      </w:r>
      <w:proofErr w:type="spellEnd"/>
      <w:r w:rsidR="00CE5E89" w:rsidRPr="004E5A1F">
        <w:rPr>
          <w:rFonts w:ascii="Bookman Old Style" w:eastAsia="Bookman Old Style" w:hAnsi="Bookman Old Style" w:cs="Bookman Old Style"/>
          <w:sz w:val="24"/>
          <w:szCs w:val="24"/>
          <w:lang w:val="en-US"/>
        </w:rPr>
        <w:t xml:space="preserve">. </w:t>
      </w:r>
    </w:p>
    <w:p w14:paraId="04916D59" w14:textId="33293A3B" w:rsidR="00296CF2" w:rsidRPr="008444BC" w:rsidRDefault="009C336F">
      <w:pPr>
        <w:numPr>
          <w:ilvl w:val="0"/>
          <w:numId w:val="243"/>
        </w:numPr>
        <w:spacing w:after="0" w:line="360" w:lineRule="auto"/>
        <w:ind w:left="2552" w:hanging="572"/>
        <w:jc w:val="both"/>
        <w:rPr>
          <w:rFonts w:ascii="Bookman Old Style" w:eastAsia="Bookman Old Style" w:hAnsi="Bookman Old Style" w:cs="Bookman Old Style"/>
          <w:sz w:val="24"/>
          <w:szCs w:val="24"/>
        </w:rPr>
      </w:pPr>
      <w:proofErr w:type="spellStart"/>
      <w:r w:rsidRPr="004E5A1F">
        <w:rPr>
          <w:rFonts w:ascii="Bookman Old Style" w:eastAsia="Bookman Old Style" w:hAnsi="Bookman Old Style" w:cs="Bookman Old Style"/>
          <w:sz w:val="24"/>
          <w:szCs w:val="24"/>
          <w:lang w:val="en-US"/>
        </w:rPr>
        <w:t>Pembatalan</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sebagaimana</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dimaksud</w:t>
      </w:r>
      <w:proofErr w:type="spellEnd"/>
      <w:r w:rsidRPr="004E5A1F">
        <w:rPr>
          <w:rFonts w:ascii="Bookman Old Style" w:eastAsia="Bookman Old Style" w:hAnsi="Bookman Old Style" w:cs="Bookman Old Style"/>
          <w:sz w:val="24"/>
          <w:szCs w:val="24"/>
          <w:lang w:val="en-US"/>
        </w:rPr>
        <w:t xml:space="preserve"> pada </w:t>
      </w:r>
      <w:proofErr w:type="spellStart"/>
      <w:r w:rsidRPr="004E5A1F">
        <w:rPr>
          <w:rFonts w:ascii="Bookman Old Style" w:eastAsia="Bookman Old Style" w:hAnsi="Bookman Old Style" w:cs="Bookman Old Style"/>
          <w:sz w:val="24"/>
          <w:szCs w:val="24"/>
          <w:lang w:val="en-US"/>
        </w:rPr>
        <w:t>ayat</w:t>
      </w:r>
      <w:proofErr w:type="spellEnd"/>
      <w:r w:rsidRPr="004E5A1F">
        <w:rPr>
          <w:rFonts w:ascii="Bookman Old Style" w:eastAsia="Bookman Old Style" w:hAnsi="Bookman Old Style" w:cs="Bookman Old Style"/>
          <w:sz w:val="24"/>
          <w:szCs w:val="24"/>
          <w:lang w:val="en-US"/>
        </w:rPr>
        <w:t xml:space="preserve"> (</w:t>
      </w:r>
      <w:r w:rsidR="00760D9B" w:rsidRPr="008444BC">
        <w:rPr>
          <w:rFonts w:ascii="Bookman Old Style" w:eastAsia="Bookman Old Style" w:hAnsi="Bookman Old Style" w:cs="Bookman Old Style"/>
          <w:sz w:val="24"/>
          <w:szCs w:val="24"/>
          <w:lang w:val="en-US"/>
        </w:rPr>
        <w:t>5</w:t>
      </w:r>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dinotifikasi</w:t>
      </w:r>
      <w:proofErr w:type="spellEnd"/>
      <w:r w:rsidRPr="004E5A1F">
        <w:rPr>
          <w:rFonts w:ascii="Bookman Old Style" w:eastAsia="Bookman Old Style" w:hAnsi="Bookman Old Style" w:cs="Bookman Old Style"/>
          <w:sz w:val="24"/>
          <w:szCs w:val="24"/>
        </w:rPr>
        <w:t xml:space="preserve"> </w:t>
      </w:r>
      <w:proofErr w:type="spellStart"/>
      <w:r w:rsidRPr="004E5A1F">
        <w:rPr>
          <w:rFonts w:ascii="Bookman Old Style" w:eastAsia="Bookman Old Style" w:hAnsi="Bookman Old Style" w:cs="Bookman Old Style"/>
          <w:sz w:val="24"/>
          <w:szCs w:val="24"/>
          <w:lang w:val="en-US"/>
        </w:rPr>
        <w:t>melalui</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Sistem</w:t>
      </w:r>
      <w:proofErr w:type="spellEnd"/>
      <w:r w:rsidRPr="004E5A1F">
        <w:rPr>
          <w:rFonts w:ascii="Bookman Old Style" w:eastAsia="Bookman Old Style" w:hAnsi="Bookman Old Style" w:cs="Bookman Old Style"/>
          <w:sz w:val="24"/>
          <w:szCs w:val="24"/>
          <w:lang w:val="en-US"/>
        </w:rPr>
        <w:t xml:space="preserve"> OSS </w:t>
      </w:r>
      <w:r w:rsidRPr="004E5A1F">
        <w:rPr>
          <w:rFonts w:ascii="Bookman Old Style" w:eastAsia="Bookman Old Style" w:hAnsi="Bookman Old Style" w:cs="Bookman Old Style"/>
          <w:sz w:val="24"/>
          <w:szCs w:val="24"/>
        </w:rPr>
        <w:t>kepad</w:t>
      </w:r>
      <w:r w:rsidRPr="004E5A1F">
        <w:rPr>
          <w:rFonts w:ascii="Bookman Old Style" w:eastAsia="Bookman Old Style" w:hAnsi="Bookman Old Style" w:cs="Bookman Old Style"/>
          <w:sz w:val="24"/>
          <w:szCs w:val="24"/>
          <w:lang w:val="en-US"/>
        </w:rPr>
        <w:t xml:space="preserve">a </w:t>
      </w:r>
      <w:proofErr w:type="spellStart"/>
      <w:r w:rsidR="007211B5" w:rsidRPr="008444BC">
        <w:rPr>
          <w:rFonts w:ascii="Bookman Old Style" w:eastAsia="Bookman Old Style" w:hAnsi="Bookman Old Style" w:cs="Bookman Old Style"/>
          <w:sz w:val="24"/>
          <w:szCs w:val="24"/>
          <w:lang w:val="en-US"/>
        </w:rPr>
        <w:t>kementerian</w:t>
      </w:r>
      <w:proofErr w:type="spellEnd"/>
      <w:r w:rsidR="007211B5" w:rsidRPr="008444BC">
        <w:rPr>
          <w:rFonts w:ascii="Bookman Old Style" w:eastAsia="Bookman Old Style" w:hAnsi="Bookman Old Style" w:cs="Bookman Old Style"/>
          <w:sz w:val="24"/>
          <w:szCs w:val="24"/>
          <w:lang w:val="en-US"/>
        </w:rPr>
        <w:t>/</w:t>
      </w:r>
      <w:proofErr w:type="spellStart"/>
      <w:r w:rsidR="007211B5" w:rsidRPr="008444BC">
        <w:rPr>
          <w:rFonts w:ascii="Bookman Old Style" w:eastAsia="Bookman Old Style" w:hAnsi="Bookman Old Style" w:cs="Bookman Old Style"/>
          <w:sz w:val="24"/>
          <w:szCs w:val="24"/>
          <w:lang w:val="en-US"/>
        </w:rPr>
        <w:t>lembaga</w:t>
      </w:r>
      <w:proofErr w:type="spellEnd"/>
      <w:r w:rsidRPr="004E5A1F">
        <w:rPr>
          <w:rFonts w:ascii="Bookman Old Style" w:eastAsia="Bookman Old Style" w:hAnsi="Bookman Old Style" w:cs="Bookman Old Style"/>
          <w:sz w:val="24"/>
          <w:szCs w:val="24"/>
          <w:lang w:val="en-US"/>
        </w:rPr>
        <w:t>,</w:t>
      </w:r>
      <w:r w:rsidRPr="004E5A1F">
        <w:rPr>
          <w:rFonts w:ascii="Bookman Old Style" w:eastAsia="Bookman Old Style" w:hAnsi="Bookman Old Style" w:cs="Bookman Old Style"/>
          <w:sz w:val="24"/>
          <w:szCs w:val="24"/>
        </w:rPr>
        <w:t xml:space="preserve"> </w:t>
      </w:r>
      <w:proofErr w:type="spellStart"/>
      <w:r w:rsidRPr="004E5A1F">
        <w:rPr>
          <w:rFonts w:ascii="Bookman Old Style" w:eastAsia="Bookman Old Style" w:hAnsi="Bookman Old Style" w:cs="Bookman Old Style"/>
          <w:sz w:val="24"/>
          <w:szCs w:val="24"/>
          <w:lang w:val="en-US"/>
        </w:rPr>
        <w:t>Pemerintah</w:t>
      </w:r>
      <w:proofErr w:type="spellEnd"/>
      <w:r w:rsidRPr="004E5A1F">
        <w:rPr>
          <w:rFonts w:ascii="Bookman Old Style" w:eastAsia="Bookman Old Style" w:hAnsi="Bookman Old Style" w:cs="Bookman Old Style"/>
          <w:sz w:val="24"/>
          <w:szCs w:val="24"/>
          <w:lang w:val="en-US"/>
        </w:rPr>
        <w:t xml:space="preserve"> Daerah dan </w:t>
      </w:r>
      <w:proofErr w:type="spellStart"/>
      <w:r w:rsidRPr="004E5A1F">
        <w:rPr>
          <w:rFonts w:ascii="Bookman Old Style" w:eastAsia="Bookman Old Style" w:hAnsi="Bookman Old Style" w:cs="Bookman Old Style"/>
          <w:sz w:val="24"/>
          <w:szCs w:val="24"/>
          <w:lang w:val="en-US"/>
        </w:rPr>
        <w:t>Pelaku</w:t>
      </w:r>
      <w:proofErr w:type="spellEnd"/>
      <w:r w:rsidRPr="004E5A1F">
        <w:rPr>
          <w:rFonts w:ascii="Bookman Old Style" w:eastAsia="Bookman Old Style" w:hAnsi="Bookman Old Style" w:cs="Bookman Old Style"/>
          <w:sz w:val="24"/>
          <w:szCs w:val="24"/>
          <w:lang w:val="en-US"/>
        </w:rPr>
        <w:t xml:space="preserve"> Usaha.</w:t>
      </w:r>
    </w:p>
    <w:p w14:paraId="028368B9" w14:textId="2E338624" w:rsidR="00296CF2" w:rsidRPr="004E5A1F" w:rsidRDefault="00296CF2" w:rsidP="004E5A1F">
      <w:pPr>
        <w:numPr>
          <w:ilvl w:val="0"/>
          <w:numId w:val="243"/>
        </w:numPr>
        <w:spacing w:after="0" w:line="360" w:lineRule="auto"/>
        <w:ind w:left="2552" w:hanging="572"/>
        <w:jc w:val="both"/>
        <w:rPr>
          <w:rFonts w:ascii="Bookman Old Style" w:eastAsia="Bookman Old Style" w:hAnsi="Bookman Old Style" w:cs="Bookman Old Style"/>
          <w:sz w:val="24"/>
          <w:szCs w:val="24"/>
        </w:rPr>
      </w:pPr>
      <w:proofErr w:type="spellStart"/>
      <w:r w:rsidRPr="004E5A1F">
        <w:rPr>
          <w:rFonts w:ascii="Bookman Old Style" w:hAnsi="Bookman Old Style"/>
          <w:color w:val="000000"/>
          <w:sz w:val="24"/>
          <w:szCs w:val="24"/>
          <w:lang w:val="en-US"/>
        </w:rPr>
        <w:t>Dalam</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hal</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Pembatalan</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sebagaimana</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dimaksud</w:t>
      </w:r>
      <w:proofErr w:type="spellEnd"/>
      <w:r w:rsidRPr="004E5A1F">
        <w:rPr>
          <w:rFonts w:ascii="Bookman Old Style" w:hAnsi="Bookman Old Style"/>
          <w:color w:val="000000"/>
          <w:sz w:val="24"/>
          <w:szCs w:val="24"/>
          <w:lang w:val="en-US"/>
        </w:rPr>
        <w:t xml:space="preserve"> pada </w:t>
      </w:r>
      <w:proofErr w:type="spellStart"/>
      <w:r w:rsidRPr="004E5A1F">
        <w:rPr>
          <w:rFonts w:ascii="Bookman Old Style" w:hAnsi="Bookman Old Style"/>
          <w:color w:val="000000"/>
          <w:sz w:val="24"/>
          <w:szCs w:val="24"/>
          <w:lang w:val="en-US"/>
        </w:rPr>
        <w:t>ayat</w:t>
      </w:r>
      <w:proofErr w:type="spellEnd"/>
      <w:r w:rsidRPr="004E5A1F">
        <w:rPr>
          <w:rFonts w:ascii="Bookman Old Style" w:hAnsi="Bookman Old Style"/>
          <w:color w:val="000000"/>
          <w:sz w:val="24"/>
          <w:szCs w:val="24"/>
          <w:lang w:val="en-US"/>
        </w:rPr>
        <w:t xml:space="preserve"> (</w:t>
      </w:r>
      <w:r w:rsidRPr="008444BC">
        <w:rPr>
          <w:rFonts w:ascii="Bookman Old Style" w:hAnsi="Bookman Old Style"/>
          <w:color w:val="000000"/>
          <w:sz w:val="24"/>
          <w:szCs w:val="24"/>
          <w:lang w:val="en-US"/>
        </w:rPr>
        <w:t>5</w:t>
      </w:r>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Pelaku</w:t>
      </w:r>
      <w:proofErr w:type="spellEnd"/>
      <w:r w:rsidRPr="004E5A1F">
        <w:rPr>
          <w:rFonts w:ascii="Bookman Old Style" w:hAnsi="Bookman Old Style"/>
          <w:color w:val="000000"/>
          <w:sz w:val="24"/>
          <w:szCs w:val="24"/>
          <w:lang w:val="en-US"/>
        </w:rPr>
        <w:t xml:space="preserve"> Usaha </w:t>
      </w:r>
      <w:proofErr w:type="spellStart"/>
      <w:r w:rsidRPr="004E5A1F">
        <w:rPr>
          <w:rFonts w:ascii="Bookman Old Style" w:hAnsi="Bookman Old Style"/>
          <w:color w:val="000000"/>
          <w:sz w:val="24"/>
          <w:szCs w:val="24"/>
          <w:lang w:val="en-US"/>
        </w:rPr>
        <w:t>dapat</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mengajukan</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kembali</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penerbitan</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Sertifikat</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Standar</w:t>
      </w:r>
      <w:proofErr w:type="spellEnd"/>
      <w:r w:rsidRPr="004E5A1F">
        <w:rPr>
          <w:rFonts w:ascii="Bookman Old Style" w:hAnsi="Bookman Old Style"/>
          <w:color w:val="000000"/>
          <w:sz w:val="24"/>
          <w:szCs w:val="24"/>
          <w:lang w:val="en-US"/>
        </w:rPr>
        <w:t xml:space="preserve"> yang </w:t>
      </w:r>
      <w:proofErr w:type="spellStart"/>
      <w:r w:rsidRPr="004E5A1F">
        <w:rPr>
          <w:rFonts w:ascii="Bookman Old Style" w:hAnsi="Bookman Old Style"/>
          <w:color w:val="000000"/>
          <w:sz w:val="24"/>
          <w:szCs w:val="24"/>
          <w:lang w:val="en-US"/>
        </w:rPr>
        <w:t>belum</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terverifikasi</w:t>
      </w:r>
      <w:proofErr w:type="spellEnd"/>
      <w:r w:rsidRPr="004E5A1F">
        <w:rPr>
          <w:rFonts w:ascii="Bookman Old Style" w:hAnsi="Bookman Old Style"/>
          <w:color w:val="000000"/>
          <w:sz w:val="24"/>
          <w:szCs w:val="24"/>
          <w:lang w:val="en-US"/>
        </w:rPr>
        <w:t xml:space="preserve"> </w:t>
      </w:r>
      <w:proofErr w:type="spellStart"/>
      <w:r w:rsidRPr="004E5A1F">
        <w:rPr>
          <w:rFonts w:ascii="Bookman Old Style" w:hAnsi="Bookman Old Style"/>
          <w:color w:val="000000"/>
          <w:sz w:val="24"/>
          <w:szCs w:val="24"/>
          <w:lang w:val="en-US"/>
        </w:rPr>
        <w:t>melalui</w:t>
      </w:r>
      <w:proofErr w:type="spellEnd"/>
      <w:r w:rsidRPr="004E5A1F">
        <w:rPr>
          <w:rFonts w:ascii="Bookman Old Style" w:hAnsi="Bookman Old Style"/>
          <w:color w:val="000000"/>
          <w:sz w:val="24"/>
          <w:szCs w:val="24"/>
          <w:lang w:val="en-US"/>
        </w:rPr>
        <w:t xml:space="preserve"> </w:t>
      </w:r>
      <w:r w:rsidRPr="004E5A1F">
        <w:rPr>
          <w:rFonts w:ascii="Bookman Old Style" w:hAnsi="Bookman Old Style" w:cs="Arial"/>
          <w:color w:val="000000" w:themeColor="text1"/>
          <w:sz w:val="24"/>
          <w:szCs w:val="24"/>
        </w:rPr>
        <w:t xml:space="preserve">Sistem </w:t>
      </w:r>
      <w:r w:rsidRPr="004E5A1F">
        <w:rPr>
          <w:rFonts w:ascii="Bookman Old Style" w:hAnsi="Bookman Old Style"/>
          <w:color w:val="000000"/>
          <w:sz w:val="24"/>
          <w:szCs w:val="24"/>
          <w:lang w:val="en-US"/>
        </w:rPr>
        <w:t xml:space="preserve">OSS </w:t>
      </w:r>
      <w:proofErr w:type="spellStart"/>
      <w:r w:rsidRPr="004E5A1F">
        <w:rPr>
          <w:rFonts w:ascii="Bookman Old Style" w:eastAsia="Bookman Old Style" w:hAnsi="Bookman Old Style" w:cs="Bookman Old Style"/>
          <w:sz w:val="24"/>
          <w:szCs w:val="24"/>
          <w:lang w:val="en-US"/>
        </w:rPr>
        <w:t>dalam</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waktu</w:t>
      </w:r>
      <w:proofErr w:type="spellEnd"/>
      <w:r w:rsidRPr="004E5A1F">
        <w:rPr>
          <w:rFonts w:ascii="Bookman Old Style" w:eastAsia="Bookman Old Style" w:hAnsi="Bookman Old Style" w:cs="Bookman Old Style"/>
          <w:sz w:val="24"/>
          <w:szCs w:val="24"/>
          <w:lang w:val="en-US"/>
        </w:rPr>
        <w:t xml:space="preserve"> 6 (</w:t>
      </w:r>
      <w:proofErr w:type="spellStart"/>
      <w:r w:rsidRPr="004E5A1F">
        <w:rPr>
          <w:rFonts w:ascii="Bookman Old Style" w:eastAsia="Bookman Old Style" w:hAnsi="Bookman Old Style" w:cs="Bookman Old Style"/>
          <w:sz w:val="24"/>
          <w:szCs w:val="24"/>
          <w:lang w:val="en-US"/>
        </w:rPr>
        <w:t>bulan</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setelah</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Pembatalan</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terbit</w:t>
      </w:r>
      <w:proofErr w:type="spellEnd"/>
      <w:r w:rsidRPr="004E5A1F">
        <w:rPr>
          <w:rFonts w:ascii="Bookman Old Style" w:eastAsia="Bookman Old Style" w:hAnsi="Bookman Old Style" w:cs="Bookman Old Style"/>
          <w:sz w:val="24"/>
          <w:szCs w:val="24"/>
          <w:lang w:val="en-US"/>
        </w:rPr>
        <w:t>.</w:t>
      </w:r>
    </w:p>
    <w:p w14:paraId="065536DC" w14:textId="7B28B439" w:rsidR="00296CF2" w:rsidRPr="008444BC" w:rsidRDefault="00296CF2">
      <w:pPr>
        <w:pStyle w:val="ListParagraph"/>
        <w:numPr>
          <w:ilvl w:val="0"/>
          <w:numId w:val="172"/>
        </w:numPr>
        <w:spacing w:after="0" w:line="360" w:lineRule="auto"/>
        <w:ind w:left="2552" w:hanging="567"/>
        <w:jc w:val="both"/>
        <w:rPr>
          <w:rFonts w:ascii="Bookman Old Style" w:hAnsi="Bookman Old Style"/>
          <w:sz w:val="24"/>
          <w:szCs w:val="24"/>
        </w:rPr>
      </w:pPr>
      <w:proofErr w:type="spellStart"/>
      <w:r w:rsidRPr="008444BC">
        <w:rPr>
          <w:rFonts w:ascii="Bookman Old Style" w:eastAsia="Bookman Old Style" w:hAnsi="Bookman Old Style" w:cs="Bookman Old Style"/>
          <w:sz w:val="24"/>
          <w:szCs w:val="24"/>
          <w:lang w:val="en-US"/>
        </w:rPr>
        <w:t>Apabila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dalam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waktu</w:t>
      </w:r>
      <w:proofErr w:type="spellEnd"/>
      <w:r w:rsidRPr="008444BC">
        <w:rPr>
          <w:rFonts w:ascii="Bookman Old Style" w:eastAsia="Bookman Old Style" w:hAnsi="Bookman Old Style" w:cs="Bookman Old Style"/>
          <w:sz w:val="24"/>
          <w:szCs w:val="24"/>
          <w:lang w:val="en-US"/>
        </w:rPr>
        <w:t xml:space="preserve"> 6 (</w:t>
      </w:r>
      <w:proofErr w:type="spellStart"/>
      <w:r w:rsidRPr="008444BC">
        <w:rPr>
          <w:rFonts w:ascii="Bookman Old Style" w:eastAsia="Bookman Old Style" w:hAnsi="Bookman Old Style" w:cs="Bookman Old Style"/>
          <w:sz w:val="24"/>
          <w:szCs w:val="24"/>
          <w:lang w:val="en-US"/>
        </w:rPr>
        <w:t>bulan</w:t>
      </w:r>
      <w:proofErr w:type="spellEnd"/>
      <w:r w:rsidRPr="008444BC">
        <w:rPr>
          <w:rFonts w:ascii="Bookman Old Style" w:eastAsia="Bookman Old Style" w:hAnsi="Bookman Old Style" w:cs="Bookman Old Style"/>
          <w:sz w:val="24"/>
          <w:szCs w:val="24"/>
          <w:lang w:val="en-US"/>
        </w:rPr>
        <w:t xml:space="preserve">) </w:t>
      </w:r>
      <w:proofErr w:type="spellStart"/>
      <w:r w:rsidR="00A313EE" w:rsidRPr="008444BC">
        <w:rPr>
          <w:rFonts w:ascii="Bookman Old Style" w:eastAsia="Bookman Old Style" w:hAnsi="Bookman Old Style" w:cs="Bookman Old Style"/>
          <w:sz w:val="24"/>
          <w:szCs w:val="24"/>
          <w:lang w:val="en-US"/>
        </w:rPr>
        <w:t>sebagaimana</w:t>
      </w:r>
      <w:proofErr w:type="spellEnd"/>
      <w:r w:rsidR="00A313EE" w:rsidRPr="008444BC">
        <w:rPr>
          <w:rFonts w:ascii="Bookman Old Style" w:eastAsia="Bookman Old Style" w:hAnsi="Bookman Old Style" w:cs="Bookman Old Style"/>
          <w:sz w:val="24"/>
          <w:szCs w:val="24"/>
          <w:lang w:val="en-US"/>
        </w:rPr>
        <w:t xml:space="preserve"> </w:t>
      </w:r>
      <w:proofErr w:type="spellStart"/>
      <w:r w:rsidR="00A313EE" w:rsidRPr="008444BC">
        <w:rPr>
          <w:rFonts w:ascii="Bookman Old Style" w:eastAsia="Bookman Old Style" w:hAnsi="Bookman Old Style" w:cs="Bookman Old Style"/>
          <w:sz w:val="24"/>
          <w:szCs w:val="24"/>
          <w:lang w:val="en-US"/>
        </w:rPr>
        <w:t>dimaksud</w:t>
      </w:r>
      <w:proofErr w:type="spellEnd"/>
      <w:r w:rsidR="00A313EE" w:rsidRPr="008444BC">
        <w:rPr>
          <w:rFonts w:ascii="Bookman Old Style" w:eastAsia="Bookman Old Style" w:hAnsi="Bookman Old Style" w:cs="Bookman Old Style"/>
          <w:sz w:val="24"/>
          <w:szCs w:val="24"/>
          <w:lang w:val="en-US"/>
        </w:rPr>
        <w:t xml:space="preserve"> pada </w:t>
      </w:r>
      <w:proofErr w:type="spellStart"/>
      <w:r w:rsidR="00A313EE" w:rsidRPr="008444BC">
        <w:rPr>
          <w:rFonts w:ascii="Bookman Old Style" w:eastAsia="Bookman Old Style" w:hAnsi="Bookman Old Style" w:cs="Bookman Old Style"/>
          <w:sz w:val="24"/>
          <w:szCs w:val="24"/>
          <w:lang w:val="en-US"/>
        </w:rPr>
        <w:t>ayat</w:t>
      </w:r>
      <w:proofErr w:type="spellEnd"/>
      <w:r w:rsidR="00A313EE" w:rsidRPr="008444BC">
        <w:rPr>
          <w:rFonts w:ascii="Bookman Old Style" w:eastAsia="Bookman Old Style" w:hAnsi="Bookman Old Style" w:cs="Bookman Old Style"/>
          <w:sz w:val="24"/>
          <w:szCs w:val="24"/>
          <w:lang w:val="en-US"/>
        </w:rPr>
        <w:t xml:space="preserve"> (8) </w:t>
      </w: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 </w:t>
      </w:r>
      <w:proofErr w:type="spellStart"/>
      <w:r w:rsidRPr="008444BC">
        <w:rPr>
          <w:rFonts w:ascii="Bookman Old Style" w:eastAsia="Bookman Old Style" w:hAnsi="Bookman Old Style" w:cs="Bookman Old Style"/>
          <w:sz w:val="24"/>
          <w:szCs w:val="24"/>
          <w:lang w:val="en-US"/>
        </w:rPr>
        <w:t>belum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hAnsi="Bookman Old Style" w:cs="Helvetica"/>
          <w:color w:val="000000"/>
          <w:sz w:val="24"/>
          <w:szCs w:val="24"/>
          <w:lang w:val="en-US"/>
        </w:rPr>
        <w:t>memiliki</w:t>
      </w:r>
      <w:proofErr w:type="spellEnd"/>
      <w:r w:rsidRPr="008444BC">
        <w:rPr>
          <w:rFonts w:ascii="Bookman Old Style" w:hAnsi="Bookman Old Style" w:cs="Helvetica"/>
          <w:color w:val="000000"/>
          <w:sz w:val="24"/>
          <w:szCs w:val="24"/>
          <w:lang w:val="en-US"/>
        </w:rPr>
        <w:t xml:space="preserve"> </w:t>
      </w:r>
      <w:r w:rsidRPr="008444BC">
        <w:rPr>
          <w:rFonts w:ascii="Bookman Old Style" w:hAnsi="Bookman Old Style" w:cs="Helvetica"/>
          <w:color w:val="000000"/>
          <w:sz w:val="24"/>
          <w:szCs w:val="24"/>
        </w:rPr>
        <w:t>Sertifikat Standar</w:t>
      </w:r>
      <w:r w:rsidRPr="008444BC">
        <w:rPr>
          <w:rFonts w:ascii="Bookman Old Style" w:hAnsi="Bookman Old Style" w:cs="Helvetica"/>
          <w:color w:val="000000"/>
          <w:sz w:val="24"/>
          <w:szCs w:val="24"/>
          <w:lang w:val="en-US"/>
        </w:rPr>
        <w:t xml:space="preserve"> </w:t>
      </w:r>
      <w:proofErr w:type="spellStart"/>
      <w:r w:rsidRPr="008444BC">
        <w:rPr>
          <w:rFonts w:ascii="Bookman Old Style" w:hAnsi="Bookman Old Style" w:cs="Helvetica"/>
          <w:color w:val="000000"/>
          <w:sz w:val="24"/>
          <w:szCs w:val="24"/>
          <w:lang w:val="en-US"/>
        </w:rPr>
        <w:t>terverifikasi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Sistem</w:t>
      </w:r>
      <w:proofErr w:type="spellEnd"/>
      <w:r w:rsidRPr="008444BC">
        <w:rPr>
          <w:rFonts w:ascii="Bookman Old Style" w:eastAsia="Bookman Old Style" w:hAnsi="Bookman Old Style" w:cs="Bookman Old Style"/>
          <w:sz w:val="24"/>
          <w:szCs w:val="24"/>
          <w:lang w:val="en-US"/>
        </w:rPr>
        <w:t xml:space="preserve"> OSS: </w:t>
      </w:r>
    </w:p>
    <w:p w14:paraId="0E264B80" w14:textId="77777777" w:rsidR="00296CF2" w:rsidRPr="008444BC" w:rsidRDefault="00296CF2" w:rsidP="004E5A1F">
      <w:pPr>
        <w:pStyle w:val="ListParagraph"/>
        <w:numPr>
          <w:ilvl w:val="1"/>
          <w:numId w:val="276"/>
        </w:numPr>
        <w:spacing w:after="0" w:line="360" w:lineRule="auto"/>
        <w:ind w:left="3119" w:hanging="567"/>
        <w:jc w:val="both"/>
        <w:rPr>
          <w:rFonts w:ascii="Bookman Old Style" w:eastAsia="Bookman Old Style" w:hAnsi="Bookman Old Style" w:cs="Bookman Old Style"/>
          <w:sz w:val="24"/>
          <w:szCs w:val="24"/>
          <w:lang w:val="en-US"/>
        </w:rPr>
      </w:pPr>
      <w:proofErr w:type="spellStart"/>
      <w:r w:rsidRPr="008444BC">
        <w:rPr>
          <w:rFonts w:ascii="Bookman Old Style" w:eastAsia="Bookman Old Style" w:hAnsi="Bookman Old Style" w:cs="Bookman Old Style"/>
          <w:sz w:val="24"/>
          <w:szCs w:val="24"/>
          <w:lang w:val="en-US"/>
        </w:rPr>
        <w:t>menerbitkan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lang w:val="en-US"/>
        </w:rPr>
        <w:t xml:space="preserve"> NIB </w:t>
      </w:r>
      <w:proofErr w:type="spellStart"/>
      <w:r w:rsidRPr="008444BC">
        <w:rPr>
          <w:rFonts w:ascii="Bookman Old Style" w:eastAsia="Bookman Old Style" w:hAnsi="Bookman Old Style" w:cs="Bookman Old Style"/>
          <w:sz w:val="24"/>
          <w:szCs w:val="24"/>
          <w:lang w:val="en-US"/>
        </w:rPr>
        <w:t>apabila</w:t>
      </w:r>
      <w:proofErr w:type="spellEnd"/>
      <w:r w:rsidRPr="008444BC">
        <w:rPr>
          <w:rFonts w:ascii="Bookman Old Style" w:eastAsia="Bookman Old Style" w:hAnsi="Bookman Old Style" w:cs="Bookman Old Style"/>
          <w:sz w:val="24"/>
          <w:szCs w:val="24"/>
        </w:rPr>
        <w:t xml:space="preserve"> Pelaku Usaha </w:t>
      </w:r>
      <w:proofErr w:type="spellStart"/>
      <w:r w:rsidRPr="008444BC">
        <w:rPr>
          <w:rFonts w:ascii="Bookman Old Style" w:eastAsia="Bookman Old Style" w:hAnsi="Bookman Old Style" w:cs="Bookman Old Style"/>
          <w:sz w:val="24"/>
          <w:szCs w:val="24"/>
          <w:lang w:val="en-US"/>
        </w:rPr>
        <w:t>hanya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memiliki</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hAnsi="Bookman Old Style"/>
          <w:color w:val="000000" w:themeColor="text1"/>
          <w:sz w:val="24"/>
          <w:szCs w:val="24"/>
        </w:rPr>
        <w:t>1 (satu) kegiatan usaha</w:t>
      </w:r>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atau</w:t>
      </w:r>
      <w:proofErr w:type="spellEnd"/>
    </w:p>
    <w:p w14:paraId="6E2B3319" w14:textId="0AD3ED17" w:rsidR="00296CF2" w:rsidRPr="008444BC" w:rsidRDefault="00296CF2" w:rsidP="004E5A1F">
      <w:pPr>
        <w:pStyle w:val="ListParagraph"/>
        <w:numPr>
          <w:ilvl w:val="1"/>
          <w:numId w:val="276"/>
        </w:numPr>
        <w:spacing w:after="0" w:line="360" w:lineRule="auto"/>
        <w:ind w:left="3119" w:hanging="567"/>
        <w:jc w:val="both"/>
        <w:rPr>
          <w:rFonts w:ascii="Bookman Old Style" w:eastAsia="Bookman Old Style" w:hAnsi="Bookman Old Style" w:cs="Bookman Old Style"/>
          <w:sz w:val="24"/>
          <w:szCs w:val="24"/>
          <w:lang w:val="en-US"/>
        </w:rPr>
      </w:pPr>
      <w:proofErr w:type="spellStart"/>
      <w:r w:rsidRPr="008444BC">
        <w:rPr>
          <w:rFonts w:ascii="Bookman Old Style" w:eastAsia="Bookman Old Style" w:hAnsi="Bookman Old Style" w:cs="Bookman Old Style"/>
          <w:sz w:val="24"/>
          <w:szCs w:val="24"/>
          <w:lang w:val="en-US"/>
        </w:rPr>
        <w:t>menerbitkan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pemutakhiran</w:t>
      </w:r>
      <w:proofErr w:type="spellEnd"/>
      <w:r w:rsidRPr="008444BC">
        <w:rPr>
          <w:rFonts w:ascii="Bookman Old Style" w:eastAsia="Bookman Old Style" w:hAnsi="Bookman Old Style" w:cs="Bookman Old Style"/>
          <w:sz w:val="24"/>
          <w:szCs w:val="24"/>
          <w:lang w:val="en-US"/>
        </w:rPr>
        <w:t xml:space="preserve"> </w:t>
      </w:r>
      <w:r w:rsidRPr="008444BC">
        <w:rPr>
          <w:rFonts w:ascii="Bookman Old Style" w:hAnsi="Bookman Old Style"/>
          <w:color w:val="000000" w:themeColor="text1"/>
          <w:sz w:val="24"/>
          <w:szCs w:val="24"/>
        </w:rPr>
        <w:t xml:space="preserve">NIB </w:t>
      </w:r>
      <w:proofErr w:type="spellStart"/>
      <w:r w:rsidRPr="008444BC">
        <w:rPr>
          <w:rFonts w:ascii="Bookman Old Style" w:eastAsia="Bookman Old Style" w:hAnsi="Bookman Old Style" w:cs="Bookman Old Style"/>
          <w:sz w:val="24"/>
          <w:szCs w:val="24"/>
          <w:lang w:val="en-US"/>
        </w:rPr>
        <w:t>apabila</w:t>
      </w:r>
      <w:proofErr w:type="spellEnd"/>
      <w:r w:rsidRPr="008444BC">
        <w:rPr>
          <w:rFonts w:ascii="Bookman Old Style" w:eastAsia="Bookman Old Style" w:hAnsi="Bookman Old Style" w:cs="Bookman Old Style"/>
          <w:sz w:val="24"/>
          <w:szCs w:val="24"/>
        </w:rPr>
        <w:t xml:space="preserve"> Pelaku Usaha </w:t>
      </w:r>
      <w:proofErr w:type="spellStart"/>
      <w:r w:rsidRPr="008444BC">
        <w:rPr>
          <w:rFonts w:ascii="Bookman Old Style" w:eastAsia="Bookman Old Style" w:hAnsi="Bookman Old Style" w:cs="Bookman Old Style"/>
          <w:sz w:val="24"/>
          <w:szCs w:val="24"/>
          <w:lang w:val="en-US"/>
        </w:rPr>
        <w:t>memiliki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hAnsi="Bookman Old Style"/>
          <w:color w:val="000000" w:themeColor="text1"/>
          <w:sz w:val="24"/>
          <w:szCs w:val="24"/>
          <w:lang w:val="en-US"/>
        </w:rPr>
        <w:t>lebih</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dari</w:t>
      </w:r>
      <w:proofErr w:type="spellEnd"/>
      <w:r w:rsidRPr="008444BC">
        <w:rPr>
          <w:rFonts w:ascii="Bookman Old Style" w:hAnsi="Bookman Old Style"/>
          <w:color w:val="000000" w:themeColor="text1"/>
          <w:sz w:val="24"/>
          <w:szCs w:val="24"/>
          <w:lang w:val="en-US"/>
        </w:rPr>
        <w:t xml:space="preserve"> 1 (</w:t>
      </w:r>
      <w:proofErr w:type="spellStart"/>
      <w:r w:rsidRPr="008444BC">
        <w:rPr>
          <w:rFonts w:ascii="Bookman Old Style" w:hAnsi="Bookman Old Style"/>
          <w:color w:val="000000" w:themeColor="text1"/>
          <w:sz w:val="24"/>
          <w:szCs w:val="24"/>
          <w:lang w:val="en-US"/>
        </w:rPr>
        <w:t>satu</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kegiatan</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usaha</w:t>
      </w:r>
      <w:proofErr w:type="spellEnd"/>
      <w:r w:rsidR="006B0D28" w:rsidRPr="004E5A1F">
        <w:rPr>
          <w:rFonts w:ascii="Bookman Old Style" w:hAnsi="Bookman Old Style"/>
          <w:color w:val="000000" w:themeColor="text1"/>
          <w:sz w:val="24"/>
          <w:szCs w:val="24"/>
          <w:lang w:val="en-US"/>
        </w:rPr>
        <w:t>.</w:t>
      </w:r>
      <w:r w:rsidRPr="008444BC">
        <w:rPr>
          <w:rFonts w:ascii="Bookman Old Style" w:hAnsi="Bookman Old Style"/>
          <w:color w:val="000000" w:themeColor="text1"/>
          <w:sz w:val="24"/>
          <w:szCs w:val="24"/>
          <w:lang w:val="en-US"/>
        </w:rPr>
        <w:t xml:space="preserve"> </w:t>
      </w:r>
    </w:p>
    <w:p w14:paraId="0A542D39" w14:textId="1DAFD105" w:rsidR="00296CF2" w:rsidRPr="008444BC" w:rsidRDefault="00296CF2">
      <w:pPr>
        <w:pStyle w:val="ListParagraph"/>
        <w:numPr>
          <w:ilvl w:val="0"/>
          <w:numId w:val="172"/>
        </w:numPr>
        <w:spacing w:after="0" w:line="360" w:lineRule="auto"/>
        <w:ind w:left="2552" w:hanging="567"/>
        <w:jc w:val="both"/>
        <w:rPr>
          <w:rFonts w:ascii="Bookman Old Style" w:eastAsia="Bookman Old Style" w:hAnsi="Bookman Old Style" w:cs="Bookman Old Style"/>
          <w:sz w:val="24"/>
          <w:szCs w:val="24"/>
          <w:lang w:val="en-US"/>
        </w:rPr>
      </w:pPr>
      <w:proofErr w:type="spellStart"/>
      <w:r w:rsidRPr="008444BC">
        <w:rPr>
          <w:rFonts w:ascii="Bookman Old Style" w:hAnsi="Bookman Old Style"/>
          <w:color w:val="000000"/>
          <w:sz w:val="24"/>
          <w:szCs w:val="24"/>
          <w:lang w:val="en-US"/>
        </w:rPr>
        <w:t>Dalam</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hal</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Pelaku</w:t>
      </w:r>
      <w:proofErr w:type="spellEnd"/>
      <w:r w:rsidRPr="008444BC">
        <w:rPr>
          <w:rFonts w:ascii="Bookman Old Style" w:hAnsi="Bookman Old Style"/>
          <w:color w:val="000000"/>
          <w:sz w:val="24"/>
          <w:szCs w:val="24"/>
          <w:lang w:val="en-US"/>
        </w:rPr>
        <w:t xml:space="preserve"> Usaha </w:t>
      </w:r>
      <w:proofErr w:type="spellStart"/>
      <w:r w:rsidRPr="008444BC">
        <w:rPr>
          <w:rFonts w:ascii="Bookman Old Style" w:hAnsi="Bookman Old Style"/>
          <w:color w:val="000000"/>
          <w:sz w:val="24"/>
          <w:szCs w:val="24"/>
          <w:lang w:val="en-US"/>
        </w:rPr>
        <w:t>belum</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memiliki</w:t>
      </w:r>
      <w:proofErr w:type="spellEnd"/>
      <w:r w:rsidRPr="008444BC">
        <w:rPr>
          <w:rFonts w:ascii="Bookman Old Style" w:hAnsi="Bookman Old Style"/>
          <w:color w:val="000000"/>
          <w:sz w:val="24"/>
          <w:szCs w:val="24"/>
          <w:lang w:val="en-US"/>
        </w:rPr>
        <w:t xml:space="preserve"> </w:t>
      </w:r>
      <w:proofErr w:type="spellStart"/>
      <w:r w:rsidR="00CD5935" w:rsidRPr="008444BC">
        <w:rPr>
          <w:rFonts w:ascii="Bookman Old Style" w:hAnsi="Bookman Old Style"/>
          <w:color w:val="000000"/>
          <w:sz w:val="24"/>
          <w:szCs w:val="24"/>
          <w:lang w:val="en-US"/>
        </w:rPr>
        <w:t>Perizinan</w:t>
      </w:r>
      <w:proofErr w:type="spellEnd"/>
      <w:r w:rsidR="00CD5935" w:rsidRPr="008444BC">
        <w:rPr>
          <w:rFonts w:ascii="Bookman Old Style" w:hAnsi="Bookman Old Style"/>
          <w:color w:val="000000"/>
          <w:sz w:val="24"/>
          <w:szCs w:val="24"/>
          <w:lang w:val="en-US"/>
        </w:rPr>
        <w:t xml:space="preserve"> </w:t>
      </w:r>
      <w:proofErr w:type="spellStart"/>
      <w:r w:rsidR="00CD5935" w:rsidRPr="008444BC">
        <w:rPr>
          <w:rFonts w:ascii="Bookman Old Style" w:hAnsi="Bookman Old Style"/>
          <w:color w:val="000000"/>
          <w:sz w:val="24"/>
          <w:szCs w:val="24"/>
          <w:lang w:val="en-US"/>
        </w:rPr>
        <w:t>Berusaha</w:t>
      </w:r>
      <w:proofErr w:type="spellEnd"/>
      <w:r w:rsidR="00CD5935" w:rsidRPr="008444BC">
        <w:rPr>
          <w:rFonts w:ascii="Bookman Old Style" w:hAnsi="Bookman Old Style"/>
          <w:color w:val="000000"/>
          <w:sz w:val="24"/>
          <w:szCs w:val="24"/>
          <w:lang w:val="en-US"/>
        </w:rPr>
        <w:t xml:space="preserve"> </w:t>
      </w:r>
      <w:proofErr w:type="spellStart"/>
      <w:r w:rsidR="00CD5935" w:rsidRPr="008444BC">
        <w:rPr>
          <w:rFonts w:ascii="Bookman Old Style" w:hAnsi="Bookman Old Style"/>
          <w:color w:val="000000"/>
          <w:sz w:val="24"/>
          <w:szCs w:val="24"/>
          <w:lang w:val="en-US"/>
        </w:rPr>
        <w:t>baru</w:t>
      </w:r>
      <w:proofErr w:type="spellEnd"/>
      <w:r w:rsidRPr="008444BC">
        <w:rPr>
          <w:rFonts w:ascii="Bookman Old Style" w:hAnsi="Bookman Old Style"/>
          <w:color w:val="000000"/>
          <w:sz w:val="24"/>
          <w:szCs w:val="24"/>
          <w:lang w:val="en-US"/>
        </w:rPr>
        <w:t>, a</w:t>
      </w:r>
      <w:r w:rsidRPr="008444BC">
        <w:rPr>
          <w:rFonts w:ascii="Bookman Old Style" w:hAnsi="Bookman Old Style"/>
          <w:color w:val="000000"/>
          <w:sz w:val="24"/>
          <w:szCs w:val="24"/>
        </w:rPr>
        <w:t xml:space="preserve">tas </w:t>
      </w:r>
      <w:r w:rsidRPr="008444BC">
        <w:rPr>
          <w:rFonts w:ascii="Bookman Old Style" w:hAnsi="Bookman Old Style"/>
          <w:color w:val="000000"/>
          <w:sz w:val="24"/>
          <w:szCs w:val="24"/>
          <w:lang w:val="en-US"/>
        </w:rPr>
        <w:t>P</w:t>
      </w:r>
      <w:r w:rsidRPr="008444BC">
        <w:rPr>
          <w:rFonts w:ascii="Bookman Old Style" w:hAnsi="Bookman Old Style"/>
          <w:color w:val="000000"/>
          <w:sz w:val="24"/>
          <w:szCs w:val="24"/>
        </w:rPr>
        <w:t xml:space="preserve">encabutan NIB sebagaimana </w:t>
      </w:r>
      <w:proofErr w:type="spellStart"/>
      <w:r w:rsidRPr="008444BC">
        <w:rPr>
          <w:rFonts w:ascii="Bookman Old Style" w:eastAsia="Bookman Old Style" w:hAnsi="Bookman Old Style" w:cs="Bookman Old Style"/>
          <w:sz w:val="24"/>
          <w:szCs w:val="24"/>
          <w:lang w:val="en-US"/>
        </w:rPr>
        <w:t>dimaksud</w:t>
      </w:r>
      <w:proofErr w:type="spellEnd"/>
      <w:r w:rsidRPr="008444BC">
        <w:rPr>
          <w:rFonts w:ascii="Bookman Old Style" w:eastAsia="Bookman Old Style" w:hAnsi="Bookman Old Style" w:cs="Bookman Old Style"/>
          <w:sz w:val="24"/>
          <w:szCs w:val="24"/>
          <w:lang w:val="en-US"/>
        </w:rPr>
        <w:t xml:space="preserve"> pada </w:t>
      </w:r>
      <w:proofErr w:type="spellStart"/>
      <w:r w:rsidRPr="008444BC">
        <w:rPr>
          <w:rFonts w:ascii="Bookman Old Style" w:eastAsia="Bookman Old Style" w:hAnsi="Bookman Old Style" w:cs="Bookman Old Style"/>
          <w:sz w:val="24"/>
          <w:szCs w:val="24"/>
          <w:lang w:val="en-US"/>
        </w:rPr>
        <w:t>ayat</w:t>
      </w:r>
      <w:proofErr w:type="spellEnd"/>
      <w:r w:rsidRPr="008444BC">
        <w:rPr>
          <w:rFonts w:ascii="Bookman Old Style" w:eastAsia="Bookman Old Style" w:hAnsi="Bookman Old Style" w:cs="Bookman Old Style"/>
          <w:sz w:val="24"/>
          <w:szCs w:val="24"/>
          <w:lang w:val="en-US"/>
        </w:rPr>
        <w:t xml:space="preserve"> (9) </w:t>
      </w:r>
      <w:proofErr w:type="spellStart"/>
      <w:r w:rsidRPr="008444BC">
        <w:rPr>
          <w:rFonts w:ascii="Bookman Old Style" w:eastAsia="Bookman Old Style" w:hAnsi="Bookman Old Style" w:cs="Bookman Old Style"/>
          <w:sz w:val="24"/>
          <w:szCs w:val="24"/>
          <w:lang w:val="en-US"/>
        </w:rPr>
        <w:t>huruf</w:t>
      </w:r>
      <w:proofErr w:type="spellEnd"/>
      <w:r w:rsidRPr="008444BC">
        <w:rPr>
          <w:rFonts w:ascii="Bookman Old Style" w:eastAsia="Bookman Old Style" w:hAnsi="Bookman Old Style" w:cs="Bookman Old Style"/>
          <w:sz w:val="24"/>
          <w:szCs w:val="24"/>
          <w:lang w:val="en-US"/>
        </w:rPr>
        <w:t xml:space="preserve"> a, </w:t>
      </w:r>
      <w:proofErr w:type="spellStart"/>
      <w:r w:rsidRPr="008444BC">
        <w:rPr>
          <w:rFonts w:ascii="Bookman Old Style" w:eastAsia="Bookman Old Style" w:hAnsi="Bookman Old Style" w:cs="Bookman Old Style"/>
          <w:sz w:val="24"/>
          <w:szCs w:val="24"/>
          <w:lang w:val="en-US"/>
        </w:rPr>
        <w:t>Hak</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Akses</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akan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dibatalkan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secara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otomatis</w:t>
      </w:r>
      <w:proofErr w:type="spellEnd"/>
      <w:r w:rsidRPr="008444BC">
        <w:rPr>
          <w:rFonts w:ascii="Bookman Old Style" w:eastAsia="Bookman Old Style" w:hAnsi="Bookman Old Style" w:cs="Bookman Old Style"/>
          <w:sz w:val="24"/>
          <w:szCs w:val="24"/>
          <w:lang w:val="en-US"/>
        </w:rPr>
        <w:t xml:space="preserve"> </w:t>
      </w:r>
      <w:r w:rsidR="00AC7C52" w:rsidRPr="008444BC">
        <w:rPr>
          <w:rFonts w:ascii="Bookman Old Style" w:eastAsia="Bookman Old Style" w:hAnsi="Bookman Old Style" w:cs="Bookman Old Style"/>
          <w:sz w:val="24"/>
          <w:szCs w:val="24"/>
          <w:lang w:val="en-US"/>
        </w:rPr>
        <w:t>1 (</w:t>
      </w:r>
      <w:proofErr w:type="spellStart"/>
      <w:r w:rsidR="00AC7C52" w:rsidRPr="008444BC">
        <w:rPr>
          <w:rFonts w:ascii="Bookman Old Style" w:eastAsia="Bookman Old Style" w:hAnsi="Bookman Old Style" w:cs="Bookman Old Style"/>
          <w:sz w:val="24"/>
          <w:szCs w:val="24"/>
          <w:lang w:val="en-US"/>
        </w:rPr>
        <w:t>satu</w:t>
      </w:r>
      <w:proofErr w:type="spellEnd"/>
      <w:r w:rsidR="00AC7C52" w:rsidRPr="008444BC">
        <w:rPr>
          <w:rFonts w:ascii="Bookman Old Style" w:eastAsia="Bookman Old Style" w:hAnsi="Bookman Old Style" w:cs="Bookman Old Style"/>
          <w:sz w:val="24"/>
          <w:szCs w:val="24"/>
          <w:lang w:val="en-US"/>
        </w:rPr>
        <w:t xml:space="preserve">) </w:t>
      </w:r>
      <w:proofErr w:type="spellStart"/>
      <w:r w:rsidR="00AC7C52" w:rsidRPr="008444BC">
        <w:rPr>
          <w:rFonts w:ascii="Bookman Old Style" w:eastAsia="Bookman Old Style" w:hAnsi="Bookman Old Style" w:cs="Bookman Old Style"/>
          <w:sz w:val="24"/>
          <w:szCs w:val="24"/>
          <w:lang w:val="en-US"/>
        </w:rPr>
        <w:t>tahun</w:t>
      </w:r>
      <w:proofErr w:type="spellEnd"/>
      <w:r w:rsidR="00AC7C52"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sejak</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tanggal</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lang w:val="en-US"/>
        </w:rPr>
        <w:t xml:space="preserve"> NIB.</w:t>
      </w:r>
    </w:p>
    <w:p w14:paraId="5A57AB90" w14:textId="399C8484" w:rsidR="00296CF2" w:rsidRPr="008444BC" w:rsidRDefault="00296CF2">
      <w:pPr>
        <w:pStyle w:val="ListParagraph"/>
        <w:numPr>
          <w:ilvl w:val="0"/>
          <w:numId w:val="172"/>
        </w:numPr>
        <w:spacing w:after="0" w:line="360" w:lineRule="auto"/>
        <w:ind w:left="2552"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 xml:space="preserve">Format </w:t>
      </w: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lang w:val="en-US"/>
        </w:rPr>
        <w:t xml:space="preserve"> NIB </w:t>
      </w:r>
      <w:proofErr w:type="spellStart"/>
      <w:r w:rsidRPr="008444BC">
        <w:rPr>
          <w:rFonts w:ascii="Bookman Old Style" w:eastAsia="Bookman Old Style" w:hAnsi="Bookman Old Style" w:cs="Bookman Old Style"/>
          <w:sz w:val="24"/>
          <w:szCs w:val="24"/>
          <w:lang w:val="en-US"/>
        </w:rPr>
        <w:t>sebagaimana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dimaksud</w:t>
      </w:r>
      <w:proofErr w:type="spellEnd"/>
      <w:r w:rsidRPr="008444BC">
        <w:rPr>
          <w:rFonts w:ascii="Bookman Old Style" w:eastAsia="Bookman Old Style" w:hAnsi="Bookman Old Style" w:cs="Bookman Old Style"/>
          <w:sz w:val="24"/>
          <w:szCs w:val="24"/>
          <w:lang w:val="en-US"/>
        </w:rPr>
        <w:t xml:space="preserve"> pada </w:t>
      </w:r>
      <w:proofErr w:type="spellStart"/>
      <w:r w:rsidRPr="008444BC">
        <w:rPr>
          <w:rFonts w:ascii="Bookman Old Style" w:eastAsia="Bookman Old Style" w:hAnsi="Bookman Old Style" w:cs="Bookman Old Style"/>
          <w:sz w:val="24"/>
          <w:szCs w:val="24"/>
          <w:lang w:val="en-US"/>
        </w:rPr>
        <w:t>ayat</w:t>
      </w:r>
      <w:proofErr w:type="spellEnd"/>
      <w:r w:rsidRPr="008444BC">
        <w:rPr>
          <w:rFonts w:ascii="Bookman Old Style" w:eastAsia="Bookman Old Style" w:hAnsi="Bookman Old Style" w:cs="Bookman Old Style"/>
          <w:sz w:val="24"/>
          <w:szCs w:val="24"/>
          <w:lang w:val="en-US"/>
        </w:rPr>
        <w:t xml:space="preserve"> (9) </w:t>
      </w:r>
      <w:proofErr w:type="spellStart"/>
      <w:r w:rsidRPr="008444BC">
        <w:rPr>
          <w:rFonts w:ascii="Bookman Old Style" w:eastAsia="Bookman Old Style" w:hAnsi="Bookman Old Style" w:cs="Bookman Old Style"/>
          <w:sz w:val="24"/>
          <w:szCs w:val="24"/>
          <w:lang w:val="en-US"/>
        </w:rPr>
        <w:t>huruf</w:t>
      </w:r>
      <w:proofErr w:type="spellEnd"/>
      <w:r w:rsidRPr="008444BC">
        <w:rPr>
          <w:rFonts w:ascii="Bookman Old Style" w:eastAsia="Bookman Old Style" w:hAnsi="Bookman Old Style" w:cs="Bookman Old Style"/>
          <w:sz w:val="24"/>
          <w:szCs w:val="24"/>
          <w:lang w:val="en-US"/>
        </w:rPr>
        <w:t xml:space="preserve"> a </w:t>
      </w:r>
      <w:proofErr w:type="spellStart"/>
      <w:r w:rsidRPr="008444BC">
        <w:rPr>
          <w:rFonts w:ascii="Bookman Old Style" w:eastAsia="Bookman Old Style" w:hAnsi="Bookman Old Style" w:cs="Bookman Old Style"/>
          <w:sz w:val="24"/>
          <w:szCs w:val="24"/>
          <w:lang w:val="en-US"/>
        </w:rPr>
        <w:t>tercantum</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dalam</w:t>
      </w:r>
      <w:proofErr w:type="spellEnd"/>
      <w:r w:rsidRPr="008444BC">
        <w:rPr>
          <w:rFonts w:ascii="Bookman Old Style" w:eastAsia="Bookman Old Style" w:hAnsi="Bookman Old Style" w:cs="Bookman Old Style"/>
          <w:sz w:val="24"/>
          <w:szCs w:val="24"/>
          <w:lang w:val="en-US"/>
        </w:rPr>
        <w:t xml:space="preserve"> Lampiran</w:t>
      </w:r>
      <w:r w:rsidR="00697CA0" w:rsidRPr="004E5A1F">
        <w:rPr>
          <w:rFonts w:ascii="Bookman Old Style" w:eastAsia="Bookman Old Style" w:hAnsi="Bookman Old Style" w:cs="Bookman Old Style"/>
          <w:sz w:val="24"/>
          <w:szCs w:val="24"/>
          <w:lang w:val="en-US"/>
        </w:rPr>
        <w:t xml:space="preserve"> XXX</w:t>
      </w:r>
      <w:r w:rsidR="00697CA0"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lang w:val="en-US"/>
        </w:rPr>
        <w:t xml:space="preserve">yang </w:t>
      </w:r>
      <w:proofErr w:type="spellStart"/>
      <w:r w:rsidRPr="008444BC">
        <w:rPr>
          <w:rFonts w:ascii="Bookman Old Style" w:eastAsia="Bookman Old Style" w:hAnsi="Bookman Old Style" w:cs="Bookman Old Style"/>
          <w:sz w:val="24"/>
          <w:szCs w:val="24"/>
          <w:lang w:val="en-US"/>
        </w:rPr>
        <w:t>merupakan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bagian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tidak</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terpisahkan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dari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Peraturan</w:t>
      </w:r>
      <w:proofErr w:type="spellEnd"/>
      <w:r w:rsidRPr="008444BC">
        <w:rPr>
          <w:rFonts w:ascii="Bookman Old Style" w:eastAsia="Bookman Old Style" w:hAnsi="Bookman Old Style" w:cs="Bookman Old Style"/>
          <w:sz w:val="24"/>
          <w:szCs w:val="24"/>
          <w:lang w:val="en-US"/>
        </w:rPr>
        <w:t xml:space="preserve"> Badan </w:t>
      </w:r>
      <w:proofErr w:type="spellStart"/>
      <w:r w:rsidRPr="008444BC">
        <w:rPr>
          <w:rFonts w:ascii="Bookman Old Style" w:eastAsia="Bookman Old Style" w:hAnsi="Bookman Old Style" w:cs="Bookman Old Style"/>
          <w:sz w:val="24"/>
          <w:szCs w:val="24"/>
          <w:lang w:val="en-US"/>
        </w:rPr>
        <w:t>ini</w:t>
      </w:r>
      <w:proofErr w:type="spellEnd"/>
      <w:r w:rsidRPr="008444BC">
        <w:rPr>
          <w:rFonts w:ascii="Bookman Old Style" w:eastAsia="Bookman Old Style" w:hAnsi="Bookman Old Style" w:cs="Bookman Old Style"/>
          <w:sz w:val="24"/>
          <w:szCs w:val="24"/>
          <w:lang w:val="en-US"/>
        </w:rPr>
        <w:t>.</w:t>
      </w:r>
    </w:p>
    <w:p w14:paraId="705D9491" w14:textId="7CCEC799" w:rsidR="00296CF2" w:rsidRPr="008444BC" w:rsidRDefault="00296CF2">
      <w:pPr>
        <w:pStyle w:val="ListParagraph"/>
        <w:numPr>
          <w:ilvl w:val="0"/>
          <w:numId w:val="172"/>
        </w:numPr>
        <w:spacing w:after="0" w:line="360" w:lineRule="auto"/>
        <w:ind w:left="2552" w:hanging="567"/>
        <w:jc w:val="both"/>
        <w:rPr>
          <w:rFonts w:ascii="Bookman Old Style" w:hAnsi="Bookman Old Style"/>
          <w:color w:val="000000"/>
          <w:sz w:val="24"/>
          <w:szCs w:val="24"/>
          <w:lang w:val="en-US"/>
        </w:rPr>
      </w:pPr>
      <w:proofErr w:type="spellStart"/>
      <w:r w:rsidRPr="008444BC">
        <w:rPr>
          <w:rFonts w:ascii="Bookman Old Style" w:eastAsia="Bookman Old Style" w:hAnsi="Bookman Old Style" w:cs="Bookman Old Style"/>
          <w:sz w:val="24"/>
          <w:szCs w:val="24"/>
          <w:lang w:val="en-US"/>
        </w:rPr>
        <w:t>Pencabutan</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sebagaimana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dimaksud</w:t>
      </w:r>
      <w:proofErr w:type="spellEnd"/>
      <w:r w:rsidRPr="008444BC">
        <w:rPr>
          <w:rFonts w:ascii="Bookman Old Style" w:eastAsia="Bookman Old Style" w:hAnsi="Bookman Old Style" w:cs="Bookman Old Style"/>
          <w:sz w:val="24"/>
          <w:szCs w:val="24"/>
          <w:lang w:val="en-US"/>
        </w:rPr>
        <w:t xml:space="preserve"> pada </w:t>
      </w:r>
      <w:proofErr w:type="spellStart"/>
      <w:r w:rsidRPr="008444BC">
        <w:rPr>
          <w:rFonts w:ascii="Bookman Old Style" w:eastAsia="Bookman Old Style" w:hAnsi="Bookman Old Style" w:cs="Bookman Old Style"/>
          <w:sz w:val="24"/>
          <w:szCs w:val="24"/>
          <w:lang w:val="en-US"/>
        </w:rPr>
        <w:t>ayat</w:t>
      </w:r>
      <w:proofErr w:type="spellEnd"/>
      <w:r w:rsidRPr="008444BC">
        <w:rPr>
          <w:rFonts w:ascii="Bookman Old Style" w:eastAsia="Bookman Old Style" w:hAnsi="Bookman Old Style" w:cs="Bookman Old Style"/>
          <w:sz w:val="24"/>
          <w:szCs w:val="24"/>
          <w:lang w:val="en-US"/>
        </w:rPr>
        <w:t xml:space="preserve"> (9)     </w:t>
      </w:r>
      <w:proofErr w:type="spellStart"/>
      <w:r w:rsidRPr="008444BC">
        <w:rPr>
          <w:rFonts w:ascii="Bookman Old Style" w:eastAsia="Bookman Old Style" w:hAnsi="Bookman Old Style" w:cs="Bookman Old Style"/>
          <w:sz w:val="24"/>
          <w:szCs w:val="24"/>
          <w:lang w:val="en-US"/>
        </w:rPr>
        <w:t>huruf</w:t>
      </w:r>
      <w:proofErr w:type="spellEnd"/>
      <w:r w:rsidRPr="008444BC">
        <w:rPr>
          <w:rFonts w:ascii="Bookman Old Style" w:eastAsia="Bookman Old Style" w:hAnsi="Bookman Old Style" w:cs="Bookman Old Style"/>
          <w:sz w:val="24"/>
          <w:szCs w:val="24"/>
          <w:lang w:val="en-US"/>
        </w:rPr>
        <w:t xml:space="preserve"> a </w:t>
      </w:r>
      <w:proofErr w:type="spellStart"/>
      <w:r w:rsidRPr="008444BC">
        <w:rPr>
          <w:rFonts w:ascii="Bookman Old Style" w:eastAsia="Bookman Old Style" w:hAnsi="Bookman Old Style" w:cs="Bookman Old Style"/>
          <w:sz w:val="24"/>
          <w:szCs w:val="24"/>
          <w:lang w:val="en-US"/>
        </w:rPr>
        <w:t>dinotifikasi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melalui</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Sistem</w:t>
      </w:r>
      <w:proofErr w:type="spellEnd"/>
      <w:r w:rsidRPr="008444BC">
        <w:rPr>
          <w:rFonts w:ascii="Bookman Old Style" w:eastAsia="Bookman Old Style" w:hAnsi="Bookman Old Style" w:cs="Bookman Old Style"/>
          <w:sz w:val="24"/>
          <w:szCs w:val="24"/>
          <w:lang w:val="en-US"/>
        </w:rPr>
        <w:t xml:space="preserve"> OSS </w:t>
      </w:r>
      <w:proofErr w:type="spellStart"/>
      <w:r w:rsidRPr="008444BC">
        <w:rPr>
          <w:rFonts w:ascii="Bookman Old Style" w:eastAsia="Bookman Old Style" w:hAnsi="Bookman Old Style" w:cs="Bookman Old Style"/>
          <w:sz w:val="24"/>
          <w:szCs w:val="24"/>
          <w:lang w:val="en-US"/>
        </w:rPr>
        <w:t>kepada</w:t>
      </w:r>
      <w:proofErr w:type="spellEnd"/>
      <w:r w:rsidRPr="008444BC">
        <w:rPr>
          <w:rFonts w:ascii="Bookman Old Style" w:eastAsia="Bookman Old Style" w:hAnsi="Bookman Old Style" w:cs="Bookman Old Style"/>
          <w:sz w:val="24"/>
          <w:szCs w:val="24"/>
          <w:lang w:val="en-US"/>
        </w:rPr>
        <w:t xml:space="preserve"> </w:t>
      </w:r>
      <w:proofErr w:type="spellStart"/>
      <w:r w:rsidR="007211B5" w:rsidRPr="008444BC">
        <w:rPr>
          <w:rFonts w:ascii="Bookman Old Style" w:eastAsia="Bookman Old Style" w:hAnsi="Bookman Old Style" w:cs="Bookman Old Style"/>
          <w:sz w:val="24"/>
          <w:szCs w:val="24"/>
          <w:lang w:val="en-US"/>
        </w:rPr>
        <w:t>kementerian</w:t>
      </w:r>
      <w:proofErr w:type="spellEnd"/>
      <w:r w:rsidR="007211B5" w:rsidRPr="008444BC">
        <w:rPr>
          <w:rFonts w:ascii="Bookman Old Style" w:eastAsia="Bookman Old Style" w:hAnsi="Bookman Old Style" w:cs="Bookman Old Style"/>
          <w:sz w:val="24"/>
          <w:szCs w:val="24"/>
          <w:lang w:val="en-US"/>
        </w:rPr>
        <w:t>/</w:t>
      </w:r>
      <w:proofErr w:type="spellStart"/>
      <w:r w:rsidR="007211B5" w:rsidRPr="008444BC">
        <w:rPr>
          <w:rFonts w:ascii="Bookman Old Style" w:eastAsia="Bookman Old Style" w:hAnsi="Bookman Old Style" w:cs="Bookman Old Style"/>
          <w:sz w:val="24"/>
          <w:szCs w:val="24"/>
          <w:lang w:val="en-US"/>
        </w:rPr>
        <w:t>lembaga</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Pemerintah</w:t>
      </w:r>
      <w:proofErr w:type="spellEnd"/>
      <w:r w:rsidRPr="008444BC">
        <w:rPr>
          <w:rFonts w:ascii="Bookman Old Style" w:eastAsia="Bookman Old Style" w:hAnsi="Bookman Old Style" w:cs="Bookman Old Style"/>
          <w:sz w:val="24"/>
          <w:szCs w:val="24"/>
          <w:lang w:val="en-US"/>
        </w:rPr>
        <w:t xml:space="preserve"> Daerah, </w:t>
      </w:r>
      <w:r w:rsidRPr="008444BC">
        <w:rPr>
          <w:rFonts w:ascii="Bookman Old Style" w:eastAsia="Bookman Old Style" w:hAnsi="Bookman Old Style" w:cs="Bookman Old Style"/>
          <w:sz w:val="24"/>
          <w:szCs w:val="24"/>
          <w:lang w:val="en-US"/>
        </w:rPr>
        <w:lastRenderedPageBreak/>
        <w:t xml:space="preserve">administrator KEK, badan </w:t>
      </w:r>
      <w:proofErr w:type="spellStart"/>
      <w:r w:rsidRPr="008444BC">
        <w:rPr>
          <w:rFonts w:ascii="Bookman Old Style" w:eastAsia="Bookman Old Style" w:hAnsi="Bookman Old Style" w:cs="Bookman Old Style"/>
          <w:sz w:val="24"/>
          <w:szCs w:val="24"/>
          <w:lang w:val="en-US"/>
        </w:rPr>
        <w:t>pengusahaan</w:t>
      </w:r>
      <w:proofErr w:type="spellEnd"/>
      <w:r w:rsidRPr="008444BC">
        <w:rPr>
          <w:rFonts w:ascii="Bookman Old Style" w:eastAsia="Bookman Old Style" w:hAnsi="Bookman Old Style" w:cs="Bookman Old Style"/>
          <w:sz w:val="24"/>
          <w:szCs w:val="24"/>
          <w:lang w:val="en-US"/>
        </w:rPr>
        <w:t xml:space="preserve"> KPBPB, dan/</w:t>
      </w:r>
      <w:proofErr w:type="spellStart"/>
      <w:r w:rsidRPr="008444BC">
        <w:rPr>
          <w:rFonts w:ascii="Bookman Old Style" w:eastAsia="Bookman Old Style" w:hAnsi="Bookman Old Style" w:cs="Bookman Old Style"/>
          <w:sz w:val="24"/>
          <w:szCs w:val="24"/>
          <w:lang w:val="en-US"/>
        </w:rPr>
        <w:t>atau</w:t>
      </w:r>
      <w:proofErr w:type="spellEnd"/>
      <w:r w:rsidRPr="008444BC">
        <w:rPr>
          <w:rFonts w:ascii="Bookman Old Style" w:eastAsia="Bookman Old Style" w:hAnsi="Bookman Old Style" w:cs="Bookman Old Style"/>
          <w:sz w:val="24"/>
          <w:szCs w:val="24"/>
          <w:lang w:val="en-US"/>
        </w:rPr>
        <w:t xml:space="preserve"> </w:t>
      </w:r>
      <w:proofErr w:type="spellStart"/>
      <w:r w:rsidRPr="008444BC">
        <w:rPr>
          <w:rFonts w:ascii="Bookman Old Style" w:eastAsia="Bookman Old Style" w:hAnsi="Bookman Old Style" w:cs="Bookman Old Style"/>
          <w:sz w:val="24"/>
          <w:szCs w:val="24"/>
          <w:lang w:val="en-US"/>
        </w:rPr>
        <w:t>Pelaku</w:t>
      </w:r>
      <w:proofErr w:type="spellEnd"/>
      <w:r w:rsidRPr="008444BC">
        <w:rPr>
          <w:rFonts w:ascii="Bookman Old Style" w:eastAsia="Bookman Old Style" w:hAnsi="Bookman Old Style" w:cs="Bookman Old Style"/>
          <w:sz w:val="24"/>
          <w:szCs w:val="24"/>
          <w:lang w:val="en-US"/>
        </w:rPr>
        <w:t xml:space="preserve"> Usaha.</w:t>
      </w:r>
    </w:p>
    <w:p w14:paraId="3972D6B4" w14:textId="77777777" w:rsidR="00AA73A4" w:rsidRPr="008444BC" w:rsidRDefault="00AA73A4">
      <w:pPr>
        <w:spacing w:after="0" w:line="360" w:lineRule="auto"/>
        <w:jc w:val="both"/>
        <w:rPr>
          <w:rFonts w:ascii="Bookman Old Style" w:hAnsi="Bookman Old Style"/>
          <w:color w:val="000000"/>
          <w:sz w:val="24"/>
          <w:szCs w:val="24"/>
          <w:lang w:val="en-US"/>
        </w:rPr>
      </w:pPr>
    </w:p>
    <w:p w14:paraId="05A37942" w14:textId="3FCF45C9" w:rsidR="00AA73A4" w:rsidRPr="00FB122D" w:rsidRDefault="00AA73A4">
      <w:pPr>
        <w:pStyle w:val="Heading8"/>
        <w:spacing w:before="0" w:after="0" w:line="360" w:lineRule="auto"/>
        <w:ind w:left="1985"/>
        <w:rPr>
          <w:szCs w:val="24"/>
          <w:lang w:val="en-US"/>
        </w:rPr>
      </w:pPr>
      <w:proofErr w:type="spellStart"/>
      <w:r w:rsidRPr="004E5A1F">
        <w:rPr>
          <w:szCs w:val="24"/>
          <w:lang w:val="en-US"/>
        </w:rPr>
        <w:t>Paragraf</w:t>
      </w:r>
      <w:proofErr w:type="spellEnd"/>
      <w:r w:rsidRPr="004E5A1F">
        <w:rPr>
          <w:szCs w:val="24"/>
          <w:lang w:val="en-US"/>
        </w:rPr>
        <w:t xml:space="preserve"> 4</w:t>
      </w:r>
    </w:p>
    <w:p w14:paraId="6B6F7F7D" w14:textId="77777777" w:rsidR="00AA73A4" w:rsidRPr="008444BC" w:rsidRDefault="00AA73A4">
      <w:pPr>
        <w:pStyle w:val="Heading8"/>
        <w:spacing w:before="0" w:after="0" w:line="360" w:lineRule="auto"/>
        <w:ind w:left="1985"/>
        <w:rPr>
          <w:color w:val="000000"/>
          <w:szCs w:val="24"/>
          <w:lang w:val="en-US"/>
        </w:rPr>
      </w:pPr>
      <w:proofErr w:type="spellStart"/>
      <w:r w:rsidRPr="008444BC">
        <w:rPr>
          <w:color w:val="000000"/>
          <w:szCs w:val="24"/>
          <w:lang w:val="en-US"/>
        </w:rPr>
        <w:t>Sanksi</w:t>
      </w:r>
      <w:proofErr w:type="spellEnd"/>
      <w:r w:rsidRPr="008444BC">
        <w:rPr>
          <w:color w:val="000000"/>
          <w:szCs w:val="24"/>
          <w:lang w:val="en-US"/>
        </w:rPr>
        <w:t xml:space="preserve"> </w:t>
      </w:r>
      <w:proofErr w:type="spellStart"/>
      <w:r w:rsidRPr="008444BC">
        <w:rPr>
          <w:color w:val="000000"/>
          <w:szCs w:val="24"/>
          <w:lang w:val="en-US"/>
        </w:rPr>
        <w:t>Administratif</w:t>
      </w:r>
      <w:proofErr w:type="spellEnd"/>
      <w:r w:rsidRPr="008444BC">
        <w:rPr>
          <w:color w:val="000000"/>
          <w:szCs w:val="24"/>
          <w:lang w:val="en-US"/>
        </w:rPr>
        <w:t xml:space="preserve"> </w:t>
      </w:r>
      <w:proofErr w:type="spellStart"/>
      <w:r w:rsidRPr="008444BC">
        <w:rPr>
          <w:color w:val="000000"/>
          <w:szCs w:val="24"/>
          <w:lang w:val="en-US"/>
        </w:rPr>
        <w:t>berdasarkan</w:t>
      </w:r>
      <w:proofErr w:type="spellEnd"/>
    </w:p>
    <w:p w14:paraId="2F7AC630" w14:textId="319564A8" w:rsidR="00AA73A4" w:rsidRPr="008444BC" w:rsidRDefault="00AA73A4">
      <w:pPr>
        <w:pStyle w:val="Heading8"/>
        <w:spacing w:before="0" w:after="0" w:line="360" w:lineRule="auto"/>
        <w:ind w:left="1985"/>
        <w:rPr>
          <w:color w:val="000000"/>
          <w:szCs w:val="24"/>
          <w:lang w:val="en-US"/>
        </w:rPr>
      </w:pPr>
      <w:proofErr w:type="spellStart"/>
      <w:r w:rsidRPr="008444BC">
        <w:rPr>
          <w:color w:val="000000"/>
          <w:szCs w:val="24"/>
          <w:lang w:val="en-US"/>
        </w:rPr>
        <w:t>Pelanggaran</w:t>
      </w:r>
      <w:proofErr w:type="spellEnd"/>
      <w:r w:rsidRPr="008444BC">
        <w:rPr>
          <w:color w:val="000000"/>
          <w:szCs w:val="24"/>
          <w:lang w:val="en-US"/>
        </w:rPr>
        <w:t xml:space="preserve"> </w:t>
      </w:r>
      <w:proofErr w:type="spellStart"/>
      <w:r w:rsidRPr="008444BC">
        <w:rPr>
          <w:color w:val="000000"/>
          <w:szCs w:val="24"/>
          <w:lang w:val="en-US"/>
        </w:rPr>
        <w:t>Ringan</w:t>
      </w:r>
      <w:proofErr w:type="spellEnd"/>
    </w:p>
    <w:p w14:paraId="1411E8F2" w14:textId="77777777" w:rsidR="00AA73A4" w:rsidRPr="008444BC" w:rsidRDefault="00AA73A4">
      <w:pPr>
        <w:spacing w:after="0" w:line="360" w:lineRule="auto"/>
        <w:jc w:val="both"/>
        <w:rPr>
          <w:rFonts w:ascii="Bookman Old Style" w:hAnsi="Bookman Old Style"/>
          <w:color w:val="000000"/>
          <w:sz w:val="24"/>
          <w:szCs w:val="24"/>
          <w:lang w:val="en-US"/>
        </w:rPr>
      </w:pPr>
    </w:p>
    <w:p w14:paraId="0E2246A9" w14:textId="7F27866D" w:rsidR="00AA73A4" w:rsidRPr="008444BC" w:rsidRDefault="00AA73A4">
      <w:pPr>
        <w:pStyle w:val="Heading8"/>
        <w:spacing w:before="0" w:after="0" w:line="360" w:lineRule="auto"/>
        <w:ind w:left="1985"/>
        <w:rPr>
          <w:color w:val="000000"/>
          <w:szCs w:val="24"/>
          <w:lang w:val="en-US"/>
        </w:rPr>
      </w:pPr>
      <w:r w:rsidRPr="004E5A1F">
        <w:rPr>
          <w:szCs w:val="24"/>
        </w:rPr>
        <w:t xml:space="preserve">Pasal </w:t>
      </w:r>
      <w:r w:rsidRPr="008444BC">
        <w:rPr>
          <w:szCs w:val="24"/>
          <w:lang w:val="en-US"/>
        </w:rPr>
        <w:t>55</w:t>
      </w:r>
    </w:p>
    <w:p w14:paraId="15715BC3" w14:textId="2D4B8918" w:rsidR="00204044" w:rsidRPr="004E5A1F" w:rsidRDefault="00204044">
      <w:pPr>
        <w:pStyle w:val="Style"/>
        <w:numPr>
          <w:ilvl w:val="0"/>
          <w:numId w:val="148"/>
        </w:numPr>
        <w:tabs>
          <w:tab w:val="left" w:pos="2552"/>
        </w:tabs>
        <w:spacing w:after="0" w:line="360" w:lineRule="auto"/>
        <w:ind w:left="2552" w:right="23" w:hanging="567"/>
        <w:jc w:val="both"/>
        <w:rPr>
          <w:rFonts w:ascii="Bookman Old Style" w:hAnsi="Bookman Old Style"/>
          <w:color w:val="000000" w:themeColor="text1"/>
        </w:rPr>
      </w:pPr>
      <w:proofErr w:type="spellStart"/>
      <w:r w:rsidRPr="004E5A1F">
        <w:rPr>
          <w:rFonts w:ascii="Bookman Old Style" w:hAnsi="Bookman Old Style"/>
          <w:color w:val="000000" w:themeColor="text1"/>
        </w:rPr>
        <w:t>Pelanggaran</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ringan</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seb</w:t>
      </w:r>
      <w:r w:rsidR="004F02B5" w:rsidRPr="004E5A1F">
        <w:rPr>
          <w:rFonts w:ascii="Bookman Old Style" w:hAnsi="Bookman Old Style"/>
          <w:color w:val="000000" w:themeColor="text1"/>
        </w:rPr>
        <w:t>agaimana</w:t>
      </w:r>
      <w:proofErr w:type="spellEnd"/>
      <w:r w:rsidR="004F02B5" w:rsidRPr="004E5A1F">
        <w:rPr>
          <w:rFonts w:ascii="Bookman Old Style" w:hAnsi="Bookman Old Style"/>
          <w:color w:val="000000" w:themeColor="text1"/>
        </w:rPr>
        <w:t xml:space="preserve"> </w:t>
      </w:r>
      <w:proofErr w:type="spellStart"/>
      <w:r w:rsidR="004F02B5" w:rsidRPr="004E5A1F">
        <w:rPr>
          <w:rFonts w:ascii="Bookman Old Style" w:hAnsi="Bookman Old Style"/>
          <w:color w:val="000000" w:themeColor="text1"/>
        </w:rPr>
        <w:t>dimaksud</w:t>
      </w:r>
      <w:proofErr w:type="spellEnd"/>
      <w:r w:rsidR="004F02B5" w:rsidRPr="004E5A1F">
        <w:rPr>
          <w:rFonts w:ascii="Bookman Old Style" w:hAnsi="Bookman Old Style"/>
          <w:color w:val="000000" w:themeColor="text1"/>
        </w:rPr>
        <w:t xml:space="preserve"> </w:t>
      </w:r>
      <w:proofErr w:type="spellStart"/>
      <w:r w:rsidR="004F02B5" w:rsidRPr="004E5A1F">
        <w:rPr>
          <w:rFonts w:ascii="Bookman Old Style" w:hAnsi="Bookman Old Style"/>
          <w:color w:val="000000" w:themeColor="text1"/>
        </w:rPr>
        <w:t>dalam</w:t>
      </w:r>
      <w:proofErr w:type="spellEnd"/>
      <w:r w:rsidR="004F02B5" w:rsidRPr="004E5A1F">
        <w:rPr>
          <w:rFonts w:ascii="Bookman Old Style" w:hAnsi="Bookman Old Style"/>
          <w:color w:val="000000" w:themeColor="text1"/>
        </w:rPr>
        <w:t xml:space="preserve"> </w:t>
      </w:r>
      <w:proofErr w:type="spellStart"/>
      <w:r w:rsidR="004F02B5" w:rsidRPr="004E5A1F">
        <w:rPr>
          <w:rFonts w:ascii="Bookman Old Style" w:hAnsi="Bookman Old Style"/>
          <w:color w:val="000000" w:themeColor="text1"/>
        </w:rPr>
        <w:t>Pasal</w:t>
      </w:r>
      <w:proofErr w:type="spellEnd"/>
      <w:r w:rsidR="004F02B5" w:rsidRPr="004E5A1F">
        <w:rPr>
          <w:rFonts w:ascii="Bookman Old Style" w:hAnsi="Bookman Old Style"/>
          <w:color w:val="000000" w:themeColor="text1"/>
        </w:rPr>
        <w:t xml:space="preserve"> </w:t>
      </w:r>
      <w:r w:rsidR="00D87DB2" w:rsidRPr="004E5A1F">
        <w:rPr>
          <w:rFonts w:ascii="Bookman Old Style" w:hAnsi="Bookman Old Style"/>
          <w:color w:val="000000" w:themeColor="text1"/>
        </w:rPr>
        <w:t>4</w:t>
      </w:r>
      <w:r w:rsidR="00AA73A4" w:rsidRPr="004E5A1F">
        <w:rPr>
          <w:rFonts w:ascii="Bookman Old Style" w:hAnsi="Bookman Old Style"/>
          <w:color w:val="000000" w:themeColor="text1"/>
        </w:rPr>
        <w:t>7</w:t>
      </w:r>
      <w:r w:rsidR="004F02B5" w:rsidRPr="004E5A1F">
        <w:rPr>
          <w:rFonts w:ascii="Bookman Old Style" w:hAnsi="Bookman Old Style"/>
          <w:color w:val="000000" w:themeColor="text1"/>
        </w:rPr>
        <w:t xml:space="preserve"> </w:t>
      </w:r>
      <w:proofErr w:type="spellStart"/>
      <w:r w:rsidR="004F02B5" w:rsidRPr="004E5A1F">
        <w:rPr>
          <w:rFonts w:ascii="Bookman Old Style" w:hAnsi="Bookman Old Style"/>
          <w:color w:val="000000" w:themeColor="text1"/>
        </w:rPr>
        <w:t>ayat</w:t>
      </w:r>
      <w:proofErr w:type="spellEnd"/>
      <w:r w:rsidR="004F02B5" w:rsidRPr="004E5A1F">
        <w:rPr>
          <w:rFonts w:ascii="Bookman Old Style" w:hAnsi="Bookman Old Style"/>
          <w:color w:val="000000" w:themeColor="text1"/>
        </w:rPr>
        <w:t xml:space="preserve"> (2</w:t>
      </w:r>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huruf</w:t>
      </w:r>
      <w:proofErr w:type="spellEnd"/>
      <w:r w:rsidRPr="004E5A1F">
        <w:rPr>
          <w:rFonts w:ascii="Bookman Old Style" w:hAnsi="Bookman Old Style"/>
          <w:color w:val="000000" w:themeColor="text1"/>
        </w:rPr>
        <w:t xml:space="preserve"> a </w:t>
      </w:r>
      <w:proofErr w:type="spellStart"/>
      <w:r w:rsidR="009318A2" w:rsidRPr="008444BC">
        <w:rPr>
          <w:rFonts w:ascii="Bookman Old Style" w:hAnsi="Bookman Old Style"/>
          <w:color w:val="000000" w:themeColor="text1"/>
        </w:rPr>
        <w:t>dikenakan</w:t>
      </w:r>
      <w:proofErr w:type="spellEnd"/>
      <w:r w:rsidR="009318A2" w:rsidRPr="008444BC">
        <w:rPr>
          <w:rFonts w:ascii="Bookman Old Style" w:hAnsi="Bookman Old Style"/>
          <w:color w:val="000000" w:themeColor="text1"/>
        </w:rPr>
        <w:t xml:space="preserve"> </w:t>
      </w:r>
      <w:proofErr w:type="spellStart"/>
      <w:r w:rsidR="009318A2" w:rsidRPr="008444BC">
        <w:rPr>
          <w:rFonts w:ascii="Bookman Old Style" w:hAnsi="Bookman Old Style"/>
          <w:color w:val="000000" w:themeColor="text1"/>
        </w:rPr>
        <w:t>dalam</w:t>
      </w:r>
      <w:proofErr w:type="spellEnd"/>
      <w:r w:rsidR="009318A2" w:rsidRPr="008444BC">
        <w:rPr>
          <w:rFonts w:ascii="Bookman Old Style" w:hAnsi="Bookman Old Style"/>
          <w:color w:val="000000" w:themeColor="text1"/>
        </w:rPr>
        <w:t xml:space="preserve"> </w:t>
      </w:r>
      <w:proofErr w:type="spellStart"/>
      <w:r w:rsidR="009318A2" w:rsidRPr="008444BC">
        <w:rPr>
          <w:rFonts w:ascii="Bookman Old Style" w:hAnsi="Bookman Old Style"/>
          <w:color w:val="000000" w:themeColor="text1"/>
        </w:rPr>
        <w:t>hal</w:t>
      </w:r>
      <w:proofErr w:type="spellEnd"/>
      <w:r w:rsidRPr="004E5A1F">
        <w:rPr>
          <w:rFonts w:ascii="Bookman Old Style" w:hAnsi="Bookman Old Style"/>
          <w:color w:val="000000" w:themeColor="text1"/>
        </w:rPr>
        <w:t xml:space="preserve">: </w:t>
      </w:r>
    </w:p>
    <w:p w14:paraId="6210BB21" w14:textId="799221D2" w:rsidR="009318A2" w:rsidRPr="004E5A1F" w:rsidRDefault="009318A2" w:rsidP="004E5A1F">
      <w:pPr>
        <w:numPr>
          <w:ilvl w:val="0"/>
          <w:numId w:val="149"/>
        </w:numPr>
        <w:spacing w:after="0" w:line="360" w:lineRule="auto"/>
        <w:ind w:left="3119" w:hanging="567"/>
        <w:jc w:val="both"/>
        <w:rPr>
          <w:rFonts w:ascii="Bookman Old Style" w:eastAsia="Bookman Old Style" w:hAnsi="Bookman Old Style" w:cs="Bookman Old Style"/>
          <w:sz w:val="24"/>
          <w:szCs w:val="24"/>
        </w:rPr>
      </w:pPr>
      <w:proofErr w:type="spellStart"/>
      <w:r w:rsidRPr="008444BC">
        <w:rPr>
          <w:rFonts w:ascii="Bookman Old Style" w:hAnsi="Bookman Old Style"/>
          <w:color w:val="000000" w:themeColor="text1"/>
          <w:sz w:val="24"/>
          <w:szCs w:val="24"/>
          <w:lang w:val="en-US"/>
        </w:rPr>
        <w:t>Pelaku</w:t>
      </w:r>
      <w:proofErr w:type="spellEnd"/>
      <w:r w:rsidRPr="008444BC">
        <w:rPr>
          <w:rFonts w:ascii="Bookman Old Style" w:hAnsi="Bookman Old Style"/>
          <w:color w:val="000000" w:themeColor="text1"/>
          <w:sz w:val="24"/>
          <w:szCs w:val="24"/>
          <w:lang w:val="en-US"/>
        </w:rPr>
        <w:t xml:space="preserve"> Usaha </w:t>
      </w:r>
      <w:proofErr w:type="spellStart"/>
      <w:r w:rsidRPr="008444BC">
        <w:rPr>
          <w:rFonts w:ascii="Bookman Old Style" w:hAnsi="Bookman Old Style"/>
          <w:color w:val="000000" w:themeColor="text1"/>
          <w:sz w:val="24"/>
          <w:szCs w:val="24"/>
          <w:lang w:val="en-US"/>
        </w:rPr>
        <w:t>melakukan</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hal</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sebagaimana</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dimaksud</w:t>
      </w:r>
      <w:proofErr w:type="spellEnd"/>
      <w:r w:rsidRPr="008444BC">
        <w:rPr>
          <w:rFonts w:ascii="Bookman Old Style" w:hAnsi="Bookman Old Style"/>
          <w:color w:val="000000" w:themeColor="text1"/>
          <w:sz w:val="24"/>
          <w:szCs w:val="24"/>
          <w:lang w:val="en-US"/>
        </w:rPr>
        <w:t xml:space="preserve"> </w:t>
      </w:r>
      <w:proofErr w:type="spellStart"/>
      <w:r w:rsidR="00AE7E7B" w:rsidRPr="008444BC">
        <w:rPr>
          <w:rFonts w:ascii="Bookman Old Style" w:hAnsi="Bookman Old Style"/>
          <w:color w:val="000000" w:themeColor="text1"/>
          <w:sz w:val="24"/>
          <w:szCs w:val="24"/>
          <w:lang w:val="en-US"/>
        </w:rPr>
        <w:t>dalam</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Pasal</w:t>
      </w:r>
      <w:proofErr w:type="spellEnd"/>
      <w:r w:rsidRPr="008444BC">
        <w:rPr>
          <w:rFonts w:ascii="Bookman Old Style" w:hAnsi="Bookman Old Style"/>
          <w:color w:val="000000" w:themeColor="text1"/>
          <w:sz w:val="24"/>
          <w:szCs w:val="24"/>
          <w:lang w:val="en-US"/>
        </w:rPr>
        <w:t xml:space="preserve"> </w:t>
      </w:r>
      <w:r w:rsidR="00645AC8" w:rsidRPr="008444BC">
        <w:rPr>
          <w:rFonts w:ascii="Bookman Old Style" w:hAnsi="Bookman Old Style"/>
          <w:color w:val="000000" w:themeColor="text1"/>
          <w:sz w:val="24"/>
          <w:szCs w:val="24"/>
          <w:lang w:val="en-US"/>
        </w:rPr>
        <w:t>4</w:t>
      </w:r>
      <w:r w:rsidR="00AA73A4" w:rsidRPr="004E5A1F">
        <w:rPr>
          <w:rFonts w:ascii="Bookman Old Style" w:hAnsi="Bookman Old Style"/>
          <w:color w:val="000000" w:themeColor="text1"/>
          <w:sz w:val="24"/>
          <w:szCs w:val="24"/>
          <w:lang w:val="en-US"/>
        </w:rPr>
        <w:t>6</w:t>
      </w:r>
      <w:r w:rsidR="001447DE" w:rsidRPr="008444BC">
        <w:rPr>
          <w:rFonts w:ascii="Bookman Old Style" w:hAnsi="Bookman Old Style"/>
          <w:color w:val="000000" w:themeColor="text1"/>
          <w:sz w:val="24"/>
          <w:szCs w:val="24"/>
          <w:lang w:val="en-US"/>
        </w:rPr>
        <w:t xml:space="preserve"> </w:t>
      </w:r>
      <w:proofErr w:type="spellStart"/>
      <w:r w:rsidR="001447DE" w:rsidRPr="008444BC">
        <w:rPr>
          <w:rFonts w:ascii="Bookman Old Style" w:hAnsi="Bookman Old Style"/>
          <w:color w:val="000000" w:themeColor="text1"/>
          <w:sz w:val="24"/>
          <w:szCs w:val="24"/>
          <w:lang w:val="en-US"/>
        </w:rPr>
        <w:t>ayat</w:t>
      </w:r>
      <w:proofErr w:type="spellEnd"/>
      <w:r w:rsidR="001447DE" w:rsidRPr="008444BC">
        <w:rPr>
          <w:rFonts w:ascii="Bookman Old Style" w:hAnsi="Bookman Old Style"/>
          <w:color w:val="000000" w:themeColor="text1"/>
          <w:sz w:val="24"/>
          <w:szCs w:val="24"/>
          <w:lang w:val="en-US"/>
        </w:rPr>
        <w:t xml:space="preserve"> (</w:t>
      </w:r>
      <w:r w:rsidR="00645AC8" w:rsidRPr="008444BC">
        <w:rPr>
          <w:rFonts w:ascii="Bookman Old Style" w:hAnsi="Bookman Old Style"/>
          <w:color w:val="000000" w:themeColor="text1"/>
          <w:sz w:val="24"/>
          <w:szCs w:val="24"/>
          <w:lang w:val="en-US"/>
        </w:rPr>
        <w:t>1</w:t>
      </w:r>
      <w:r w:rsidR="001447DE" w:rsidRPr="008444BC">
        <w:rPr>
          <w:rFonts w:ascii="Bookman Old Style" w:hAnsi="Bookman Old Style"/>
          <w:color w:val="000000" w:themeColor="text1"/>
          <w:sz w:val="24"/>
          <w:szCs w:val="24"/>
          <w:lang w:val="en-US"/>
        </w:rPr>
        <w:t>)</w:t>
      </w:r>
      <w:r w:rsidRPr="008444BC">
        <w:rPr>
          <w:rFonts w:ascii="Bookman Old Style" w:hAnsi="Bookman Old Style"/>
          <w:color w:val="000000" w:themeColor="text1"/>
          <w:sz w:val="24"/>
          <w:szCs w:val="24"/>
          <w:lang w:val="en-US"/>
        </w:rPr>
        <w:t>;</w:t>
      </w:r>
    </w:p>
    <w:p w14:paraId="56505AAD" w14:textId="04D9961C" w:rsidR="009318A2" w:rsidRPr="004E5A1F" w:rsidRDefault="009318A2" w:rsidP="004E5A1F">
      <w:pPr>
        <w:numPr>
          <w:ilvl w:val="0"/>
          <w:numId w:val="149"/>
        </w:numPr>
        <w:spacing w:after="0" w:line="360" w:lineRule="auto"/>
        <w:ind w:left="3119" w:hanging="567"/>
        <w:jc w:val="both"/>
        <w:rPr>
          <w:rFonts w:ascii="Bookman Old Style" w:eastAsia="Bookman Old Style" w:hAnsi="Bookman Old Style" w:cs="Bookman Old Style"/>
          <w:sz w:val="24"/>
          <w:szCs w:val="24"/>
        </w:rPr>
      </w:pPr>
      <w:proofErr w:type="spellStart"/>
      <w:r w:rsidRPr="008444BC">
        <w:rPr>
          <w:rFonts w:ascii="Bookman Old Style" w:hAnsi="Bookman Old Style"/>
          <w:color w:val="000000" w:themeColor="text1"/>
          <w:sz w:val="24"/>
          <w:szCs w:val="24"/>
          <w:lang w:val="en-US"/>
        </w:rPr>
        <w:t>Pelaku</w:t>
      </w:r>
      <w:proofErr w:type="spellEnd"/>
      <w:r w:rsidRPr="008444BC">
        <w:rPr>
          <w:rFonts w:ascii="Bookman Old Style" w:hAnsi="Bookman Old Style"/>
          <w:color w:val="000000" w:themeColor="text1"/>
          <w:sz w:val="24"/>
          <w:szCs w:val="24"/>
          <w:lang w:val="en-US"/>
        </w:rPr>
        <w:t xml:space="preserve"> Usaha </w:t>
      </w:r>
      <w:r w:rsidRPr="004E5A1F">
        <w:rPr>
          <w:rFonts w:ascii="Bookman Old Style" w:hAnsi="Bookman Old Style"/>
          <w:color w:val="000000" w:themeColor="text1"/>
          <w:sz w:val="24"/>
          <w:szCs w:val="24"/>
        </w:rPr>
        <w:t xml:space="preserve">tidak menyampaikan </w:t>
      </w:r>
      <w:r w:rsidRPr="004E5A1F">
        <w:rPr>
          <w:rFonts w:ascii="Bookman Old Style" w:hAnsi="Bookman Old Style"/>
          <w:color w:val="000000" w:themeColor="text1"/>
          <w:sz w:val="24"/>
          <w:szCs w:val="24"/>
          <w:lang w:val="en-US"/>
        </w:rPr>
        <w:t xml:space="preserve">LKPM </w:t>
      </w:r>
      <w:proofErr w:type="spellStart"/>
      <w:r w:rsidRPr="004E5A1F">
        <w:rPr>
          <w:rFonts w:ascii="Bookman Old Style" w:hAnsi="Bookman Old Style"/>
          <w:color w:val="000000" w:themeColor="text1"/>
          <w:sz w:val="24"/>
          <w:szCs w:val="24"/>
          <w:lang w:val="en-US"/>
        </w:rPr>
        <w:t>selama</w:t>
      </w:r>
      <w:proofErr w:type="spellEnd"/>
      <w:r w:rsidRPr="004E5A1F">
        <w:rPr>
          <w:rFonts w:ascii="Bookman Old Style" w:hAnsi="Bookman Old Style"/>
          <w:color w:val="000000" w:themeColor="text1"/>
          <w:sz w:val="24"/>
          <w:szCs w:val="24"/>
          <w:lang w:val="en-US"/>
        </w:rPr>
        <w:t xml:space="preserve"> 2 (</w:t>
      </w:r>
      <w:proofErr w:type="spellStart"/>
      <w:r w:rsidRPr="004E5A1F">
        <w:rPr>
          <w:rFonts w:ascii="Bookman Old Style" w:hAnsi="Bookman Old Style"/>
          <w:color w:val="000000" w:themeColor="text1"/>
          <w:sz w:val="24"/>
          <w:szCs w:val="24"/>
          <w:lang w:val="en-US"/>
        </w:rPr>
        <w:t>dua</w:t>
      </w:r>
      <w:proofErr w:type="spellEnd"/>
      <w:r w:rsidRPr="004E5A1F">
        <w:rPr>
          <w:rFonts w:ascii="Bookman Old Style" w:hAnsi="Bookman Old Style"/>
          <w:color w:val="000000" w:themeColor="text1"/>
          <w:sz w:val="24"/>
          <w:szCs w:val="24"/>
          <w:lang w:val="en-US"/>
        </w:rPr>
        <w:t xml:space="preserve">) </w:t>
      </w:r>
      <w:proofErr w:type="spellStart"/>
      <w:r w:rsidRPr="004E5A1F">
        <w:rPr>
          <w:rFonts w:ascii="Bookman Old Style" w:hAnsi="Bookman Old Style"/>
          <w:color w:val="000000" w:themeColor="text1"/>
          <w:sz w:val="24"/>
          <w:szCs w:val="24"/>
          <w:lang w:val="en-US"/>
        </w:rPr>
        <w:t>periode</w:t>
      </w:r>
      <w:proofErr w:type="spellEnd"/>
      <w:r w:rsidRPr="004E5A1F">
        <w:rPr>
          <w:rFonts w:ascii="Bookman Old Style" w:hAnsi="Bookman Old Style"/>
          <w:color w:val="000000" w:themeColor="text1"/>
          <w:sz w:val="24"/>
          <w:szCs w:val="24"/>
          <w:lang w:val="en-US"/>
        </w:rPr>
        <w:t xml:space="preserve"> </w:t>
      </w:r>
      <w:proofErr w:type="spellStart"/>
      <w:r w:rsidRPr="004E5A1F">
        <w:rPr>
          <w:rFonts w:ascii="Bookman Old Style" w:hAnsi="Bookman Old Style"/>
          <w:color w:val="000000" w:themeColor="text1"/>
          <w:sz w:val="24"/>
          <w:szCs w:val="24"/>
          <w:lang w:val="en-US"/>
        </w:rPr>
        <w:t>berturut-turut</w:t>
      </w:r>
      <w:proofErr w:type="spellEnd"/>
      <w:r w:rsidRPr="004E5A1F">
        <w:rPr>
          <w:rFonts w:ascii="Bookman Old Style" w:hAnsi="Bookman Old Style"/>
          <w:color w:val="000000" w:themeColor="text1"/>
          <w:sz w:val="24"/>
          <w:szCs w:val="24"/>
        </w:rPr>
        <w:t>;</w:t>
      </w:r>
    </w:p>
    <w:p w14:paraId="2A605F4E" w14:textId="77777777" w:rsidR="004E5A1F" w:rsidRPr="004E5A1F" w:rsidRDefault="004E5A1F" w:rsidP="004E5A1F">
      <w:pPr>
        <w:spacing w:after="0" w:line="360" w:lineRule="auto"/>
        <w:jc w:val="both"/>
        <w:rPr>
          <w:rFonts w:ascii="Bookman Old Style" w:eastAsia="Bookman Old Style" w:hAnsi="Bookman Old Style" w:cs="Bookman Old Style"/>
          <w:sz w:val="24"/>
          <w:szCs w:val="24"/>
        </w:rPr>
      </w:pPr>
    </w:p>
    <w:p w14:paraId="5FCDD322" w14:textId="7CB94446" w:rsidR="005448EF" w:rsidRPr="008444BC" w:rsidRDefault="005448EF" w:rsidP="004E5A1F">
      <w:pPr>
        <w:numPr>
          <w:ilvl w:val="0"/>
          <w:numId w:val="149"/>
        </w:numPr>
        <w:spacing w:after="0" w:line="360" w:lineRule="auto"/>
        <w:ind w:left="3119" w:hanging="567"/>
        <w:jc w:val="both"/>
        <w:rPr>
          <w:rFonts w:ascii="Bookman Old Style" w:eastAsia="Bookman Old Style" w:hAnsi="Bookman Old Style" w:cs="Bookman Old Style"/>
          <w:sz w:val="24"/>
          <w:szCs w:val="24"/>
        </w:rPr>
      </w:pPr>
      <w:r w:rsidRPr="004E5A1F">
        <w:rPr>
          <w:rFonts w:ascii="Bookman Old Style" w:hAnsi="Bookman Old Style"/>
          <w:color w:val="000000" w:themeColor="text1"/>
          <w:sz w:val="24"/>
          <w:szCs w:val="24"/>
        </w:rPr>
        <w:t>Pelaku Usaha</w:t>
      </w:r>
      <w:r w:rsidRPr="004E5A1F">
        <w:rPr>
          <w:rFonts w:ascii="Bookman Old Style" w:hAnsi="Bookman Old Style"/>
          <w:color w:val="000000" w:themeColor="text1"/>
          <w:sz w:val="24"/>
          <w:szCs w:val="24"/>
          <w:lang w:val="en-US"/>
        </w:rPr>
        <w:t xml:space="preserve"> </w:t>
      </w:r>
      <w:r w:rsidRPr="004E5A1F">
        <w:rPr>
          <w:rFonts w:ascii="Bookman Old Style" w:hAnsi="Bookman Old Style"/>
          <w:color w:val="000000" w:themeColor="text1"/>
          <w:sz w:val="24"/>
          <w:szCs w:val="24"/>
        </w:rPr>
        <w:t>menyampaikan LKPM</w:t>
      </w:r>
      <w:r w:rsidRPr="004E5A1F">
        <w:rPr>
          <w:rFonts w:ascii="Bookman Old Style" w:hAnsi="Bookman Old Style"/>
          <w:color w:val="000000" w:themeColor="text1"/>
          <w:sz w:val="24"/>
          <w:szCs w:val="24"/>
          <w:lang w:val="en-US"/>
        </w:rPr>
        <w:t xml:space="preserve"> </w:t>
      </w:r>
      <w:proofErr w:type="spellStart"/>
      <w:r w:rsidRPr="004E5A1F">
        <w:rPr>
          <w:rFonts w:ascii="Bookman Old Style" w:hAnsi="Bookman Old Style"/>
          <w:color w:val="000000" w:themeColor="text1"/>
          <w:sz w:val="24"/>
          <w:szCs w:val="24"/>
          <w:lang w:val="en-US"/>
        </w:rPr>
        <w:t>pertama</w:t>
      </w:r>
      <w:proofErr w:type="spellEnd"/>
      <w:r w:rsidR="00053F67" w:rsidRPr="004E5A1F">
        <w:rPr>
          <w:rFonts w:ascii="Bookman Old Style" w:hAnsi="Bookman Old Style"/>
          <w:color w:val="000000" w:themeColor="text1"/>
          <w:sz w:val="24"/>
          <w:szCs w:val="24"/>
          <w:lang w:val="en-US"/>
        </w:rPr>
        <w:t xml:space="preserve"> kali</w:t>
      </w:r>
      <w:r w:rsidRPr="004E5A1F">
        <w:rPr>
          <w:rFonts w:ascii="Bookman Old Style" w:hAnsi="Bookman Old Style"/>
          <w:color w:val="000000" w:themeColor="text1"/>
          <w:sz w:val="24"/>
          <w:szCs w:val="24"/>
        </w:rPr>
        <w:t xml:space="preserve"> tanpa ada nilai tambahan realisasi investasi selama 4 (empat) periode berturut-turut dengan nilai realisasi nihil;</w:t>
      </w:r>
    </w:p>
    <w:p w14:paraId="7C586BD3" w14:textId="59119845" w:rsidR="00656D05" w:rsidRPr="004E5A1F" w:rsidRDefault="009318A2" w:rsidP="004E5A1F">
      <w:pPr>
        <w:numPr>
          <w:ilvl w:val="0"/>
          <w:numId w:val="149"/>
        </w:numPr>
        <w:spacing w:after="0" w:line="360" w:lineRule="auto"/>
        <w:ind w:left="3119" w:hanging="567"/>
        <w:jc w:val="both"/>
        <w:rPr>
          <w:rFonts w:ascii="Bookman Old Style" w:hAnsi="Bookman Old Style"/>
          <w:color w:val="000000" w:themeColor="text1"/>
          <w:sz w:val="24"/>
          <w:szCs w:val="24"/>
        </w:rPr>
      </w:pPr>
      <w:proofErr w:type="spellStart"/>
      <w:r w:rsidRPr="008444BC">
        <w:rPr>
          <w:rFonts w:ascii="Bookman Old Style" w:hAnsi="Bookman Old Style"/>
          <w:color w:val="000000" w:themeColor="text1"/>
          <w:sz w:val="24"/>
          <w:szCs w:val="24"/>
          <w:lang w:val="en-US"/>
        </w:rPr>
        <w:t>Pelaku</w:t>
      </w:r>
      <w:proofErr w:type="spellEnd"/>
      <w:r w:rsidRPr="008444BC">
        <w:rPr>
          <w:rFonts w:ascii="Bookman Old Style" w:hAnsi="Bookman Old Style"/>
          <w:color w:val="000000" w:themeColor="text1"/>
          <w:sz w:val="24"/>
          <w:szCs w:val="24"/>
          <w:lang w:val="en-US"/>
        </w:rPr>
        <w:t xml:space="preserve"> Usaha </w:t>
      </w:r>
      <w:r w:rsidR="00A975B4" w:rsidRPr="008444BC">
        <w:rPr>
          <w:rFonts w:ascii="Bookman Old Style" w:hAnsi="Bookman Old Style"/>
          <w:color w:val="000000" w:themeColor="text1"/>
          <w:sz w:val="24"/>
          <w:szCs w:val="24"/>
        </w:rPr>
        <w:t>tidak merealisasikan kegiatan usaha</w:t>
      </w:r>
      <w:r w:rsidR="00A975B4" w:rsidRPr="008444BC" w:rsidDel="00A975B4">
        <w:rPr>
          <w:rFonts w:ascii="Bookman Old Style" w:hAnsi="Bookman Old Style"/>
          <w:color w:val="000000" w:themeColor="text1"/>
          <w:sz w:val="24"/>
          <w:szCs w:val="24"/>
        </w:rPr>
        <w:t xml:space="preserve"> </w:t>
      </w:r>
      <w:r w:rsidR="00204044" w:rsidRPr="004E5A1F">
        <w:rPr>
          <w:rFonts w:ascii="Bookman Old Style" w:hAnsi="Bookman Old Style"/>
          <w:color w:val="000000" w:themeColor="text1"/>
          <w:sz w:val="24"/>
          <w:szCs w:val="24"/>
        </w:rPr>
        <w:t xml:space="preserve">sesuai dengan jangka waktu </w:t>
      </w:r>
      <w:proofErr w:type="spellStart"/>
      <w:r w:rsidR="00567F36" w:rsidRPr="004E5A1F">
        <w:rPr>
          <w:rFonts w:ascii="Bookman Old Style" w:hAnsi="Bookman Old Style"/>
          <w:color w:val="000000" w:themeColor="text1"/>
          <w:sz w:val="24"/>
          <w:szCs w:val="24"/>
          <w:lang w:val="en-US"/>
        </w:rPr>
        <w:t>perkiraan</w:t>
      </w:r>
      <w:proofErr w:type="spellEnd"/>
      <w:r w:rsidR="00567F36" w:rsidRPr="004E5A1F">
        <w:rPr>
          <w:rFonts w:ascii="Bookman Old Style" w:hAnsi="Bookman Old Style"/>
          <w:color w:val="000000" w:themeColor="text1"/>
          <w:sz w:val="24"/>
          <w:szCs w:val="24"/>
          <w:lang w:val="en-US"/>
        </w:rPr>
        <w:t xml:space="preserve"> </w:t>
      </w:r>
      <w:proofErr w:type="spellStart"/>
      <w:r w:rsidR="00567F36" w:rsidRPr="004E5A1F">
        <w:rPr>
          <w:rFonts w:ascii="Bookman Old Style" w:hAnsi="Bookman Old Style"/>
          <w:color w:val="000000" w:themeColor="text1"/>
          <w:sz w:val="24"/>
          <w:szCs w:val="24"/>
          <w:lang w:val="en-US"/>
        </w:rPr>
        <w:t>mulai</w:t>
      </w:r>
      <w:proofErr w:type="spellEnd"/>
      <w:r w:rsidR="00567F36" w:rsidRPr="004E5A1F">
        <w:rPr>
          <w:rFonts w:ascii="Bookman Old Style" w:hAnsi="Bookman Old Style"/>
          <w:color w:val="000000" w:themeColor="text1"/>
          <w:sz w:val="24"/>
          <w:szCs w:val="24"/>
          <w:lang w:val="en-US"/>
        </w:rPr>
        <w:t xml:space="preserve"> </w:t>
      </w:r>
      <w:proofErr w:type="spellStart"/>
      <w:r w:rsidR="00567F36" w:rsidRPr="004E5A1F">
        <w:rPr>
          <w:rFonts w:ascii="Bookman Old Style" w:hAnsi="Bookman Old Style"/>
          <w:color w:val="000000" w:themeColor="text1"/>
          <w:sz w:val="24"/>
          <w:szCs w:val="24"/>
          <w:lang w:val="en-US"/>
        </w:rPr>
        <w:t>berproduksi</w:t>
      </w:r>
      <w:proofErr w:type="spellEnd"/>
      <w:r w:rsidR="00567F36" w:rsidRPr="004E5A1F">
        <w:rPr>
          <w:rFonts w:ascii="Bookman Old Style" w:hAnsi="Bookman Old Style"/>
          <w:color w:val="000000" w:themeColor="text1"/>
          <w:sz w:val="24"/>
          <w:szCs w:val="24"/>
          <w:lang w:val="en-US"/>
        </w:rPr>
        <w:t>/</w:t>
      </w:r>
      <w:proofErr w:type="spellStart"/>
      <w:r w:rsidR="00567F36" w:rsidRPr="004E5A1F">
        <w:rPr>
          <w:rFonts w:ascii="Bookman Old Style" w:hAnsi="Bookman Old Style"/>
          <w:color w:val="000000" w:themeColor="text1"/>
          <w:sz w:val="24"/>
          <w:szCs w:val="24"/>
          <w:lang w:val="en-US"/>
        </w:rPr>
        <w:t>ber</w:t>
      </w:r>
      <w:r w:rsidR="00350701" w:rsidRPr="004E5A1F">
        <w:rPr>
          <w:rFonts w:ascii="Bookman Old Style" w:hAnsi="Bookman Old Style"/>
          <w:color w:val="000000" w:themeColor="text1"/>
          <w:sz w:val="24"/>
          <w:szCs w:val="24"/>
          <w:lang w:val="en-US"/>
        </w:rPr>
        <w:t>operasi</w:t>
      </w:r>
      <w:proofErr w:type="spellEnd"/>
      <w:r w:rsidR="00567F36" w:rsidRPr="004E5A1F">
        <w:rPr>
          <w:rFonts w:ascii="Bookman Old Style" w:hAnsi="Bookman Old Style"/>
          <w:color w:val="000000" w:themeColor="text1"/>
          <w:sz w:val="24"/>
          <w:szCs w:val="24"/>
          <w:lang w:val="en-US"/>
        </w:rPr>
        <w:t xml:space="preserve"> </w:t>
      </w:r>
      <w:r w:rsidR="00204044" w:rsidRPr="004E5A1F">
        <w:rPr>
          <w:rFonts w:ascii="Bookman Old Style" w:hAnsi="Bookman Old Style"/>
          <w:color w:val="000000" w:themeColor="text1"/>
          <w:sz w:val="24"/>
          <w:szCs w:val="24"/>
        </w:rPr>
        <w:t xml:space="preserve">yang tercantum dalam Sistem OSS; </w:t>
      </w:r>
    </w:p>
    <w:p w14:paraId="7F198B23" w14:textId="52C2AEB2" w:rsidR="00031BCA" w:rsidRPr="008444BC" w:rsidRDefault="007433E3">
      <w:pPr>
        <w:numPr>
          <w:ilvl w:val="0"/>
          <w:numId w:val="149"/>
        </w:numPr>
        <w:spacing w:after="0" w:line="360" w:lineRule="auto"/>
        <w:ind w:left="3119" w:hanging="567"/>
        <w:jc w:val="both"/>
        <w:rPr>
          <w:rFonts w:ascii="Bookman Old Style" w:hAnsi="Bookman Old Style"/>
          <w:color w:val="000000" w:themeColor="text1"/>
          <w:sz w:val="24"/>
          <w:szCs w:val="24"/>
          <w:lang w:val="en-US"/>
        </w:rPr>
      </w:pPr>
      <w:r w:rsidRPr="004E5A1F">
        <w:rPr>
          <w:rFonts w:ascii="Bookman Old Style" w:hAnsi="Bookman Old Style"/>
          <w:color w:val="000000" w:themeColor="text1"/>
          <w:sz w:val="24"/>
          <w:szCs w:val="24"/>
        </w:rPr>
        <w:t>Pelaku Usaha tidak menjalankan kewajiban kemitraan</w:t>
      </w:r>
      <w:r w:rsidR="00031BCA" w:rsidRPr="008444BC">
        <w:rPr>
          <w:rFonts w:ascii="Bookman Old Style" w:hAnsi="Bookman Old Style"/>
          <w:color w:val="000000" w:themeColor="text1"/>
          <w:sz w:val="24"/>
          <w:szCs w:val="24"/>
          <w:lang w:val="en-US"/>
        </w:rPr>
        <w:t xml:space="preserve"> </w:t>
      </w:r>
      <w:proofErr w:type="spellStart"/>
      <w:r w:rsidR="00031BCA" w:rsidRPr="008444BC">
        <w:rPr>
          <w:rFonts w:ascii="Bookman Old Style" w:hAnsi="Bookman Old Style"/>
          <w:color w:val="000000" w:themeColor="text1"/>
          <w:sz w:val="24"/>
          <w:szCs w:val="24"/>
          <w:lang w:val="en-US"/>
        </w:rPr>
        <w:t>selama</w:t>
      </w:r>
      <w:proofErr w:type="spellEnd"/>
      <w:r w:rsidR="00031BCA" w:rsidRPr="008444BC">
        <w:rPr>
          <w:rFonts w:ascii="Bookman Old Style" w:hAnsi="Bookman Old Style"/>
          <w:color w:val="000000" w:themeColor="text1"/>
          <w:sz w:val="24"/>
          <w:szCs w:val="24"/>
          <w:lang w:val="en-US"/>
        </w:rPr>
        <w:t xml:space="preserve"> </w:t>
      </w:r>
      <w:proofErr w:type="spellStart"/>
      <w:r w:rsidR="00031BCA" w:rsidRPr="008444BC">
        <w:rPr>
          <w:rFonts w:ascii="Bookman Old Style" w:hAnsi="Bookman Old Style"/>
          <w:color w:val="000000" w:themeColor="text1"/>
          <w:sz w:val="24"/>
          <w:szCs w:val="24"/>
          <w:lang w:val="en-US"/>
        </w:rPr>
        <w:t>menjalankan</w:t>
      </w:r>
      <w:proofErr w:type="spellEnd"/>
      <w:r w:rsidR="00031BCA" w:rsidRPr="008444BC">
        <w:rPr>
          <w:rFonts w:ascii="Bookman Old Style" w:hAnsi="Bookman Old Style"/>
          <w:color w:val="000000" w:themeColor="text1"/>
          <w:sz w:val="24"/>
          <w:szCs w:val="24"/>
          <w:lang w:val="en-US"/>
        </w:rPr>
        <w:t xml:space="preserve"> </w:t>
      </w:r>
      <w:proofErr w:type="spellStart"/>
      <w:r w:rsidR="00031BCA" w:rsidRPr="008444BC">
        <w:rPr>
          <w:rFonts w:ascii="Bookman Old Style" w:hAnsi="Bookman Old Style"/>
          <w:color w:val="000000" w:themeColor="text1"/>
          <w:sz w:val="24"/>
          <w:szCs w:val="24"/>
          <w:lang w:val="en-US"/>
        </w:rPr>
        <w:t>kegiatan</w:t>
      </w:r>
      <w:proofErr w:type="spellEnd"/>
      <w:r w:rsidR="00031BCA" w:rsidRPr="008444BC">
        <w:rPr>
          <w:rFonts w:ascii="Bookman Old Style" w:hAnsi="Bookman Old Style"/>
          <w:color w:val="000000" w:themeColor="text1"/>
          <w:sz w:val="24"/>
          <w:szCs w:val="24"/>
          <w:lang w:val="en-US"/>
        </w:rPr>
        <w:t xml:space="preserve"> </w:t>
      </w:r>
      <w:proofErr w:type="spellStart"/>
      <w:r w:rsidR="00031BCA" w:rsidRPr="008444BC">
        <w:rPr>
          <w:rFonts w:ascii="Bookman Old Style" w:hAnsi="Bookman Old Style"/>
          <w:color w:val="000000" w:themeColor="text1"/>
          <w:sz w:val="24"/>
          <w:szCs w:val="24"/>
          <w:lang w:val="en-US"/>
        </w:rPr>
        <w:t>usaha</w:t>
      </w:r>
      <w:proofErr w:type="spellEnd"/>
      <w:r w:rsidR="00645AC8" w:rsidRPr="008444BC">
        <w:rPr>
          <w:rFonts w:ascii="Bookman Old Style" w:hAnsi="Bookman Old Style"/>
          <w:color w:val="000000" w:themeColor="text1"/>
          <w:sz w:val="24"/>
          <w:szCs w:val="24"/>
          <w:lang w:val="en-US"/>
        </w:rPr>
        <w:t>;</w:t>
      </w:r>
      <w:r w:rsidRPr="004E5A1F">
        <w:rPr>
          <w:rFonts w:ascii="Bookman Old Style" w:hAnsi="Bookman Old Style"/>
          <w:color w:val="000000" w:themeColor="text1"/>
          <w:sz w:val="24"/>
          <w:szCs w:val="24"/>
        </w:rPr>
        <w:t xml:space="preserve"> </w:t>
      </w:r>
      <w:proofErr w:type="spellStart"/>
      <w:r w:rsidR="006B0D28" w:rsidRPr="00FB122D">
        <w:rPr>
          <w:rFonts w:ascii="Bookman Old Style" w:hAnsi="Bookman Old Style"/>
          <w:color w:val="000000" w:themeColor="text1"/>
          <w:sz w:val="24"/>
          <w:szCs w:val="24"/>
          <w:lang w:val="en-US"/>
        </w:rPr>
        <w:t>atau</w:t>
      </w:r>
      <w:proofErr w:type="spellEnd"/>
    </w:p>
    <w:p w14:paraId="701C5E9C" w14:textId="2D1A0B0F" w:rsidR="007433E3" w:rsidRPr="008444BC" w:rsidRDefault="00A80BC4" w:rsidP="004E5A1F">
      <w:pPr>
        <w:numPr>
          <w:ilvl w:val="0"/>
          <w:numId w:val="149"/>
        </w:numPr>
        <w:spacing w:after="0" w:line="360" w:lineRule="auto"/>
        <w:ind w:left="3119" w:hanging="567"/>
        <w:jc w:val="both"/>
        <w:rPr>
          <w:rFonts w:ascii="Bookman Old Style" w:hAnsi="Bookman Old Style"/>
          <w:color w:val="000000" w:themeColor="text1"/>
          <w:sz w:val="24"/>
          <w:szCs w:val="24"/>
        </w:rPr>
      </w:pPr>
      <w:proofErr w:type="spellStart"/>
      <w:r w:rsidRPr="008444BC">
        <w:rPr>
          <w:rFonts w:ascii="Bookman Old Style" w:hAnsi="Bookman Old Style"/>
          <w:color w:val="000000" w:themeColor="text1"/>
          <w:sz w:val="24"/>
          <w:szCs w:val="24"/>
          <w:lang w:val="en-US"/>
        </w:rPr>
        <w:t>t</w:t>
      </w:r>
      <w:r w:rsidR="007433E3" w:rsidRPr="008444BC">
        <w:rPr>
          <w:rFonts w:ascii="Bookman Old Style" w:hAnsi="Bookman Old Style"/>
          <w:color w:val="000000" w:themeColor="text1"/>
          <w:sz w:val="24"/>
          <w:szCs w:val="24"/>
          <w:lang w:val="en-US"/>
        </w:rPr>
        <w:t>erjadinya</w:t>
      </w:r>
      <w:proofErr w:type="spellEnd"/>
      <w:r w:rsidR="007433E3" w:rsidRPr="008444BC">
        <w:rPr>
          <w:rFonts w:ascii="Bookman Old Style" w:hAnsi="Bookman Old Style"/>
          <w:color w:val="000000" w:themeColor="text1"/>
          <w:sz w:val="24"/>
          <w:szCs w:val="24"/>
          <w:lang w:val="en-US"/>
        </w:rPr>
        <w:t xml:space="preserve"> </w:t>
      </w:r>
      <w:proofErr w:type="spellStart"/>
      <w:r w:rsidR="007433E3" w:rsidRPr="008444BC">
        <w:rPr>
          <w:rFonts w:ascii="Bookman Old Style" w:hAnsi="Bookman Old Style"/>
          <w:color w:val="000000" w:themeColor="text1"/>
          <w:sz w:val="24"/>
          <w:szCs w:val="24"/>
          <w:lang w:val="en-US"/>
        </w:rPr>
        <w:t>pencemaran</w:t>
      </w:r>
      <w:proofErr w:type="spellEnd"/>
      <w:r w:rsidR="007433E3" w:rsidRPr="008444BC">
        <w:rPr>
          <w:rFonts w:ascii="Bookman Old Style" w:hAnsi="Bookman Old Style"/>
          <w:color w:val="000000" w:themeColor="text1"/>
          <w:sz w:val="24"/>
          <w:szCs w:val="24"/>
          <w:lang w:val="en-US"/>
        </w:rPr>
        <w:t xml:space="preserve"> </w:t>
      </w:r>
      <w:proofErr w:type="spellStart"/>
      <w:r w:rsidR="007433E3" w:rsidRPr="008444BC">
        <w:rPr>
          <w:rFonts w:ascii="Bookman Old Style" w:hAnsi="Bookman Old Style"/>
          <w:color w:val="000000" w:themeColor="text1"/>
          <w:sz w:val="24"/>
          <w:szCs w:val="24"/>
          <w:lang w:val="en-US"/>
        </w:rPr>
        <w:t>lingkungan</w:t>
      </w:r>
      <w:proofErr w:type="spellEnd"/>
      <w:r w:rsidR="007433E3" w:rsidRPr="008444BC">
        <w:rPr>
          <w:rFonts w:ascii="Bookman Old Style" w:hAnsi="Bookman Old Style"/>
          <w:color w:val="000000" w:themeColor="text1"/>
          <w:sz w:val="24"/>
          <w:szCs w:val="24"/>
          <w:lang w:val="en-US"/>
        </w:rPr>
        <w:t xml:space="preserve"> pada </w:t>
      </w:r>
      <w:proofErr w:type="spellStart"/>
      <w:r w:rsidR="007433E3" w:rsidRPr="008444BC">
        <w:rPr>
          <w:rFonts w:ascii="Bookman Old Style" w:hAnsi="Bookman Old Style"/>
          <w:color w:val="000000" w:themeColor="text1"/>
          <w:sz w:val="24"/>
          <w:szCs w:val="24"/>
          <w:lang w:val="en-US"/>
        </w:rPr>
        <w:t>lokasi</w:t>
      </w:r>
      <w:proofErr w:type="spellEnd"/>
      <w:r w:rsidR="007433E3" w:rsidRPr="008444BC">
        <w:rPr>
          <w:rFonts w:ascii="Bookman Old Style" w:hAnsi="Bookman Old Style"/>
          <w:color w:val="000000" w:themeColor="text1"/>
          <w:sz w:val="24"/>
          <w:szCs w:val="24"/>
          <w:lang w:val="en-US"/>
        </w:rPr>
        <w:t xml:space="preserve"> </w:t>
      </w:r>
      <w:proofErr w:type="spellStart"/>
      <w:r w:rsidR="007433E3" w:rsidRPr="008444BC">
        <w:rPr>
          <w:rFonts w:ascii="Bookman Old Style" w:hAnsi="Bookman Old Style"/>
          <w:color w:val="000000" w:themeColor="text1"/>
          <w:sz w:val="24"/>
          <w:szCs w:val="24"/>
          <w:lang w:val="en-US"/>
        </w:rPr>
        <w:t>usaha</w:t>
      </w:r>
      <w:proofErr w:type="spellEnd"/>
      <w:r w:rsidR="007433E3" w:rsidRPr="008444BC">
        <w:rPr>
          <w:rFonts w:ascii="Bookman Old Style" w:hAnsi="Bookman Old Style"/>
          <w:color w:val="000000" w:themeColor="text1"/>
          <w:sz w:val="24"/>
          <w:szCs w:val="24"/>
          <w:lang w:val="en-US"/>
        </w:rPr>
        <w:t xml:space="preserve"> yang </w:t>
      </w:r>
      <w:proofErr w:type="spellStart"/>
      <w:r w:rsidR="007433E3" w:rsidRPr="008444BC">
        <w:rPr>
          <w:rFonts w:ascii="Bookman Old Style" w:hAnsi="Bookman Old Style"/>
          <w:color w:val="000000" w:themeColor="text1"/>
          <w:sz w:val="24"/>
          <w:szCs w:val="24"/>
          <w:lang w:val="en-US"/>
        </w:rPr>
        <w:t>tidak</w:t>
      </w:r>
      <w:proofErr w:type="spellEnd"/>
      <w:r w:rsidR="007433E3" w:rsidRPr="008444BC">
        <w:rPr>
          <w:rFonts w:ascii="Bookman Old Style" w:hAnsi="Bookman Old Style"/>
          <w:color w:val="000000" w:themeColor="text1"/>
          <w:sz w:val="24"/>
          <w:szCs w:val="24"/>
          <w:lang w:val="en-US"/>
        </w:rPr>
        <w:t xml:space="preserve"> </w:t>
      </w:r>
      <w:proofErr w:type="spellStart"/>
      <w:r w:rsidR="007433E3" w:rsidRPr="008444BC">
        <w:rPr>
          <w:rFonts w:ascii="Bookman Old Style" w:hAnsi="Bookman Old Style"/>
          <w:color w:val="000000" w:themeColor="text1"/>
          <w:sz w:val="24"/>
          <w:szCs w:val="24"/>
          <w:lang w:val="en-US"/>
        </w:rPr>
        <w:t>membahayakan</w:t>
      </w:r>
      <w:proofErr w:type="spellEnd"/>
      <w:r w:rsidR="007433E3" w:rsidRPr="008444BC">
        <w:rPr>
          <w:rFonts w:ascii="Bookman Old Style" w:hAnsi="Bookman Old Style"/>
          <w:color w:val="000000" w:themeColor="text1"/>
          <w:sz w:val="24"/>
          <w:szCs w:val="24"/>
          <w:lang w:val="en-US"/>
        </w:rPr>
        <w:t xml:space="preserve"> </w:t>
      </w:r>
      <w:proofErr w:type="spellStart"/>
      <w:r w:rsidR="007433E3" w:rsidRPr="008444BC">
        <w:rPr>
          <w:rFonts w:ascii="Bookman Old Style" w:hAnsi="Bookman Old Style"/>
          <w:color w:val="000000" w:themeColor="text1"/>
          <w:sz w:val="24"/>
          <w:szCs w:val="24"/>
          <w:lang w:val="en-US"/>
        </w:rPr>
        <w:t>keselamatan</w:t>
      </w:r>
      <w:proofErr w:type="spellEnd"/>
      <w:r w:rsidR="007433E3" w:rsidRPr="008444BC">
        <w:rPr>
          <w:rFonts w:ascii="Bookman Old Style" w:hAnsi="Bookman Old Style"/>
          <w:color w:val="000000" w:themeColor="text1"/>
          <w:sz w:val="24"/>
          <w:szCs w:val="24"/>
          <w:lang w:val="en-US"/>
        </w:rPr>
        <w:t>.</w:t>
      </w:r>
    </w:p>
    <w:p w14:paraId="00BDCA89" w14:textId="2EE3D2D0" w:rsidR="00204044" w:rsidRPr="004E5A1F" w:rsidRDefault="00204044">
      <w:pPr>
        <w:pStyle w:val="Style"/>
        <w:numPr>
          <w:ilvl w:val="0"/>
          <w:numId w:val="148"/>
        </w:numPr>
        <w:tabs>
          <w:tab w:val="left" w:pos="2552"/>
        </w:tabs>
        <w:spacing w:after="0" w:line="360" w:lineRule="auto"/>
        <w:ind w:left="2552" w:right="23" w:hanging="567"/>
        <w:jc w:val="both"/>
        <w:rPr>
          <w:rFonts w:ascii="Bookman Old Style" w:hAnsi="Bookman Old Style"/>
          <w:color w:val="000000" w:themeColor="text1"/>
          <w:lang w:val="id-ID"/>
        </w:rPr>
      </w:pPr>
      <w:proofErr w:type="spellStart"/>
      <w:r w:rsidRPr="004E5A1F">
        <w:rPr>
          <w:rFonts w:ascii="Bookman Old Style" w:hAnsi="Bookman Old Style"/>
          <w:color w:val="000000" w:themeColor="text1"/>
        </w:rPr>
        <w:t>Pelanggaran</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ringan</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sebagaimana</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dimaksud</w:t>
      </w:r>
      <w:proofErr w:type="spellEnd"/>
      <w:r w:rsidRPr="004E5A1F">
        <w:rPr>
          <w:rFonts w:ascii="Bookman Old Style" w:hAnsi="Bookman Old Style"/>
          <w:color w:val="000000" w:themeColor="text1"/>
        </w:rPr>
        <w:t xml:space="preserve"> pada </w:t>
      </w:r>
      <w:r w:rsidR="00A80BC4" w:rsidRPr="008444BC">
        <w:rPr>
          <w:rFonts w:ascii="Bookman Old Style" w:hAnsi="Bookman Old Style"/>
          <w:color w:val="000000" w:themeColor="text1"/>
        </w:rPr>
        <w:t xml:space="preserve">     </w:t>
      </w:r>
      <w:proofErr w:type="spellStart"/>
      <w:r w:rsidRPr="004E5A1F">
        <w:rPr>
          <w:rFonts w:ascii="Bookman Old Style" w:hAnsi="Bookman Old Style"/>
          <w:color w:val="000000" w:themeColor="text1"/>
        </w:rPr>
        <w:t>ayat</w:t>
      </w:r>
      <w:proofErr w:type="spellEnd"/>
      <w:r w:rsidRPr="004E5A1F">
        <w:rPr>
          <w:rFonts w:ascii="Bookman Old Style" w:hAnsi="Bookman Old Style"/>
          <w:color w:val="000000" w:themeColor="text1"/>
        </w:rPr>
        <w:t xml:space="preserve"> (1) </w:t>
      </w:r>
      <w:proofErr w:type="spellStart"/>
      <w:r w:rsidR="00227B3D" w:rsidRPr="008444BC">
        <w:rPr>
          <w:rFonts w:ascii="Bookman Old Style" w:hAnsi="Bookman Old Style"/>
          <w:color w:val="000000" w:themeColor="text1"/>
        </w:rPr>
        <w:t>dikenai</w:t>
      </w:r>
      <w:proofErr w:type="spellEnd"/>
      <w:r w:rsidR="00227B3D" w:rsidRPr="008444BC">
        <w:rPr>
          <w:rFonts w:ascii="Bookman Old Style" w:hAnsi="Bookman Old Style"/>
          <w:color w:val="000000" w:themeColor="text1"/>
        </w:rPr>
        <w:t xml:space="preserve"> </w:t>
      </w:r>
      <w:proofErr w:type="spellStart"/>
      <w:r w:rsidRPr="004E5A1F">
        <w:rPr>
          <w:rFonts w:ascii="Bookman Old Style" w:hAnsi="Bookman Old Style"/>
          <w:color w:val="000000" w:themeColor="text1"/>
        </w:rPr>
        <w:t>sanksi</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berupa</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peringatan</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tertulis</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pertama</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kedua</w:t>
      </w:r>
      <w:proofErr w:type="spellEnd"/>
      <w:r w:rsidRPr="004E5A1F">
        <w:rPr>
          <w:rFonts w:ascii="Bookman Old Style" w:hAnsi="Bookman Old Style"/>
          <w:color w:val="000000" w:themeColor="text1"/>
        </w:rPr>
        <w:t>, dan</w:t>
      </w:r>
      <w:r w:rsidR="00AF29E7" w:rsidRPr="008444BC">
        <w:rPr>
          <w:rFonts w:ascii="Bookman Old Style" w:hAnsi="Bookman Old Style"/>
          <w:color w:val="000000" w:themeColor="text1"/>
        </w:rPr>
        <w:t>/</w:t>
      </w:r>
      <w:proofErr w:type="spellStart"/>
      <w:r w:rsidR="00AF29E7" w:rsidRPr="008444BC">
        <w:rPr>
          <w:rFonts w:ascii="Bookman Old Style" w:hAnsi="Bookman Old Style"/>
          <w:color w:val="000000" w:themeColor="text1"/>
        </w:rPr>
        <w:t>atau</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ketiga</w:t>
      </w:r>
      <w:proofErr w:type="spellEnd"/>
      <w:r w:rsidRPr="004E5A1F">
        <w:rPr>
          <w:rFonts w:ascii="Bookman Old Style" w:hAnsi="Bookman Old Style"/>
          <w:color w:val="000000" w:themeColor="text1"/>
        </w:rPr>
        <w:t>.</w:t>
      </w:r>
    </w:p>
    <w:p w14:paraId="4355181E" w14:textId="77777777" w:rsidR="00E45E94" w:rsidRPr="008444BC" w:rsidRDefault="00E45E94">
      <w:pPr>
        <w:pStyle w:val="Style"/>
        <w:tabs>
          <w:tab w:val="left" w:pos="2552"/>
        </w:tabs>
        <w:spacing w:after="0" w:line="360" w:lineRule="auto"/>
        <w:ind w:left="2552" w:right="23"/>
        <w:jc w:val="both"/>
        <w:rPr>
          <w:rFonts w:ascii="Bookman Old Style" w:hAnsi="Bookman Old Style"/>
          <w:color w:val="000000" w:themeColor="text1"/>
        </w:rPr>
      </w:pPr>
    </w:p>
    <w:p w14:paraId="4426108C" w14:textId="49FE95BB" w:rsidR="00AA73A4" w:rsidRPr="004E5A1F" w:rsidRDefault="00AA73A4" w:rsidP="004E5A1F">
      <w:pPr>
        <w:pStyle w:val="Heading8"/>
        <w:spacing w:before="0" w:after="0" w:line="360" w:lineRule="auto"/>
        <w:ind w:left="1985"/>
        <w:rPr>
          <w:color w:val="000000"/>
        </w:rPr>
      </w:pPr>
      <w:r w:rsidRPr="004E5A1F">
        <w:rPr>
          <w:szCs w:val="24"/>
        </w:rPr>
        <w:t xml:space="preserve">Pasal </w:t>
      </w:r>
      <w:r w:rsidRPr="004E5A1F">
        <w:rPr>
          <w:szCs w:val="24"/>
          <w:lang w:val="en-US"/>
        </w:rPr>
        <w:t>56</w:t>
      </w:r>
    </w:p>
    <w:p w14:paraId="595DBE4A" w14:textId="09926B92" w:rsidR="00656D05" w:rsidRPr="004E5A1F" w:rsidRDefault="00204044" w:rsidP="004E5A1F">
      <w:pPr>
        <w:pStyle w:val="Style"/>
        <w:numPr>
          <w:ilvl w:val="0"/>
          <w:numId w:val="150"/>
        </w:numPr>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lang w:val="id-ID"/>
        </w:rPr>
        <w:t>Sanksi administratif berupa peringatan tertulis</w:t>
      </w:r>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pertama</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kedua</w:t>
      </w:r>
      <w:proofErr w:type="spellEnd"/>
      <w:r w:rsidRPr="004E5A1F">
        <w:rPr>
          <w:rFonts w:ascii="Bookman Old Style" w:hAnsi="Bookman Old Style"/>
          <w:color w:val="000000" w:themeColor="text1"/>
        </w:rPr>
        <w:t xml:space="preserve">, dan </w:t>
      </w:r>
      <w:proofErr w:type="spellStart"/>
      <w:r w:rsidRPr="004E5A1F">
        <w:rPr>
          <w:rFonts w:ascii="Bookman Old Style" w:hAnsi="Bookman Old Style"/>
          <w:color w:val="000000" w:themeColor="text1"/>
        </w:rPr>
        <w:t>ketiga</w:t>
      </w:r>
      <w:proofErr w:type="spellEnd"/>
      <w:r w:rsidRPr="004E5A1F">
        <w:rPr>
          <w:rFonts w:ascii="Bookman Old Style" w:hAnsi="Bookman Old Style"/>
          <w:color w:val="000000" w:themeColor="text1"/>
          <w:lang w:val="id-ID"/>
        </w:rPr>
        <w:t xml:space="preserve"> sebagaimana dimaksud dalam Pasal </w:t>
      </w:r>
      <w:r w:rsidR="00645AC8" w:rsidRPr="004E5A1F">
        <w:rPr>
          <w:rFonts w:ascii="Bookman Old Style" w:hAnsi="Bookman Old Style"/>
          <w:color w:val="000000" w:themeColor="text1"/>
        </w:rPr>
        <w:t>5</w:t>
      </w:r>
      <w:r w:rsidR="00AA73A4" w:rsidRPr="004E5A1F">
        <w:rPr>
          <w:rFonts w:ascii="Bookman Old Style" w:hAnsi="Bookman Old Style"/>
          <w:color w:val="000000" w:themeColor="text1"/>
        </w:rPr>
        <w:t>5</w:t>
      </w:r>
      <w:r w:rsidR="00136A65" w:rsidRPr="008444BC">
        <w:rPr>
          <w:rFonts w:ascii="Bookman Old Style" w:hAnsi="Bookman Old Style"/>
          <w:color w:val="000000" w:themeColor="text1"/>
        </w:rPr>
        <w:t xml:space="preserve"> </w:t>
      </w:r>
      <w:r w:rsidRPr="004E5A1F">
        <w:rPr>
          <w:rFonts w:ascii="Bookman Old Style" w:hAnsi="Bookman Old Style"/>
          <w:color w:val="000000" w:themeColor="text1"/>
          <w:lang w:val="id-ID"/>
        </w:rPr>
        <w:t>ayat (</w:t>
      </w:r>
      <w:r w:rsidRPr="004E5A1F">
        <w:rPr>
          <w:rFonts w:ascii="Bookman Old Style" w:hAnsi="Bookman Old Style"/>
          <w:color w:val="000000" w:themeColor="text1"/>
        </w:rPr>
        <w:t>2</w:t>
      </w:r>
      <w:r w:rsidRPr="004E5A1F">
        <w:rPr>
          <w:rFonts w:ascii="Bookman Old Style" w:hAnsi="Bookman Old Style"/>
          <w:color w:val="000000" w:themeColor="text1"/>
          <w:lang w:val="id-ID"/>
        </w:rPr>
        <w:t>)</w:t>
      </w:r>
      <w:r w:rsidRPr="004E5A1F">
        <w:rPr>
          <w:rFonts w:ascii="Bookman Old Style" w:hAnsi="Bookman Old Style"/>
          <w:color w:val="000000" w:themeColor="text1"/>
        </w:rPr>
        <w:t xml:space="preserve"> </w:t>
      </w:r>
      <w:r w:rsidRPr="004E5A1F">
        <w:rPr>
          <w:rFonts w:ascii="Bookman Old Style" w:hAnsi="Bookman Old Style"/>
          <w:color w:val="000000" w:themeColor="text1"/>
          <w:lang w:val="id-ID"/>
        </w:rPr>
        <w:t xml:space="preserve">dikenakan kepada Pelaku Usaha sebanyak 3 (tiga) kali berturut-turut. </w:t>
      </w:r>
    </w:p>
    <w:p w14:paraId="4F57A4CE" w14:textId="5ABDF468" w:rsidR="00656D05" w:rsidRPr="004E5A1F" w:rsidRDefault="00204044" w:rsidP="004E5A1F">
      <w:pPr>
        <w:pStyle w:val="Style"/>
        <w:numPr>
          <w:ilvl w:val="0"/>
          <w:numId w:val="150"/>
        </w:numPr>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lang w:val="id-ID"/>
        </w:rPr>
        <w:lastRenderedPageBreak/>
        <w:t xml:space="preserve">Pemberian sanksi sebagaimana dimaksud pada </w:t>
      </w:r>
      <w:r w:rsidR="004E5A1F">
        <w:rPr>
          <w:rFonts w:ascii="Bookman Old Style" w:hAnsi="Bookman Old Style"/>
          <w:color w:val="000000" w:themeColor="text1"/>
        </w:rPr>
        <w:t xml:space="preserve">     </w:t>
      </w:r>
      <w:r w:rsidR="00F631DF">
        <w:rPr>
          <w:rFonts w:ascii="Bookman Old Style" w:hAnsi="Bookman Old Style"/>
          <w:color w:val="000000" w:themeColor="text1"/>
        </w:rPr>
        <w:t xml:space="preserve">   </w:t>
      </w:r>
      <w:r w:rsidRPr="004E5A1F">
        <w:rPr>
          <w:rFonts w:ascii="Bookman Old Style" w:hAnsi="Bookman Old Style"/>
          <w:color w:val="000000" w:themeColor="text1"/>
          <w:lang w:val="id-ID"/>
        </w:rPr>
        <w:t>ayat (1)</w:t>
      </w:r>
      <w:r w:rsidR="00A80BC4" w:rsidRPr="008444BC">
        <w:rPr>
          <w:rFonts w:ascii="Bookman Old Style" w:hAnsi="Bookman Old Style"/>
          <w:color w:val="000000" w:themeColor="text1"/>
        </w:rPr>
        <w:t xml:space="preserve"> </w:t>
      </w:r>
      <w:proofErr w:type="spellStart"/>
      <w:r w:rsidR="00656D05" w:rsidRPr="008444BC">
        <w:rPr>
          <w:rFonts w:ascii="Bookman Old Style" w:hAnsi="Bookman Old Style"/>
          <w:color w:val="000000" w:themeColor="text1"/>
        </w:rPr>
        <w:t>terdiri</w:t>
      </w:r>
      <w:proofErr w:type="spellEnd"/>
      <w:r w:rsidR="00656D05" w:rsidRPr="008444BC">
        <w:rPr>
          <w:rFonts w:ascii="Bookman Old Style" w:hAnsi="Bookman Old Style"/>
          <w:color w:val="000000" w:themeColor="text1"/>
        </w:rPr>
        <w:t xml:space="preserve"> </w:t>
      </w:r>
      <w:proofErr w:type="spellStart"/>
      <w:r w:rsidR="002C293F" w:rsidRPr="008444BC">
        <w:rPr>
          <w:rFonts w:ascii="Bookman Old Style" w:hAnsi="Bookman Old Style"/>
          <w:color w:val="000000" w:themeColor="text1"/>
        </w:rPr>
        <w:t>atas</w:t>
      </w:r>
      <w:proofErr w:type="spellEnd"/>
      <w:r w:rsidR="00656D05" w:rsidRPr="008444BC">
        <w:rPr>
          <w:rFonts w:ascii="Bookman Old Style" w:hAnsi="Bookman Old Style"/>
          <w:color w:val="000000" w:themeColor="text1"/>
        </w:rPr>
        <w:t>:</w:t>
      </w:r>
    </w:p>
    <w:p w14:paraId="525664DD" w14:textId="0382216E" w:rsidR="00656D05" w:rsidRPr="004E5A1F" w:rsidRDefault="001023B9" w:rsidP="004E5A1F">
      <w:pPr>
        <w:pStyle w:val="Style"/>
        <w:numPr>
          <w:ilvl w:val="1"/>
          <w:numId w:val="150"/>
        </w:numPr>
        <w:spacing w:after="0" w:line="360" w:lineRule="auto"/>
        <w:ind w:left="3119" w:right="23" w:hanging="567"/>
        <w:jc w:val="both"/>
        <w:rPr>
          <w:rFonts w:ascii="Bookman Old Style" w:hAnsi="Bookman Old Style"/>
          <w:color w:val="000000" w:themeColor="text1"/>
          <w:lang w:val="id-ID"/>
        </w:rPr>
      </w:pPr>
      <w:proofErr w:type="spellStart"/>
      <w:r w:rsidRPr="008444BC">
        <w:rPr>
          <w:rFonts w:ascii="Bookman Old Style" w:hAnsi="Bookman Old Style"/>
          <w:color w:val="000000" w:themeColor="text1"/>
        </w:rPr>
        <w:t>p</w:t>
      </w:r>
      <w:r w:rsidR="00656D05" w:rsidRPr="008444BC">
        <w:rPr>
          <w:rFonts w:ascii="Bookman Old Style" w:hAnsi="Bookman Old Style"/>
          <w:color w:val="000000" w:themeColor="text1"/>
        </w:rPr>
        <w:t>eringatan</w:t>
      </w:r>
      <w:proofErr w:type="spellEnd"/>
      <w:r w:rsidR="00656D05"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t</w:t>
      </w:r>
      <w:r w:rsidR="00656D05" w:rsidRPr="008444BC">
        <w:rPr>
          <w:rFonts w:ascii="Bookman Old Style" w:hAnsi="Bookman Old Style"/>
          <w:color w:val="000000" w:themeColor="text1"/>
        </w:rPr>
        <w:t>ertulis</w:t>
      </w:r>
      <w:proofErr w:type="spellEnd"/>
      <w:r w:rsidR="00656D05"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w:t>
      </w:r>
      <w:r w:rsidR="00656D05" w:rsidRPr="008444BC">
        <w:rPr>
          <w:rFonts w:ascii="Bookman Old Style" w:hAnsi="Bookman Old Style"/>
          <w:color w:val="000000" w:themeColor="text1"/>
        </w:rPr>
        <w:t>ertama</w:t>
      </w:r>
      <w:proofErr w:type="spellEnd"/>
      <w:r w:rsidR="00656D05" w:rsidRPr="008444BC">
        <w:rPr>
          <w:rFonts w:ascii="Bookman Old Style" w:hAnsi="Bookman Old Style"/>
          <w:color w:val="000000" w:themeColor="text1"/>
        </w:rPr>
        <w:t xml:space="preserve"> </w:t>
      </w:r>
      <w:proofErr w:type="spellStart"/>
      <w:r w:rsidR="00656D05" w:rsidRPr="008444BC">
        <w:rPr>
          <w:rFonts w:ascii="Bookman Old Style" w:hAnsi="Bookman Old Style"/>
          <w:color w:val="000000" w:themeColor="text1"/>
        </w:rPr>
        <w:t>diberikan</w:t>
      </w:r>
      <w:proofErr w:type="spellEnd"/>
      <w:r w:rsidR="00656D05" w:rsidRPr="008444BC">
        <w:rPr>
          <w:rFonts w:ascii="Bookman Old Style" w:hAnsi="Bookman Old Style"/>
          <w:color w:val="000000" w:themeColor="text1"/>
        </w:rPr>
        <w:t xml:space="preserve"> </w:t>
      </w:r>
      <w:proofErr w:type="spellStart"/>
      <w:r w:rsidR="00656D05" w:rsidRPr="008444BC">
        <w:rPr>
          <w:rFonts w:ascii="Bookman Old Style" w:hAnsi="Bookman Old Style"/>
          <w:color w:val="000000" w:themeColor="text1"/>
        </w:rPr>
        <w:t>dalam</w:t>
      </w:r>
      <w:proofErr w:type="spellEnd"/>
      <w:r w:rsidR="00656D05" w:rsidRPr="008444BC">
        <w:rPr>
          <w:rFonts w:ascii="Bookman Old Style" w:hAnsi="Bookman Old Style"/>
          <w:color w:val="000000" w:themeColor="text1"/>
        </w:rPr>
        <w:t xml:space="preserve"> </w:t>
      </w:r>
      <w:proofErr w:type="spellStart"/>
      <w:r w:rsidR="00656D05" w:rsidRPr="008444BC">
        <w:rPr>
          <w:rFonts w:ascii="Bookman Old Style" w:hAnsi="Bookman Old Style"/>
          <w:color w:val="000000" w:themeColor="text1"/>
        </w:rPr>
        <w:t>jangka</w:t>
      </w:r>
      <w:proofErr w:type="spellEnd"/>
      <w:r w:rsidR="00656D05" w:rsidRPr="008444BC">
        <w:rPr>
          <w:rFonts w:ascii="Bookman Old Style" w:hAnsi="Bookman Old Style"/>
          <w:color w:val="000000" w:themeColor="text1"/>
        </w:rPr>
        <w:t xml:space="preserve"> </w:t>
      </w:r>
      <w:proofErr w:type="spellStart"/>
      <w:r w:rsidR="00656D05" w:rsidRPr="008444BC">
        <w:rPr>
          <w:rFonts w:ascii="Bookman Old Style" w:hAnsi="Bookman Old Style"/>
          <w:color w:val="000000" w:themeColor="text1"/>
        </w:rPr>
        <w:t>waktu</w:t>
      </w:r>
      <w:proofErr w:type="spellEnd"/>
      <w:r w:rsidR="00656D05" w:rsidRPr="008444BC">
        <w:rPr>
          <w:rFonts w:ascii="Bookman Old Style" w:hAnsi="Bookman Old Style"/>
          <w:color w:val="000000" w:themeColor="text1"/>
        </w:rPr>
        <w:t xml:space="preserve"> 30 (</w:t>
      </w:r>
      <w:proofErr w:type="spellStart"/>
      <w:r w:rsidR="00656D05" w:rsidRPr="008444BC">
        <w:rPr>
          <w:rFonts w:ascii="Bookman Old Style" w:hAnsi="Bookman Old Style"/>
          <w:color w:val="000000" w:themeColor="text1"/>
        </w:rPr>
        <w:t>tiga</w:t>
      </w:r>
      <w:proofErr w:type="spellEnd"/>
      <w:r w:rsidR="00656D05" w:rsidRPr="008444BC">
        <w:rPr>
          <w:rFonts w:ascii="Bookman Old Style" w:hAnsi="Bookman Old Style"/>
          <w:color w:val="000000" w:themeColor="text1"/>
        </w:rPr>
        <w:t xml:space="preserve"> </w:t>
      </w:r>
      <w:proofErr w:type="spellStart"/>
      <w:r w:rsidR="00656D05" w:rsidRPr="008444BC">
        <w:rPr>
          <w:rFonts w:ascii="Bookman Old Style" w:hAnsi="Bookman Old Style"/>
          <w:color w:val="000000" w:themeColor="text1"/>
        </w:rPr>
        <w:t>puluh</w:t>
      </w:r>
      <w:proofErr w:type="spellEnd"/>
      <w:r w:rsidR="00656D05" w:rsidRPr="008444BC">
        <w:rPr>
          <w:rFonts w:ascii="Bookman Old Style" w:hAnsi="Bookman Old Style"/>
          <w:color w:val="000000" w:themeColor="text1"/>
        </w:rPr>
        <w:t>) Hari;</w:t>
      </w:r>
    </w:p>
    <w:p w14:paraId="3729E382" w14:textId="48599E7F" w:rsidR="00656D05" w:rsidRPr="004E5A1F" w:rsidRDefault="001023B9" w:rsidP="004E5A1F">
      <w:pPr>
        <w:pStyle w:val="Style"/>
        <w:numPr>
          <w:ilvl w:val="1"/>
          <w:numId w:val="150"/>
        </w:numPr>
        <w:spacing w:after="0" w:line="360" w:lineRule="auto"/>
        <w:ind w:left="3119" w:right="23" w:hanging="567"/>
        <w:jc w:val="both"/>
        <w:rPr>
          <w:rFonts w:ascii="Bookman Old Style" w:hAnsi="Bookman Old Style"/>
          <w:color w:val="000000" w:themeColor="text1"/>
          <w:lang w:val="id-ID"/>
        </w:rPr>
      </w:pPr>
      <w:proofErr w:type="spellStart"/>
      <w:r w:rsidRPr="008444BC">
        <w:rPr>
          <w:rFonts w:ascii="Bookman Old Style" w:hAnsi="Bookman Old Style"/>
          <w:color w:val="000000" w:themeColor="text1"/>
        </w:rPr>
        <w:t>p</w:t>
      </w:r>
      <w:r w:rsidR="00656D05" w:rsidRPr="008444BC">
        <w:rPr>
          <w:rFonts w:ascii="Bookman Old Style" w:hAnsi="Bookman Old Style"/>
          <w:color w:val="000000" w:themeColor="text1"/>
        </w:rPr>
        <w:t>eringatan</w:t>
      </w:r>
      <w:proofErr w:type="spellEnd"/>
      <w:r w:rsidR="00656D05"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t</w:t>
      </w:r>
      <w:r w:rsidR="00656D05" w:rsidRPr="008444BC">
        <w:rPr>
          <w:rFonts w:ascii="Bookman Old Style" w:hAnsi="Bookman Old Style"/>
          <w:color w:val="000000" w:themeColor="text1"/>
        </w:rPr>
        <w:t>ertulis</w:t>
      </w:r>
      <w:proofErr w:type="spellEnd"/>
      <w:r w:rsidR="00656D05"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k</w:t>
      </w:r>
      <w:r w:rsidR="00656D05" w:rsidRPr="008444BC">
        <w:rPr>
          <w:rFonts w:ascii="Bookman Old Style" w:hAnsi="Bookman Old Style"/>
          <w:color w:val="000000" w:themeColor="text1"/>
        </w:rPr>
        <w:t>edua</w:t>
      </w:r>
      <w:proofErr w:type="spellEnd"/>
      <w:r w:rsidR="00656D05" w:rsidRPr="008444BC">
        <w:rPr>
          <w:rFonts w:ascii="Bookman Old Style" w:hAnsi="Bookman Old Style"/>
          <w:color w:val="000000" w:themeColor="text1"/>
        </w:rPr>
        <w:t xml:space="preserve"> </w:t>
      </w:r>
      <w:proofErr w:type="spellStart"/>
      <w:r w:rsidR="00656D05" w:rsidRPr="008444BC">
        <w:rPr>
          <w:rFonts w:ascii="Bookman Old Style" w:hAnsi="Bookman Old Style"/>
          <w:color w:val="000000" w:themeColor="text1"/>
        </w:rPr>
        <w:t>diberikan</w:t>
      </w:r>
      <w:proofErr w:type="spellEnd"/>
      <w:r w:rsidR="00656D05" w:rsidRPr="008444BC">
        <w:rPr>
          <w:rFonts w:ascii="Bookman Old Style" w:hAnsi="Bookman Old Style"/>
          <w:color w:val="000000" w:themeColor="text1"/>
        </w:rPr>
        <w:t xml:space="preserve"> </w:t>
      </w:r>
      <w:proofErr w:type="spellStart"/>
      <w:r w:rsidR="00656D05" w:rsidRPr="008444BC">
        <w:rPr>
          <w:rFonts w:ascii="Bookman Old Style" w:hAnsi="Bookman Old Style"/>
          <w:color w:val="000000" w:themeColor="text1"/>
        </w:rPr>
        <w:t>dalam</w:t>
      </w:r>
      <w:proofErr w:type="spellEnd"/>
      <w:r w:rsidR="00656D05" w:rsidRPr="008444BC">
        <w:rPr>
          <w:rFonts w:ascii="Bookman Old Style" w:hAnsi="Bookman Old Style"/>
          <w:color w:val="000000" w:themeColor="text1"/>
        </w:rPr>
        <w:t xml:space="preserve"> </w:t>
      </w:r>
      <w:proofErr w:type="spellStart"/>
      <w:r w:rsidR="00656D05" w:rsidRPr="008444BC">
        <w:rPr>
          <w:rFonts w:ascii="Bookman Old Style" w:hAnsi="Bookman Old Style"/>
          <w:color w:val="000000" w:themeColor="text1"/>
        </w:rPr>
        <w:t>jangka</w:t>
      </w:r>
      <w:proofErr w:type="spellEnd"/>
      <w:r w:rsidR="00656D05" w:rsidRPr="008444BC">
        <w:rPr>
          <w:rFonts w:ascii="Bookman Old Style" w:hAnsi="Bookman Old Style"/>
          <w:color w:val="000000" w:themeColor="text1"/>
        </w:rPr>
        <w:t xml:space="preserve"> </w:t>
      </w:r>
      <w:proofErr w:type="spellStart"/>
      <w:r w:rsidR="00656D05" w:rsidRPr="008444BC">
        <w:rPr>
          <w:rFonts w:ascii="Bookman Old Style" w:hAnsi="Bookman Old Style"/>
          <w:color w:val="000000" w:themeColor="text1"/>
        </w:rPr>
        <w:t>waktu</w:t>
      </w:r>
      <w:proofErr w:type="spellEnd"/>
      <w:r w:rsidR="00656D05" w:rsidRPr="008444BC">
        <w:rPr>
          <w:rFonts w:ascii="Bookman Old Style" w:hAnsi="Bookman Old Style"/>
          <w:color w:val="000000" w:themeColor="text1"/>
        </w:rPr>
        <w:t xml:space="preserve"> 15 (lima </w:t>
      </w:r>
      <w:proofErr w:type="spellStart"/>
      <w:r w:rsidR="00656D05" w:rsidRPr="008444BC">
        <w:rPr>
          <w:rFonts w:ascii="Bookman Old Style" w:hAnsi="Bookman Old Style"/>
          <w:color w:val="000000" w:themeColor="text1"/>
        </w:rPr>
        <w:t>belas</w:t>
      </w:r>
      <w:proofErr w:type="spellEnd"/>
      <w:r w:rsidR="00656D05" w:rsidRPr="008444BC">
        <w:rPr>
          <w:rFonts w:ascii="Bookman Old Style" w:hAnsi="Bookman Old Style"/>
          <w:color w:val="000000" w:themeColor="text1"/>
        </w:rPr>
        <w:t>) Hari</w:t>
      </w:r>
      <w:r w:rsidR="007F5D9E" w:rsidRPr="008444BC">
        <w:rPr>
          <w:rFonts w:ascii="Bookman Old Style" w:hAnsi="Bookman Old Style"/>
          <w:color w:val="000000" w:themeColor="text1"/>
        </w:rPr>
        <w:t>; dan</w:t>
      </w:r>
    </w:p>
    <w:p w14:paraId="31B34EF2" w14:textId="5B9F8960" w:rsidR="00656D05" w:rsidRPr="004E5A1F" w:rsidRDefault="00C15C5D" w:rsidP="004E5A1F">
      <w:pPr>
        <w:pStyle w:val="Style"/>
        <w:numPr>
          <w:ilvl w:val="1"/>
          <w:numId w:val="150"/>
        </w:numPr>
        <w:spacing w:after="0" w:line="360" w:lineRule="auto"/>
        <w:ind w:left="3119" w:right="23" w:hanging="567"/>
        <w:jc w:val="both"/>
        <w:rPr>
          <w:rFonts w:ascii="Bookman Old Style" w:hAnsi="Bookman Old Style"/>
          <w:color w:val="000000" w:themeColor="text1"/>
          <w:lang w:val="id-ID"/>
        </w:rPr>
      </w:pPr>
      <w:proofErr w:type="spellStart"/>
      <w:r w:rsidRPr="008444BC">
        <w:rPr>
          <w:rFonts w:ascii="Bookman Old Style" w:hAnsi="Bookman Old Style"/>
          <w:color w:val="000000" w:themeColor="text1"/>
        </w:rPr>
        <w:t>p</w:t>
      </w:r>
      <w:r w:rsidR="00656D05" w:rsidRPr="008444BC">
        <w:rPr>
          <w:rFonts w:ascii="Bookman Old Style" w:hAnsi="Bookman Old Style"/>
          <w:color w:val="000000" w:themeColor="text1"/>
        </w:rPr>
        <w:t>eringatan</w:t>
      </w:r>
      <w:proofErr w:type="spellEnd"/>
      <w:r w:rsidR="00656D05"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t</w:t>
      </w:r>
      <w:r w:rsidR="00656D05" w:rsidRPr="008444BC">
        <w:rPr>
          <w:rFonts w:ascii="Bookman Old Style" w:hAnsi="Bookman Old Style"/>
          <w:color w:val="000000" w:themeColor="text1"/>
        </w:rPr>
        <w:t>ertulis</w:t>
      </w:r>
      <w:proofErr w:type="spellEnd"/>
      <w:r w:rsidR="00656D05"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k</w:t>
      </w:r>
      <w:r w:rsidR="00656D05" w:rsidRPr="008444BC">
        <w:rPr>
          <w:rFonts w:ascii="Bookman Old Style" w:hAnsi="Bookman Old Style"/>
          <w:color w:val="000000" w:themeColor="text1"/>
        </w:rPr>
        <w:t>etiga</w:t>
      </w:r>
      <w:proofErr w:type="spellEnd"/>
      <w:r w:rsidR="00656D05" w:rsidRPr="008444BC">
        <w:rPr>
          <w:rFonts w:ascii="Bookman Old Style" w:hAnsi="Bookman Old Style"/>
          <w:color w:val="000000" w:themeColor="text1"/>
        </w:rPr>
        <w:t xml:space="preserve"> </w:t>
      </w:r>
      <w:proofErr w:type="spellStart"/>
      <w:r w:rsidR="00656D05" w:rsidRPr="008444BC">
        <w:rPr>
          <w:rFonts w:ascii="Bookman Old Style" w:hAnsi="Bookman Old Style"/>
          <w:color w:val="000000" w:themeColor="text1"/>
        </w:rPr>
        <w:t>diberikan</w:t>
      </w:r>
      <w:proofErr w:type="spellEnd"/>
      <w:r w:rsidR="00656D05" w:rsidRPr="008444BC">
        <w:rPr>
          <w:rFonts w:ascii="Bookman Old Style" w:hAnsi="Bookman Old Style"/>
          <w:color w:val="000000" w:themeColor="text1"/>
        </w:rPr>
        <w:t xml:space="preserve"> </w:t>
      </w:r>
      <w:proofErr w:type="spellStart"/>
      <w:r w:rsidR="00656D05" w:rsidRPr="008444BC">
        <w:rPr>
          <w:rFonts w:ascii="Bookman Old Style" w:hAnsi="Bookman Old Style"/>
          <w:color w:val="000000" w:themeColor="text1"/>
        </w:rPr>
        <w:t>dalam</w:t>
      </w:r>
      <w:proofErr w:type="spellEnd"/>
      <w:r w:rsidR="00656D05" w:rsidRPr="008444BC">
        <w:rPr>
          <w:rFonts w:ascii="Bookman Old Style" w:hAnsi="Bookman Old Style"/>
          <w:color w:val="000000" w:themeColor="text1"/>
        </w:rPr>
        <w:t xml:space="preserve"> </w:t>
      </w:r>
      <w:proofErr w:type="spellStart"/>
      <w:r w:rsidR="00656D05" w:rsidRPr="008444BC">
        <w:rPr>
          <w:rFonts w:ascii="Bookman Old Style" w:hAnsi="Bookman Old Style"/>
          <w:color w:val="000000" w:themeColor="text1"/>
        </w:rPr>
        <w:t>jangka</w:t>
      </w:r>
      <w:proofErr w:type="spellEnd"/>
      <w:r w:rsidR="00656D05" w:rsidRPr="008444BC">
        <w:rPr>
          <w:rFonts w:ascii="Bookman Old Style" w:hAnsi="Bookman Old Style"/>
          <w:color w:val="000000" w:themeColor="text1"/>
        </w:rPr>
        <w:t xml:space="preserve"> </w:t>
      </w:r>
      <w:proofErr w:type="spellStart"/>
      <w:r w:rsidR="00656D05" w:rsidRPr="008444BC">
        <w:rPr>
          <w:rFonts w:ascii="Bookman Old Style" w:hAnsi="Bookman Old Style"/>
          <w:color w:val="000000" w:themeColor="text1"/>
        </w:rPr>
        <w:t>waktu</w:t>
      </w:r>
      <w:proofErr w:type="spellEnd"/>
      <w:r w:rsidR="00656D05" w:rsidRPr="008444BC">
        <w:rPr>
          <w:rFonts w:ascii="Bookman Old Style" w:hAnsi="Bookman Old Style"/>
          <w:color w:val="000000" w:themeColor="text1"/>
        </w:rPr>
        <w:t xml:space="preserve"> 1</w:t>
      </w:r>
      <w:r w:rsidR="00BB64DA" w:rsidRPr="008444BC">
        <w:rPr>
          <w:rFonts w:ascii="Bookman Old Style" w:hAnsi="Bookman Old Style"/>
          <w:color w:val="000000" w:themeColor="text1"/>
        </w:rPr>
        <w:t>0</w:t>
      </w:r>
      <w:r w:rsidR="00656D05" w:rsidRPr="008444BC">
        <w:rPr>
          <w:rFonts w:ascii="Bookman Old Style" w:hAnsi="Bookman Old Style"/>
          <w:color w:val="000000" w:themeColor="text1"/>
        </w:rPr>
        <w:t xml:space="preserve"> (</w:t>
      </w:r>
      <w:proofErr w:type="spellStart"/>
      <w:r w:rsidR="00BB64DA" w:rsidRPr="008444BC">
        <w:rPr>
          <w:rFonts w:ascii="Bookman Old Style" w:hAnsi="Bookman Old Style"/>
          <w:color w:val="000000" w:themeColor="text1"/>
        </w:rPr>
        <w:t>sepuluh</w:t>
      </w:r>
      <w:proofErr w:type="spellEnd"/>
      <w:r w:rsidR="00656D05" w:rsidRPr="008444BC">
        <w:rPr>
          <w:rFonts w:ascii="Bookman Old Style" w:hAnsi="Bookman Old Style"/>
          <w:color w:val="000000" w:themeColor="text1"/>
        </w:rPr>
        <w:t>) Hari</w:t>
      </w:r>
      <w:r w:rsidR="00EA6FBB" w:rsidRPr="004E5A1F">
        <w:rPr>
          <w:rFonts w:ascii="Bookman Old Style" w:hAnsi="Bookman Old Style"/>
          <w:color w:val="000000" w:themeColor="text1"/>
        </w:rPr>
        <w:t>,</w:t>
      </w:r>
    </w:p>
    <w:p w14:paraId="17506F70" w14:textId="36B874EF" w:rsidR="00204044" w:rsidRPr="004E5A1F" w:rsidRDefault="00204044" w:rsidP="004E5A1F">
      <w:pPr>
        <w:pStyle w:val="Style"/>
        <w:tabs>
          <w:tab w:val="left" w:pos="2552"/>
        </w:tabs>
        <w:spacing w:after="0" w:line="360" w:lineRule="auto"/>
        <w:ind w:left="2552" w:right="23"/>
        <w:jc w:val="both"/>
        <w:rPr>
          <w:rFonts w:ascii="Bookman Old Style" w:hAnsi="Bookman Old Style"/>
          <w:color w:val="000000" w:themeColor="text1"/>
          <w:lang w:val="id-ID"/>
        </w:rPr>
      </w:pPr>
      <w:r w:rsidRPr="004E5A1F">
        <w:rPr>
          <w:rFonts w:ascii="Bookman Old Style" w:hAnsi="Bookman Old Style"/>
          <w:color w:val="000000" w:themeColor="text1"/>
          <w:lang w:val="id-ID"/>
        </w:rPr>
        <w:t>terhitung sejak tanggal terkirimnya surat peringatan melalui Sistem OSS</w:t>
      </w:r>
      <w:r w:rsidRPr="004E5A1F">
        <w:rPr>
          <w:rFonts w:ascii="Bookman Old Style" w:hAnsi="Bookman Old Style"/>
          <w:color w:val="000000" w:themeColor="text1"/>
        </w:rPr>
        <w:t xml:space="preserve"> dan </w:t>
      </w:r>
      <w:proofErr w:type="spellStart"/>
      <w:r w:rsidRPr="004E5A1F">
        <w:rPr>
          <w:rFonts w:ascii="Bookman Old Style" w:hAnsi="Bookman Old Style"/>
          <w:color w:val="000000" w:themeColor="text1"/>
        </w:rPr>
        <w:t>dinotifikasi</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kepada</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Pelaku</w:t>
      </w:r>
      <w:proofErr w:type="spellEnd"/>
      <w:r w:rsidRPr="004E5A1F">
        <w:rPr>
          <w:rFonts w:ascii="Bookman Old Style" w:hAnsi="Bookman Old Style"/>
          <w:color w:val="000000" w:themeColor="text1"/>
        </w:rPr>
        <w:t xml:space="preserve"> Usaha </w:t>
      </w:r>
      <w:proofErr w:type="spellStart"/>
      <w:r w:rsidRPr="004E5A1F">
        <w:rPr>
          <w:rFonts w:ascii="Bookman Old Style" w:hAnsi="Bookman Old Style"/>
          <w:color w:val="000000" w:themeColor="text1"/>
        </w:rPr>
        <w:t>melalui</w:t>
      </w:r>
      <w:proofErr w:type="spellEnd"/>
      <w:r w:rsidRPr="004E5A1F">
        <w:rPr>
          <w:rFonts w:ascii="Bookman Old Style" w:hAnsi="Bookman Old Style"/>
          <w:color w:val="000000" w:themeColor="text1"/>
        </w:rPr>
        <w:t xml:space="preserve"> </w:t>
      </w:r>
      <w:r w:rsidRPr="004E5A1F">
        <w:rPr>
          <w:rFonts w:ascii="Bookman Old Style" w:hAnsi="Bookman Old Style"/>
          <w:color w:val="000000" w:themeColor="text1"/>
          <w:lang w:val="id-ID"/>
        </w:rPr>
        <w:t>surat elektronik.</w:t>
      </w:r>
      <w:r w:rsidRPr="004E5A1F">
        <w:rPr>
          <w:rFonts w:ascii="Bookman Old Style" w:hAnsi="Bookman Old Style"/>
          <w:color w:val="000000" w:themeColor="text1"/>
        </w:rPr>
        <w:t xml:space="preserve"> </w:t>
      </w:r>
    </w:p>
    <w:p w14:paraId="03CFEA5E" w14:textId="4D839CDD" w:rsidR="00204044" w:rsidRPr="004E5A1F" w:rsidRDefault="00204044" w:rsidP="004E5A1F">
      <w:pPr>
        <w:pStyle w:val="Style"/>
        <w:numPr>
          <w:ilvl w:val="0"/>
          <w:numId w:val="150"/>
        </w:numPr>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Terhadap peringatan sebagaimana dimaksud pada </w:t>
      </w:r>
      <w:r w:rsidR="003D157C" w:rsidRPr="008444BC">
        <w:rPr>
          <w:rFonts w:ascii="Bookman Old Style" w:hAnsi="Bookman Old Style"/>
          <w:color w:val="000000" w:themeColor="text1"/>
        </w:rPr>
        <w:t xml:space="preserve">    </w:t>
      </w:r>
      <w:r w:rsidRPr="004E5A1F">
        <w:rPr>
          <w:rFonts w:ascii="Bookman Old Style" w:hAnsi="Bookman Old Style"/>
          <w:color w:val="000000" w:themeColor="text1"/>
          <w:lang w:val="id-ID"/>
        </w:rPr>
        <w:t>ayat (</w:t>
      </w:r>
      <w:r w:rsidR="007F5D9E" w:rsidRPr="008444BC">
        <w:rPr>
          <w:rFonts w:ascii="Bookman Old Style" w:hAnsi="Bookman Old Style"/>
          <w:color w:val="000000" w:themeColor="text1"/>
        </w:rPr>
        <w:t>2</w:t>
      </w:r>
      <w:r w:rsidRPr="004E5A1F">
        <w:rPr>
          <w:rFonts w:ascii="Bookman Old Style" w:hAnsi="Bookman Old Style"/>
          <w:color w:val="000000" w:themeColor="text1"/>
          <w:lang w:val="id-ID"/>
        </w:rPr>
        <w:t xml:space="preserve">), Pelaku Usaha </w:t>
      </w:r>
      <w:proofErr w:type="spellStart"/>
      <w:r w:rsidRPr="004E5A1F">
        <w:rPr>
          <w:rFonts w:ascii="Bookman Old Style" w:hAnsi="Bookman Old Style"/>
          <w:color w:val="000000" w:themeColor="text1"/>
        </w:rPr>
        <w:t>wajib</w:t>
      </w:r>
      <w:proofErr w:type="spellEnd"/>
      <w:r w:rsidRPr="004E5A1F">
        <w:rPr>
          <w:rFonts w:ascii="Bookman Old Style" w:hAnsi="Bookman Old Style"/>
          <w:color w:val="000000" w:themeColor="text1"/>
          <w:lang w:val="id-ID"/>
        </w:rPr>
        <w:t>:</w:t>
      </w:r>
    </w:p>
    <w:p w14:paraId="5A5EC0FC" w14:textId="77777777" w:rsidR="00204044" w:rsidRPr="004E5A1F" w:rsidRDefault="00204044">
      <w:pPr>
        <w:pStyle w:val="Style"/>
        <w:numPr>
          <w:ilvl w:val="0"/>
          <w:numId w:val="151"/>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memberikan tanggapan atas surat peringatan melalui Sistem OSS; dan/atau</w:t>
      </w:r>
    </w:p>
    <w:p w14:paraId="001E5D2A" w14:textId="77777777" w:rsidR="00204044" w:rsidRPr="004E5A1F" w:rsidRDefault="00204044">
      <w:pPr>
        <w:pStyle w:val="Style"/>
        <w:numPr>
          <w:ilvl w:val="0"/>
          <w:numId w:val="151"/>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melakukan pemenuhan kewajiban, tanggung jawab, dan/atau ketentuan lainnya sesuai peraturan perundang-undangan</w:t>
      </w:r>
      <w:r w:rsidRPr="004E5A1F">
        <w:rPr>
          <w:rFonts w:ascii="Bookman Old Style" w:hAnsi="Bookman Old Style"/>
          <w:color w:val="000000" w:themeColor="text1"/>
        </w:rPr>
        <w:t>.</w:t>
      </w:r>
    </w:p>
    <w:p w14:paraId="0B0C0DAF" w14:textId="1213A9D6" w:rsidR="005D2CDB" w:rsidRPr="004E5A1F" w:rsidRDefault="00204044" w:rsidP="004E5A1F">
      <w:pPr>
        <w:pStyle w:val="Style"/>
        <w:numPr>
          <w:ilvl w:val="0"/>
          <w:numId w:val="150"/>
        </w:numPr>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Dalam hal </w:t>
      </w:r>
      <w:proofErr w:type="spellStart"/>
      <w:r w:rsidR="003A37C8" w:rsidRPr="008444BC">
        <w:rPr>
          <w:rFonts w:ascii="Bookman Old Style" w:hAnsi="Bookman Old Style"/>
          <w:color w:val="000000" w:themeColor="text1"/>
        </w:rPr>
        <w:t>hasil</w:t>
      </w:r>
      <w:proofErr w:type="spellEnd"/>
      <w:r w:rsidR="003A37C8" w:rsidRPr="008444BC">
        <w:rPr>
          <w:rFonts w:ascii="Bookman Old Style" w:hAnsi="Bookman Old Style"/>
          <w:color w:val="000000" w:themeColor="text1"/>
        </w:rPr>
        <w:t xml:space="preserve"> </w:t>
      </w:r>
      <w:r w:rsidRPr="004E5A1F">
        <w:rPr>
          <w:rFonts w:ascii="Bookman Old Style" w:hAnsi="Bookman Old Style"/>
          <w:color w:val="000000" w:themeColor="text1"/>
          <w:lang w:val="id-ID"/>
        </w:rPr>
        <w:t>evaluasi oleh pejabat yang berwenang atas tanggapan Pelaku Usaha sebagaimana dimaksud pada ayat (</w:t>
      </w:r>
      <w:r w:rsidRPr="004E5A1F">
        <w:rPr>
          <w:rFonts w:ascii="Bookman Old Style" w:hAnsi="Bookman Old Style"/>
          <w:color w:val="000000" w:themeColor="text1"/>
        </w:rPr>
        <w:t>3</w:t>
      </w:r>
      <w:r w:rsidRPr="004E5A1F">
        <w:rPr>
          <w:rFonts w:ascii="Bookman Old Style" w:hAnsi="Bookman Old Style"/>
          <w:color w:val="000000" w:themeColor="text1"/>
          <w:lang w:val="id-ID"/>
        </w:rPr>
        <w:t>):</w:t>
      </w:r>
    </w:p>
    <w:p w14:paraId="29A7B8EF" w14:textId="4427BD9C" w:rsidR="00204044" w:rsidRPr="004E5A1F" w:rsidRDefault="00204044">
      <w:pPr>
        <w:pStyle w:val="Style"/>
        <w:numPr>
          <w:ilvl w:val="0"/>
          <w:numId w:val="152"/>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telah sesuai, maka </w:t>
      </w:r>
      <w:r w:rsidR="0061032D" w:rsidRPr="008444BC">
        <w:rPr>
          <w:rFonts w:ascii="Bookman Old Style" w:hAnsi="Bookman Old Style"/>
          <w:color w:val="000000" w:themeColor="text1"/>
        </w:rPr>
        <w:t>BKPM</w:t>
      </w:r>
      <w:r w:rsidRPr="004E5A1F">
        <w:rPr>
          <w:rFonts w:ascii="Bookman Old Style" w:hAnsi="Bookman Old Style"/>
          <w:color w:val="000000" w:themeColor="text1"/>
          <w:lang w:val="id-ID"/>
        </w:rPr>
        <w:t xml:space="preserve">, </w:t>
      </w:r>
      <w:r w:rsidR="00AE012D" w:rsidRPr="004E5A1F">
        <w:rPr>
          <w:rFonts w:ascii="Bookman Old Style" w:hAnsi="Bookman Old Style"/>
          <w:color w:val="000000" w:themeColor="text1"/>
          <w:lang w:val="id-ID"/>
        </w:rPr>
        <w:t>DPMPTSP</w:t>
      </w:r>
      <w:r w:rsidRPr="004E5A1F">
        <w:rPr>
          <w:rFonts w:ascii="Bookman Old Style" w:hAnsi="Bookman Old Style"/>
          <w:color w:val="000000" w:themeColor="text1"/>
          <w:lang w:val="id-ID"/>
        </w:rPr>
        <w:t xml:space="preserve"> provinsi, </w:t>
      </w:r>
      <w:r w:rsidR="00AE012D" w:rsidRPr="004E5A1F">
        <w:rPr>
          <w:rFonts w:ascii="Bookman Old Style" w:hAnsi="Bookman Old Style"/>
          <w:color w:val="000000" w:themeColor="text1"/>
          <w:lang w:val="id-ID"/>
        </w:rPr>
        <w:t>DPMPTSP</w:t>
      </w:r>
      <w:r w:rsidRPr="004E5A1F">
        <w:rPr>
          <w:rFonts w:ascii="Bookman Old Style" w:hAnsi="Bookman Old Style"/>
          <w:color w:val="000000" w:themeColor="text1"/>
          <w:lang w:val="id-ID"/>
        </w:rPr>
        <w:t xml:space="preserve"> kabupaten/kota, administrator KEK, atau badan pengusahaan KPBPB sesuai dengan kewenangannya memberikan notifikasi </w:t>
      </w:r>
      <w:proofErr w:type="spellStart"/>
      <w:r w:rsidR="00643861" w:rsidRPr="008444BC">
        <w:rPr>
          <w:rFonts w:ascii="Bookman Old Style" w:hAnsi="Bookman Old Style"/>
          <w:color w:val="000000" w:themeColor="text1"/>
        </w:rPr>
        <w:t>melalui</w:t>
      </w:r>
      <w:proofErr w:type="spellEnd"/>
      <w:r w:rsidR="00643861" w:rsidRPr="008444BC">
        <w:rPr>
          <w:rFonts w:ascii="Bookman Old Style" w:hAnsi="Bookman Old Style"/>
          <w:color w:val="000000" w:themeColor="text1"/>
        </w:rPr>
        <w:t xml:space="preserve"> </w:t>
      </w:r>
      <w:proofErr w:type="spellStart"/>
      <w:r w:rsidR="0081393A" w:rsidRPr="008444BC">
        <w:rPr>
          <w:rFonts w:ascii="Bookman Old Style" w:hAnsi="Bookman Old Style"/>
          <w:color w:val="000000" w:themeColor="text1"/>
        </w:rPr>
        <w:t>S</w:t>
      </w:r>
      <w:r w:rsidR="00643861" w:rsidRPr="008444BC">
        <w:rPr>
          <w:rFonts w:ascii="Bookman Old Style" w:hAnsi="Bookman Old Style"/>
          <w:color w:val="000000" w:themeColor="text1"/>
        </w:rPr>
        <w:t>istem</w:t>
      </w:r>
      <w:proofErr w:type="spellEnd"/>
      <w:r w:rsidR="00643861" w:rsidRPr="008444BC">
        <w:rPr>
          <w:rFonts w:ascii="Bookman Old Style" w:hAnsi="Bookman Old Style"/>
          <w:color w:val="000000" w:themeColor="text1"/>
        </w:rPr>
        <w:t xml:space="preserve"> OSS </w:t>
      </w:r>
      <w:r w:rsidRPr="004E5A1F">
        <w:rPr>
          <w:rFonts w:ascii="Bookman Old Style" w:hAnsi="Bookman Old Style"/>
          <w:color w:val="000000" w:themeColor="text1"/>
          <w:lang w:val="id-ID"/>
        </w:rPr>
        <w:t>bahwa peringatan dinyatakan gugur kepada Pelaku Usaha; atau</w:t>
      </w:r>
    </w:p>
    <w:p w14:paraId="226E8450" w14:textId="3D8FA47E" w:rsidR="00204044" w:rsidRPr="008444BC" w:rsidRDefault="00204044">
      <w:pPr>
        <w:pStyle w:val="Style"/>
        <w:numPr>
          <w:ilvl w:val="0"/>
          <w:numId w:val="152"/>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tidak sesuai, maka </w:t>
      </w:r>
      <w:r w:rsidR="0061032D" w:rsidRPr="008444BC">
        <w:rPr>
          <w:rFonts w:ascii="Bookman Old Style" w:hAnsi="Bookman Old Style"/>
          <w:color w:val="000000" w:themeColor="text1"/>
        </w:rPr>
        <w:t>BKPM</w:t>
      </w:r>
      <w:r w:rsidRPr="004E5A1F">
        <w:rPr>
          <w:rFonts w:ascii="Bookman Old Style" w:hAnsi="Bookman Old Style"/>
          <w:color w:val="000000" w:themeColor="text1"/>
          <w:lang w:val="id-ID"/>
        </w:rPr>
        <w:t xml:space="preserve">, </w:t>
      </w:r>
      <w:r w:rsidR="00AE012D" w:rsidRPr="004E5A1F">
        <w:rPr>
          <w:rFonts w:ascii="Bookman Old Style" w:hAnsi="Bookman Old Style"/>
          <w:color w:val="000000" w:themeColor="text1"/>
          <w:lang w:val="id-ID"/>
        </w:rPr>
        <w:t xml:space="preserve">DPMPTSP </w:t>
      </w:r>
      <w:r w:rsidRPr="004E5A1F">
        <w:rPr>
          <w:rFonts w:ascii="Bookman Old Style" w:hAnsi="Bookman Old Style"/>
          <w:color w:val="000000" w:themeColor="text1"/>
          <w:lang w:val="id-ID"/>
        </w:rPr>
        <w:t xml:space="preserve">provinsi, </w:t>
      </w:r>
      <w:r w:rsidR="00AE012D" w:rsidRPr="004E5A1F">
        <w:rPr>
          <w:rFonts w:ascii="Bookman Old Style" w:hAnsi="Bookman Old Style"/>
          <w:color w:val="000000" w:themeColor="text1"/>
          <w:lang w:val="id-ID"/>
        </w:rPr>
        <w:t xml:space="preserve">DPMPTSP </w:t>
      </w:r>
      <w:r w:rsidRPr="004E5A1F">
        <w:rPr>
          <w:rFonts w:ascii="Bookman Old Style" w:hAnsi="Bookman Old Style"/>
          <w:color w:val="000000" w:themeColor="text1"/>
          <w:lang w:val="id-ID"/>
        </w:rPr>
        <w:t xml:space="preserve">kabupaten/kota, administrator KEK, atau badan pengusahaan KPBPB sesuai dengan kewenangannya memberikan sanksi administratif </w:t>
      </w:r>
      <w:proofErr w:type="spellStart"/>
      <w:r w:rsidR="003A37C8" w:rsidRPr="008444BC">
        <w:rPr>
          <w:rFonts w:ascii="Bookman Old Style" w:hAnsi="Bookman Old Style"/>
          <w:color w:val="000000" w:themeColor="text1"/>
        </w:rPr>
        <w:t>selanjutnya</w:t>
      </w:r>
      <w:proofErr w:type="spellEnd"/>
      <w:r w:rsidR="003A37C8" w:rsidRPr="008444BC">
        <w:rPr>
          <w:rFonts w:ascii="Bookman Old Style" w:hAnsi="Bookman Old Style"/>
          <w:color w:val="000000" w:themeColor="text1"/>
        </w:rPr>
        <w:t>.</w:t>
      </w:r>
    </w:p>
    <w:p w14:paraId="52472CA9" w14:textId="5AC5397E" w:rsidR="00713746" w:rsidRPr="004E5A1F" w:rsidRDefault="003A37C8" w:rsidP="004E5A1F">
      <w:pPr>
        <w:pStyle w:val="Style"/>
        <w:numPr>
          <w:ilvl w:val="0"/>
          <w:numId w:val="150"/>
        </w:numPr>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Dalam hal </w:t>
      </w:r>
      <w:r w:rsidRPr="008444BC">
        <w:rPr>
          <w:rFonts w:ascii="Bookman Old Style" w:hAnsi="Bookman Old Style"/>
          <w:color w:val="000000" w:themeColor="text1"/>
          <w:lang w:val="id-ID"/>
        </w:rPr>
        <w:t>Pelaku Usaha</w:t>
      </w:r>
      <w:r w:rsidRPr="004E5A1F">
        <w:rPr>
          <w:rFonts w:ascii="Bookman Old Style" w:hAnsi="Bookman Old Style"/>
          <w:color w:val="000000" w:themeColor="text1"/>
          <w:lang w:val="id-ID"/>
        </w:rPr>
        <w:t xml:space="preserve"> </w:t>
      </w:r>
      <w:r w:rsidR="00BB2A14" w:rsidRPr="004E5A1F">
        <w:rPr>
          <w:rFonts w:ascii="Bookman Old Style" w:hAnsi="Bookman Old Style"/>
          <w:color w:val="000000" w:themeColor="text1"/>
          <w:lang w:val="id-ID"/>
        </w:rPr>
        <w:t xml:space="preserve">tidak menindaklanjuti </w:t>
      </w:r>
      <w:r w:rsidRPr="004E5A1F">
        <w:rPr>
          <w:rFonts w:ascii="Bookman Old Style" w:hAnsi="Bookman Old Style"/>
          <w:color w:val="000000" w:themeColor="text1"/>
          <w:lang w:val="id-ID"/>
        </w:rPr>
        <w:t>peringatan ketiga, BKPM</w:t>
      </w:r>
      <w:r w:rsidRPr="008444BC">
        <w:rPr>
          <w:rFonts w:ascii="Bookman Old Style" w:hAnsi="Bookman Old Style"/>
          <w:color w:val="000000" w:themeColor="text1"/>
          <w:lang w:val="id-ID"/>
        </w:rPr>
        <w:t>,</w:t>
      </w:r>
      <w:r w:rsidRPr="004E5A1F">
        <w:rPr>
          <w:rFonts w:ascii="Bookman Old Style" w:hAnsi="Bookman Old Style"/>
          <w:color w:val="000000" w:themeColor="text1"/>
          <w:lang w:val="id-ID"/>
        </w:rPr>
        <w:t xml:space="preserve"> </w:t>
      </w:r>
      <w:r w:rsidRPr="008444BC">
        <w:rPr>
          <w:rFonts w:ascii="Bookman Old Style" w:hAnsi="Bookman Old Style"/>
          <w:color w:val="000000" w:themeColor="text1"/>
          <w:lang w:val="id-ID"/>
        </w:rPr>
        <w:t>DPMPTSP provinsi, DPMPTSP kabupaten/kota, administrator KEK, atau badan pengusahaan KPBPB sesuai dengan kewenangannya</w:t>
      </w:r>
      <w:r w:rsidRPr="004E5A1F">
        <w:rPr>
          <w:rFonts w:ascii="Bookman Old Style" w:hAnsi="Bookman Old Style"/>
          <w:color w:val="000000" w:themeColor="text1"/>
          <w:lang w:val="id-ID"/>
        </w:rPr>
        <w:t xml:space="preserve"> </w:t>
      </w:r>
      <w:r w:rsidR="00EA3E89" w:rsidRPr="004E5A1F">
        <w:rPr>
          <w:rFonts w:ascii="Bookman Old Style" w:hAnsi="Bookman Old Style"/>
          <w:color w:val="000000" w:themeColor="text1"/>
          <w:lang w:val="id-ID"/>
        </w:rPr>
        <w:t>dapat</w:t>
      </w:r>
      <w:r w:rsidRPr="004E5A1F">
        <w:rPr>
          <w:rFonts w:ascii="Bookman Old Style" w:hAnsi="Bookman Old Style"/>
          <w:color w:val="000000" w:themeColor="text1"/>
          <w:lang w:val="id-ID"/>
        </w:rPr>
        <w:t xml:space="preserve"> </w:t>
      </w:r>
      <w:r w:rsidR="00EA3E89" w:rsidRPr="004E5A1F">
        <w:rPr>
          <w:rFonts w:ascii="Bookman Old Style" w:hAnsi="Bookman Old Style"/>
          <w:color w:val="000000" w:themeColor="text1"/>
          <w:lang w:val="id-ID"/>
        </w:rPr>
        <w:t>melakukan Pengawasan</w:t>
      </w:r>
      <w:r w:rsidRPr="004E5A1F">
        <w:rPr>
          <w:rFonts w:ascii="Bookman Old Style" w:hAnsi="Bookman Old Style"/>
          <w:color w:val="000000" w:themeColor="text1"/>
          <w:lang w:val="id-ID"/>
        </w:rPr>
        <w:t>.</w:t>
      </w:r>
    </w:p>
    <w:p w14:paraId="44A3A8F3" w14:textId="397AB07E" w:rsidR="00713746" w:rsidRPr="008444BC" w:rsidRDefault="00B36401" w:rsidP="004E5A1F">
      <w:pPr>
        <w:pStyle w:val="Style"/>
        <w:numPr>
          <w:ilvl w:val="0"/>
          <w:numId w:val="150"/>
        </w:numPr>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lang w:val="id-ID"/>
        </w:rPr>
        <w:lastRenderedPageBreak/>
        <w:t xml:space="preserve">Hasil </w:t>
      </w:r>
      <w:r w:rsidR="00EA3E89" w:rsidRPr="004E5A1F">
        <w:rPr>
          <w:rFonts w:ascii="Bookman Old Style" w:hAnsi="Bookman Old Style"/>
          <w:color w:val="000000" w:themeColor="text1"/>
          <w:lang w:val="id-ID"/>
        </w:rPr>
        <w:t>Pengawasan</w:t>
      </w:r>
      <w:r w:rsidR="00713746" w:rsidRPr="004E5A1F">
        <w:rPr>
          <w:rFonts w:ascii="Bookman Old Style" w:hAnsi="Bookman Old Style"/>
          <w:color w:val="000000" w:themeColor="text1"/>
          <w:lang w:val="id-ID"/>
        </w:rPr>
        <w:t xml:space="preserve"> sebagaimana dimaksud pada </w:t>
      </w:r>
      <w:r w:rsidR="005D2CDB">
        <w:rPr>
          <w:rFonts w:ascii="Bookman Old Style" w:hAnsi="Bookman Old Style"/>
          <w:color w:val="000000" w:themeColor="text1"/>
        </w:rPr>
        <w:t xml:space="preserve">    </w:t>
      </w:r>
      <w:r w:rsidR="00713746" w:rsidRPr="004E5A1F">
        <w:rPr>
          <w:rFonts w:ascii="Bookman Old Style" w:hAnsi="Bookman Old Style"/>
          <w:color w:val="000000" w:themeColor="text1"/>
          <w:lang w:val="id-ID"/>
        </w:rPr>
        <w:t>ayat (5)</w:t>
      </w:r>
      <w:r w:rsidRPr="004E5A1F">
        <w:rPr>
          <w:rFonts w:ascii="Bookman Old Style" w:hAnsi="Bookman Old Style"/>
          <w:color w:val="000000" w:themeColor="text1"/>
          <w:lang w:val="id-ID"/>
        </w:rPr>
        <w:t xml:space="preserve"> </w:t>
      </w:r>
      <w:r w:rsidR="00EA3E89" w:rsidRPr="004E5A1F">
        <w:rPr>
          <w:rFonts w:ascii="Bookman Old Style" w:hAnsi="Bookman Old Style"/>
          <w:color w:val="000000" w:themeColor="text1"/>
          <w:lang w:val="id-ID"/>
        </w:rPr>
        <w:t xml:space="preserve">dapat </w:t>
      </w:r>
      <w:r w:rsidRPr="004E5A1F">
        <w:rPr>
          <w:rFonts w:ascii="Bookman Old Style" w:hAnsi="Bookman Old Style"/>
          <w:color w:val="000000" w:themeColor="text1"/>
          <w:lang w:val="id-ID"/>
        </w:rPr>
        <w:t>menjadi data dukung bagi</w:t>
      </w:r>
      <w:r w:rsidR="00713746" w:rsidRPr="004E5A1F">
        <w:rPr>
          <w:rFonts w:ascii="Bookman Old Style" w:hAnsi="Bookman Old Style"/>
          <w:color w:val="000000" w:themeColor="text1"/>
          <w:lang w:val="id-ID"/>
        </w:rPr>
        <w:t xml:space="preserve"> BKPM, DPMPTSP provinsi, DPMPTSP kabupaten/kota, administrator KEK, atau badan pengusahaan KPBPB </w:t>
      </w:r>
      <w:r w:rsidRPr="004E5A1F">
        <w:rPr>
          <w:rFonts w:ascii="Bookman Old Style" w:hAnsi="Bookman Old Style"/>
          <w:color w:val="000000" w:themeColor="text1"/>
          <w:lang w:val="id-ID"/>
        </w:rPr>
        <w:t>untuk</w:t>
      </w:r>
      <w:r w:rsidR="00713746" w:rsidRPr="004E5A1F">
        <w:rPr>
          <w:rFonts w:ascii="Bookman Old Style" w:hAnsi="Bookman Old Style"/>
          <w:color w:val="000000" w:themeColor="text1"/>
          <w:lang w:val="id-ID"/>
        </w:rPr>
        <w:t xml:space="preserve"> memberikan sanksi administrati</w:t>
      </w:r>
      <w:r w:rsidRPr="004E5A1F">
        <w:rPr>
          <w:rFonts w:ascii="Bookman Old Style" w:hAnsi="Bookman Old Style"/>
          <w:color w:val="000000" w:themeColor="text1"/>
          <w:lang w:val="id-ID"/>
        </w:rPr>
        <w:t>f</w:t>
      </w:r>
      <w:r w:rsidR="00713746" w:rsidRPr="004E5A1F">
        <w:rPr>
          <w:rFonts w:ascii="Bookman Old Style" w:hAnsi="Bookman Old Style"/>
          <w:color w:val="000000" w:themeColor="text1"/>
          <w:lang w:val="id-ID"/>
        </w:rPr>
        <w:t xml:space="preserve"> </w:t>
      </w:r>
      <w:r w:rsidR="00603DC8" w:rsidRPr="004E5A1F">
        <w:rPr>
          <w:rFonts w:ascii="Bookman Old Style" w:hAnsi="Bookman Old Style"/>
          <w:color w:val="000000" w:themeColor="text1"/>
          <w:lang w:val="id-ID"/>
        </w:rPr>
        <w:t>berikutnya</w:t>
      </w:r>
      <w:r w:rsidR="00713746" w:rsidRPr="004E5A1F">
        <w:rPr>
          <w:rFonts w:ascii="Bookman Old Style" w:hAnsi="Bookman Old Style"/>
          <w:color w:val="000000" w:themeColor="text1"/>
          <w:lang w:val="id-ID"/>
        </w:rPr>
        <w:t>.</w:t>
      </w:r>
    </w:p>
    <w:p w14:paraId="23B7A7EF" w14:textId="6F7EAC7B" w:rsidR="00786488" w:rsidRPr="008444BC" w:rsidRDefault="00477265" w:rsidP="004E5A1F">
      <w:pPr>
        <w:pStyle w:val="Style"/>
        <w:numPr>
          <w:ilvl w:val="0"/>
          <w:numId w:val="150"/>
        </w:numPr>
        <w:spacing w:after="0" w:line="360" w:lineRule="auto"/>
        <w:ind w:left="2552" w:right="23" w:hanging="567"/>
        <w:jc w:val="both"/>
        <w:rPr>
          <w:rFonts w:ascii="Bookman Old Style" w:hAnsi="Bookman Old Style"/>
          <w:color w:val="000000" w:themeColor="text1"/>
          <w:lang w:val="id-ID"/>
        </w:rPr>
      </w:pPr>
      <w:r w:rsidRPr="008444BC">
        <w:rPr>
          <w:rFonts w:ascii="Bookman Old Style" w:hAnsi="Bookman Old Style"/>
          <w:color w:val="000000" w:themeColor="text1"/>
          <w:lang w:val="id-ID"/>
        </w:rPr>
        <w:t xml:space="preserve">Format </w:t>
      </w:r>
      <w:r w:rsidR="00C15C5D" w:rsidRPr="004E5A1F">
        <w:rPr>
          <w:rFonts w:ascii="Bookman Old Style" w:hAnsi="Bookman Old Style"/>
          <w:color w:val="000000" w:themeColor="text1"/>
          <w:lang w:val="id-ID"/>
        </w:rPr>
        <w:t>p</w:t>
      </w:r>
      <w:r w:rsidR="00786488" w:rsidRPr="008444BC">
        <w:rPr>
          <w:rFonts w:ascii="Bookman Old Style" w:hAnsi="Bookman Old Style"/>
          <w:color w:val="000000" w:themeColor="text1"/>
          <w:lang w:val="id-ID"/>
        </w:rPr>
        <w:t xml:space="preserve">eringatan tertulis pertama, kedua, ketiga </w:t>
      </w:r>
      <w:r w:rsidRPr="008444BC">
        <w:rPr>
          <w:rFonts w:ascii="Bookman Old Style" w:hAnsi="Bookman Old Style"/>
          <w:color w:val="000000" w:themeColor="text1"/>
          <w:lang w:val="id-ID"/>
        </w:rPr>
        <w:t xml:space="preserve">tercantum pada </w:t>
      </w:r>
      <w:r w:rsidR="00B25819" w:rsidRPr="004E5A1F">
        <w:rPr>
          <w:rFonts w:ascii="Bookman Old Style" w:hAnsi="Bookman Old Style"/>
          <w:color w:val="000000" w:themeColor="text1"/>
          <w:lang w:val="id-ID"/>
        </w:rPr>
        <w:t>L</w:t>
      </w:r>
      <w:r w:rsidRPr="004E5A1F">
        <w:rPr>
          <w:rFonts w:ascii="Bookman Old Style" w:hAnsi="Bookman Old Style"/>
          <w:color w:val="000000" w:themeColor="text1"/>
          <w:lang w:val="id-ID"/>
        </w:rPr>
        <w:t>ampiran</w:t>
      </w:r>
      <w:r w:rsidR="00697CA0" w:rsidRPr="004E5A1F">
        <w:rPr>
          <w:rFonts w:ascii="Bookman Old Style" w:hAnsi="Bookman Old Style"/>
          <w:color w:val="000000" w:themeColor="text1"/>
        </w:rPr>
        <w:t xml:space="preserve"> XXXI</w:t>
      </w:r>
      <w:r w:rsidR="00697CA0" w:rsidRPr="008444BC">
        <w:rPr>
          <w:rFonts w:ascii="Bookman Old Style" w:hAnsi="Bookman Old Style"/>
          <w:color w:val="000000" w:themeColor="text1"/>
        </w:rPr>
        <w:t xml:space="preserve"> </w:t>
      </w:r>
      <w:r w:rsidRPr="008444BC">
        <w:rPr>
          <w:rFonts w:ascii="Bookman Old Style" w:hAnsi="Bookman Old Style"/>
          <w:color w:val="000000" w:themeColor="text1"/>
          <w:lang w:val="id-ID"/>
        </w:rPr>
        <w:t>yang merupakan bagian tidak terpisahkan dari Peraturan Badan ini.</w:t>
      </w:r>
    </w:p>
    <w:p w14:paraId="41CF55B9" w14:textId="5AAAC21F" w:rsidR="004151EE" w:rsidRPr="004E5A1F" w:rsidRDefault="004151EE" w:rsidP="004E5A1F">
      <w:pPr>
        <w:pStyle w:val="Style"/>
        <w:numPr>
          <w:ilvl w:val="0"/>
          <w:numId w:val="150"/>
        </w:numPr>
        <w:spacing w:after="0" w:line="360" w:lineRule="auto"/>
        <w:ind w:left="2552" w:right="23" w:hanging="567"/>
        <w:jc w:val="both"/>
        <w:rPr>
          <w:rFonts w:ascii="Bookman Old Style" w:hAnsi="Bookman Old Style"/>
          <w:color w:val="000000" w:themeColor="text1"/>
          <w:lang w:val="id-ID"/>
        </w:rPr>
      </w:pPr>
      <w:r w:rsidRPr="008444BC">
        <w:rPr>
          <w:rFonts w:ascii="Bookman Old Style" w:hAnsi="Bookman Old Style"/>
          <w:color w:val="000000" w:themeColor="text1"/>
          <w:lang w:val="id-ID"/>
        </w:rPr>
        <w:t xml:space="preserve">Peringatan tertulis pertama, kedua, ketiga </w:t>
      </w:r>
      <w:proofErr w:type="spellStart"/>
      <w:r w:rsidRPr="008444BC">
        <w:rPr>
          <w:rFonts w:ascii="Bookman Old Style" w:hAnsi="Bookman Old Style"/>
          <w:color w:val="000000" w:themeColor="text1"/>
        </w:rPr>
        <w:t>sebagaimana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dimaksud</w:t>
      </w:r>
      <w:proofErr w:type="spellEnd"/>
      <w:r w:rsidRPr="008444BC">
        <w:rPr>
          <w:rFonts w:ascii="Bookman Old Style" w:hAnsi="Bookman Old Style"/>
          <w:color w:val="000000" w:themeColor="text1"/>
        </w:rPr>
        <w:t xml:space="preserve"> pada </w:t>
      </w:r>
      <w:proofErr w:type="spellStart"/>
      <w:r w:rsidRPr="008444BC">
        <w:rPr>
          <w:rFonts w:ascii="Bookman Old Style" w:hAnsi="Bookman Old Style"/>
          <w:color w:val="000000" w:themeColor="text1"/>
        </w:rPr>
        <w:t>ayat</w:t>
      </w:r>
      <w:proofErr w:type="spellEnd"/>
      <w:r w:rsidRPr="008444BC">
        <w:rPr>
          <w:rFonts w:ascii="Bookman Old Style" w:hAnsi="Bookman Old Style"/>
          <w:color w:val="000000" w:themeColor="text1"/>
        </w:rPr>
        <w:t xml:space="preserve"> (</w:t>
      </w:r>
      <w:r w:rsidR="008C1FDD" w:rsidRPr="008444BC">
        <w:rPr>
          <w:rFonts w:ascii="Bookman Old Style" w:hAnsi="Bookman Old Style"/>
          <w:color w:val="000000" w:themeColor="text1"/>
        </w:rPr>
        <w:t>1</w:t>
      </w:r>
      <w:r w:rsidRPr="008444BC">
        <w:rPr>
          <w:rFonts w:ascii="Bookman Old Style" w:hAnsi="Bookman Old Style"/>
          <w:color w:val="000000" w:themeColor="text1"/>
        </w:rPr>
        <w:t xml:space="preserve">) </w:t>
      </w:r>
      <w:proofErr w:type="spellStart"/>
      <w:r w:rsidRPr="008444BC">
        <w:rPr>
          <w:rFonts w:ascii="Bookman Old Style" w:eastAsia="Bookman Old Style" w:hAnsi="Bookman Old Style" w:cs="Bookman Old Style"/>
        </w:rPr>
        <w:t>dinotifikasi</w:t>
      </w:r>
      <w:proofErr w:type="spellEnd"/>
      <w:r w:rsidRPr="008444BC">
        <w:rPr>
          <w:rFonts w:ascii="Bookman Old Style" w:eastAsia="Bookman Old Style" w:hAnsi="Bookman Old Style" w:cs="Bookman Old Style"/>
        </w:rPr>
        <w:t xml:space="preserve"> oleh </w:t>
      </w:r>
      <w:proofErr w:type="spellStart"/>
      <w:r w:rsidR="00130E69" w:rsidRPr="008444BC">
        <w:rPr>
          <w:rFonts w:ascii="Bookman Old Style" w:hAnsi="Bookman Old Style" w:cs="Arial"/>
          <w:color w:val="000000" w:themeColor="text1"/>
        </w:rPr>
        <w:t>Sistem</w:t>
      </w:r>
      <w:proofErr w:type="spellEnd"/>
      <w:r w:rsidR="00130E69" w:rsidRPr="008444BC">
        <w:rPr>
          <w:rFonts w:ascii="Bookman Old Style" w:hAnsi="Bookman Old Style" w:cs="Arial"/>
          <w:color w:val="000000" w:themeColor="text1"/>
        </w:rPr>
        <w:t xml:space="preserve"> </w:t>
      </w:r>
      <w:r w:rsidRPr="008444BC">
        <w:rPr>
          <w:rFonts w:ascii="Bookman Old Style" w:eastAsia="Bookman Old Style" w:hAnsi="Bookman Old Style" w:cs="Bookman Old Style"/>
        </w:rPr>
        <w:t xml:space="preserve">OSS </w:t>
      </w:r>
      <w:proofErr w:type="spellStart"/>
      <w:r w:rsidRPr="008444BC">
        <w:rPr>
          <w:rFonts w:ascii="Bookman Old Style" w:eastAsia="Bookman Old Style" w:hAnsi="Bookman Old Style" w:cs="Bookman Old Style"/>
        </w:rPr>
        <w:t>kepada</w:t>
      </w:r>
      <w:proofErr w:type="spellEnd"/>
      <w:r w:rsidRPr="008444BC">
        <w:rPr>
          <w:rFonts w:ascii="Bookman Old Style" w:eastAsia="Bookman Old Style" w:hAnsi="Bookman Old Style" w:cs="Bookman Old Style"/>
        </w:rPr>
        <w:t xml:space="preserve"> </w:t>
      </w:r>
      <w:proofErr w:type="spellStart"/>
      <w:r w:rsidR="007211B5" w:rsidRPr="008444BC">
        <w:rPr>
          <w:rFonts w:ascii="Bookman Old Style" w:eastAsia="Bookman Old Style" w:hAnsi="Bookman Old Style" w:cs="Bookman Old Style"/>
        </w:rPr>
        <w:t>kementerian</w:t>
      </w:r>
      <w:proofErr w:type="spellEnd"/>
      <w:r w:rsidR="007211B5" w:rsidRPr="008444BC">
        <w:rPr>
          <w:rFonts w:ascii="Bookman Old Style" w:eastAsia="Bookman Old Style" w:hAnsi="Bookman Old Style" w:cs="Bookman Old Style"/>
        </w:rPr>
        <w:t>/</w:t>
      </w:r>
      <w:proofErr w:type="spellStart"/>
      <w:r w:rsidR="007211B5" w:rsidRPr="008444BC">
        <w:rPr>
          <w:rFonts w:ascii="Bookman Old Style" w:eastAsia="Bookman Old Style" w:hAnsi="Bookman Old Style" w:cs="Bookman Old Style"/>
        </w:rPr>
        <w:t>lembaga</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Pemerintah</w:t>
      </w:r>
      <w:proofErr w:type="spellEnd"/>
      <w:r w:rsidRPr="008444BC">
        <w:rPr>
          <w:rFonts w:ascii="Bookman Old Style" w:eastAsia="Bookman Old Style" w:hAnsi="Bookman Old Style" w:cs="Bookman Old Style"/>
        </w:rPr>
        <w:t xml:space="preserve"> Daerah </w:t>
      </w:r>
      <w:proofErr w:type="spellStart"/>
      <w:r w:rsidRPr="008444BC">
        <w:rPr>
          <w:rFonts w:ascii="Bookman Old Style" w:eastAsia="Bookman Old Style" w:hAnsi="Bookman Old Style" w:cs="Bookman Old Style"/>
        </w:rPr>
        <w:t>terkait</w:t>
      </w:r>
      <w:proofErr w:type="spellEnd"/>
      <w:r w:rsidRPr="008444BC">
        <w:rPr>
          <w:rFonts w:ascii="Bookman Old Style" w:eastAsia="Bookman Old Style" w:hAnsi="Bookman Old Style" w:cs="Bookman Old Style"/>
        </w:rPr>
        <w:t xml:space="preserve">, dan </w:t>
      </w:r>
      <w:proofErr w:type="spellStart"/>
      <w:r w:rsidRPr="008444BC">
        <w:rPr>
          <w:rFonts w:ascii="Bookman Old Style" w:eastAsia="Bookman Old Style" w:hAnsi="Bookman Old Style" w:cs="Bookman Old Style"/>
        </w:rPr>
        <w:t>Pelaku</w:t>
      </w:r>
      <w:proofErr w:type="spellEnd"/>
      <w:r w:rsidRPr="008444BC">
        <w:rPr>
          <w:rFonts w:ascii="Bookman Old Style" w:eastAsia="Bookman Old Style" w:hAnsi="Bookman Old Style" w:cs="Bookman Old Style"/>
        </w:rPr>
        <w:t xml:space="preserve"> Usaha.</w:t>
      </w:r>
    </w:p>
    <w:p w14:paraId="53C573F2" w14:textId="77777777" w:rsidR="00AA73A4" w:rsidRPr="008444BC" w:rsidRDefault="00AA73A4">
      <w:pPr>
        <w:spacing w:after="0" w:line="360" w:lineRule="auto"/>
        <w:jc w:val="both"/>
        <w:rPr>
          <w:rFonts w:ascii="Bookman Old Style" w:hAnsi="Bookman Old Style"/>
          <w:color w:val="000000"/>
          <w:sz w:val="24"/>
          <w:szCs w:val="24"/>
          <w:lang w:val="en-US"/>
        </w:rPr>
      </w:pPr>
    </w:p>
    <w:p w14:paraId="58FDFB01" w14:textId="15D31CF8" w:rsidR="00AA73A4" w:rsidRPr="00FB122D" w:rsidRDefault="00AA73A4">
      <w:pPr>
        <w:pStyle w:val="Heading8"/>
        <w:spacing w:before="0" w:after="0" w:line="360" w:lineRule="auto"/>
        <w:ind w:left="1985"/>
        <w:rPr>
          <w:szCs w:val="24"/>
          <w:lang w:val="en-US"/>
        </w:rPr>
      </w:pPr>
      <w:proofErr w:type="spellStart"/>
      <w:r w:rsidRPr="004E5A1F">
        <w:rPr>
          <w:szCs w:val="24"/>
          <w:lang w:val="en-US"/>
        </w:rPr>
        <w:t>Paragraf</w:t>
      </w:r>
      <w:proofErr w:type="spellEnd"/>
      <w:r w:rsidRPr="004E5A1F">
        <w:rPr>
          <w:szCs w:val="24"/>
          <w:lang w:val="en-US"/>
        </w:rPr>
        <w:t xml:space="preserve"> 5</w:t>
      </w:r>
    </w:p>
    <w:p w14:paraId="22934B61" w14:textId="77777777" w:rsidR="00AA73A4" w:rsidRPr="008444BC" w:rsidRDefault="00AA73A4">
      <w:pPr>
        <w:pStyle w:val="Heading8"/>
        <w:spacing w:before="0" w:after="0" w:line="360" w:lineRule="auto"/>
        <w:ind w:left="1985"/>
        <w:rPr>
          <w:color w:val="000000"/>
          <w:szCs w:val="24"/>
          <w:lang w:val="en-US"/>
        </w:rPr>
      </w:pPr>
      <w:proofErr w:type="spellStart"/>
      <w:r w:rsidRPr="008444BC">
        <w:rPr>
          <w:color w:val="000000"/>
          <w:szCs w:val="24"/>
          <w:lang w:val="en-US"/>
        </w:rPr>
        <w:t>Sanksi</w:t>
      </w:r>
      <w:proofErr w:type="spellEnd"/>
      <w:r w:rsidRPr="008444BC">
        <w:rPr>
          <w:color w:val="000000"/>
          <w:szCs w:val="24"/>
          <w:lang w:val="en-US"/>
        </w:rPr>
        <w:t xml:space="preserve"> </w:t>
      </w:r>
      <w:proofErr w:type="spellStart"/>
      <w:r w:rsidRPr="008444BC">
        <w:rPr>
          <w:color w:val="000000"/>
          <w:szCs w:val="24"/>
          <w:lang w:val="en-US"/>
        </w:rPr>
        <w:t>Administratif</w:t>
      </w:r>
      <w:proofErr w:type="spellEnd"/>
      <w:r w:rsidRPr="008444BC">
        <w:rPr>
          <w:color w:val="000000"/>
          <w:szCs w:val="24"/>
          <w:lang w:val="en-US"/>
        </w:rPr>
        <w:t xml:space="preserve"> </w:t>
      </w:r>
      <w:proofErr w:type="spellStart"/>
      <w:r w:rsidRPr="008444BC">
        <w:rPr>
          <w:color w:val="000000"/>
          <w:szCs w:val="24"/>
          <w:lang w:val="en-US"/>
        </w:rPr>
        <w:t>berdasarkan</w:t>
      </w:r>
      <w:proofErr w:type="spellEnd"/>
    </w:p>
    <w:p w14:paraId="07BF7EF1" w14:textId="65104271" w:rsidR="00AA73A4" w:rsidRPr="008444BC" w:rsidRDefault="00AA73A4">
      <w:pPr>
        <w:pStyle w:val="Heading8"/>
        <w:spacing w:before="0" w:after="0" w:line="360" w:lineRule="auto"/>
        <w:ind w:left="1985"/>
        <w:rPr>
          <w:color w:val="000000"/>
          <w:szCs w:val="24"/>
          <w:lang w:val="en-US"/>
        </w:rPr>
      </w:pPr>
      <w:proofErr w:type="spellStart"/>
      <w:r w:rsidRPr="008444BC">
        <w:rPr>
          <w:color w:val="000000"/>
          <w:szCs w:val="24"/>
          <w:lang w:val="en-US"/>
        </w:rPr>
        <w:t>Pelanggaran</w:t>
      </w:r>
      <w:proofErr w:type="spellEnd"/>
      <w:r w:rsidRPr="008444BC">
        <w:rPr>
          <w:color w:val="000000"/>
          <w:szCs w:val="24"/>
          <w:lang w:val="en-US"/>
        </w:rPr>
        <w:t xml:space="preserve"> </w:t>
      </w:r>
      <w:proofErr w:type="spellStart"/>
      <w:r w:rsidRPr="008444BC">
        <w:rPr>
          <w:color w:val="000000"/>
          <w:szCs w:val="24"/>
          <w:lang w:val="en-US"/>
        </w:rPr>
        <w:t>Sedang</w:t>
      </w:r>
      <w:proofErr w:type="spellEnd"/>
    </w:p>
    <w:p w14:paraId="58758797" w14:textId="77777777" w:rsidR="00AA73A4" w:rsidRPr="008444BC" w:rsidRDefault="00AA73A4">
      <w:pPr>
        <w:spacing w:after="0" w:line="360" w:lineRule="auto"/>
        <w:jc w:val="both"/>
        <w:rPr>
          <w:rFonts w:ascii="Bookman Old Style" w:hAnsi="Bookman Old Style"/>
          <w:color w:val="000000"/>
          <w:sz w:val="24"/>
          <w:szCs w:val="24"/>
          <w:lang w:val="en-US"/>
        </w:rPr>
      </w:pPr>
    </w:p>
    <w:p w14:paraId="2FDF93DB" w14:textId="0661561B" w:rsidR="00AA73A4" w:rsidRPr="008444BC" w:rsidRDefault="00AA73A4">
      <w:pPr>
        <w:pStyle w:val="Heading8"/>
        <w:spacing w:before="0" w:after="0" w:line="360" w:lineRule="auto"/>
        <w:ind w:left="1985"/>
        <w:rPr>
          <w:color w:val="000000"/>
          <w:szCs w:val="24"/>
          <w:lang w:val="en-US"/>
        </w:rPr>
      </w:pPr>
      <w:r w:rsidRPr="004E5A1F">
        <w:rPr>
          <w:szCs w:val="24"/>
        </w:rPr>
        <w:t xml:space="preserve">Pasal </w:t>
      </w:r>
      <w:r w:rsidRPr="004E5A1F">
        <w:rPr>
          <w:szCs w:val="24"/>
          <w:lang w:val="en-US"/>
        </w:rPr>
        <w:t>5</w:t>
      </w:r>
      <w:r w:rsidRPr="008444BC">
        <w:rPr>
          <w:szCs w:val="24"/>
          <w:lang w:val="en-US"/>
        </w:rPr>
        <w:t>7</w:t>
      </w:r>
    </w:p>
    <w:p w14:paraId="40E26E3F" w14:textId="26A448C9" w:rsidR="00204044" w:rsidRPr="004E5A1F" w:rsidRDefault="00204044">
      <w:pPr>
        <w:pStyle w:val="Style"/>
        <w:numPr>
          <w:ilvl w:val="0"/>
          <w:numId w:val="185"/>
        </w:numPr>
        <w:tabs>
          <w:tab w:val="left" w:pos="2552"/>
        </w:tabs>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Pelanggaran sedang sebagaimana dimaksud </w:t>
      </w:r>
      <w:proofErr w:type="spellStart"/>
      <w:r w:rsidR="00AE012D" w:rsidRPr="004E5A1F">
        <w:rPr>
          <w:rFonts w:ascii="Bookman Old Style" w:hAnsi="Bookman Old Style"/>
          <w:color w:val="000000" w:themeColor="text1"/>
        </w:rPr>
        <w:t>dalam</w:t>
      </w:r>
      <w:proofErr w:type="spellEnd"/>
      <w:r w:rsidR="00AE012D" w:rsidRPr="004E5A1F">
        <w:rPr>
          <w:rFonts w:ascii="Bookman Old Style" w:hAnsi="Bookman Old Style"/>
          <w:color w:val="000000" w:themeColor="text1"/>
        </w:rPr>
        <w:t xml:space="preserve"> </w:t>
      </w:r>
      <w:proofErr w:type="spellStart"/>
      <w:r w:rsidR="00AE012D" w:rsidRPr="004E5A1F">
        <w:rPr>
          <w:rFonts w:ascii="Bookman Old Style" w:hAnsi="Bookman Old Style"/>
          <w:color w:val="000000" w:themeColor="text1"/>
        </w:rPr>
        <w:t>Pasal</w:t>
      </w:r>
      <w:proofErr w:type="spellEnd"/>
      <w:r w:rsidR="00AE012D" w:rsidRPr="004E5A1F">
        <w:rPr>
          <w:rFonts w:ascii="Bookman Old Style" w:hAnsi="Bookman Old Style"/>
          <w:color w:val="000000" w:themeColor="text1"/>
        </w:rPr>
        <w:t xml:space="preserve"> </w:t>
      </w:r>
      <w:r w:rsidR="00645AC8" w:rsidRPr="004E5A1F">
        <w:rPr>
          <w:rFonts w:ascii="Bookman Old Style" w:hAnsi="Bookman Old Style"/>
          <w:color w:val="000000" w:themeColor="text1"/>
        </w:rPr>
        <w:t>4</w:t>
      </w:r>
      <w:r w:rsidR="00AA73A4" w:rsidRPr="004E5A1F">
        <w:rPr>
          <w:rFonts w:ascii="Bookman Old Style" w:hAnsi="Bookman Old Style"/>
          <w:color w:val="000000" w:themeColor="text1"/>
        </w:rPr>
        <w:t>7</w:t>
      </w:r>
      <w:r w:rsidR="00AE012D" w:rsidRPr="004E5A1F">
        <w:rPr>
          <w:rFonts w:ascii="Bookman Old Style" w:hAnsi="Bookman Old Style"/>
          <w:color w:val="000000" w:themeColor="text1"/>
        </w:rPr>
        <w:t xml:space="preserve"> </w:t>
      </w:r>
      <w:proofErr w:type="spellStart"/>
      <w:r w:rsidR="00AE012D" w:rsidRPr="004E5A1F">
        <w:rPr>
          <w:rFonts w:ascii="Bookman Old Style" w:hAnsi="Bookman Old Style"/>
          <w:color w:val="000000" w:themeColor="text1"/>
        </w:rPr>
        <w:t>ayat</w:t>
      </w:r>
      <w:proofErr w:type="spellEnd"/>
      <w:r w:rsidR="00AE012D" w:rsidRPr="004E5A1F">
        <w:rPr>
          <w:rFonts w:ascii="Bookman Old Style" w:hAnsi="Bookman Old Style"/>
          <w:color w:val="000000" w:themeColor="text1"/>
        </w:rPr>
        <w:t xml:space="preserve"> (2</w:t>
      </w:r>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huruf</w:t>
      </w:r>
      <w:proofErr w:type="spellEnd"/>
      <w:r w:rsidRPr="004E5A1F">
        <w:rPr>
          <w:rFonts w:ascii="Bookman Old Style" w:hAnsi="Bookman Old Style"/>
          <w:color w:val="000000" w:themeColor="text1"/>
        </w:rPr>
        <w:t xml:space="preserve"> b </w:t>
      </w:r>
      <w:proofErr w:type="spellStart"/>
      <w:r w:rsidR="00AE7E7B" w:rsidRPr="008444BC">
        <w:rPr>
          <w:rFonts w:ascii="Bookman Old Style" w:hAnsi="Bookman Old Style"/>
          <w:color w:val="000000" w:themeColor="text1"/>
        </w:rPr>
        <w:t>dikenakan</w:t>
      </w:r>
      <w:proofErr w:type="spellEnd"/>
      <w:r w:rsidR="00AE7E7B" w:rsidRPr="008444BC">
        <w:rPr>
          <w:rFonts w:ascii="Bookman Old Style" w:hAnsi="Bookman Old Style"/>
          <w:color w:val="000000" w:themeColor="text1"/>
        </w:rPr>
        <w:t xml:space="preserve"> </w:t>
      </w:r>
      <w:proofErr w:type="spellStart"/>
      <w:r w:rsidR="00AE7E7B" w:rsidRPr="008444BC">
        <w:rPr>
          <w:rFonts w:ascii="Bookman Old Style" w:hAnsi="Bookman Old Style"/>
          <w:color w:val="000000" w:themeColor="text1"/>
        </w:rPr>
        <w:t>dalam</w:t>
      </w:r>
      <w:proofErr w:type="spellEnd"/>
      <w:r w:rsidR="00AE7E7B" w:rsidRPr="008444BC">
        <w:rPr>
          <w:rFonts w:ascii="Bookman Old Style" w:hAnsi="Bookman Old Style"/>
          <w:color w:val="000000" w:themeColor="text1"/>
        </w:rPr>
        <w:t xml:space="preserve"> </w:t>
      </w:r>
      <w:proofErr w:type="spellStart"/>
      <w:r w:rsidR="00AE7E7B" w:rsidRPr="008444BC">
        <w:rPr>
          <w:rFonts w:ascii="Bookman Old Style" w:hAnsi="Bookman Old Style"/>
          <w:color w:val="000000" w:themeColor="text1"/>
        </w:rPr>
        <w:t>hal</w:t>
      </w:r>
      <w:proofErr w:type="spellEnd"/>
      <w:r w:rsidRPr="004E5A1F">
        <w:rPr>
          <w:rFonts w:ascii="Bookman Old Style" w:hAnsi="Bookman Old Style"/>
          <w:color w:val="000000" w:themeColor="text1"/>
          <w:lang w:val="id-ID"/>
        </w:rPr>
        <w:t xml:space="preserve">: </w:t>
      </w:r>
    </w:p>
    <w:p w14:paraId="5B57E6B2" w14:textId="0E14AA92" w:rsidR="00204044" w:rsidRPr="004E5A1F" w:rsidRDefault="00866ABD">
      <w:pPr>
        <w:pStyle w:val="ListParagraph"/>
        <w:numPr>
          <w:ilvl w:val="0"/>
          <w:numId w:val="175"/>
        </w:numPr>
        <w:spacing w:after="0" w:line="360" w:lineRule="auto"/>
        <w:ind w:left="3119" w:hanging="567"/>
        <w:jc w:val="both"/>
        <w:rPr>
          <w:rFonts w:ascii="Bookman Old Style" w:hAnsi="Bookman Old Style"/>
          <w:color w:val="000000" w:themeColor="text1"/>
          <w:sz w:val="24"/>
          <w:szCs w:val="24"/>
        </w:rPr>
      </w:pPr>
      <w:r w:rsidRPr="004E5A1F">
        <w:rPr>
          <w:rFonts w:ascii="Bookman Old Style" w:hAnsi="Bookman Old Style"/>
          <w:color w:val="000000" w:themeColor="text1"/>
          <w:sz w:val="24"/>
          <w:szCs w:val="24"/>
        </w:rPr>
        <w:t>Pelaku Usaha tidak melakukan perbaikan atas sanksi pelanggaran ringan yang telah dikenakan dalam waktu yang ditetapkan;</w:t>
      </w:r>
    </w:p>
    <w:p w14:paraId="5217A616" w14:textId="49E05B03" w:rsidR="00866ABD" w:rsidRPr="004E5A1F" w:rsidRDefault="00204044">
      <w:pPr>
        <w:pStyle w:val="ListParagraph"/>
        <w:numPr>
          <w:ilvl w:val="0"/>
          <w:numId w:val="175"/>
        </w:numPr>
        <w:spacing w:after="0" w:line="360" w:lineRule="auto"/>
        <w:ind w:left="3119" w:hanging="567"/>
        <w:jc w:val="both"/>
        <w:rPr>
          <w:rFonts w:ascii="Bookman Old Style" w:hAnsi="Bookman Old Style"/>
          <w:color w:val="000000" w:themeColor="text1"/>
          <w:sz w:val="24"/>
          <w:szCs w:val="24"/>
        </w:rPr>
      </w:pPr>
      <w:r w:rsidRPr="004E5A1F">
        <w:rPr>
          <w:rFonts w:ascii="Bookman Old Style" w:hAnsi="Bookman Old Style"/>
          <w:color w:val="000000" w:themeColor="text1"/>
          <w:sz w:val="24"/>
          <w:szCs w:val="24"/>
        </w:rPr>
        <w:t>terbukti terjadinya pencemaran lingkungan yang membahayakan keselamatan masyarakat baik di lokasi usaha maupun di sekitar lokasi usaha</w:t>
      </w:r>
      <w:r w:rsidR="00ED1D29" w:rsidRPr="008444BC">
        <w:rPr>
          <w:rFonts w:ascii="Bookman Old Style" w:hAnsi="Bookman Old Style"/>
          <w:color w:val="000000" w:themeColor="text1"/>
          <w:sz w:val="24"/>
          <w:szCs w:val="24"/>
          <w:lang w:val="en-US"/>
        </w:rPr>
        <w:t xml:space="preserve">; </w:t>
      </w:r>
      <w:r w:rsidR="00ED1D29" w:rsidRPr="008444BC">
        <w:rPr>
          <w:rFonts w:ascii="Bookman Old Style" w:hAnsi="Bookman Old Style"/>
          <w:color w:val="000000" w:themeColor="text1"/>
          <w:sz w:val="24"/>
          <w:szCs w:val="24"/>
        </w:rPr>
        <w:t>dan/atau</w:t>
      </w:r>
    </w:p>
    <w:p w14:paraId="4968AA57" w14:textId="00C1C775" w:rsidR="00ED1D29" w:rsidRPr="004E5A1F" w:rsidRDefault="00ED1D29" w:rsidP="004E5A1F">
      <w:pPr>
        <w:pStyle w:val="ListParagraph"/>
        <w:numPr>
          <w:ilvl w:val="0"/>
          <w:numId w:val="175"/>
        </w:numPr>
        <w:spacing w:after="0" w:line="360" w:lineRule="auto"/>
        <w:ind w:left="3119" w:hanging="567"/>
        <w:jc w:val="both"/>
        <w:rPr>
          <w:rFonts w:ascii="Bookman Old Style" w:hAnsi="Bookman Old Style"/>
          <w:color w:val="000000" w:themeColor="text1"/>
        </w:rPr>
      </w:pPr>
      <w:r w:rsidRPr="004E5A1F">
        <w:rPr>
          <w:rFonts w:ascii="Bookman Old Style" w:hAnsi="Bookman Old Style"/>
          <w:color w:val="000000" w:themeColor="text1"/>
          <w:sz w:val="24"/>
          <w:szCs w:val="24"/>
        </w:rPr>
        <w:t xml:space="preserve">Pelaku Usaha melakukan pelanggaran </w:t>
      </w:r>
      <w:proofErr w:type="spellStart"/>
      <w:r w:rsidR="005448EF" w:rsidRPr="004E5A1F">
        <w:rPr>
          <w:rFonts w:ascii="Bookman Old Style" w:hAnsi="Bookman Old Style"/>
          <w:color w:val="000000" w:themeColor="text1"/>
          <w:sz w:val="24"/>
          <w:szCs w:val="24"/>
          <w:lang w:val="en-US"/>
        </w:rPr>
        <w:t>ketentuan</w:t>
      </w:r>
      <w:proofErr w:type="spellEnd"/>
      <w:r w:rsidR="005448EF" w:rsidRPr="004E5A1F">
        <w:rPr>
          <w:rFonts w:ascii="Bookman Old Style" w:hAnsi="Bookman Old Style"/>
          <w:color w:val="000000" w:themeColor="text1"/>
          <w:sz w:val="24"/>
          <w:szCs w:val="24"/>
          <w:lang w:val="en-US"/>
        </w:rPr>
        <w:t xml:space="preserve"> </w:t>
      </w:r>
      <w:r w:rsidRPr="004E5A1F">
        <w:rPr>
          <w:rFonts w:ascii="Bookman Old Style" w:hAnsi="Bookman Old Style"/>
          <w:color w:val="000000" w:themeColor="text1"/>
          <w:sz w:val="24"/>
          <w:szCs w:val="24"/>
        </w:rPr>
        <w:t>peraturan perundang</w:t>
      </w:r>
      <w:r w:rsidRPr="004E5A1F">
        <w:rPr>
          <w:rFonts w:ascii="Bookman Old Style" w:hAnsi="Bookman Old Style"/>
          <w:color w:val="000000" w:themeColor="text1"/>
          <w:sz w:val="24"/>
          <w:szCs w:val="24"/>
          <w:lang w:val="en-US"/>
        </w:rPr>
        <w:t>-</w:t>
      </w:r>
      <w:r w:rsidRPr="004E5A1F">
        <w:rPr>
          <w:rFonts w:ascii="Bookman Old Style" w:hAnsi="Bookman Old Style"/>
          <w:color w:val="000000" w:themeColor="text1"/>
          <w:sz w:val="24"/>
          <w:szCs w:val="24"/>
        </w:rPr>
        <w:t>undangan</w:t>
      </w:r>
      <w:r w:rsidRPr="004E5A1F">
        <w:rPr>
          <w:rFonts w:ascii="Bookman Old Style" w:hAnsi="Bookman Old Style"/>
          <w:color w:val="000000" w:themeColor="text1"/>
          <w:sz w:val="24"/>
          <w:szCs w:val="24"/>
          <w:lang w:val="en-US"/>
        </w:rPr>
        <w:t>;</w:t>
      </w:r>
    </w:p>
    <w:p w14:paraId="5B97AD19" w14:textId="4B44AB98" w:rsidR="00800729" w:rsidRPr="008444BC" w:rsidRDefault="009B5DF5">
      <w:pPr>
        <w:pStyle w:val="Style"/>
        <w:numPr>
          <w:ilvl w:val="0"/>
          <w:numId w:val="185"/>
        </w:numPr>
        <w:tabs>
          <w:tab w:val="left" w:pos="2552"/>
        </w:tabs>
        <w:spacing w:after="0" w:line="360" w:lineRule="auto"/>
        <w:ind w:left="2552" w:right="23" w:hanging="567"/>
        <w:jc w:val="both"/>
        <w:rPr>
          <w:rFonts w:ascii="Bookman Old Style" w:hAnsi="Bookman Old Style"/>
        </w:rPr>
      </w:pPr>
      <w:proofErr w:type="spellStart"/>
      <w:r w:rsidRPr="004E5A1F">
        <w:rPr>
          <w:rFonts w:ascii="Bookman Old Style" w:hAnsi="Bookman Old Style"/>
          <w:color w:val="000000" w:themeColor="text1"/>
        </w:rPr>
        <w:t>Pelanggaran</w:t>
      </w:r>
      <w:proofErr w:type="spellEnd"/>
      <w:r w:rsidRPr="008444BC">
        <w:rPr>
          <w:rFonts w:ascii="Bookman Old Style" w:hAnsi="Bookman Old Style"/>
        </w:rPr>
        <w:t xml:space="preserve"> </w:t>
      </w:r>
      <w:proofErr w:type="spellStart"/>
      <w:r w:rsidRPr="008444BC">
        <w:rPr>
          <w:rFonts w:ascii="Bookman Old Style" w:hAnsi="Bookman Old Style"/>
        </w:rPr>
        <w:t>sedang</w:t>
      </w:r>
      <w:proofErr w:type="spellEnd"/>
      <w:r w:rsidRPr="008444BC">
        <w:rPr>
          <w:rFonts w:ascii="Bookman Old Style" w:hAnsi="Bookman Old Style"/>
        </w:rPr>
        <w:t xml:space="preserve"> </w:t>
      </w:r>
      <w:proofErr w:type="spellStart"/>
      <w:r w:rsidRPr="008444BC">
        <w:rPr>
          <w:rFonts w:ascii="Bookman Old Style" w:hAnsi="Bookman Old Style"/>
        </w:rPr>
        <w:t>sebagaimana</w:t>
      </w:r>
      <w:proofErr w:type="spellEnd"/>
      <w:r w:rsidRPr="008444BC">
        <w:rPr>
          <w:rFonts w:ascii="Bookman Old Style" w:hAnsi="Bookman Old Style"/>
        </w:rPr>
        <w:t xml:space="preserve"> </w:t>
      </w:r>
      <w:proofErr w:type="spellStart"/>
      <w:r w:rsidRPr="008444BC">
        <w:rPr>
          <w:rFonts w:ascii="Bookman Old Style" w:hAnsi="Bookman Old Style"/>
        </w:rPr>
        <w:t>dimaksud</w:t>
      </w:r>
      <w:proofErr w:type="spellEnd"/>
      <w:r w:rsidRPr="008444BC">
        <w:rPr>
          <w:rFonts w:ascii="Bookman Old Style" w:hAnsi="Bookman Old Style"/>
        </w:rPr>
        <w:t xml:space="preserve"> pada</w:t>
      </w:r>
      <w:r w:rsidR="00A80BC4" w:rsidRPr="008444BC">
        <w:rPr>
          <w:rFonts w:ascii="Bookman Old Style" w:hAnsi="Bookman Old Style"/>
        </w:rPr>
        <w:t xml:space="preserve">    </w:t>
      </w:r>
      <w:r w:rsidRPr="008444BC">
        <w:rPr>
          <w:rFonts w:ascii="Bookman Old Style" w:hAnsi="Bookman Old Style"/>
        </w:rPr>
        <w:t xml:space="preserve"> </w:t>
      </w:r>
      <w:proofErr w:type="spellStart"/>
      <w:r w:rsidRPr="008444BC">
        <w:rPr>
          <w:rFonts w:ascii="Bookman Old Style" w:hAnsi="Bookman Old Style"/>
        </w:rPr>
        <w:t>ayat</w:t>
      </w:r>
      <w:proofErr w:type="spellEnd"/>
      <w:r w:rsidRPr="008444BC">
        <w:rPr>
          <w:rFonts w:ascii="Bookman Old Style" w:hAnsi="Bookman Old Style"/>
        </w:rPr>
        <w:t xml:space="preserve"> (1) </w:t>
      </w:r>
      <w:proofErr w:type="spellStart"/>
      <w:r w:rsidR="003A37C8" w:rsidRPr="008444BC">
        <w:rPr>
          <w:rFonts w:ascii="Bookman Old Style" w:hAnsi="Bookman Old Style"/>
        </w:rPr>
        <w:t>dapat</w:t>
      </w:r>
      <w:proofErr w:type="spellEnd"/>
      <w:r w:rsidR="003A37C8" w:rsidRPr="008444BC">
        <w:rPr>
          <w:rFonts w:ascii="Bookman Old Style" w:hAnsi="Bookman Old Style"/>
        </w:rPr>
        <w:t xml:space="preserve"> </w:t>
      </w:r>
      <w:proofErr w:type="spellStart"/>
      <w:r w:rsidRPr="008444BC">
        <w:rPr>
          <w:rFonts w:ascii="Bookman Old Style" w:hAnsi="Bookman Old Style"/>
        </w:rPr>
        <w:t>dikenakan</w:t>
      </w:r>
      <w:proofErr w:type="spellEnd"/>
      <w:r w:rsidRPr="008444BC">
        <w:rPr>
          <w:rFonts w:ascii="Bookman Old Style" w:hAnsi="Bookman Old Style"/>
        </w:rPr>
        <w:t xml:space="preserve"> </w:t>
      </w:r>
      <w:proofErr w:type="spellStart"/>
      <w:r w:rsidRPr="008444BC">
        <w:rPr>
          <w:rFonts w:ascii="Bookman Old Style" w:hAnsi="Bookman Old Style"/>
        </w:rPr>
        <w:t>sanksi</w:t>
      </w:r>
      <w:proofErr w:type="spellEnd"/>
      <w:r w:rsidRPr="008444BC">
        <w:rPr>
          <w:rFonts w:ascii="Bookman Old Style" w:hAnsi="Bookman Old Style"/>
        </w:rPr>
        <w:t xml:space="preserve"> </w:t>
      </w:r>
      <w:proofErr w:type="spellStart"/>
      <w:r w:rsidRPr="008444BC">
        <w:rPr>
          <w:rFonts w:ascii="Bookman Old Style" w:hAnsi="Bookman Old Style"/>
        </w:rPr>
        <w:t>administrati</w:t>
      </w:r>
      <w:r w:rsidR="00800729" w:rsidRPr="008444BC">
        <w:rPr>
          <w:rFonts w:ascii="Bookman Old Style" w:hAnsi="Bookman Old Style"/>
        </w:rPr>
        <w:t>f</w:t>
      </w:r>
      <w:proofErr w:type="spellEnd"/>
      <w:r w:rsidR="00800729" w:rsidRPr="008444BC">
        <w:rPr>
          <w:rFonts w:ascii="Bookman Old Style" w:hAnsi="Bookman Old Style"/>
        </w:rPr>
        <w:t xml:space="preserve"> </w:t>
      </w:r>
      <w:proofErr w:type="spellStart"/>
      <w:r w:rsidR="00800729" w:rsidRPr="008444BC">
        <w:rPr>
          <w:rFonts w:ascii="Bookman Old Style" w:hAnsi="Bookman Old Style"/>
        </w:rPr>
        <w:t>secara</w:t>
      </w:r>
      <w:proofErr w:type="spellEnd"/>
      <w:r w:rsidR="00800729" w:rsidRPr="008444BC">
        <w:rPr>
          <w:rFonts w:ascii="Bookman Old Style" w:hAnsi="Bookman Old Style"/>
        </w:rPr>
        <w:t xml:space="preserve"> </w:t>
      </w:r>
      <w:proofErr w:type="spellStart"/>
      <w:r w:rsidR="00800729" w:rsidRPr="008444BC">
        <w:rPr>
          <w:rFonts w:ascii="Bookman Old Style" w:hAnsi="Bookman Old Style"/>
        </w:rPr>
        <w:t>berjenjang</w:t>
      </w:r>
      <w:proofErr w:type="spellEnd"/>
      <w:r w:rsidR="00800729" w:rsidRPr="008444BC">
        <w:rPr>
          <w:rFonts w:ascii="Bookman Old Style" w:hAnsi="Bookman Old Style"/>
        </w:rPr>
        <w:t xml:space="preserve">, </w:t>
      </w:r>
      <w:proofErr w:type="spellStart"/>
      <w:r w:rsidR="00800729" w:rsidRPr="008444BC">
        <w:rPr>
          <w:rFonts w:ascii="Bookman Old Style" w:hAnsi="Bookman Old Style"/>
        </w:rPr>
        <w:t>yaitu</w:t>
      </w:r>
      <w:proofErr w:type="spellEnd"/>
      <w:r w:rsidRPr="008444BC">
        <w:rPr>
          <w:rFonts w:ascii="Bookman Old Style" w:hAnsi="Bookman Old Style"/>
        </w:rPr>
        <w:t xml:space="preserve"> </w:t>
      </w:r>
      <w:proofErr w:type="spellStart"/>
      <w:r w:rsidRPr="008444BC">
        <w:rPr>
          <w:rFonts w:ascii="Bookman Old Style" w:hAnsi="Bookman Old Style"/>
        </w:rPr>
        <w:t>berupa</w:t>
      </w:r>
      <w:proofErr w:type="spellEnd"/>
      <w:r w:rsidRPr="008444BC">
        <w:rPr>
          <w:rFonts w:ascii="Bookman Old Style" w:hAnsi="Bookman Old Style"/>
        </w:rPr>
        <w:t>:</w:t>
      </w:r>
    </w:p>
    <w:p w14:paraId="64F3B52C" w14:textId="3395C1B3" w:rsidR="00800729" w:rsidRPr="00FB122D" w:rsidRDefault="009B5DF5" w:rsidP="004E5A1F">
      <w:pPr>
        <w:pStyle w:val="Style"/>
        <w:numPr>
          <w:ilvl w:val="1"/>
          <w:numId w:val="185"/>
        </w:numPr>
        <w:spacing w:after="0" w:line="360" w:lineRule="auto"/>
        <w:ind w:left="3119" w:right="23" w:hanging="567"/>
        <w:jc w:val="both"/>
        <w:rPr>
          <w:rFonts w:ascii="Bookman Old Style" w:hAnsi="Bookman Old Style"/>
        </w:rPr>
      </w:pPr>
      <w:proofErr w:type="spellStart"/>
      <w:r w:rsidRPr="00FB122D">
        <w:rPr>
          <w:rFonts w:ascii="Bookman Old Style" w:hAnsi="Bookman Old Style"/>
        </w:rPr>
        <w:t>peringatan</w:t>
      </w:r>
      <w:proofErr w:type="spellEnd"/>
      <w:r w:rsidRPr="00FB122D">
        <w:rPr>
          <w:rFonts w:ascii="Bookman Old Style" w:hAnsi="Bookman Old Style"/>
        </w:rPr>
        <w:t xml:space="preserve"> </w:t>
      </w:r>
      <w:proofErr w:type="spellStart"/>
      <w:r w:rsidRPr="00FB122D">
        <w:rPr>
          <w:rFonts w:ascii="Bookman Old Style" w:hAnsi="Bookman Old Style"/>
        </w:rPr>
        <w:t>tertulis</w:t>
      </w:r>
      <w:proofErr w:type="spellEnd"/>
      <w:r w:rsidR="00800729" w:rsidRPr="00FB122D">
        <w:rPr>
          <w:rFonts w:ascii="Bookman Old Style" w:hAnsi="Bookman Old Style"/>
        </w:rPr>
        <w:t xml:space="preserve"> </w:t>
      </w:r>
      <w:proofErr w:type="spellStart"/>
      <w:r w:rsidR="00800729" w:rsidRPr="00FB122D">
        <w:rPr>
          <w:rFonts w:ascii="Bookman Old Style" w:hAnsi="Bookman Old Style"/>
        </w:rPr>
        <w:t>pertama</w:t>
      </w:r>
      <w:proofErr w:type="spellEnd"/>
      <w:r w:rsidR="00800729" w:rsidRPr="00FB122D">
        <w:rPr>
          <w:rFonts w:ascii="Bookman Old Style" w:hAnsi="Bookman Old Style"/>
        </w:rPr>
        <w:t xml:space="preserve"> dan </w:t>
      </w:r>
      <w:proofErr w:type="spellStart"/>
      <w:r w:rsidR="00800729" w:rsidRPr="00FB122D">
        <w:rPr>
          <w:rFonts w:ascii="Bookman Old Style" w:hAnsi="Bookman Old Style"/>
        </w:rPr>
        <w:t>terakhir</w:t>
      </w:r>
      <w:proofErr w:type="spellEnd"/>
      <w:r w:rsidR="00800729" w:rsidRPr="00FB122D">
        <w:rPr>
          <w:rFonts w:ascii="Bookman Old Style" w:hAnsi="Bookman Old Style"/>
        </w:rPr>
        <w:t>;</w:t>
      </w:r>
      <w:r w:rsidR="00752B44" w:rsidRPr="00FB122D">
        <w:rPr>
          <w:rFonts w:ascii="Bookman Old Style" w:hAnsi="Bookman Old Style"/>
        </w:rPr>
        <w:t xml:space="preserve"> </w:t>
      </w:r>
      <w:proofErr w:type="spellStart"/>
      <w:r w:rsidR="00752B44" w:rsidRPr="00FB122D">
        <w:rPr>
          <w:rFonts w:ascii="Bookman Old Style" w:hAnsi="Bookman Old Style"/>
        </w:rPr>
        <w:t>atau</w:t>
      </w:r>
      <w:proofErr w:type="spellEnd"/>
    </w:p>
    <w:p w14:paraId="32C49DE7" w14:textId="5A36DFA7" w:rsidR="00800729" w:rsidRPr="004E5A1F" w:rsidRDefault="009808AB" w:rsidP="004E5A1F">
      <w:pPr>
        <w:pStyle w:val="Style"/>
        <w:numPr>
          <w:ilvl w:val="1"/>
          <w:numId w:val="185"/>
        </w:numPr>
        <w:spacing w:after="0" w:line="360" w:lineRule="auto"/>
        <w:ind w:left="3119" w:right="23" w:hanging="567"/>
        <w:jc w:val="both"/>
        <w:rPr>
          <w:rFonts w:ascii="Bookman Old Style" w:hAnsi="Bookman Old Style"/>
        </w:rPr>
      </w:pPr>
      <w:proofErr w:type="spellStart"/>
      <w:r w:rsidRPr="00FB122D">
        <w:rPr>
          <w:rFonts w:ascii="Bookman Old Style" w:hAnsi="Bookman Old Style"/>
          <w:color w:val="000000" w:themeColor="text1"/>
        </w:rPr>
        <w:t>Penghentian</w:t>
      </w:r>
      <w:proofErr w:type="spellEnd"/>
      <w:r w:rsidRPr="00FB122D">
        <w:rPr>
          <w:rFonts w:ascii="Bookman Old Style" w:hAnsi="Bookman Old Style"/>
          <w:color w:val="000000" w:themeColor="text1"/>
        </w:rPr>
        <w:t xml:space="preserve"> </w:t>
      </w:r>
      <w:proofErr w:type="spellStart"/>
      <w:r w:rsidRPr="00FB122D">
        <w:rPr>
          <w:rFonts w:ascii="Bookman Old Style" w:hAnsi="Bookman Old Style"/>
          <w:color w:val="000000" w:themeColor="text1"/>
        </w:rPr>
        <w:t>Sementara</w:t>
      </w:r>
      <w:proofErr w:type="spellEnd"/>
      <w:r w:rsidRPr="00FB122D">
        <w:rPr>
          <w:rFonts w:ascii="Bookman Old Style" w:hAnsi="Bookman Old Style"/>
          <w:color w:val="000000" w:themeColor="text1"/>
        </w:rPr>
        <w:t xml:space="preserve"> </w:t>
      </w:r>
      <w:proofErr w:type="spellStart"/>
      <w:r w:rsidRPr="00FB122D">
        <w:rPr>
          <w:rFonts w:ascii="Bookman Old Style" w:hAnsi="Bookman Old Style"/>
          <w:color w:val="000000" w:themeColor="text1"/>
        </w:rPr>
        <w:t>Kegiatan</w:t>
      </w:r>
      <w:proofErr w:type="spellEnd"/>
      <w:r w:rsidRPr="00FB122D">
        <w:rPr>
          <w:rFonts w:ascii="Bookman Old Style" w:hAnsi="Bookman Old Style"/>
          <w:color w:val="000000" w:themeColor="text1"/>
        </w:rPr>
        <w:t xml:space="preserve"> Usaha</w:t>
      </w:r>
      <w:r w:rsidR="00EA6FBB" w:rsidRPr="00FB122D">
        <w:rPr>
          <w:rFonts w:ascii="Bookman Old Style" w:hAnsi="Bookman Old Style"/>
          <w:color w:val="000000" w:themeColor="text1"/>
        </w:rPr>
        <w:t>.</w:t>
      </w:r>
    </w:p>
    <w:p w14:paraId="3A5A9899" w14:textId="1A3570F4" w:rsidR="007521B8" w:rsidRPr="008444BC" w:rsidRDefault="007521B8">
      <w:pPr>
        <w:pStyle w:val="Style"/>
        <w:numPr>
          <w:ilvl w:val="0"/>
          <w:numId w:val="185"/>
        </w:numPr>
        <w:tabs>
          <w:tab w:val="left" w:pos="2552"/>
        </w:tabs>
        <w:spacing w:after="0" w:line="360" w:lineRule="auto"/>
        <w:ind w:left="2552" w:right="23" w:hanging="567"/>
        <w:jc w:val="both"/>
        <w:rPr>
          <w:rFonts w:ascii="Bookman Old Style" w:hAnsi="Bookman Old Style"/>
          <w:lang w:val="id-ID"/>
        </w:rPr>
      </w:pPr>
      <w:r w:rsidRPr="004E5A1F">
        <w:rPr>
          <w:rFonts w:ascii="Bookman Old Style" w:hAnsi="Bookman Old Style"/>
          <w:lang w:val="id-ID"/>
        </w:rPr>
        <w:t xml:space="preserve">Dalam hal sanksi administratif atas pelanggaran sedang tidak ditindaklanjuti oleh Pelaku Usaha, maka </w:t>
      </w:r>
      <w:r w:rsidR="00B80D4F" w:rsidRPr="008444BC">
        <w:rPr>
          <w:rFonts w:ascii="Bookman Old Style" w:hAnsi="Bookman Old Style"/>
        </w:rPr>
        <w:t>BKPM</w:t>
      </w:r>
      <w:r w:rsidRPr="004E5A1F">
        <w:rPr>
          <w:rFonts w:ascii="Bookman Old Style" w:hAnsi="Bookman Old Style"/>
          <w:lang w:val="id-ID"/>
        </w:rPr>
        <w:t xml:space="preserve">,  DPMPTSP provinsi, DPMPTSP kabupaten/kota, </w:t>
      </w:r>
      <w:r w:rsidRPr="004E5A1F">
        <w:rPr>
          <w:rFonts w:ascii="Bookman Old Style" w:hAnsi="Bookman Old Style"/>
          <w:lang w:val="id-ID"/>
        </w:rPr>
        <w:lastRenderedPageBreak/>
        <w:t xml:space="preserve">administrator KEK, atau badan pengusahaan KPBPB sesuai dengan kewenangannya memberikan sanksi administratif </w:t>
      </w:r>
      <w:r w:rsidR="00AB182B" w:rsidRPr="004E5A1F">
        <w:rPr>
          <w:rFonts w:ascii="Bookman Old Style" w:hAnsi="Bookman Old Style"/>
          <w:lang w:val="id-ID"/>
        </w:rPr>
        <w:t>pelanggaran berat</w:t>
      </w:r>
      <w:r w:rsidRPr="004E5A1F">
        <w:rPr>
          <w:rFonts w:ascii="Bookman Old Style" w:hAnsi="Bookman Old Style"/>
          <w:lang w:val="id-ID"/>
        </w:rPr>
        <w:t>.</w:t>
      </w:r>
    </w:p>
    <w:p w14:paraId="4C4B8EF4" w14:textId="77777777" w:rsidR="00AA73A4" w:rsidRPr="008444BC" w:rsidRDefault="00AA73A4" w:rsidP="004E5A1F">
      <w:pPr>
        <w:pStyle w:val="Style"/>
        <w:tabs>
          <w:tab w:val="left" w:pos="2552"/>
        </w:tabs>
        <w:spacing w:after="0" w:line="360" w:lineRule="auto"/>
        <w:ind w:right="23"/>
        <w:jc w:val="both"/>
        <w:rPr>
          <w:rFonts w:ascii="Bookman Old Style" w:hAnsi="Bookman Old Style"/>
          <w:lang w:val="id-ID"/>
        </w:rPr>
      </w:pPr>
    </w:p>
    <w:p w14:paraId="439DAC3B" w14:textId="02169FA7" w:rsidR="00204044" w:rsidRPr="004E5A1F" w:rsidRDefault="00AA73A4" w:rsidP="004E5A1F">
      <w:pPr>
        <w:pStyle w:val="Heading8"/>
        <w:spacing w:before="0" w:after="0" w:line="360" w:lineRule="auto"/>
        <w:ind w:left="1985"/>
      </w:pPr>
      <w:r w:rsidRPr="004E5A1F">
        <w:rPr>
          <w:szCs w:val="24"/>
        </w:rPr>
        <w:t xml:space="preserve">Pasal </w:t>
      </w:r>
      <w:r w:rsidRPr="004E5A1F">
        <w:rPr>
          <w:szCs w:val="24"/>
          <w:lang w:val="en-US"/>
        </w:rPr>
        <w:t>5</w:t>
      </w:r>
      <w:r w:rsidRPr="008444BC">
        <w:rPr>
          <w:szCs w:val="24"/>
          <w:lang w:val="en-US"/>
        </w:rPr>
        <w:t>8</w:t>
      </w:r>
    </w:p>
    <w:p w14:paraId="12E5342B" w14:textId="4FD6D943" w:rsidR="00204044" w:rsidRPr="004E5A1F" w:rsidRDefault="00204044" w:rsidP="004E5A1F">
      <w:pPr>
        <w:pStyle w:val="Style"/>
        <w:numPr>
          <w:ilvl w:val="0"/>
          <w:numId w:val="186"/>
        </w:numPr>
        <w:spacing w:after="0" w:line="360" w:lineRule="auto"/>
        <w:ind w:left="2552" w:right="23" w:hanging="567"/>
        <w:jc w:val="both"/>
        <w:rPr>
          <w:rFonts w:ascii="Bookman Old Style" w:hAnsi="Bookman Old Style"/>
          <w:color w:val="000000" w:themeColor="text1"/>
          <w:lang w:val="id-ID"/>
        </w:rPr>
      </w:pPr>
      <w:proofErr w:type="spellStart"/>
      <w:r w:rsidRPr="004E5A1F">
        <w:rPr>
          <w:rFonts w:ascii="Bookman Old Style" w:eastAsia="Bookman Old Style" w:hAnsi="Bookman Old Style" w:cs="Bookman Old Style"/>
          <w:color w:val="000000" w:themeColor="text1"/>
        </w:rPr>
        <w:t>Sanksi</w:t>
      </w:r>
      <w:proofErr w:type="spellEnd"/>
      <w:r w:rsidRPr="004E5A1F">
        <w:rPr>
          <w:rFonts w:ascii="Bookman Old Style" w:eastAsia="Bookman Old Style" w:hAnsi="Bookman Old Style" w:cs="Bookman Old Style"/>
          <w:color w:val="000000" w:themeColor="text1"/>
        </w:rPr>
        <w:t xml:space="preserve"> </w:t>
      </w:r>
      <w:proofErr w:type="spellStart"/>
      <w:r w:rsidRPr="004E5A1F">
        <w:rPr>
          <w:rFonts w:ascii="Bookman Old Style" w:eastAsia="Bookman Old Style" w:hAnsi="Bookman Old Style" w:cs="Bookman Old Style"/>
          <w:color w:val="000000" w:themeColor="text1"/>
        </w:rPr>
        <w:t>administratif</w:t>
      </w:r>
      <w:proofErr w:type="spellEnd"/>
      <w:r w:rsidRPr="004E5A1F">
        <w:rPr>
          <w:rFonts w:ascii="Bookman Old Style" w:eastAsia="Bookman Old Style" w:hAnsi="Bookman Old Style" w:cs="Bookman Old Style"/>
          <w:color w:val="000000" w:themeColor="text1"/>
        </w:rPr>
        <w:t xml:space="preserve"> </w:t>
      </w:r>
      <w:proofErr w:type="spellStart"/>
      <w:r w:rsidRPr="004E5A1F">
        <w:rPr>
          <w:rFonts w:ascii="Bookman Old Style" w:eastAsia="Bookman Old Style" w:hAnsi="Bookman Old Style" w:cs="Bookman Old Style"/>
          <w:color w:val="000000" w:themeColor="text1"/>
        </w:rPr>
        <w:t>berupa</w:t>
      </w:r>
      <w:proofErr w:type="spellEnd"/>
      <w:r w:rsidRPr="004E5A1F">
        <w:rPr>
          <w:rFonts w:ascii="Bookman Old Style" w:eastAsia="Bookman Old Style" w:hAnsi="Bookman Old Style" w:cs="Bookman Old Style"/>
          <w:color w:val="000000" w:themeColor="text1"/>
        </w:rPr>
        <w:t xml:space="preserve"> </w:t>
      </w:r>
      <w:r w:rsidRPr="004E5A1F">
        <w:rPr>
          <w:rFonts w:ascii="Bookman Old Style" w:hAnsi="Bookman Old Style"/>
          <w:color w:val="000000" w:themeColor="text1"/>
          <w:lang w:val="id-ID"/>
        </w:rPr>
        <w:t>peringatan</w:t>
      </w:r>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tertulis</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pertama</w:t>
      </w:r>
      <w:proofErr w:type="spellEnd"/>
      <w:r w:rsidRPr="004E5A1F">
        <w:rPr>
          <w:rFonts w:ascii="Bookman Old Style" w:hAnsi="Bookman Old Style"/>
          <w:color w:val="000000" w:themeColor="text1"/>
        </w:rPr>
        <w:t xml:space="preserve"> dan </w:t>
      </w:r>
      <w:proofErr w:type="spellStart"/>
      <w:r w:rsidRPr="004E5A1F">
        <w:rPr>
          <w:rFonts w:ascii="Bookman Old Style" w:hAnsi="Bookman Old Style"/>
          <w:color w:val="000000" w:themeColor="text1"/>
        </w:rPr>
        <w:t>terakhir</w:t>
      </w:r>
      <w:proofErr w:type="spellEnd"/>
      <w:r w:rsidRPr="004E5A1F">
        <w:rPr>
          <w:rFonts w:ascii="Bookman Old Style" w:hAnsi="Bookman Old Style"/>
          <w:color w:val="000000" w:themeColor="text1"/>
          <w:lang w:val="id-ID"/>
        </w:rPr>
        <w:t xml:space="preserve"> </w:t>
      </w:r>
      <w:proofErr w:type="spellStart"/>
      <w:r w:rsidRPr="004E5A1F">
        <w:rPr>
          <w:rFonts w:ascii="Bookman Old Style" w:eastAsia="Bookman Old Style" w:hAnsi="Bookman Old Style" w:cs="Bookman Old Style"/>
          <w:color w:val="000000" w:themeColor="text1"/>
        </w:rPr>
        <w:t>dapat</w:t>
      </w:r>
      <w:proofErr w:type="spellEnd"/>
      <w:r w:rsidRPr="004E5A1F">
        <w:rPr>
          <w:rFonts w:ascii="Bookman Old Style" w:eastAsia="Bookman Old Style" w:hAnsi="Bookman Old Style" w:cs="Bookman Old Style"/>
          <w:color w:val="000000" w:themeColor="text1"/>
        </w:rPr>
        <w:t xml:space="preserve"> </w:t>
      </w:r>
      <w:proofErr w:type="spellStart"/>
      <w:r w:rsidRPr="004E5A1F">
        <w:rPr>
          <w:rFonts w:ascii="Bookman Old Style" w:eastAsia="Bookman Old Style" w:hAnsi="Bookman Old Style" w:cs="Bookman Old Style"/>
          <w:color w:val="000000" w:themeColor="text1"/>
        </w:rPr>
        <w:t>dikenakan</w:t>
      </w:r>
      <w:proofErr w:type="spellEnd"/>
      <w:r w:rsidRPr="004E5A1F">
        <w:rPr>
          <w:rFonts w:ascii="Bookman Old Style" w:eastAsia="Bookman Old Style" w:hAnsi="Bookman Old Style" w:cs="Bookman Old Style"/>
          <w:color w:val="000000" w:themeColor="text1"/>
        </w:rPr>
        <w:t xml:space="preserve"> </w:t>
      </w:r>
      <w:proofErr w:type="spellStart"/>
      <w:r w:rsidRPr="004E5A1F">
        <w:rPr>
          <w:rFonts w:ascii="Bookman Old Style" w:eastAsia="Bookman Old Style" w:hAnsi="Bookman Old Style" w:cs="Bookman Old Style"/>
          <w:color w:val="000000" w:themeColor="text1"/>
        </w:rPr>
        <w:t>apabila</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terjadinya</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pelanggaran</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sedang</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sebagaimana</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dimaksud</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dalam</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Pasal</w:t>
      </w:r>
      <w:proofErr w:type="spellEnd"/>
      <w:r w:rsidRPr="004E5A1F">
        <w:rPr>
          <w:rFonts w:ascii="Bookman Old Style" w:hAnsi="Bookman Old Style"/>
          <w:color w:val="000000" w:themeColor="text1"/>
        </w:rPr>
        <w:t xml:space="preserve"> </w:t>
      </w:r>
      <w:r w:rsidR="00645AC8" w:rsidRPr="004E5A1F">
        <w:rPr>
          <w:rFonts w:ascii="Bookman Old Style" w:hAnsi="Bookman Old Style"/>
          <w:color w:val="000000" w:themeColor="text1"/>
        </w:rPr>
        <w:t>5</w:t>
      </w:r>
      <w:r w:rsidR="00AA73A4" w:rsidRPr="004E5A1F">
        <w:rPr>
          <w:rFonts w:ascii="Bookman Old Style" w:hAnsi="Bookman Old Style"/>
          <w:color w:val="000000" w:themeColor="text1"/>
        </w:rPr>
        <w:t>7</w:t>
      </w:r>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ayat</w:t>
      </w:r>
      <w:proofErr w:type="spellEnd"/>
      <w:r w:rsidRPr="004E5A1F">
        <w:rPr>
          <w:rFonts w:ascii="Bookman Old Style" w:hAnsi="Bookman Old Style"/>
          <w:color w:val="000000" w:themeColor="text1"/>
        </w:rPr>
        <w:t xml:space="preserve"> (1) </w:t>
      </w:r>
      <w:proofErr w:type="spellStart"/>
      <w:r w:rsidRPr="004E5A1F">
        <w:rPr>
          <w:rFonts w:ascii="Bookman Old Style" w:hAnsi="Bookman Old Style"/>
          <w:color w:val="000000" w:themeColor="text1"/>
        </w:rPr>
        <w:t>huruf</w:t>
      </w:r>
      <w:proofErr w:type="spellEnd"/>
      <w:r w:rsidRPr="004E5A1F">
        <w:rPr>
          <w:rFonts w:ascii="Bookman Old Style" w:hAnsi="Bookman Old Style"/>
          <w:color w:val="000000" w:themeColor="text1"/>
        </w:rPr>
        <w:t xml:space="preserve"> b</w:t>
      </w:r>
      <w:r w:rsidR="00752B44" w:rsidRPr="008444BC">
        <w:rPr>
          <w:rFonts w:ascii="Bookman Old Style" w:hAnsi="Bookman Old Style"/>
          <w:color w:val="000000" w:themeColor="text1"/>
        </w:rPr>
        <w:t xml:space="preserve"> dan </w:t>
      </w:r>
      <w:proofErr w:type="spellStart"/>
      <w:r w:rsidRPr="004E5A1F">
        <w:rPr>
          <w:rFonts w:ascii="Bookman Old Style" w:hAnsi="Bookman Old Style"/>
          <w:color w:val="000000" w:themeColor="text1"/>
        </w:rPr>
        <w:t>huruf</w:t>
      </w:r>
      <w:proofErr w:type="spellEnd"/>
      <w:r w:rsidRPr="004E5A1F">
        <w:rPr>
          <w:rFonts w:ascii="Bookman Old Style" w:hAnsi="Bookman Old Style"/>
          <w:color w:val="000000" w:themeColor="text1"/>
        </w:rPr>
        <w:t xml:space="preserve"> </w:t>
      </w:r>
      <w:r w:rsidR="004168EE" w:rsidRPr="004E5A1F">
        <w:rPr>
          <w:rFonts w:ascii="Bookman Old Style" w:hAnsi="Bookman Old Style"/>
          <w:color w:val="000000" w:themeColor="text1"/>
        </w:rPr>
        <w:t>c</w:t>
      </w:r>
      <w:r w:rsidR="00752B44" w:rsidRPr="008444BC">
        <w:rPr>
          <w:rFonts w:ascii="Bookman Old Style" w:hAnsi="Bookman Old Style"/>
          <w:color w:val="000000" w:themeColor="text1"/>
        </w:rPr>
        <w:t>.</w:t>
      </w:r>
      <w:r w:rsidRPr="004E5A1F">
        <w:rPr>
          <w:rFonts w:ascii="Bookman Old Style" w:hAnsi="Bookman Old Style"/>
          <w:color w:val="000000" w:themeColor="text1"/>
        </w:rPr>
        <w:t xml:space="preserve"> </w:t>
      </w:r>
    </w:p>
    <w:p w14:paraId="7E0F1C33" w14:textId="24E2BC19" w:rsidR="00204044" w:rsidRDefault="00204044" w:rsidP="004E5A1F">
      <w:pPr>
        <w:pStyle w:val="Style"/>
        <w:numPr>
          <w:ilvl w:val="0"/>
          <w:numId w:val="186"/>
        </w:numPr>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lang w:val="id-ID"/>
        </w:rPr>
        <w:t>Terhadap peringatan</w:t>
      </w:r>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tertulis</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pertama</w:t>
      </w:r>
      <w:proofErr w:type="spellEnd"/>
      <w:r w:rsidRPr="004E5A1F">
        <w:rPr>
          <w:rFonts w:ascii="Bookman Old Style" w:hAnsi="Bookman Old Style"/>
          <w:color w:val="000000" w:themeColor="text1"/>
        </w:rPr>
        <w:t xml:space="preserve"> dan </w:t>
      </w:r>
      <w:proofErr w:type="spellStart"/>
      <w:r w:rsidRPr="004E5A1F">
        <w:rPr>
          <w:rFonts w:ascii="Bookman Old Style" w:hAnsi="Bookman Old Style"/>
          <w:color w:val="000000" w:themeColor="text1"/>
        </w:rPr>
        <w:t>terakhir</w:t>
      </w:r>
      <w:proofErr w:type="spellEnd"/>
      <w:r w:rsidRPr="004E5A1F">
        <w:rPr>
          <w:rFonts w:ascii="Bookman Old Style" w:hAnsi="Bookman Old Style"/>
          <w:color w:val="000000" w:themeColor="text1"/>
          <w:lang w:val="id-ID"/>
        </w:rPr>
        <w:t xml:space="preserve"> sebagaimana dimaksud pada </w:t>
      </w:r>
      <w:proofErr w:type="spellStart"/>
      <w:r w:rsidRPr="004E5A1F">
        <w:rPr>
          <w:rFonts w:ascii="Bookman Old Style" w:hAnsi="Bookman Old Style"/>
          <w:color w:val="000000" w:themeColor="text1"/>
        </w:rPr>
        <w:t>ayat</w:t>
      </w:r>
      <w:proofErr w:type="spellEnd"/>
      <w:r w:rsidRPr="004E5A1F">
        <w:rPr>
          <w:rFonts w:ascii="Bookman Old Style" w:hAnsi="Bookman Old Style"/>
          <w:color w:val="000000" w:themeColor="text1"/>
        </w:rPr>
        <w:t xml:space="preserve"> (1)</w:t>
      </w:r>
      <w:r w:rsidRPr="004E5A1F">
        <w:rPr>
          <w:rFonts w:ascii="Bookman Old Style" w:hAnsi="Bookman Old Style"/>
          <w:color w:val="000000" w:themeColor="text1"/>
          <w:lang w:val="id-ID"/>
        </w:rPr>
        <w:t xml:space="preserve"> Pelaku Usaha dalam waktu </w:t>
      </w:r>
      <w:r w:rsidR="008E4472" w:rsidRPr="004E5A1F">
        <w:rPr>
          <w:rFonts w:ascii="Bookman Old Style" w:hAnsi="Bookman Old Style"/>
          <w:color w:val="000000" w:themeColor="text1"/>
        </w:rPr>
        <w:t>3</w:t>
      </w:r>
      <w:r w:rsidR="00BB64DA" w:rsidRPr="008444BC">
        <w:rPr>
          <w:rFonts w:ascii="Bookman Old Style" w:hAnsi="Bookman Old Style"/>
          <w:color w:val="000000" w:themeColor="text1"/>
        </w:rPr>
        <w:t>0</w:t>
      </w:r>
      <w:r w:rsidRPr="004E5A1F">
        <w:rPr>
          <w:rFonts w:ascii="Bookman Old Style" w:hAnsi="Bookman Old Style"/>
          <w:color w:val="000000" w:themeColor="text1"/>
          <w:lang w:val="id-ID"/>
        </w:rPr>
        <w:t xml:space="preserve"> (</w:t>
      </w:r>
      <w:proofErr w:type="spellStart"/>
      <w:r w:rsidR="008E4472" w:rsidRPr="004E5A1F">
        <w:rPr>
          <w:rFonts w:ascii="Bookman Old Style" w:hAnsi="Bookman Old Style"/>
          <w:color w:val="000000" w:themeColor="text1"/>
        </w:rPr>
        <w:t>tiga</w:t>
      </w:r>
      <w:proofErr w:type="spellEnd"/>
      <w:r w:rsidR="008E4472" w:rsidRPr="004E5A1F">
        <w:rPr>
          <w:rFonts w:ascii="Bookman Old Style" w:hAnsi="Bookman Old Style"/>
          <w:color w:val="000000" w:themeColor="text1"/>
        </w:rPr>
        <w:t xml:space="preserve"> </w:t>
      </w:r>
      <w:proofErr w:type="spellStart"/>
      <w:r w:rsidR="00BB64DA" w:rsidRPr="008444BC">
        <w:rPr>
          <w:rFonts w:ascii="Bookman Old Style" w:hAnsi="Bookman Old Style"/>
          <w:color w:val="000000" w:themeColor="text1"/>
        </w:rPr>
        <w:t>puluh</w:t>
      </w:r>
      <w:proofErr w:type="spellEnd"/>
      <w:r w:rsidRPr="004E5A1F">
        <w:rPr>
          <w:rFonts w:ascii="Bookman Old Style" w:hAnsi="Bookman Old Style"/>
          <w:color w:val="000000" w:themeColor="text1"/>
          <w:lang w:val="id-ID"/>
        </w:rPr>
        <w:t xml:space="preserve">) </w:t>
      </w:r>
      <w:r w:rsidR="0032778A" w:rsidRPr="008444BC">
        <w:rPr>
          <w:rFonts w:ascii="Bookman Old Style" w:hAnsi="Bookman Old Style"/>
          <w:color w:val="000000" w:themeColor="text1"/>
        </w:rPr>
        <w:t>H</w:t>
      </w:r>
      <w:r w:rsidRPr="004E5A1F">
        <w:rPr>
          <w:rFonts w:ascii="Bookman Old Style" w:hAnsi="Bookman Old Style"/>
          <w:color w:val="000000" w:themeColor="text1"/>
          <w:lang w:val="id-ID"/>
        </w:rPr>
        <w:t>ari</w:t>
      </w:r>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wajib</w:t>
      </w:r>
      <w:proofErr w:type="spellEnd"/>
      <w:r w:rsidRPr="004E5A1F">
        <w:rPr>
          <w:rFonts w:ascii="Bookman Old Style" w:hAnsi="Bookman Old Style"/>
          <w:color w:val="000000" w:themeColor="text1"/>
          <w:lang w:val="id-ID"/>
        </w:rPr>
        <w:t>:</w:t>
      </w:r>
    </w:p>
    <w:p w14:paraId="24B9D4C7" w14:textId="77777777" w:rsidR="00204044" w:rsidRPr="004E5A1F" w:rsidRDefault="00204044">
      <w:pPr>
        <w:pStyle w:val="Style"/>
        <w:numPr>
          <w:ilvl w:val="0"/>
          <w:numId w:val="187"/>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memberikan tanggapan atas surat peringatan</w:t>
      </w:r>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tertulis</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pertama</w:t>
      </w:r>
      <w:proofErr w:type="spellEnd"/>
      <w:r w:rsidRPr="004E5A1F">
        <w:rPr>
          <w:rFonts w:ascii="Bookman Old Style" w:hAnsi="Bookman Old Style"/>
          <w:color w:val="000000" w:themeColor="text1"/>
        </w:rPr>
        <w:t xml:space="preserve"> dan </w:t>
      </w:r>
      <w:proofErr w:type="spellStart"/>
      <w:r w:rsidRPr="004E5A1F">
        <w:rPr>
          <w:rFonts w:ascii="Bookman Old Style" w:hAnsi="Bookman Old Style"/>
          <w:color w:val="000000" w:themeColor="text1"/>
        </w:rPr>
        <w:t>terakhir</w:t>
      </w:r>
      <w:proofErr w:type="spellEnd"/>
      <w:r w:rsidRPr="004E5A1F">
        <w:rPr>
          <w:rFonts w:ascii="Bookman Old Style" w:hAnsi="Bookman Old Style"/>
          <w:color w:val="000000" w:themeColor="text1"/>
          <w:lang w:val="id-ID"/>
        </w:rPr>
        <w:t xml:space="preserve"> melalui Sistem OSS; dan/atau</w:t>
      </w:r>
    </w:p>
    <w:p w14:paraId="4C02CC31" w14:textId="2EAF94D6" w:rsidR="005D2CDB" w:rsidRPr="004E32A5" w:rsidRDefault="00204044" w:rsidP="004E32A5">
      <w:pPr>
        <w:pStyle w:val="Style"/>
        <w:numPr>
          <w:ilvl w:val="0"/>
          <w:numId w:val="187"/>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melakukan pemenuhan kewajiban, tanggung jawab, dan/atau ketentuan lainnya sesuai </w:t>
      </w:r>
      <w:proofErr w:type="spellStart"/>
      <w:r w:rsidR="0032778A" w:rsidRPr="008444BC">
        <w:rPr>
          <w:rFonts w:ascii="Bookman Old Style" w:hAnsi="Bookman Old Style"/>
          <w:color w:val="000000" w:themeColor="text1"/>
        </w:rPr>
        <w:t>ketentuan</w:t>
      </w:r>
      <w:proofErr w:type="spellEnd"/>
      <w:r w:rsidR="0032778A" w:rsidRPr="008444BC">
        <w:rPr>
          <w:rFonts w:ascii="Bookman Old Style" w:hAnsi="Bookman Old Style"/>
          <w:color w:val="000000" w:themeColor="text1"/>
        </w:rPr>
        <w:t xml:space="preserve"> </w:t>
      </w:r>
      <w:r w:rsidRPr="004E5A1F">
        <w:rPr>
          <w:rFonts w:ascii="Bookman Old Style" w:hAnsi="Bookman Old Style"/>
          <w:color w:val="000000" w:themeColor="text1"/>
          <w:lang w:val="id-ID"/>
        </w:rPr>
        <w:t>peraturan perundang-undangan</w:t>
      </w:r>
      <w:r w:rsidRPr="004E5A1F">
        <w:rPr>
          <w:rFonts w:ascii="Bookman Old Style" w:hAnsi="Bookman Old Style"/>
          <w:color w:val="000000" w:themeColor="text1"/>
        </w:rPr>
        <w:t>.</w:t>
      </w:r>
    </w:p>
    <w:p w14:paraId="0035B4AB" w14:textId="77777777" w:rsidR="00204044" w:rsidRPr="004E5A1F" w:rsidRDefault="00204044">
      <w:pPr>
        <w:pStyle w:val="Style"/>
        <w:numPr>
          <w:ilvl w:val="0"/>
          <w:numId w:val="186"/>
        </w:numPr>
        <w:tabs>
          <w:tab w:val="left" w:pos="2552"/>
        </w:tabs>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lang w:val="id-ID"/>
        </w:rPr>
        <w:t>Dalam hal evaluasi oleh pejabat yang berwenang atas tanggapan Pelaku Usaha sebagaimana dimaksud pada ayat (</w:t>
      </w:r>
      <w:r w:rsidRPr="004E5A1F">
        <w:rPr>
          <w:rFonts w:ascii="Bookman Old Style" w:hAnsi="Bookman Old Style"/>
          <w:color w:val="000000" w:themeColor="text1"/>
        </w:rPr>
        <w:t>1</w:t>
      </w:r>
      <w:r w:rsidRPr="004E5A1F">
        <w:rPr>
          <w:rFonts w:ascii="Bookman Old Style" w:hAnsi="Bookman Old Style"/>
          <w:color w:val="000000" w:themeColor="text1"/>
          <w:lang w:val="id-ID"/>
        </w:rPr>
        <w:t>):</w:t>
      </w:r>
    </w:p>
    <w:p w14:paraId="2760BC18" w14:textId="2FACA8EE" w:rsidR="00204044" w:rsidRPr="004E5A1F" w:rsidRDefault="00204044">
      <w:pPr>
        <w:pStyle w:val="Style"/>
        <w:numPr>
          <w:ilvl w:val="0"/>
          <w:numId w:val="190"/>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telah sesuai, </w:t>
      </w:r>
      <w:r w:rsidR="006977F1" w:rsidRPr="008444BC">
        <w:rPr>
          <w:rFonts w:ascii="Bookman Old Style" w:hAnsi="Bookman Old Style"/>
          <w:color w:val="000000" w:themeColor="text1"/>
        </w:rPr>
        <w:t>BKPM</w:t>
      </w:r>
      <w:r w:rsidRPr="004E5A1F">
        <w:rPr>
          <w:rFonts w:ascii="Bookman Old Style" w:hAnsi="Bookman Old Style"/>
          <w:color w:val="000000" w:themeColor="text1"/>
          <w:lang w:val="id-ID"/>
        </w:rPr>
        <w:t xml:space="preserve">, </w:t>
      </w:r>
      <w:r w:rsidR="004168EE" w:rsidRPr="004E5A1F">
        <w:rPr>
          <w:rFonts w:ascii="Bookman Old Style" w:hAnsi="Bookman Old Style"/>
          <w:color w:val="000000" w:themeColor="text1"/>
          <w:lang w:val="id-ID"/>
        </w:rPr>
        <w:t>DPMPTSP</w:t>
      </w:r>
      <w:r w:rsidRPr="004E5A1F">
        <w:rPr>
          <w:rFonts w:ascii="Bookman Old Style" w:hAnsi="Bookman Old Style"/>
          <w:color w:val="000000" w:themeColor="text1"/>
          <w:lang w:val="id-ID"/>
        </w:rPr>
        <w:t xml:space="preserve"> provinsi, </w:t>
      </w:r>
      <w:r w:rsidR="004168EE" w:rsidRPr="004E5A1F">
        <w:rPr>
          <w:rFonts w:ascii="Bookman Old Style" w:hAnsi="Bookman Old Style"/>
          <w:color w:val="000000" w:themeColor="text1"/>
          <w:lang w:val="id-ID"/>
        </w:rPr>
        <w:t xml:space="preserve">DPMPTSP </w:t>
      </w:r>
      <w:r w:rsidRPr="004E5A1F">
        <w:rPr>
          <w:rFonts w:ascii="Bookman Old Style" w:hAnsi="Bookman Old Style"/>
          <w:color w:val="000000" w:themeColor="text1"/>
          <w:lang w:val="id-ID"/>
        </w:rPr>
        <w:t>kabupaten/kota, administrator KEK, atau badan pengusahaan KPBPB sesuai dengan kewenangannya memberikan notifikasi bahwa peringatan tertulis pertama dan terakhir dinyatakan gugur kepada Pelaku; atau</w:t>
      </w:r>
    </w:p>
    <w:p w14:paraId="451CB27F" w14:textId="1FA81C8E" w:rsidR="00204044" w:rsidRPr="008444BC" w:rsidRDefault="00204044">
      <w:pPr>
        <w:pStyle w:val="Style"/>
        <w:numPr>
          <w:ilvl w:val="0"/>
          <w:numId w:val="190"/>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tidak sesuai, </w:t>
      </w:r>
      <w:r w:rsidR="006977F1" w:rsidRPr="008444BC">
        <w:rPr>
          <w:rFonts w:ascii="Bookman Old Style" w:hAnsi="Bookman Old Style"/>
          <w:color w:val="000000" w:themeColor="text1"/>
        </w:rPr>
        <w:t>BKPM</w:t>
      </w:r>
      <w:r w:rsidRPr="004E5A1F">
        <w:rPr>
          <w:rFonts w:ascii="Bookman Old Style" w:hAnsi="Bookman Old Style"/>
          <w:color w:val="000000" w:themeColor="text1"/>
          <w:lang w:val="id-ID"/>
        </w:rPr>
        <w:t xml:space="preserve">, </w:t>
      </w:r>
      <w:r w:rsidR="004168EE" w:rsidRPr="004E5A1F">
        <w:rPr>
          <w:rFonts w:ascii="Bookman Old Style" w:hAnsi="Bookman Old Style"/>
          <w:color w:val="000000" w:themeColor="text1"/>
          <w:lang w:val="id-ID"/>
        </w:rPr>
        <w:t>DPMPTSP</w:t>
      </w:r>
      <w:r w:rsidRPr="004E5A1F">
        <w:rPr>
          <w:rFonts w:ascii="Bookman Old Style" w:hAnsi="Bookman Old Style"/>
          <w:color w:val="000000" w:themeColor="text1"/>
          <w:lang w:val="id-ID"/>
        </w:rPr>
        <w:t xml:space="preserve"> provinsi, </w:t>
      </w:r>
      <w:r w:rsidR="004168EE" w:rsidRPr="004E5A1F">
        <w:rPr>
          <w:rFonts w:ascii="Bookman Old Style" w:hAnsi="Bookman Old Style"/>
          <w:color w:val="000000" w:themeColor="text1"/>
          <w:lang w:val="id-ID"/>
        </w:rPr>
        <w:t xml:space="preserve">DPMPTSP </w:t>
      </w:r>
      <w:r w:rsidRPr="004E5A1F">
        <w:rPr>
          <w:rFonts w:ascii="Bookman Old Style" w:hAnsi="Bookman Old Style"/>
          <w:color w:val="000000" w:themeColor="text1"/>
          <w:lang w:val="id-ID"/>
        </w:rPr>
        <w:t>kabupaten/kota, administrator KEK, atau badan pengusahaan KPBPB sesuai dengan kewenangannya memberikan sanksi administratif berikutnya dengan notifikasi kepada Pelaku Usaha.</w:t>
      </w:r>
    </w:p>
    <w:p w14:paraId="5E394698" w14:textId="4E3DBA70" w:rsidR="00E52180" w:rsidRPr="004E5A1F" w:rsidRDefault="00E52180" w:rsidP="004E5A1F">
      <w:pPr>
        <w:pStyle w:val="Style"/>
        <w:numPr>
          <w:ilvl w:val="0"/>
          <w:numId w:val="186"/>
        </w:numPr>
        <w:tabs>
          <w:tab w:val="left" w:pos="2552"/>
        </w:tabs>
        <w:spacing w:after="0" w:line="360" w:lineRule="auto"/>
        <w:ind w:left="2552" w:right="23" w:hanging="567"/>
        <w:jc w:val="both"/>
        <w:rPr>
          <w:rFonts w:ascii="Bookman Old Style" w:hAnsi="Bookman Old Style"/>
          <w:color w:val="000000" w:themeColor="text1"/>
          <w:lang w:val="id-ID"/>
        </w:rPr>
      </w:pPr>
      <w:proofErr w:type="spellStart"/>
      <w:r w:rsidRPr="004E5A1F">
        <w:rPr>
          <w:rFonts w:ascii="Bookman Old Style" w:hAnsi="Bookman Old Style"/>
          <w:color w:val="000000" w:themeColor="text1"/>
        </w:rPr>
        <w:t>Dalam</w:t>
      </w:r>
      <w:proofErr w:type="spellEnd"/>
      <w:r w:rsidRPr="004E5A1F">
        <w:rPr>
          <w:rFonts w:ascii="Bookman Old Style" w:hAnsi="Bookman Old Style"/>
          <w:color w:val="000000" w:themeColor="text1"/>
        </w:rPr>
        <w:t xml:space="preserve"> </w:t>
      </w:r>
      <w:proofErr w:type="spellStart"/>
      <w:r w:rsidR="00F6795E" w:rsidRPr="004E5A1F">
        <w:rPr>
          <w:rFonts w:ascii="Bookman Old Style" w:hAnsi="Bookman Old Style"/>
          <w:color w:val="000000" w:themeColor="text1"/>
        </w:rPr>
        <w:t>hal</w:t>
      </w:r>
      <w:proofErr w:type="spellEnd"/>
      <w:r w:rsidR="00F6795E" w:rsidRPr="004E5A1F">
        <w:rPr>
          <w:rFonts w:ascii="Bookman Old Style" w:hAnsi="Bookman Old Style"/>
          <w:color w:val="000000" w:themeColor="text1"/>
        </w:rPr>
        <w:t xml:space="preserve"> </w:t>
      </w:r>
      <w:r w:rsidRPr="004E5A1F">
        <w:rPr>
          <w:rFonts w:ascii="Bookman Old Style" w:hAnsi="Bookman Old Style"/>
          <w:color w:val="000000" w:themeColor="text1"/>
          <w:lang w:val="id-ID"/>
        </w:rPr>
        <w:t>Pelaku Usaha</w:t>
      </w:r>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tidak</w:t>
      </w:r>
      <w:proofErr w:type="spellEnd"/>
      <w:r w:rsidRPr="004E5A1F">
        <w:rPr>
          <w:rFonts w:ascii="Bookman Old Style" w:hAnsi="Bookman Old Style"/>
          <w:color w:val="000000" w:themeColor="text1"/>
        </w:rPr>
        <w:t xml:space="preserve"> </w:t>
      </w:r>
      <w:proofErr w:type="spellStart"/>
      <w:r w:rsidR="006977F1" w:rsidRPr="004E5A1F">
        <w:rPr>
          <w:rFonts w:ascii="Bookman Old Style" w:hAnsi="Bookman Old Style"/>
          <w:color w:val="000000" w:themeColor="text1"/>
        </w:rPr>
        <w:t>menin</w:t>
      </w:r>
      <w:r w:rsidRPr="004E5A1F">
        <w:rPr>
          <w:rFonts w:ascii="Bookman Old Style" w:hAnsi="Bookman Old Style"/>
          <w:color w:val="000000" w:themeColor="text1"/>
        </w:rPr>
        <w:t>daklanjuti</w:t>
      </w:r>
      <w:proofErr w:type="spellEnd"/>
      <w:r w:rsidR="006977F1" w:rsidRPr="004E5A1F">
        <w:rPr>
          <w:rFonts w:ascii="Bookman Old Style" w:hAnsi="Bookman Old Style"/>
          <w:color w:val="000000" w:themeColor="text1"/>
        </w:rPr>
        <w:t xml:space="preserve"> </w:t>
      </w:r>
      <w:proofErr w:type="spellStart"/>
      <w:r w:rsidR="006977F1" w:rsidRPr="004E5A1F">
        <w:rPr>
          <w:rFonts w:ascii="Bookman Old Style" w:hAnsi="Bookman Old Style"/>
          <w:color w:val="000000" w:themeColor="text1"/>
        </w:rPr>
        <w:t>peringatan</w:t>
      </w:r>
      <w:proofErr w:type="spellEnd"/>
      <w:r w:rsidR="006977F1" w:rsidRPr="004E5A1F">
        <w:rPr>
          <w:rFonts w:ascii="Bookman Old Style" w:hAnsi="Bookman Old Style"/>
          <w:color w:val="000000" w:themeColor="text1"/>
        </w:rPr>
        <w:t xml:space="preserve"> </w:t>
      </w:r>
      <w:proofErr w:type="spellStart"/>
      <w:r w:rsidR="006977F1" w:rsidRPr="004E5A1F">
        <w:rPr>
          <w:rFonts w:ascii="Bookman Old Style" w:hAnsi="Bookman Old Style"/>
          <w:color w:val="000000" w:themeColor="text1"/>
        </w:rPr>
        <w:t>pertama</w:t>
      </w:r>
      <w:proofErr w:type="spellEnd"/>
      <w:r w:rsidR="006977F1" w:rsidRPr="004E5A1F">
        <w:rPr>
          <w:rFonts w:ascii="Bookman Old Style" w:hAnsi="Bookman Old Style"/>
          <w:color w:val="000000" w:themeColor="text1"/>
        </w:rPr>
        <w:t xml:space="preserve"> dan </w:t>
      </w:r>
      <w:proofErr w:type="spellStart"/>
      <w:r w:rsidR="006977F1" w:rsidRPr="004E5A1F">
        <w:rPr>
          <w:rFonts w:ascii="Bookman Old Style" w:hAnsi="Bookman Old Style"/>
          <w:color w:val="000000" w:themeColor="text1"/>
        </w:rPr>
        <w:t>terakhir</w:t>
      </w:r>
      <w:proofErr w:type="spellEnd"/>
      <w:r w:rsidRPr="004E5A1F">
        <w:rPr>
          <w:rFonts w:ascii="Bookman Old Style" w:hAnsi="Bookman Old Style"/>
          <w:color w:val="000000" w:themeColor="text1"/>
        </w:rPr>
        <w:t>, BKPM</w:t>
      </w:r>
      <w:r w:rsidRPr="004E5A1F">
        <w:rPr>
          <w:rFonts w:ascii="Bookman Old Style" w:hAnsi="Bookman Old Style"/>
          <w:color w:val="000000" w:themeColor="text1"/>
          <w:lang w:val="id-ID"/>
        </w:rPr>
        <w:t>,</w:t>
      </w:r>
      <w:r w:rsidRPr="004E5A1F">
        <w:rPr>
          <w:rFonts w:ascii="Bookman Old Style" w:hAnsi="Bookman Old Style"/>
          <w:color w:val="000000" w:themeColor="text1"/>
        </w:rPr>
        <w:t xml:space="preserve"> </w:t>
      </w:r>
      <w:r w:rsidRPr="004E5A1F">
        <w:rPr>
          <w:rFonts w:ascii="Bookman Old Style" w:hAnsi="Bookman Old Style"/>
          <w:color w:val="000000" w:themeColor="text1"/>
          <w:lang w:val="id-ID"/>
        </w:rPr>
        <w:t xml:space="preserve">DPMPTSP provinsi, DPMPTSP kabupaten/kota, administrator KEK, atau badan pengusahaan KPBPB sesuai dengan </w:t>
      </w:r>
      <w:r w:rsidRPr="004E5A1F">
        <w:rPr>
          <w:rFonts w:ascii="Bookman Old Style" w:hAnsi="Bookman Old Style"/>
          <w:color w:val="000000" w:themeColor="text1"/>
          <w:lang w:val="id-ID"/>
        </w:rPr>
        <w:lastRenderedPageBreak/>
        <w:t>kewenangannya</w:t>
      </w:r>
      <w:r w:rsidRPr="004E5A1F">
        <w:rPr>
          <w:rFonts w:ascii="Bookman Old Style" w:hAnsi="Bookman Old Style"/>
          <w:color w:val="000000" w:themeColor="text1"/>
        </w:rPr>
        <w:t xml:space="preserve"> </w:t>
      </w:r>
      <w:proofErr w:type="spellStart"/>
      <w:r w:rsidR="00042347" w:rsidRPr="004E5A1F">
        <w:rPr>
          <w:rFonts w:ascii="Bookman Old Style" w:hAnsi="Bookman Old Style"/>
          <w:color w:val="000000" w:themeColor="text1"/>
        </w:rPr>
        <w:t>dapat</w:t>
      </w:r>
      <w:proofErr w:type="spellEnd"/>
      <w:r w:rsidR="00042347"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melakukan</w:t>
      </w:r>
      <w:proofErr w:type="spellEnd"/>
      <w:r w:rsidRPr="004E5A1F">
        <w:rPr>
          <w:rFonts w:ascii="Bookman Old Style" w:hAnsi="Bookman Old Style"/>
          <w:color w:val="000000" w:themeColor="text1"/>
        </w:rPr>
        <w:t xml:space="preserve"> </w:t>
      </w:r>
      <w:proofErr w:type="spellStart"/>
      <w:r w:rsidR="00F6795E" w:rsidRPr="008444BC">
        <w:rPr>
          <w:rFonts w:ascii="Bookman Old Style" w:hAnsi="Bookman Old Style"/>
          <w:color w:val="000000" w:themeColor="text1"/>
        </w:rPr>
        <w:t>P</w:t>
      </w:r>
      <w:r w:rsidR="00042347" w:rsidRPr="004E5A1F">
        <w:rPr>
          <w:rFonts w:ascii="Bookman Old Style" w:hAnsi="Bookman Old Style"/>
          <w:color w:val="000000" w:themeColor="text1"/>
        </w:rPr>
        <w:t>engawasan</w:t>
      </w:r>
      <w:proofErr w:type="spellEnd"/>
      <w:r w:rsidRPr="004E5A1F">
        <w:rPr>
          <w:rFonts w:ascii="Bookman Old Style" w:hAnsi="Bookman Old Style"/>
          <w:color w:val="000000" w:themeColor="text1"/>
        </w:rPr>
        <w:t>.</w:t>
      </w:r>
    </w:p>
    <w:p w14:paraId="56561CB2" w14:textId="5DFCFADA" w:rsidR="00E52180" w:rsidRPr="004E5A1F" w:rsidRDefault="00E52180">
      <w:pPr>
        <w:pStyle w:val="Style"/>
        <w:numPr>
          <w:ilvl w:val="0"/>
          <w:numId w:val="186"/>
        </w:numPr>
        <w:tabs>
          <w:tab w:val="left" w:pos="2552"/>
        </w:tabs>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rPr>
        <w:t xml:space="preserve">Hasil </w:t>
      </w:r>
      <w:proofErr w:type="spellStart"/>
      <w:r w:rsidR="00130E69" w:rsidRPr="008444BC">
        <w:rPr>
          <w:rFonts w:ascii="Bookman Old Style" w:hAnsi="Bookman Old Style"/>
        </w:rPr>
        <w:t>Pengawasan</w:t>
      </w:r>
      <w:proofErr w:type="spellEnd"/>
      <w:r w:rsidR="00130E69" w:rsidRPr="008444BC">
        <w:rPr>
          <w:rFonts w:ascii="Bookman Old Style" w:hAnsi="Bookman Old Style"/>
        </w:rPr>
        <w:t xml:space="preserve"> </w:t>
      </w:r>
      <w:proofErr w:type="spellStart"/>
      <w:r w:rsidRPr="004E5A1F">
        <w:rPr>
          <w:rFonts w:ascii="Bookman Old Style" w:hAnsi="Bookman Old Style"/>
          <w:color w:val="000000" w:themeColor="text1"/>
        </w:rPr>
        <w:t>sebagaimana</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dimaksud</w:t>
      </w:r>
      <w:proofErr w:type="spellEnd"/>
      <w:r w:rsidRPr="004E5A1F">
        <w:rPr>
          <w:rFonts w:ascii="Bookman Old Style" w:hAnsi="Bookman Old Style"/>
          <w:color w:val="000000" w:themeColor="text1"/>
        </w:rPr>
        <w:t xml:space="preserve"> pada </w:t>
      </w:r>
      <w:r w:rsidR="005D2CDB">
        <w:rPr>
          <w:rFonts w:ascii="Bookman Old Style" w:hAnsi="Bookman Old Style"/>
          <w:color w:val="000000" w:themeColor="text1"/>
        </w:rPr>
        <w:t xml:space="preserve">    </w:t>
      </w:r>
      <w:proofErr w:type="spellStart"/>
      <w:r w:rsidRPr="004E5A1F">
        <w:rPr>
          <w:rFonts w:ascii="Bookman Old Style" w:hAnsi="Bookman Old Style"/>
          <w:color w:val="000000" w:themeColor="text1"/>
        </w:rPr>
        <w:t>ayat</w:t>
      </w:r>
      <w:proofErr w:type="spellEnd"/>
      <w:r w:rsidRPr="004E5A1F">
        <w:rPr>
          <w:rFonts w:ascii="Bookman Old Style" w:hAnsi="Bookman Old Style"/>
          <w:color w:val="000000" w:themeColor="text1"/>
        </w:rPr>
        <w:t xml:space="preserve"> (5) </w:t>
      </w:r>
      <w:proofErr w:type="spellStart"/>
      <w:r w:rsidR="00042347" w:rsidRPr="004E5A1F">
        <w:rPr>
          <w:rFonts w:ascii="Bookman Old Style" w:hAnsi="Bookman Old Style"/>
          <w:color w:val="000000" w:themeColor="text1"/>
        </w:rPr>
        <w:t>dapat</w:t>
      </w:r>
      <w:proofErr w:type="spellEnd"/>
      <w:r w:rsidR="00042347"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menjadi</w:t>
      </w:r>
      <w:proofErr w:type="spellEnd"/>
      <w:r w:rsidRPr="004E5A1F">
        <w:rPr>
          <w:rFonts w:ascii="Bookman Old Style" w:hAnsi="Bookman Old Style"/>
          <w:color w:val="000000" w:themeColor="text1"/>
        </w:rPr>
        <w:t xml:space="preserve"> data </w:t>
      </w:r>
      <w:proofErr w:type="spellStart"/>
      <w:r w:rsidRPr="004E5A1F">
        <w:rPr>
          <w:rFonts w:ascii="Bookman Old Style" w:hAnsi="Bookman Old Style"/>
          <w:color w:val="000000" w:themeColor="text1"/>
        </w:rPr>
        <w:t>dukung</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bagi</w:t>
      </w:r>
      <w:proofErr w:type="spellEnd"/>
      <w:r w:rsidRPr="004E5A1F">
        <w:rPr>
          <w:rFonts w:ascii="Bookman Old Style" w:hAnsi="Bookman Old Style"/>
          <w:color w:val="000000" w:themeColor="text1"/>
        </w:rPr>
        <w:t xml:space="preserve"> BKPM</w:t>
      </w:r>
      <w:r w:rsidRPr="004E5A1F">
        <w:rPr>
          <w:rFonts w:ascii="Bookman Old Style" w:hAnsi="Bookman Old Style"/>
          <w:color w:val="000000" w:themeColor="text1"/>
          <w:lang w:val="id-ID"/>
        </w:rPr>
        <w:t>,</w:t>
      </w:r>
      <w:r w:rsidRPr="004E5A1F">
        <w:rPr>
          <w:rFonts w:ascii="Bookman Old Style" w:hAnsi="Bookman Old Style"/>
          <w:color w:val="000000" w:themeColor="text1"/>
        </w:rPr>
        <w:t xml:space="preserve"> </w:t>
      </w:r>
      <w:r w:rsidRPr="004E5A1F">
        <w:rPr>
          <w:rFonts w:ascii="Bookman Old Style" w:hAnsi="Bookman Old Style"/>
          <w:color w:val="000000" w:themeColor="text1"/>
          <w:lang w:val="id-ID"/>
        </w:rPr>
        <w:t xml:space="preserve">DPMPTSP provinsi, DPMPTSP kabupaten/kota, administrator KEK, atau badan pengusahaan KPBPB </w:t>
      </w:r>
      <w:proofErr w:type="spellStart"/>
      <w:r w:rsidRPr="004E5A1F">
        <w:rPr>
          <w:rFonts w:ascii="Bookman Old Style" w:hAnsi="Bookman Old Style"/>
          <w:color w:val="000000" w:themeColor="text1"/>
        </w:rPr>
        <w:t>untuk</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memberikan</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sanksi</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administratif</w:t>
      </w:r>
      <w:proofErr w:type="spellEnd"/>
      <w:r w:rsidRPr="004E5A1F">
        <w:rPr>
          <w:rFonts w:ascii="Bookman Old Style" w:hAnsi="Bookman Old Style"/>
          <w:color w:val="000000" w:themeColor="text1"/>
        </w:rPr>
        <w:t xml:space="preserve"> </w:t>
      </w:r>
      <w:proofErr w:type="spellStart"/>
      <w:r w:rsidR="00603DC8" w:rsidRPr="004E5A1F">
        <w:rPr>
          <w:rFonts w:ascii="Bookman Old Style" w:hAnsi="Bookman Old Style"/>
          <w:color w:val="000000" w:themeColor="text1"/>
        </w:rPr>
        <w:t>berikut</w:t>
      </w:r>
      <w:r w:rsidRPr="004E5A1F">
        <w:rPr>
          <w:rFonts w:ascii="Bookman Old Style" w:hAnsi="Bookman Old Style"/>
          <w:color w:val="000000" w:themeColor="text1"/>
        </w:rPr>
        <w:t>nya</w:t>
      </w:r>
      <w:proofErr w:type="spellEnd"/>
      <w:r w:rsidRPr="004E5A1F">
        <w:rPr>
          <w:rFonts w:ascii="Bookman Old Style" w:hAnsi="Bookman Old Style"/>
          <w:color w:val="000000" w:themeColor="text1"/>
        </w:rPr>
        <w:t>.</w:t>
      </w:r>
    </w:p>
    <w:p w14:paraId="5C76FE21" w14:textId="3FC3D98D" w:rsidR="00ED1D29" w:rsidRPr="004E5A1F" w:rsidRDefault="00ED1D29">
      <w:pPr>
        <w:pStyle w:val="Style"/>
        <w:numPr>
          <w:ilvl w:val="0"/>
          <w:numId w:val="186"/>
        </w:numPr>
        <w:tabs>
          <w:tab w:val="left" w:pos="3119"/>
        </w:tabs>
        <w:spacing w:after="0" w:line="360" w:lineRule="auto"/>
        <w:ind w:left="2552" w:right="23" w:hanging="567"/>
        <w:contextualSpacing/>
        <w:jc w:val="both"/>
        <w:rPr>
          <w:rFonts w:ascii="Bookman Old Style" w:hAnsi="Bookman Old Style"/>
          <w:color w:val="000000" w:themeColor="text1"/>
          <w:lang w:val="id-ID"/>
        </w:rPr>
      </w:pPr>
      <w:proofErr w:type="spellStart"/>
      <w:r w:rsidRPr="008444BC">
        <w:rPr>
          <w:rFonts w:ascii="Bookman Old Style" w:hAnsi="Bookman Old Style"/>
          <w:color w:val="000000" w:themeColor="text1"/>
        </w:rPr>
        <w:t>Sanksi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administratif</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berikutnya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sebagaimana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dimaksud</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ayat</w:t>
      </w:r>
      <w:proofErr w:type="spellEnd"/>
      <w:r w:rsidRPr="008444BC">
        <w:rPr>
          <w:rFonts w:ascii="Bookman Old Style" w:hAnsi="Bookman Old Style"/>
          <w:color w:val="000000" w:themeColor="text1"/>
        </w:rPr>
        <w:t xml:space="preserve"> (5):</w:t>
      </w:r>
    </w:p>
    <w:p w14:paraId="577DBB01" w14:textId="20EDA40B" w:rsidR="00ED1D29" w:rsidRPr="004E32A5" w:rsidRDefault="001023B9" w:rsidP="004E5A1F">
      <w:pPr>
        <w:pStyle w:val="Style"/>
        <w:numPr>
          <w:ilvl w:val="1"/>
          <w:numId w:val="186"/>
        </w:numPr>
        <w:spacing w:after="0" w:line="360" w:lineRule="auto"/>
        <w:ind w:left="3119" w:right="23" w:hanging="567"/>
        <w:contextualSpacing/>
        <w:jc w:val="both"/>
        <w:rPr>
          <w:rFonts w:ascii="Bookman Old Style" w:hAnsi="Bookman Old Style"/>
          <w:color w:val="000000" w:themeColor="text1"/>
          <w:lang w:val="id-ID"/>
        </w:rPr>
      </w:pPr>
      <w:proofErr w:type="spellStart"/>
      <w:r w:rsidRPr="008444BC">
        <w:rPr>
          <w:rFonts w:ascii="Bookman Old Style" w:hAnsi="Bookman Old Style"/>
          <w:color w:val="000000" w:themeColor="text1"/>
        </w:rPr>
        <w:t>a</w:t>
      </w:r>
      <w:r w:rsidR="00ED1D29" w:rsidRPr="008444BC">
        <w:rPr>
          <w:rFonts w:ascii="Bookman Old Style" w:hAnsi="Bookman Old Style"/>
          <w:color w:val="000000" w:themeColor="text1"/>
        </w:rPr>
        <w:t>tas</w:t>
      </w:r>
      <w:proofErr w:type="spellEnd"/>
      <w:r w:rsidR="00ED1D29" w:rsidRPr="008444BC">
        <w:rPr>
          <w:rFonts w:ascii="Bookman Old Style" w:hAnsi="Bookman Old Style"/>
          <w:color w:val="000000" w:themeColor="text1"/>
        </w:rPr>
        <w:t xml:space="preserve"> </w:t>
      </w:r>
      <w:proofErr w:type="spellStart"/>
      <w:r w:rsidR="00ED1D29" w:rsidRPr="008444BC">
        <w:rPr>
          <w:rFonts w:ascii="Bookman Old Style" w:hAnsi="Bookman Old Style"/>
          <w:color w:val="000000" w:themeColor="text1"/>
        </w:rPr>
        <w:t>pelanggaran</w:t>
      </w:r>
      <w:proofErr w:type="spellEnd"/>
      <w:r w:rsidR="00ED1D29" w:rsidRPr="008444BC">
        <w:rPr>
          <w:rFonts w:ascii="Bookman Old Style" w:hAnsi="Bookman Old Style"/>
          <w:color w:val="000000" w:themeColor="text1"/>
        </w:rPr>
        <w:t xml:space="preserve"> </w:t>
      </w:r>
      <w:proofErr w:type="spellStart"/>
      <w:r w:rsidR="00ED1D29" w:rsidRPr="008444BC">
        <w:rPr>
          <w:rFonts w:ascii="Bookman Old Style" w:hAnsi="Bookman Old Style"/>
          <w:color w:val="000000" w:themeColor="text1"/>
        </w:rPr>
        <w:t>sedang</w:t>
      </w:r>
      <w:proofErr w:type="spellEnd"/>
      <w:r w:rsidR="00ED1D29" w:rsidRPr="008444BC">
        <w:rPr>
          <w:rFonts w:ascii="Bookman Old Style" w:hAnsi="Bookman Old Style"/>
          <w:color w:val="000000" w:themeColor="text1"/>
        </w:rPr>
        <w:t xml:space="preserve"> </w:t>
      </w:r>
      <w:proofErr w:type="spellStart"/>
      <w:r w:rsidR="00ED1D29" w:rsidRPr="008444BC">
        <w:rPr>
          <w:rFonts w:ascii="Bookman Old Style" w:hAnsi="Bookman Old Style"/>
          <w:color w:val="000000" w:themeColor="text1"/>
        </w:rPr>
        <w:t>sebagaimana</w:t>
      </w:r>
      <w:proofErr w:type="spellEnd"/>
      <w:r w:rsidR="00ED1D29" w:rsidRPr="008444BC">
        <w:rPr>
          <w:rFonts w:ascii="Bookman Old Style" w:hAnsi="Bookman Old Style"/>
          <w:color w:val="000000" w:themeColor="text1"/>
        </w:rPr>
        <w:t xml:space="preserve"> </w:t>
      </w:r>
      <w:proofErr w:type="spellStart"/>
      <w:r w:rsidR="00ED1D29" w:rsidRPr="008444BC">
        <w:rPr>
          <w:rFonts w:ascii="Bookman Old Style" w:hAnsi="Bookman Old Style"/>
          <w:color w:val="000000" w:themeColor="text1"/>
        </w:rPr>
        <w:t>dimaksud</w:t>
      </w:r>
      <w:proofErr w:type="spellEnd"/>
      <w:r w:rsidR="00ED1D29" w:rsidRPr="008444BC">
        <w:rPr>
          <w:rFonts w:ascii="Bookman Old Style" w:hAnsi="Bookman Old Style"/>
          <w:color w:val="000000" w:themeColor="text1"/>
        </w:rPr>
        <w:t xml:space="preserve"> </w:t>
      </w:r>
      <w:proofErr w:type="spellStart"/>
      <w:r w:rsidR="00ED1D29" w:rsidRPr="008444BC">
        <w:rPr>
          <w:rFonts w:ascii="Bookman Old Style" w:hAnsi="Bookman Old Style"/>
          <w:color w:val="000000" w:themeColor="text1"/>
        </w:rPr>
        <w:t>dalam</w:t>
      </w:r>
      <w:proofErr w:type="spellEnd"/>
      <w:r w:rsidR="00ED1D29" w:rsidRPr="008444BC">
        <w:rPr>
          <w:rFonts w:ascii="Bookman Old Style" w:hAnsi="Bookman Old Style"/>
          <w:color w:val="000000" w:themeColor="text1"/>
        </w:rPr>
        <w:t xml:space="preserve"> </w:t>
      </w:r>
      <w:proofErr w:type="spellStart"/>
      <w:r w:rsidR="00ED1D29" w:rsidRPr="008444BC">
        <w:rPr>
          <w:rFonts w:ascii="Bookman Old Style" w:hAnsi="Bookman Old Style"/>
          <w:color w:val="000000" w:themeColor="text1"/>
        </w:rPr>
        <w:t>Pasal</w:t>
      </w:r>
      <w:proofErr w:type="spellEnd"/>
      <w:r w:rsidR="00ED1D29" w:rsidRPr="008444BC">
        <w:rPr>
          <w:rFonts w:ascii="Bookman Old Style" w:hAnsi="Bookman Old Style"/>
          <w:color w:val="000000" w:themeColor="text1"/>
        </w:rPr>
        <w:t xml:space="preserve"> 5</w:t>
      </w:r>
      <w:r w:rsidR="00AA73A4" w:rsidRPr="008444BC">
        <w:rPr>
          <w:rFonts w:ascii="Bookman Old Style" w:hAnsi="Bookman Old Style"/>
          <w:color w:val="000000" w:themeColor="text1"/>
        </w:rPr>
        <w:t>7</w:t>
      </w:r>
      <w:r w:rsidR="00ED1D29" w:rsidRPr="008444BC">
        <w:rPr>
          <w:rFonts w:ascii="Bookman Old Style" w:hAnsi="Bookman Old Style"/>
          <w:color w:val="000000" w:themeColor="text1"/>
        </w:rPr>
        <w:t xml:space="preserve"> </w:t>
      </w:r>
      <w:proofErr w:type="spellStart"/>
      <w:r w:rsidR="00ED1D29" w:rsidRPr="008444BC">
        <w:rPr>
          <w:rFonts w:ascii="Bookman Old Style" w:hAnsi="Bookman Old Style"/>
          <w:color w:val="000000" w:themeColor="text1"/>
        </w:rPr>
        <w:t>ayat</w:t>
      </w:r>
      <w:proofErr w:type="spellEnd"/>
      <w:r w:rsidR="00ED1D29" w:rsidRPr="008444BC">
        <w:rPr>
          <w:rFonts w:ascii="Bookman Old Style" w:hAnsi="Bookman Old Style"/>
          <w:color w:val="000000" w:themeColor="text1"/>
        </w:rPr>
        <w:t xml:space="preserve"> (1) </w:t>
      </w:r>
      <w:proofErr w:type="spellStart"/>
      <w:r w:rsidR="00ED1D29" w:rsidRPr="008444BC">
        <w:rPr>
          <w:rFonts w:ascii="Bookman Old Style" w:hAnsi="Bookman Old Style"/>
          <w:color w:val="000000" w:themeColor="text1"/>
        </w:rPr>
        <w:t>huruf</w:t>
      </w:r>
      <w:proofErr w:type="spellEnd"/>
      <w:r w:rsidR="00ED1D29" w:rsidRPr="008444BC">
        <w:rPr>
          <w:rFonts w:ascii="Bookman Old Style" w:hAnsi="Bookman Old Style"/>
          <w:color w:val="000000" w:themeColor="text1"/>
        </w:rPr>
        <w:t xml:space="preserve"> b</w:t>
      </w:r>
      <w:r w:rsidR="0017783E" w:rsidRPr="008444BC">
        <w:rPr>
          <w:rFonts w:ascii="Bookman Old Style" w:hAnsi="Bookman Old Style"/>
          <w:color w:val="000000" w:themeColor="text1"/>
        </w:rPr>
        <w:t xml:space="preserve"> </w:t>
      </w:r>
      <w:proofErr w:type="spellStart"/>
      <w:r w:rsidR="0017783E" w:rsidRPr="008444BC">
        <w:rPr>
          <w:rFonts w:ascii="Bookman Old Style" w:hAnsi="Bookman Old Style"/>
          <w:color w:val="000000" w:themeColor="text1"/>
        </w:rPr>
        <w:t>diberikan</w:t>
      </w:r>
      <w:proofErr w:type="spellEnd"/>
      <w:r w:rsidR="0017783E" w:rsidRPr="008444BC">
        <w:rPr>
          <w:rFonts w:ascii="Bookman Old Style" w:hAnsi="Bookman Old Style"/>
          <w:color w:val="000000" w:themeColor="text1"/>
        </w:rPr>
        <w:t xml:space="preserve"> </w:t>
      </w:r>
      <w:proofErr w:type="spellStart"/>
      <w:r w:rsidR="009808AB" w:rsidRPr="008444BC">
        <w:rPr>
          <w:rFonts w:ascii="Bookman Old Style" w:hAnsi="Bookman Old Style"/>
          <w:color w:val="000000" w:themeColor="text1"/>
        </w:rPr>
        <w:t>Penghentian</w:t>
      </w:r>
      <w:proofErr w:type="spellEnd"/>
      <w:r w:rsidR="009808AB" w:rsidRPr="008444BC">
        <w:rPr>
          <w:rFonts w:ascii="Bookman Old Style" w:hAnsi="Bookman Old Style"/>
          <w:color w:val="000000" w:themeColor="text1"/>
        </w:rPr>
        <w:t xml:space="preserve"> </w:t>
      </w:r>
      <w:proofErr w:type="spellStart"/>
      <w:r w:rsidR="009808AB" w:rsidRPr="008444BC">
        <w:rPr>
          <w:rFonts w:ascii="Bookman Old Style" w:hAnsi="Bookman Old Style"/>
          <w:color w:val="000000" w:themeColor="text1"/>
        </w:rPr>
        <w:t>Sementara</w:t>
      </w:r>
      <w:proofErr w:type="spellEnd"/>
      <w:r w:rsidR="009808AB" w:rsidRPr="008444BC">
        <w:rPr>
          <w:rFonts w:ascii="Bookman Old Style" w:hAnsi="Bookman Old Style"/>
          <w:color w:val="000000" w:themeColor="text1"/>
        </w:rPr>
        <w:t xml:space="preserve"> </w:t>
      </w:r>
      <w:proofErr w:type="spellStart"/>
      <w:r w:rsidR="009808AB" w:rsidRPr="008444BC">
        <w:rPr>
          <w:rFonts w:ascii="Bookman Old Style" w:hAnsi="Bookman Old Style"/>
          <w:color w:val="000000" w:themeColor="text1"/>
        </w:rPr>
        <w:t>Kegiatan</w:t>
      </w:r>
      <w:proofErr w:type="spellEnd"/>
      <w:r w:rsidR="009808AB" w:rsidRPr="008444BC">
        <w:rPr>
          <w:rFonts w:ascii="Bookman Old Style" w:hAnsi="Bookman Old Style"/>
          <w:color w:val="000000" w:themeColor="text1"/>
        </w:rPr>
        <w:t xml:space="preserve"> Usaha</w:t>
      </w:r>
      <w:r w:rsidR="004557CA" w:rsidRPr="008444BC">
        <w:rPr>
          <w:rFonts w:ascii="Bookman Old Style" w:hAnsi="Bookman Old Style"/>
          <w:color w:val="000000" w:themeColor="text1"/>
        </w:rPr>
        <w:t>;</w:t>
      </w:r>
      <w:r w:rsidR="009027F8" w:rsidRPr="008444BC">
        <w:rPr>
          <w:rFonts w:ascii="Bookman Old Style" w:hAnsi="Bookman Old Style"/>
          <w:color w:val="000000" w:themeColor="text1"/>
        </w:rPr>
        <w:t xml:space="preserve"> </w:t>
      </w:r>
      <w:proofErr w:type="spellStart"/>
      <w:r w:rsidR="009027F8" w:rsidRPr="008444BC">
        <w:rPr>
          <w:rFonts w:ascii="Bookman Old Style" w:hAnsi="Bookman Old Style"/>
          <w:color w:val="000000" w:themeColor="text1"/>
        </w:rPr>
        <w:t>atau</w:t>
      </w:r>
      <w:proofErr w:type="spellEnd"/>
    </w:p>
    <w:p w14:paraId="705FE129" w14:textId="712A2C2E" w:rsidR="004557CA" w:rsidRPr="008444BC" w:rsidRDefault="001023B9" w:rsidP="004E5A1F">
      <w:pPr>
        <w:pStyle w:val="Style"/>
        <w:numPr>
          <w:ilvl w:val="1"/>
          <w:numId w:val="186"/>
        </w:numPr>
        <w:spacing w:after="0" w:line="360" w:lineRule="auto"/>
        <w:ind w:left="3119" w:right="23" w:hanging="567"/>
        <w:contextualSpacing/>
        <w:jc w:val="both"/>
        <w:rPr>
          <w:rFonts w:ascii="Bookman Old Style" w:hAnsi="Bookman Old Style"/>
          <w:color w:val="000000" w:themeColor="text1"/>
          <w:lang w:val="id-ID"/>
        </w:rPr>
      </w:pPr>
      <w:proofErr w:type="spellStart"/>
      <w:r w:rsidRPr="008444BC">
        <w:rPr>
          <w:rFonts w:ascii="Bookman Old Style" w:hAnsi="Bookman Old Style"/>
          <w:color w:val="000000" w:themeColor="text1"/>
        </w:rPr>
        <w:t>a</w:t>
      </w:r>
      <w:r w:rsidR="004557CA" w:rsidRPr="008444BC">
        <w:rPr>
          <w:rFonts w:ascii="Bookman Old Style" w:hAnsi="Bookman Old Style"/>
          <w:color w:val="000000" w:themeColor="text1"/>
        </w:rPr>
        <w:t>tas</w:t>
      </w:r>
      <w:proofErr w:type="spellEnd"/>
      <w:r w:rsidR="004557CA" w:rsidRPr="008444BC">
        <w:rPr>
          <w:rFonts w:ascii="Bookman Old Style" w:hAnsi="Bookman Old Style"/>
          <w:color w:val="000000" w:themeColor="text1"/>
        </w:rPr>
        <w:t xml:space="preserve"> </w:t>
      </w:r>
      <w:proofErr w:type="spellStart"/>
      <w:r w:rsidR="004557CA" w:rsidRPr="008444BC">
        <w:rPr>
          <w:rFonts w:ascii="Bookman Old Style" w:hAnsi="Bookman Old Style"/>
          <w:color w:val="000000" w:themeColor="text1"/>
        </w:rPr>
        <w:t>pelanggaran</w:t>
      </w:r>
      <w:proofErr w:type="spellEnd"/>
      <w:r w:rsidR="004557CA" w:rsidRPr="008444BC">
        <w:rPr>
          <w:rFonts w:ascii="Bookman Old Style" w:hAnsi="Bookman Old Style"/>
          <w:color w:val="000000" w:themeColor="text1"/>
        </w:rPr>
        <w:t xml:space="preserve"> </w:t>
      </w:r>
      <w:proofErr w:type="spellStart"/>
      <w:r w:rsidR="004557CA" w:rsidRPr="008444BC">
        <w:rPr>
          <w:rFonts w:ascii="Bookman Old Style" w:hAnsi="Bookman Old Style"/>
          <w:color w:val="000000" w:themeColor="text1"/>
        </w:rPr>
        <w:t>sedang</w:t>
      </w:r>
      <w:proofErr w:type="spellEnd"/>
      <w:r w:rsidR="004557CA" w:rsidRPr="008444BC">
        <w:rPr>
          <w:rFonts w:ascii="Bookman Old Style" w:hAnsi="Bookman Old Style"/>
          <w:color w:val="000000" w:themeColor="text1"/>
        </w:rPr>
        <w:t xml:space="preserve"> </w:t>
      </w:r>
      <w:proofErr w:type="spellStart"/>
      <w:r w:rsidR="004557CA" w:rsidRPr="008444BC">
        <w:rPr>
          <w:rFonts w:ascii="Bookman Old Style" w:hAnsi="Bookman Old Style"/>
          <w:color w:val="000000" w:themeColor="text1"/>
        </w:rPr>
        <w:t>sebagaimana</w:t>
      </w:r>
      <w:proofErr w:type="spellEnd"/>
      <w:r w:rsidR="004557CA" w:rsidRPr="008444BC">
        <w:rPr>
          <w:rFonts w:ascii="Bookman Old Style" w:hAnsi="Bookman Old Style"/>
          <w:color w:val="000000" w:themeColor="text1"/>
        </w:rPr>
        <w:t xml:space="preserve"> </w:t>
      </w:r>
      <w:proofErr w:type="spellStart"/>
      <w:r w:rsidR="004557CA" w:rsidRPr="008444BC">
        <w:rPr>
          <w:rFonts w:ascii="Bookman Old Style" w:hAnsi="Bookman Old Style"/>
          <w:color w:val="000000" w:themeColor="text1"/>
        </w:rPr>
        <w:t>dimaksud</w:t>
      </w:r>
      <w:proofErr w:type="spellEnd"/>
      <w:r w:rsidR="004557CA" w:rsidRPr="008444BC">
        <w:rPr>
          <w:rFonts w:ascii="Bookman Old Style" w:hAnsi="Bookman Old Style"/>
          <w:color w:val="000000" w:themeColor="text1"/>
        </w:rPr>
        <w:t xml:space="preserve"> </w:t>
      </w:r>
      <w:proofErr w:type="spellStart"/>
      <w:r w:rsidR="004557CA" w:rsidRPr="008444BC">
        <w:rPr>
          <w:rFonts w:ascii="Bookman Old Style" w:hAnsi="Bookman Old Style"/>
          <w:color w:val="000000" w:themeColor="text1"/>
        </w:rPr>
        <w:t>dalam</w:t>
      </w:r>
      <w:proofErr w:type="spellEnd"/>
      <w:r w:rsidR="004557CA" w:rsidRPr="008444BC">
        <w:rPr>
          <w:rFonts w:ascii="Bookman Old Style" w:hAnsi="Bookman Old Style"/>
          <w:color w:val="000000" w:themeColor="text1"/>
        </w:rPr>
        <w:t xml:space="preserve"> </w:t>
      </w:r>
      <w:proofErr w:type="spellStart"/>
      <w:r w:rsidR="004557CA" w:rsidRPr="008444BC">
        <w:rPr>
          <w:rFonts w:ascii="Bookman Old Style" w:hAnsi="Bookman Old Style"/>
          <w:color w:val="000000" w:themeColor="text1"/>
        </w:rPr>
        <w:t>Pasal</w:t>
      </w:r>
      <w:proofErr w:type="spellEnd"/>
      <w:r w:rsidR="004557CA" w:rsidRPr="008444BC">
        <w:rPr>
          <w:rFonts w:ascii="Bookman Old Style" w:hAnsi="Bookman Old Style"/>
          <w:color w:val="000000" w:themeColor="text1"/>
        </w:rPr>
        <w:t xml:space="preserve"> 5</w:t>
      </w:r>
      <w:r w:rsidR="00AA73A4" w:rsidRPr="008444BC">
        <w:rPr>
          <w:rFonts w:ascii="Bookman Old Style" w:hAnsi="Bookman Old Style"/>
          <w:color w:val="000000" w:themeColor="text1"/>
        </w:rPr>
        <w:t>7</w:t>
      </w:r>
      <w:r w:rsidR="004557CA" w:rsidRPr="008444BC">
        <w:rPr>
          <w:rFonts w:ascii="Bookman Old Style" w:hAnsi="Bookman Old Style"/>
          <w:color w:val="000000" w:themeColor="text1"/>
        </w:rPr>
        <w:t xml:space="preserve"> </w:t>
      </w:r>
      <w:proofErr w:type="spellStart"/>
      <w:r w:rsidR="004557CA" w:rsidRPr="008444BC">
        <w:rPr>
          <w:rFonts w:ascii="Bookman Old Style" w:hAnsi="Bookman Old Style"/>
          <w:color w:val="000000" w:themeColor="text1"/>
        </w:rPr>
        <w:t>ayat</w:t>
      </w:r>
      <w:proofErr w:type="spellEnd"/>
      <w:r w:rsidR="004557CA" w:rsidRPr="008444BC">
        <w:rPr>
          <w:rFonts w:ascii="Bookman Old Style" w:hAnsi="Bookman Old Style"/>
          <w:color w:val="000000" w:themeColor="text1"/>
        </w:rPr>
        <w:t xml:space="preserve"> (1) </w:t>
      </w:r>
      <w:proofErr w:type="spellStart"/>
      <w:r w:rsidR="004557CA" w:rsidRPr="008444BC">
        <w:rPr>
          <w:rFonts w:ascii="Bookman Old Style" w:hAnsi="Bookman Old Style"/>
          <w:color w:val="000000" w:themeColor="text1"/>
        </w:rPr>
        <w:t>huruf</w:t>
      </w:r>
      <w:proofErr w:type="spellEnd"/>
      <w:r w:rsidR="004557CA" w:rsidRPr="008444BC">
        <w:rPr>
          <w:rFonts w:ascii="Bookman Old Style" w:hAnsi="Bookman Old Style"/>
          <w:color w:val="000000" w:themeColor="text1"/>
        </w:rPr>
        <w:t xml:space="preserve"> </w:t>
      </w:r>
      <w:r w:rsidR="00752B44" w:rsidRPr="008444BC">
        <w:rPr>
          <w:rFonts w:ascii="Bookman Old Style" w:hAnsi="Bookman Old Style"/>
          <w:color w:val="000000" w:themeColor="text1"/>
        </w:rPr>
        <w:t>c</w:t>
      </w:r>
      <w:r w:rsidR="004557CA" w:rsidRPr="008444BC">
        <w:rPr>
          <w:rFonts w:ascii="Bookman Old Style" w:hAnsi="Bookman Old Style"/>
          <w:color w:val="000000" w:themeColor="text1"/>
        </w:rPr>
        <w:t xml:space="preserve"> </w:t>
      </w:r>
      <w:proofErr w:type="spellStart"/>
      <w:r w:rsidR="004557CA" w:rsidRPr="008444BC">
        <w:rPr>
          <w:rFonts w:ascii="Bookman Old Style" w:hAnsi="Bookman Old Style"/>
          <w:color w:val="000000" w:themeColor="text1"/>
        </w:rPr>
        <w:t>diberikan</w:t>
      </w:r>
      <w:proofErr w:type="spellEnd"/>
      <w:r w:rsidR="004557CA" w:rsidRPr="008444BC">
        <w:rPr>
          <w:rFonts w:ascii="Bookman Old Style" w:hAnsi="Bookman Old Style"/>
          <w:color w:val="000000" w:themeColor="text1"/>
        </w:rPr>
        <w:t xml:space="preserve"> </w:t>
      </w:r>
      <w:proofErr w:type="spellStart"/>
      <w:r w:rsidR="004557CA" w:rsidRPr="008444BC">
        <w:rPr>
          <w:rFonts w:ascii="Bookman Old Style" w:hAnsi="Bookman Old Style"/>
          <w:color w:val="000000" w:themeColor="text1"/>
        </w:rPr>
        <w:t>Pencabutan</w:t>
      </w:r>
      <w:proofErr w:type="spellEnd"/>
      <w:r w:rsidR="004557CA" w:rsidRPr="008444BC">
        <w:rPr>
          <w:rFonts w:ascii="Bookman Old Style" w:hAnsi="Bookman Old Style"/>
          <w:color w:val="000000" w:themeColor="text1"/>
        </w:rPr>
        <w:t>.</w:t>
      </w:r>
    </w:p>
    <w:p w14:paraId="63BD5C2E" w14:textId="66B08978" w:rsidR="005D2CDB" w:rsidRPr="004E32A5" w:rsidRDefault="00477265" w:rsidP="004E32A5">
      <w:pPr>
        <w:pStyle w:val="Style"/>
        <w:numPr>
          <w:ilvl w:val="0"/>
          <w:numId w:val="186"/>
        </w:numPr>
        <w:tabs>
          <w:tab w:val="left" w:pos="3119"/>
        </w:tabs>
        <w:spacing w:after="0" w:line="360" w:lineRule="auto"/>
        <w:ind w:left="2552" w:right="23" w:hanging="567"/>
        <w:contextualSpacing/>
        <w:jc w:val="both"/>
        <w:rPr>
          <w:rFonts w:ascii="Bookman Old Style" w:hAnsi="Bookman Old Style"/>
          <w:color w:val="000000" w:themeColor="text1"/>
          <w:lang w:val="id-ID"/>
        </w:rPr>
      </w:pPr>
      <w:r w:rsidRPr="008444BC">
        <w:rPr>
          <w:rFonts w:ascii="Bookman Old Style" w:hAnsi="Bookman Old Style"/>
          <w:color w:val="000000" w:themeColor="text1"/>
          <w:lang w:val="id-ID"/>
        </w:rPr>
        <w:t xml:space="preserve">Format </w:t>
      </w:r>
      <w:r w:rsidR="005D2CDB">
        <w:rPr>
          <w:rFonts w:ascii="Bookman Old Style" w:hAnsi="Bookman Old Style"/>
          <w:color w:val="000000" w:themeColor="text1"/>
        </w:rPr>
        <w:t>p</w:t>
      </w:r>
      <w:r w:rsidRPr="008444BC">
        <w:rPr>
          <w:rFonts w:ascii="Bookman Old Style" w:hAnsi="Bookman Old Style"/>
          <w:color w:val="000000" w:themeColor="text1"/>
          <w:lang w:val="id-ID"/>
        </w:rPr>
        <w:t xml:space="preserve">eringatan pertama dan terakhir tercantum </w:t>
      </w:r>
      <w:proofErr w:type="spellStart"/>
      <w:r w:rsidR="0081393A" w:rsidRPr="008444BC">
        <w:rPr>
          <w:rFonts w:ascii="Bookman Old Style" w:hAnsi="Bookman Old Style"/>
          <w:color w:val="000000" w:themeColor="text1"/>
        </w:rPr>
        <w:t>dalam</w:t>
      </w:r>
      <w:proofErr w:type="spellEnd"/>
      <w:r w:rsidRPr="008444BC">
        <w:rPr>
          <w:rFonts w:ascii="Bookman Old Style" w:hAnsi="Bookman Old Style"/>
          <w:color w:val="000000" w:themeColor="text1"/>
          <w:lang w:val="id-ID"/>
        </w:rPr>
        <w:t xml:space="preserve"> </w:t>
      </w:r>
      <w:r w:rsidR="004A5BE0" w:rsidRPr="004E5A1F">
        <w:rPr>
          <w:rFonts w:ascii="Bookman Old Style" w:hAnsi="Bookman Old Style"/>
          <w:color w:val="000000" w:themeColor="text1"/>
        </w:rPr>
        <w:t>L</w:t>
      </w:r>
      <w:r w:rsidRPr="004E5A1F">
        <w:rPr>
          <w:rFonts w:ascii="Bookman Old Style" w:hAnsi="Bookman Old Style"/>
          <w:color w:val="000000" w:themeColor="text1"/>
          <w:lang w:val="id-ID"/>
        </w:rPr>
        <w:t>ampiran</w:t>
      </w:r>
      <w:r w:rsidR="006C4727" w:rsidRPr="008444BC">
        <w:rPr>
          <w:rFonts w:ascii="Bookman Old Style" w:hAnsi="Bookman Old Style"/>
          <w:color w:val="000000" w:themeColor="text1"/>
        </w:rPr>
        <w:t xml:space="preserve"> XXX</w:t>
      </w:r>
      <w:r w:rsidR="00697CA0" w:rsidRPr="004E5A1F">
        <w:rPr>
          <w:rFonts w:ascii="Bookman Old Style" w:hAnsi="Bookman Old Style"/>
          <w:color w:val="000000" w:themeColor="text1"/>
        </w:rPr>
        <w:t>I</w:t>
      </w:r>
      <w:r w:rsidR="006C4727" w:rsidRPr="008444BC">
        <w:rPr>
          <w:rFonts w:ascii="Bookman Old Style" w:hAnsi="Bookman Old Style"/>
          <w:color w:val="000000" w:themeColor="text1"/>
        </w:rPr>
        <w:t xml:space="preserve">I </w:t>
      </w:r>
      <w:r w:rsidRPr="008444BC">
        <w:rPr>
          <w:rFonts w:ascii="Bookman Old Style" w:hAnsi="Bookman Old Style"/>
          <w:color w:val="000000" w:themeColor="text1"/>
          <w:lang w:val="id-ID"/>
        </w:rPr>
        <w:t>yang merupakan bagian tidak terpisahkan dari Peraturan Badan ini.</w:t>
      </w:r>
    </w:p>
    <w:p w14:paraId="04F58303" w14:textId="18DD0608" w:rsidR="00477265" w:rsidRPr="004E5A1F" w:rsidRDefault="004151EE" w:rsidP="004E5A1F">
      <w:pPr>
        <w:pStyle w:val="Style"/>
        <w:numPr>
          <w:ilvl w:val="0"/>
          <w:numId w:val="186"/>
        </w:numPr>
        <w:tabs>
          <w:tab w:val="left" w:pos="3119"/>
        </w:tabs>
        <w:spacing w:after="0" w:line="360" w:lineRule="auto"/>
        <w:ind w:left="2552" w:right="23" w:hanging="567"/>
        <w:contextualSpacing/>
        <w:jc w:val="both"/>
        <w:rPr>
          <w:rFonts w:ascii="Bookman Old Style" w:hAnsi="Bookman Old Style"/>
          <w:color w:val="000000" w:themeColor="text1"/>
          <w:lang w:val="id-ID"/>
        </w:rPr>
      </w:pPr>
      <w:proofErr w:type="spellStart"/>
      <w:r w:rsidRPr="008444BC">
        <w:rPr>
          <w:rFonts w:ascii="Bookman Old Style" w:hAnsi="Bookman Old Style"/>
          <w:color w:val="000000" w:themeColor="text1"/>
        </w:rPr>
        <w:t>Peringatan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pertama</w:t>
      </w:r>
      <w:proofErr w:type="spellEnd"/>
      <w:r w:rsidRPr="008444BC">
        <w:rPr>
          <w:rFonts w:ascii="Bookman Old Style" w:hAnsi="Bookman Old Style"/>
          <w:color w:val="000000" w:themeColor="text1"/>
        </w:rPr>
        <w:t xml:space="preserve"> dan </w:t>
      </w:r>
      <w:proofErr w:type="spellStart"/>
      <w:r w:rsidRPr="008444BC">
        <w:rPr>
          <w:rFonts w:ascii="Bookman Old Style" w:hAnsi="Bookman Old Style"/>
          <w:color w:val="000000" w:themeColor="text1"/>
        </w:rPr>
        <w:t>terakhir</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sebagaimana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dimaksud</w:t>
      </w:r>
      <w:proofErr w:type="spellEnd"/>
      <w:r w:rsidRPr="008444BC">
        <w:rPr>
          <w:rFonts w:ascii="Bookman Old Style" w:hAnsi="Bookman Old Style"/>
          <w:color w:val="000000" w:themeColor="text1"/>
        </w:rPr>
        <w:t xml:space="preserve"> pada </w:t>
      </w:r>
      <w:proofErr w:type="spellStart"/>
      <w:r w:rsidRPr="008444BC">
        <w:rPr>
          <w:rFonts w:ascii="Bookman Old Style" w:hAnsi="Bookman Old Style"/>
          <w:color w:val="000000" w:themeColor="text1"/>
        </w:rPr>
        <w:t>ayat</w:t>
      </w:r>
      <w:proofErr w:type="spellEnd"/>
      <w:r w:rsidRPr="008444BC">
        <w:rPr>
          <w:rFonts w:ascii="Bookman Old Style" w:hAnsi="Bookman Old Style"/>
          <w:color w:val="000000" w:themeColor="text1"/>
        </w:rPr>
        <w:t xml:space="preserve"> (</w:t>
      </w:r>
      <w:r w:rsidR="008C1FDD" w:rsidRPr="008444BC">
        <w:rPr>
          <w:rFonts w:ascii="Bookman Old Style" w:hAnsi="Bookman Old Style"/>
          <w:color w:val="000000" w:themeColor="text1"/>
        </w:rPr>
        <w:t>1</w:t>
      </w:r>
      <w:r w:rsidRPr="008444BC">
        <w:rPr>
          <w:rFonts w:ascii="Bookman Old Style" w:hAnsi="Bookman Old Style"/>
          <w:color w:val="000000" w:themeColor="text1"/>
        </w:rPr>
        <w:t xml:space="preserve">) </w:t>
      </w:r>
      <w:proofErr w:type="spellStart"/>
      <w:r w:rsidRPr="008444BC">
        <w:rPr>
          <w:rFonts w:ascii="Bookman Old Style" w:eastAsia="Bookman Old Style" w:hAnsi="Bookman Old Style" w:cs="Bookman Old Style"/>
        </w:rPr>
        <w:t>dinotifikasi</w:t>
      </w:r>
      <w:proofErr w:type="spellEnd"/>
      <w:r w:rsidRPr="008444BC">
        <w:rPr>
          <w:rFonts w:ascii="Bookman Old Style" w:eastAsia="Bookman Old Style" w:hAnsi="Bookman Old Style" w:cs="Bookman Old Style"/>
        </w:rPr>
        <w:t xml:space="preserve"> oleh </w:t>
      </w:r>
      <w:proofErr w:type="spellStart"/>
      <w:r w:rsidR="00A80BC4" w:rsidRPr="008444BC">
        <w:rPr>
          <w:rFonts w:ascii="Bookman Old Style" w:eastAsia="Bookman Old Style" w:hAnsi="Bookman Old Style" w:cs="Bookman Old Style"/>
        </w:rPr>
        <w:t>S</w:t>
      </w:r>
      <w:r w:rsidRPr="008444BC">
        <w:rPr>
          <w:rFonts w:ascii="Bookman Old Style" w:eastAsia="Bookman Old Style" w:hAnsi="Bookman Old Style" w:cs="Bookman Old Style"/>
        </w:rPr>
        <w:t>istem</w:t>
      </w:r>
      <w:proofErr w:type="spellEnd"/>
      <w:r w:rsidRPr="008444BC">
        <w:rPr>
          <w:rFonts w:ascii="Bookman Old Style" w:eastAsia="Bookman Old Style" w:hAnsi="Bookman Old Style" w:cs="Bookman Old Style"/>
        </w:rPr>
        <w:t xml:space="preserve"> OSS </w:t>
      </w:r>
      <w:proofErr w:type="spellStart"/>
      <w:r w:rsidRPr="008444BC">
        <w:rPr>
          <w:rFonts w:ascii="Bookman Old Style" w:eastAsia="Bookman Old Style" w:hAnsi="Bookman Old Style" w:cs="Bookman Old Style"/>
        </w:rPr>
        <w:t>kepada</w:t>
      </w:r>
      <w:proofErr w:type="spellEnd"/>
      <w:r w:rsidRPr="008444BC">
        <w:rPr>
          <w:rFonts w:ascii="Bookman Old Style" w:eastAsia="Bookman Old Style" w:hAnsi="Bookman Old Style" w:cs="Bookman Old Style"/>
        </w:rPr>
        <w:t xml:space="preserve"> </w:t>
      </w:r>
      <w:proofErr w:type="spellStart"/>
      <w:r w:rsidR="007211B5" w:rsidRPr="008444BC">
        <w:rPr>
          <w:rFonts w:ascii="Bookman Old Style" w:eastAsia="Bookman Old Style" w:hAnsi="Bookman Old Style" w:cs="Bookman Old Style"/>
        </w:rPr>
        <w:t>kementerian</w:t>
      </w:r>
      <w:proofErr w:type="spellEnd"/>
      <w:r w:rsidR="007211B5" w:rsidRPr="008444BC">
        <w:rPr>
          <w:rFonts w:ascii="Bookman Old Style" w:eastAsia="Bookman Old Style" w:hAnsi="Bookman Old Style" w:cs="Bookman Old Style"/>
        </w:rPr>
        <w:t>/</w:t>
      </w:r>
      <w:proofErr w:type="spellStart"/>
      <w:r w:rsidR="007211B5" w:rsidRPr="008444BC">
        <w:rPr>
          <w:rFonts w:ascii="Bookman Old Style" w:eastAsia="Bookman Old Style" w:hAnsi="Bookman Old Style" w:cs="Bookman Old Style"/>
        </w:rPr>
        <w:t>lembaga</w:t>
      </w:r>
      <w:proofErr w:type="spellEnd"/>
      <w:r w:rsidRPr="008444BC">
        <w:rPr>
          <w:rFonts w:ascii="Bookman Old Style" w:eastAsia="Bookman Old Style" w:hAnsi="Bookman Old Style" w:cs="Bookman Old Style"/>
        </w:rPr>
        <w:t xml:space="preserve">, </w:t>
      </w:r>
      <w:proofErr w:type="spellStart"/>
      <w:r w:rsidRPr="008444BC">
        <w:rPr>
          <w:rFonts w:ascii="Bookman Old Style" w:eastAsia="Bookman Old Style" w:hAnsi="Bookman Old Style" w:cs="Bookman Old Style"/>
        </w:rPr>
        <w:t>Pemerintah</w:t>
      </w:r>
      <w:proofErr w:type="spellEnd"/>
      <w:r w:rsidRPr="008444BC">
        <w:rPr>
          <w:rFonts w:ascii="Bookman Old Style" w:eastAsia="Bookman Old Style" w:hAnsi="Bookman Old Style" w:cs="Bookman Old Style"/>
        </w:rPr>
        <w:t xml:space="preserve"> Daerah </w:t>
      </w:r>
      <w:proofErr w:type="spellStart"/>
      <w:r w:rsidRPr="008444BC">
        <w:rPr>
          <w:rFonts w:ascii="Bookman Old Style" w:eastAsia="Bookman Old Style" w:hAnsi="Bookman Old Style" w:cs="Bookman Old Style"/>
        </w:rPr>
        <w:t>terkait</w:t>
      </w:r>
      <w:proofErr w:type="spellEnd"/>
      <w:r w:rsidRPr="008444BC">
        <w:rPr>
          <w:rFonts w:ascii="Bookman Old Style" w:eastAsia="Bookman Old Style" w:hAnsi="Bookman Old Style" w:cs="Bookman Old Style"/>
        </w:rPr>
        <w:t xml:space="preserve">, dan </w:t>
      </w:r>
      <w:proofErr w:type="spellStart"/>
      <w:r w:rsidRPr="008444BC">
        <w:rPr>
          <w:rFonts w:ascii="Bookman Old Style" w:eastAsia="Bookman Old Style" w:hAnsi="Bookman Old Style" w:cs="Bookman Old Style"/>
        </w:rPr>
        <w:t>Pelaku</w:t>
      </w:r>
      <w:proofErr w:type="spellEnd"/>
      <w:r w:rsidRPr="008444BC">
        <w:rPr>
          <w:rFonts w:ascii="Bookman Old Style" w:eastAsia="Bookman Old Style" w:hAnsi="Bookman Old Style" w:cs="Bookman Old Style"/>
        </w:rPr>
        <w:t xml:space="preserve"> Usaha.</w:t>
      </w:r>
    </w:p>
    <w:p w14:paraId="3FA14212" w14:textId="77777777" w:rsidR="00AA73A4" w:rsidRPr="008444BC" w:rsidRDefault="00AA73A4">
      <w:pPr>
        <w:spacing w:after="0" w:line="360" w:lineRule="auto"/>
        <w:jc w:val="both"/>
        <w:rPr>
          <w:rFonts w:ascii="Bookman Old Style" w:hAnsi="Bookman Old Style"/>
          <w:color w:val="000000"/>
          <w:sz w:val="24"/>
          <w:szCs w:val="24"/>
          <w:lang w:val="en-US"/>
        </w:rPr>
      </w:pPr>
    </w:p>
    <w:p w14:paraId="396FB62C" w14:textId="099F5369" w:rsidR="00204044" w:rsidRPr="004E5A1F" w:rsidRDefault="00AA73A4" w:rsidP="004E5A1F">
      <w:pPr>
        <w:pStyle w:val="Heading8"/>
        <w:spacing w:before="0" w:after="0" w:line="360" w:lineRule="auto"/>
        <w:ind w:left="1985"/>
      </w:pPr>
      <w:r w:rsidRPr="004E5A1F">
        <w:rPr>
          <w:szCs w:val="24"/>
        </w:rPr>
        <w:t xml:space="preserve">Pasal </w:t>
      </w:r>
      <w:r w:rsidRPr="004E5A1F">
        <w:rPr>
          <w:szCs w:val="24"/>
          <w:lang w:val="en-US"/>
        </w:rPr>
        <w:t>5</w:t>
      </w:r>
      <w:r w:rsidR="0055143C" w:rsidRPr="008444BC">
        <w:rPr>
          <w:szCs w:val="24"/>
          <w:lang w:val="en-US"/>
        </w:rPr>
        <w:t>9</w:t>
      </w:r>
    </w:p>
    <w:p w14:paraId="0DAC936C" w14:textId="346EDEDB" w:rsidR="00204044" w:rsidRPr="004E5A1F" w:rsidRDefault="00204044">
      <w:pPr>
        <w:numPr>
          <w:ilvl w:val="0"/>
          <w:numId w:val="46"/>
        </w:numPr>
        <w:spacing w:after="0" w:line="360" w:lineRule="auto"/>
        <w:ind w:left="2552" w:hanging="566"/>
        <w:jc w:val="both"/>
        <w:rPr>
          <w:rFonts w:ascii="Bookman Old Style" w:hAnsi="Bookman Old Style"/>
          <w:color w:val="000000" w:themeColor="text1"/>
          <w:sz w:val="24"/>
          <w:szCs w:val="24"/>
        </w:rPr>
      </w:pPr>
      <w:r w:rsidRPr="004E5A1F">
        <w:rPr>
          <w:rFonts w:ascii="Bookman Old Style" w:eastAsia="Bookman Old Style" w:hAnsi="Bookman Old Style" w:cs="Bookman Old Style"/>
          <w:color w:val="000000" w:themeColor="text1"/>
          <w:sz w:val="24"/>
          <w:szCs w:val="24"/>
        </w:rPr>
        <w:t xml:space="preserve">Sanksi administratif berupa </w:t>
      </w:r>
      <w:proofErr w:type="spellStart"/>
      <w:r w:rsidR="009808AB" w:rsidRPr="008444BC">
        <w:rPr>
          <w:rFonts w:ascii="Bookman Old Style" w:eastAsia="Times New Roman" w:hAnsi="Bookman Old Style" w:cs="Times New Roman"/>
          <w:color w:val="000000" w:themeColor="text1"/>
          <w:sz w:val="24"/>
          <w:szCs w:val="24"/>
          <w:lang w:val="en-US"/>
        </w:rPr>
        <w:t>Penghentian</w:t>
      </w:r>
      <w:proofErr w:type="spellEnd"/>
      <w:r w:rsidR="009808AB" w:rsidRPr="008444BC">
        <w:rPr>
          <w:rFonts w:ascii="Bookman Old Style" w:eastAsia="Times New Roman" w:hAnsi="Bookman Old Style" w:cs="Times New Roman"/>
          <w:color w:val="000000" w:themeColor="text1"/>
          <w:sz w:val="24"/>
          <w:szCs w:val="24"/>
          <w:lang w:val="en-US"/>
        </w:rPr>
        <w:t xml:space="preserve"> </w:t>
      </w:r>
      <w:proofErr w:type="spellStart"/>
      <w:r w:rsidR="009808AB" w:rsidRPr="008444BC">
        <w:rPr>
          <w:rFonts w:ascii="Bookman Old Style" w:eastAsia="Times New Roman" w:hAnsi="Bookman Old Style" w:cs="Times New Roman"/>
          <w:color w:val="000000" w:themeColor="text1"/>
          <w:sz w:val="24"/>
          <w:szCs w:val="24"/>
          <w:lang w:val="en-US"/>
        </w:rPr>
        <w:t>Sementara</w:t>
      </w:r>
      <w:proofErr w:type="spellEnd"/>
      <w:r w:rsidR="009808AB" w:rsidRPr="008444BC">
        <w:rPr>
          <w:rFonts w:ascii="Bookman Old Style" w:eastAsia="Times New Roman" w:hAnsi="Bookman Old Style" w:cs="Times New Roman"/>
          <w:color w:val="000000" w:themeColor="text1"/>
          <w:sz w:val="24"/>
          <w:szCs w:val="24"/>
          <w:lang w:val="en-US"/>
        </w:rPr>
        <w:t xml:space="preserve"> </w:t>
      </w:r>
      <w:proofErr w:type="spellStart"/>
      <w:r w:rsidR="009808AB" w:rsidRPr="008444BC">
        <w:rPr>
          <w:rFonts w:ascii="Bookman Old Style" w:eastAsia="Times New Roman" w:hAnsi="Bookman Old Style" w:cs="Times New Roman"/>
          <w:color w:val="000000" w:themeColor="text1"/>
          <w:sz w:val="24"/>
          <w:szCs w:val="24"/>
          <w:lang w:val="en-US"/>
        </w:rPr>
        <w:t>Kegiatan</w:t>
      </w:r>
      <w:proofErr w:type="spellEnd"/>
      <w:r w:rsidR="009808AB" w:rsidRPr="008444BC">
        <w:rPr>
          <w:rFonts w:ascii="Bookman Old Style" w:eastAsia="Times New Roman" w:hAnsi="Bookman Old Style" w:cs="Times New Roman"/>
          <w:color w:val="000000" w:themeColor="text1"/>
          <w:sz w:val="24"/>
          <w:szCs w:val="24"/>
          <w:lang w:val="en-US"/>
        </w:rPr>
        <w:t xml:space="preserve"> Usaha </w:t>
      </w:r>
      <w:r w:rsidRPr="004E5A1F">
        <w:rPr>
          <w:rFonts w:ascii="Bookman Old Style" w:eastAsia="Bookman Old Style" w:hAnsi="Bookman Old Style" w:cs="Bookman Old Style"/>
          <w:color w:val="000000" w:themeColor="text1"/>
          <w:sz w:val="24"/>
          <w:szCs w:val="24"/>
        </w:rPr>
        <w:t xml:space="preserve">sebagaimana dimaksud dalam </w:t>
      </w:r>
      <w:r w:rsidR="005D2CDB">
        <w:rPr>
          <w:rFonts w:ascii="Bookman Old Style" w:eastAsia="Bookman Old Style" w:hAnsi="Bookman Old Style" w:cs="Bookman Old Style"/>
          <w:color w:val="000000" w:themeColor="text1"/>
          <w:sz w:val="24"/>
          <w:szCs w:val="24"/>
          <w:lang w:val="en-US"/>
        </w:rPr>
        <w:t xml:space="preserve">    </w:t>
      </w:r>
      <w:r w:rsidRPr="004E5A1F">
        <w:rPr>
          <w:rFonts w:ascii="Bookman Old Style" w:eastAsia="Bookman Old Style" w:hAnsi="Bookman Old Style" w:cs="Bookman Old Style"/>
          <w:color w:val="000000" w:themeColor="text1"/>
          <w:sz w:val="24"/>
          <w:szCs w:val="24"/>
        </w:rPr>
        <w:t xml:space="preserve">Pasal </w:t>
      </w:r>
      <w:r w:rsidR="007D5EC3" w:rsidRPr="004E5A1F">
        <w:rPr>
          <w:rFonts w:ascii="Bookman Old Style" w:eastAsia="Bookman Old Style" w:hAnsi="Bookman Old Style" w:cs="Bookman Old Style"/>
          <w:color w:val="000000" w:themeColor="text1"/>
          <w:sz w:val="24"/>
          <w:szCs w:val="24"/>
          <w:lang w:val="en-US"/>
        </w:rPr>
        <w:t>5</w:t>
      </w:r>
      <w:r w:rsidR="0055143C" w:rsidRPr="004E5A1F">
        <w:rPr>
          <w:rFonts w:ascii="Bookman Old Style" w:eastAsia="Bookman Old Style" w:hAnsi="Bookman Old Style" w:cs="Bookman Old Style"/>
          <w:color w:val="000000" w:themeColor="text1"/>
          <w:sz w:val="24"/>
          <w:szCs w:val="24"/>
          <w:lang w:val="en-US"/>
        </w:rPr>
        <w:t>7</w:t>
      </w:r>
      <w:r w:rsidR="00031BCA" w:rsidRPr="008444BC">
        <w:rPr>
          <w:rFonts w:ascii="Bookman Old Style" w:eastAsia="Bookman Old Style" w:hAnsi="Bookman Old Style" w:cs="Bookman Old Style"/>
          <w:color w:val="000000" w:themeColor="text1"/>
          <w:sz w:val="24"/>
          <w:szCs w:val="24"/>
          <w:lang w:val="en-US"/>
        </w:rPr>
        <w:t xml:space="preserve"> </w:t>
      </w:r>
      <w:r w:rsidRPr="004E5A1F">
        <w:rPr>
          <w:rFonts w:ascii="Bookman Old Style" w:eastAsia="Bookman Old Style" w:hAnsi="Bookman Old Style" w:cs="Bookman Old Style"/>
          <w:color w:val="000000" w:themeColor="text1"/>
          <w:sz w:val="24"/>
          <w:szCs w:val="24"/>
        </w:rPr>
        <w:t>ayat (</w:t>
      </w:r>
      <w:r w:rsidR="007D5EC3" w:rsidRPr="008444BC">
        <w:rPr>
          <w:rFonts w:ascii="Bookman Old Style" w:eastAsia="Bookman Old Style" w:hAnsi="Bookman Old Style" w:cs="Bookman Old Style"/>
          <w:color w:val="000000" w:themeColor="text1"/>
          <w:sz w:val="24"/>
          <w:szCs w:val="24"/>
          <w:lang w:val="en-US"/>
        </w:rPr>
        <w:t>2</w:t>
      </w:r>
      <w:r w:rsidRPr="004E5A1F">
        <w:rPr>
          <w:rFonts w:ascii="Bookman Old Style" w:eastAsia="Bookman Old Style" w:hAnsi="Bookman Old Style" w:cs="Bookman Old Style"/>
          <w:color w:val="000000" w:themeColor="text1"/>
          <w:sz w:val="24"/>
          <w:szCs w:val="24"/>
        </w:rPr>
        <w:t xml:space="preserve">) </w:t>
      </w:r>
      <w:proofErr w:type="spellStart"/>
      <w:r w:rsidR="004168EE" w:rsidRPr="004E5A1F">
        <w:rPr>
          <w:rFonts w:ascii="Bookman Old Style" w:eastAsia="Bookman Old Style" w:hAnsi="Bookman Old Style" w:cs="Bookman Old Style"/>
          <w:color w:val="000000" w:themeColor="text1"/>
          <w:sz w:val="24"/>
          <w:szCs w:val="24"/>
          <w:lang w:val="en-US"/>
        </w:rPr>
        <w:t>huruf</w:t>
      </w:r>
      <w:proofErr w:type="spellEnd"/>
      <w:r w:rsidR="004168EE" w:rsidRPr="004E5A1F">
        <w:rPr>
          <w:rFonts w:ascii="Bookman Old Style" w:eastAsia="Bookman Old Style" w:hAnsi="Bookman Old Style" w:cs="Bookman Old Style"/>
          <w:color w:val="000000" w:themeColor="text1"/>
          <w:sz w:val="24"/>
          <w:szCs w:val="24"/>
          <w:lang w:val="en-US"/>
        </w:rPr>
        <w:t xml:space="preserve"> b</w:t>
      </w:r>
      <w:r w:rsidRPr="004E5A1F">
        <w:rPr>
          <w:rFonts w:ascii="Bookman Old Style" w:eastAsia="Bookman Old Style" w:hAnsi="Bookman Old Style" w:cs="Bookman Old Style"/>
          <w:color w:val="000000" w:themeColor="text1"/>
          <w:sz w:val="24"/>
          <w:szCs w:val="24"/>
        </w:rPr>
        <w:t xml:space="preserve"> dapat dikenakan apabila: </w:t>
      </w:r>
    </w:p>
    <w:p w14:paraId="30A05D1E" w14:textId="6846F064" w:rsidR="00204044" w:rsidRPr="004E5A1F" w:rsidRDefault="00204044">
      <w:pPr>
        <w:pStyle w:val="Style"/>
        <w:numPr>
          <w:ilvl w:val="0"/>
          <w:numId w:val="188"/>
        </w:numPr>
        <w:tabs>
          <w:tab w:val="left" w:pos="3119"/>
        </w:tabs>
        <w:spacing w:after="0" w:line="360" w:lineRule="auto"/>
        <w:ind w:left="3119" w:right="23" w:hanging="567"/>
        <w:contextualSpacing/>
        <w:jc w:val="both"/>
        <w:rPr>
          <w:rFonts w:ascii="Bookman Old Style" w:hAnsi="Bookman Old Style"/>
          <w:color w:val="000000" w:themeColor="text1"/>
        </w:rPr>
      </w:pPr>
      <w:proofErr w:type="spellStart"/>
      <w:r w:rsidRPr="004E5A1F">
        <w:rPr>
          <w:rFonts w:ascii="Bookman Old Style" w:eastAsia="Bookman Old Style" w:hAnsi="Bookman Old Style" w:cs="Bookman Old Style"/>
          <w:color w:val="000000" w:themeColor="text1"/>
        </w:rPr>
        <w:t>Pelaku</w:t>
      </w:r>
      <w:proofErr w:type="spellEnd"/>
      <w:r w:rsidRPr="004E5A1F">
        <w:rPr>
          <w:rFonts w:ascii="Bookman Old Style" w:eastAsia="Bookman Old Style" w:hAnsi="Bookman Old Style" w:cs="Bookman Old Style"/>
          <w:color w:val="000000" w:themeColor="text1"/>
        </w:rPr>
        <w:t xml:space="preserve"> Usaha </w:t>
      </w:r>
      <w:r w:rsidR="00E52862" w:rsidRPr="008444BC">
        <w:rPr>
          <w:rFonts w:ascii="Bookman Old Style" w:eastAsia="Bookman Old Style" w:hAnsi="Bookman Old Style" w:cs="Bookman Old Style"/>
          <w:color w:val="000000" w:themeColor="text1"/>
        </w:rPr>
        <w:t xml:space="preserve">yang </w:t>
      </w:r>
      <w:proofErr w:type="spellStart"/>
      <w:r w:rsidRPr="004E5A1F">
        <w:rPr>
          <w:rFonts w:ascii="Bookman Old Style" w:eastAsia="Bookman Old Style" w:hAnsi="Bookman Old Style" w:cs="Bookman Old Style"/>
          <w:color w:val="000000" w:themeColor="text1"/>
        </w:rPr>
        <w:t>tidak</w:t>
      </w:r>
      <w:proofErr w:type="spellEnd"/>
      <w:r w:rsidRPr="004E5A1F">
        <w:rPr>
          <w:rFonts w:ascii="Bookman Old Style" w:eastAsia="Bookman Old Style" w:hAnsi="Bookman Old Style" w:cs="Bookman Old Style"/>
          <w:color w:val="000000" w:themeColor="text1"/>
        </w:rPr>
        <w:t xml:space="preserve"> </w:t>
      </w:r>
      <w:proofErr w:type="spellStart"/>
      <w:r w:rsidRPr="004E5A1F">
        <w:rPr>
          <w:rFonts w:ascii="Bookman Old Style" w:eastAsia="Bookman Old Style" w:hAnsi="Bookman Old Style" w:cs="Bookman Old Style"/>
          <w:color w:val="000000" w:themeColor="text1"/>
        </w:rPr>
        <w:t>memberikan</w:t>
      </w:r>
      <w:proofErr w:type="spellEnd"/>
      <w:r w:rsidRPr="004E5A1F">
        <w:rPr>
          <w:rFonts w:ascii="Bookman Old Style" w:eastAsia="Bookman Old Style" w:hAnsi="Bookman Old Style" w:cs="Bookman Old Style"/>
          <w:color w:val="000000" w:themeColor="text1"/>
        </w:rPr>
        <w:t xml:space="preserve"> </w:t>
      </w:r>
      <w:proofErr w:type="spellStart"/>
      <w:r w:rsidRPr="004E5A1F">
        <w:rPr>
          <w:rFonts w:ascii="Bookman Old Style" w:eastAsia="Bookman Old Style" w:hAnsi="Bookman Old Style" w:cs="Bookman Old Style"/>
          <w:color w:val="000000" w:themeColor="text1"/>
        </w:rPr>
        <w:t>tanggapan</w:t>
      </w:r>
      <w:proofErr w:type="spellEnd"/>
      <w:r w:rsidRPr="004E5A1F">
        <w:rPr>
          <w:rFonts w:ascii="Bookman Old Style" w:eastAsia="Bookman Old Style" w:hAnsi="Bookman Old Style" w:cs="Bookman Old Style"/>
          <w:color w:val="000000" w:themeColor="text1"/>
        </w:rPr>
        <w:t xml:space="preserve"> </w:t>
      </w:r>
      <w:proofErr w:type="spellStart"/>
      <w:r w:rsidRPr="004E5A1F">
        <w:rPr>
          <w:rFonts w:ascii="Bookman Old Style" w:eastAsia="Bookman Old Style" w:hAnsi="Bookman Old Style" w:cs="Bookman Old Style"/>
          <w:color w:val="000000" w:themeColor="text1"/>
        </w:rPr>
        <w:t>tertulis</w:t>
      </w:r>
      <w:proofErr w:type="spellEnd"/>
      <w:r w:rsidRPr="004E5A1F">
        <w:rPr>
          <w:rFonts w:ascii="Bookman Old Style" w:eastAsia="Bookman Old Style" w:hAnsi="Bookman Old Style" w:cs="Bookman Old Style"/>
          <w:color w:val="000000" w:themeColor="text1"/>
        </w:rPr>
        <w:t xml:space="preserve"> dan </w:t>
      </w:r>
      <w:proofErr w:type="spellStart"/>
      <w:r w:rsidRPr="004E5A1F">
        <w:rPr>
          <w:rFonts w:ascii="Bookman Old Style" w:eastAsia="Bookman Old Style" w:hAnsi="Bookman Old Style" w:cs="Bookman Old Style"/>
          <w:color w:val="000000" w:themeColor="text1"/>
        </w:rPr>
        <w:t>tindak</w:t>
      </w:r>
      <w:proofErr w:type="spellEnd"/>
      <w:r w:rsidRPr="004E5A1F">
        <w:rPr>
          <w:rFonts w:ascii="Bookman Old Style" w:eastAsia="Bookman Old Style" w:hAnsi="Bookman Old Style" w:cs="Bookman Old Style"/>
          <w:color w:val="000000" w:themeColor="text1"/>
        </w:rPr>
        <w:t xml:space="preserve"> </w:t>
      </w:r>
      <w:proofErr w:type="spellStart"/>
      <w:r w:rsidRPr="004E5A1F">
        <w:rPr>
          <w:rFonts w:ascii="Bookman Old Style" w:eastAsia="Bookman Old Style" w:hAnsi="Bookman Old Style" w:cs="Bookman Old Style"/>
          <w:color w:val="000000" w:themeColor="text1"/>
        </w:rPr>
        <w:t>lanjut</w:t>
      </w:r>
      <w:proofErr w:type="spellEnd"/>
      <w:r w:rsidRPr="004E5A1F">
        <w:rPr>
          <w:rFonts w:ascii="Bookman Old Style" w:eastAsia="Bookman Old Style" w:hAnsi="Bookman Old Style" w:cs="Bookman Old Style"/>
          <w:color w:val="000000" w:themeColor="text1"/>
        </w:rPr>
        <w:t xml:space="preserve"> </w:t>
      </w:r>
      <w:proofErr w:type="spellStart"/>
      <w:r w:rsidRPr="004E5A1F">
        <w:rPr>
          <w:rFonts w:ascii="Bookman Old Style" w:eastAsia="Bookman Old Style" w:hAnsi="Bookman Old Style" w:cs="Bookman Old Style"/>
          <w:color w:val="000000" w:themeColor="text1"/>
        </w:rPr>
        <w:t>dalam</w:t>
      </w:r>
      <w:proofErr w:type="spellEnd"/>
      <w:r w:rsidRPr="004E5A1F">
        <w:rPr>
          <w:rFonts w:ascii="Bookman Old Style" w:eastAsia="Bookman Old Style" w:hAnsi="Bookman Old Style" w:cs="Bookman Old Style"/>
          <w:color w:val="000000" w:themeColor="text1"/>
        </w:rPr>
        <w:t xml:space="preserve"> </w:t>
      </w:r>
      <w:proofErr w:type="spellStart"/>
      <w:r w:rsidRPr="004E5A1F">
        <w:rPr>
          <w:rFonts w:ascii="Bookman Old Style" w:eastAsia="Bookman Old Style" w:hAnsi="Bookman Old Style" w:cs="Bookman Old Style"/>
          <w:color w:val="000000" w:themeColor="text1"/>
        </w:rPr>
        <w:t>jangka</w:t>
      </w:r>
      <w:proofErr w:type="spellEnd"/>
      <w:r w:rsidRPr="004E5A1F">
        <w:rPr>
          <w:rFonts w:ascii="Bookman Old Style" w:eastAsia="Bookman Old Style" w:hAnsi="Bookman Old Style" w:cs="Bookman Old Style"/>
          <w:color w:val="000000" w:themeColor="text1"/>
        </w:rPr>
        <w:t xml:space="preserve"> </w:t>
      </w:r>
      <w:proofErr w:type="spellStart"/>
      <w:r w:rsidRPr="004E5A1F">
        <w:rPr>
          <w:rFonts w:ascii="Bookman Old Style" w:eastAsia="Bookman Old Style" w:hAnsi="Bookman Old Style" w:cs="Bookman Old Style"/>
          <w:color w:val="000000" w:themeColor="text1"/>
        </w:rPr>
        <w:t>waktu</w:t>
      </w:r>
      <w:proofErr w:type="spellEnd"/>
      <w:r w:rsidRPr="004E5A1F">
        <w:rPr>
          <w:rFonts w:ascii="Bookman Old Style" w:eastAsia="Bookman Old Style" w:hAnsi="Bookman Old Style" w:cs="Bookman Old Style"/>
          <w:color w:val="000000" w:themeColor="text1"/>
        </w:rPr>
        <w:t xml:space="preserve"> 1</w:t>
      </w:r>
      <w:r w:rsidR="00BB64DA" w:rsidRPr="004E5A1F">
        <w:rPr>
          <w:rFonts w:ascii="Bookman Old Style" w:eastAsia="Bookman Old Style" w:hAnsi="Bookman Old Style" w:cs="Bookman Old Style"/>
          <w:color w:val="000000" w:themeColor="text1"/>
        </w:rPr>
        <w:t>0</w:t>
      </w:r>
      <w:r w:rsidRPr="004E5A1F">
        <w:rPr>
          <w:rFonts w:ascii="Bookman Old Style" w:eastAsia="Bookman Old Style" w:hAnsi="Bookman Old Style" w:cs="Bookman Old Style"/>
          <w:color w:val="000000" w:themeColor="text1"/>
        </w:rPr>
        <w:t xml:space="preserve"> (</w:t>
      </w:r>
      <w:proofErr w:type="spellStart"/>
      <w:r w:rsidR="00BB64DA" w:rsidRPr="004E5A1F">
        <w:rPr>
          <w:rFonts w:ascii="Bookman Old Style" w:eastAsia="Bookman Old Style" w:hAnsi="Bookman Old Style" w:cs="Bookman Old Style"/>
          <w:color w:val="000000" w:themeColor="text1"/>
        </w:rPr>
        <w:t>sepuluh</w:t>
      </w:r>
      <w:proofErr w:type="spellEnd"/>
      <w:r w:rsidRPr="004E5A1F">
        <w:rPr>
          <w:rFonts w:ascii="Bookman Old Style" w:eastAsia="Bookman Old Style" w:hAnsi="Bookman Old Style" w:cs="Bookman Old Style"/>
          <w:color w:val="000000" w:themeColor="text1"/>
        </w:rPr>
        <w:t xml:space="preserve">) Hari </w:t>
      </w:r>
      <w:proofErr w:type="spellStart"/>
      <w:r w:rsidRPr="004E5A1F">
        <w:rPr>
          <w:rFonts w:ascii="Bookman Old Style" w:eastAsia="Bookman Old Style" w:hAnsi="Bookman Old Style" w:cs="Bookman Old Style"/>
          <w:color w:val="000000" w:themeColor="text1"/>
        </w:rPr>
        <w:t>terhitung</w:t>
      </w:r>
      <w:proofErr w:type="spellEnd"/>
      <w:r w:rsidRPr="004E5A1F">
        <w:rPr>
          <w:rFonts w:ascii="Bookman Old Style" w:eastAsia="Bookman Old Style" w:hAnsi="Bookman Old Style" w:cs="Bookman Old Style"/>
          <w:color w:val="000000" w:themeColor="text1"/>
        </w:rPr>
        <w:t xml:space="preserve"> </w:t>
      </w:r>
      <w:proofErr w:type="spellStart"/>
      <w:r w:rsidRPr="004E5A1F">
        <w:rPr>
          <w:rFonts w:ascii="Bookman Old Style" w:eastAsia="Bookman Old Style" w:hAnsi="Bookman Old Style" w:cs="Bookman Old Style"/>
          <w:color w:val="000000" w:themeColor="text1"/>
        </w:rPr>
        <w:t>sejak</w:t>
      </w:r>
      <w:proofErr w:type="spellEnd"/>
      <w:r w:rsidRPr="004E5A1F">
        <w:rPr>
          <w:rFonts w:ascii="Bookman Old Style" w:eastAsia="Bookman Old Style" w:hAnsi="Bookman Old Style" w:cs="Bookman Old Style"/>
          <w:color w:val="000000" w:themeColor="text1"/>
        </w:rPr>
        <w:t xml:space="preserve"> </w:t>
      </w:r>
      <w:proofErr w:type="spellStart"/>
      <w:r w:rsidRPr="004E5A1F">
        <w:rPr>
          <w:rFonts w:ascii="Bookman Old Style" w:eastAsia="Bookman Old Style" w:hAnsi="Bookman Old Style" w:cs="Bookman Old Style"/>
          <w:color w:val="000000" w:themeColor="text1"/>
        </w:rPr>
        <w:t>diterbitkannya</w:t>
      </w:r>
      <w:proofErr w:type="spellEnd"/>
      <w:r w:rsidRPr="004E5A1F">
        <w:rPr>
          <w:rFonts w:ascii="Bookman Old Style" w:eastAsia="Bookman Old Style" w:hAnsi="Bookman Old Style" w:cs="Bookman Old Style"/>
          <w:color w:val="000000" w:themeColor="text1"/>
        </w:rPr>
        <w:t xml:space="preserve"> </w:t>
      </w:r>
      <w:proofErr w:type="spellStart"/>
      <w:r w:rsidRPr="004E5A1F">
        <w:rPr>
          <w:rFonts w:ascii="Bookman Old Style" w:eastAsia="Bookman Old Style" w:hAnsi="Bookman Old Style" w:cs="Bookman Old Style"/>
          <w:color w:val="000000" w:themeColor="text1"/>
        </w:rPr>
        <w:t>surat</w:t>
      </w:r>
      <w:proofErr w:type="spellEnd"/>
      <w:r w:rsidRPr="004E5A1F">
        <w:rPr>
          <w:rFonts w:ascii="Bookman Old Style" w:eastAsia="Bookman Old Style" w:hAnsi="Bookman Old Style" w:cs="Bookman Old Style"/>
          <w:color w:val="000000" w:themeColor="text1"/>
        </w:rPr>
        <w:t xml:space="preserve"> </w:t>
      </w:r>
      <w:proofErr w:type="spellStart"/>
      <w:r w:rsidRPr="004E5A1F">
        <w:rPr>
          <w:rFonts w:ascii="Bookman Old Style" w:eastAsia="Bookman Old Style" w:hAnsi="Bookman Old Style" w:cs="Bookman Old Style"/>
          <w:color w:val="000000" w:themeColor="text1"/>
        </w:rPr>
        <w:t>peringatan</w:t>
      </w:r>
      <w:proofErr w:type="spellEnd"/>
      <w:r w:rsidRPr="004E5A1F">
        <w:rPr>
          <w:rFonts w:ascii="Bookman Old Style" w:eastAsia="Bookman Old Style" w:hAnsi="Bookman Old Style" w:cs="Bookman Old Style"/>
          <w:color w:val="000000" w:themeColor="text1"/>
        </w:rPr>
        <w:t xml:space="preserve"> yang </w:t>
      </w:r>
      <w:proofErr w:type="spellStart"/>
      <w:r w:rsidRPr="004E5A1F">
        <w:rPr>
          <w:rFonts w:ascii="Bookman Old Style" w:eastAsia="Bookman Old Style" w:hAnsi="Bookman Old Style" w:cs="Bookman Old Style"/>
          <w:color w:val="000000" w:themeColor="text1"/>
        </w:rPr>
        <w:t>ketiga</w:t>
      </w:r>
      <w:proofErr w:type="spellEnd"/>
      <w:r w:rsidRPr="004E5A1F">
        <w:rPr>
          <w:rFonts w:ascii="Bookman Old Style" w:eastAsia="Bookman Old Style" w:hAnsi="Bookman Old Style" w:cs="Bookman Old Style"/>
          <w:color w:val="000000" w:themeColor="text1"/>
        </w:rPr>
        <w:t xml:space="preserve"> </w:t>
      </w:r>
      <w:proofErr w:type="spellStart"/>
      <w:r w:rsidRPr="004E5A1F">
        <w:rPr>
          <w:rFonts w:ascii="Bookman Old Style" w:eastAsia="Bookman Old Style" w:hAnsi="Bookman Old Style" w:cs="Bookman Old Style"/>
          <w:color w:val="000000" w:themeColor="text1"/>
        </w:rPr>
        <w:t>atau</w:t>
      </w:r>
      <w:proofErr w:type="spellEnd"/>
      <w:r w:rsidRPr="004E5A1F">
        <w:rPr>
          <w:rFonts w:ascii="Bookman Old Style" w:eastAsia="Bookman Old Style" w:hAnsi="Bookman Old Style" w:cs="Bookman Old Style"/>
          <w:color w:val="000000" w:themeColor="text1"/>
        </w:rPr>
        <w:t xml:space="preserve"> </w:t>
      </w:r>
      <w:r w:rsidR="00273BEC" w:rsidRPr="004E5A1F">
        <w:rPr>
          <w:rFonts w:ascii="Bookman Old Style" w:eastAsia="Bookman Old Style" w:hAnsi="Bookman Old Style" w:cs="Bookman Old Style"/>
          <w:color w:val="000000" w:themeColor="text1"/>
        </w:rPr>
        <w:t>30 (</w:t>
      </w:r>
      <w:proofErr w:type="spellStart"/>
      <w:r w:rsidR="00273BEC" w:rsidRPr="004E5A1F">
        <w:rPr>
          <w:rFonts w:ascii="Bookman Old Style" w:eastAsia="Bookman Old Style" w:hAnsi="Bookman Old Style" w:cs="Bookman Old Style"/>
          <w:color w:val="000000" w:themeColor="text1"/>
        </w:rPr>
        <w:t>tiga</w:t>
      </w:r>
      <w:proofErr w:type="spellEnd"/>
      <w:r w:rsidR="00273BEC" w:rsidRPr="004E5A1F">
        <w:rPr>
          <w:rFonts w:ascii="Bookman Old Style" w:eastAsia="Bookman Old Style" w:hAnsi="Bookman Old Style" w:cs="Bookman Old Style"/>
          <w:color w:val="000000" w:themeColor="text1"/>
        </w:rPr>
        <w:t xml:space="preserve"> </w:t>
      </w:r>
      <w:proofErr w:type="spellStart"/>
      <w:r w:rsidR="00273BEC" w:rsidRPr="004E5A1F">
        <w:rPr>
          <w:rFonts w:ascii="Bookman Old Style" w:eastAsia="Bookman Old Style" w:hAnsi="Bookman Old Style" w:cs="Bookman Old Style"/>
          <w:color w:val="000000" w:themeColor="text1"/>
        </w:rPr>
        <w:t>puluh</w:t>
      </w:r>
      <w:proofErr w:type="spellEnd"/>
      <w:r w:rsidR="00273BEC" w:rsidRPr="004E5A1F">
        <w:rPr>
          <w:rFonts w:ascii="Bookman Old Style" w:eastAsia="Bookman Old Style" w:hAnsi="Bookman Old Style" w:cs="Bookman Old Style"/>
          <w:color w:val="000000" w:themeColor="text1"/>
        </w:rPr>
        <w:t xml:space="preserve">) Hari </w:t>
      </w:r>
      <w:proofErr w:type="spellStart"/>
      <w:r w:rsidRPr="004E5A1F">
        <w:rPr>
          <w:rFonts w:ascii="Bookman Old Style" w:eastAsia="Bookman Old Style" w:hAnsi="Bookman Old Style" w:cs="Bookman Old Style"/>
          <w:color w:val="000000" w:themeColor="text1"/>
        </w:rPr>
        <w:t>surat</w:t>
      </w:r>
      <w:proofErr w:type="spellEnd"/>
      <w:r w:rsidRPr="004E5A1F">
        <w:rPr>
          <w:rFonts w:ascii="Bookman Old Style" w:eastAsia="Bookman Old Style" w:hAnsi="Bookman Old Style" w:cs="Bookman Old Style"/>
          <w:color w:val="000000" w:themeColor="text1"/>
        </w:rPr>
        <w:t xml:space="preserve"> </w:t>
      </w:r>
      <w:proofErr w:type="spellStart"/>
      <w:r w:rsidRPr="004E5A1F">
        <w:rPr>
          <w:rFonts w:ascii="Bookman Old Style" w:eastAsia="Bookman Old Style" w:hAnsi="Bookman Old Style" w:cs="Bookman Old Style"/>
          <w:color w:val="000000" w:themeColor="text1"/>
        </w:rPr>
        <w:t>peringatan</w:t>
      </w:r>
      <w:proofErr w:type="spellEnd"/>
      <w:r w:rsidRPr="004E5A1F">
        <w:rPr>
          <w:rFonts w:ascii="Bookman Old Style" w:eastAsia="Bookman Old Style" w:hAnsi="Bookman Old Style" w:cs="Bookman Old Style"/>
          <w:color w:val="000000" w:themeColor="text1"/>
        </w:rPr>
        <w:t xml:space="preserve"> </w:t>
      </w:r>
      <w:proofErr w:type="spellStart"/>
      <w:r w:rsidRPr="004E5A1F">
        <w:rPr>
          <w:rFonts w:ascii="Bookman Old Style" w:eastAsia="Bookman Old Style" w:hAnsi="Bookman Old Style" w:cs="Bookman Old Style"/>
          <w:color w:val="000000" w:themeColor="text1"/>
        </w:rPr>
        <w:t>pertama</w:t>
      </w:r>
      <w:proofErr w:type="spellEnd"/>
      <w:r w:rsidRPr="004E5A1F">
        <w:rPr>
          <w:rFonts w:ascii="Bookman Old Style" w:eastAsia="Bookman Old Style" w:hAnsi="Bookman Old Style" w:cs="Bookman Old Style"/>
          <w:color w:val="000000" w:themeColor="text1"/>
        </w:rPr>
        <w:t xml:space="preserve"> dan </w:t>
      </w:r>
      <w:proofErr w:type="spellStart"/>
      <w:r w:rsidRPr="004E5A1F">
        <w:rPr>
          <w:rFonts w:ascii="Bookman Old Style" w:eastAsia="Bookman Old Style" w:hAnsi="Bookman Old Style" w:cs="Bookman Old Style"/>
          <w:color w:val="000000" w:themeColor="text1"/>
        </w:rPr>
        <w:t>terakhir</w:t>
      </w:r>
      <w:proofErr w:type="spellEnd"/>
      <w:r w:rsidRPr="004E5A1F">
        <w:rPr>
          <w:rFonts w:ascii="Bookman Old Style" w:eastAsia="Bookman Old Style" w:hAnsi="Bookman Old Style" w:cs="Bookman Old Style"/>
          <w:color w:val="000000" w:themeColor="text1"/>
        </w:rPr>
        <w:t xml:space="preserve">; </w:t>
      </w:r>
      <w:proofErr w:type="spellStart"/>
      <w:r w:rsidRPr="004E5A1F">
        <w:rPr>
          <w:rFonts w:ascii="Bookman Old Style" w:eastAsia="Bookman Old Style" w:hAnsi="Bookman Old Style" w:cs="Bookman Old Style"/>
          <w:color w:val="000000" w:themeColor="text1"/>
        </w:rPr>
        <w:t>atau</w:t>
      </w:r>
      <w:proofErr w:type="spellEnd"/>
    </w:p>
    <w:p w14:paraId="13211B4C" w14:textId="5661D2A1" w:rsidR="00204044" w:rsidRPr="004E5A1F" w:rsidRDefault="00204044">
      <w:pPr>
        <w:pStyle w:val="Style"/>
        <w:numPr>
          <w:ilvl w:val="0"/>
          <w:numId w:val="188"/>
        </w:numPr>
        <w:tabs>
          <w:tab w:val="left" w:pos="3119"/>
        </w:tabs>
        <w:spacing w:after="0" w:line="360" w:lineRule="auto"/>
        <w:ind w:left="3119" w:right="23" w:hanging="567"/>
        <w:contextualSpacing/>
        <w:jc w:val="both"/>
        <w:rPr>
          <w:rFonts w:ascii="Bookman Old Style" w:hAnsi="Bookman Old Style"/>
          <w:color w:val="000000" w:themeColor="text1"/>
        </w:rPr>
      </w:pPr>
      <w:r w:rsidRPr="004E5A1F">
        <w:rPr>
          <w:rFonts w:ascii="Bookman Old Style" w:hAnsi="Bookman Old Style"/>
          <w:color w:val="000000" w:themeColor="text1"/>
        </w:rPr>
        <w:t>h</w:t>
      </w:r>
      <w:r w:rsidRPr="004E5A1F">
        <w:rPr>
          <w:rFonts w:ascii="Bookman Old Style" w:hAnsi="Bookman Old Style"/>
          <w:color w:val="000000" w:themeColor="text1"/>
          <w:lang w:val="id-ID"/>
        </w:rPr>
        <w:t xml:space="preserve">asil inspeksi lapangan </w:t>
      </w:r>
      <w:proofErr w:type="spellStart"/>
      <w:r w:rsidRPr="004E5A1F">
        <w:rPr>
          <w:rFonts w:ascii="Bookman Old Style" w:hAnsi="Bookman Old Style"/>
          <w:color w:val="000000" w:themeColor="text1"/>
        </w:rPr>
        <w:t>membuktikan</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terjadinya</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pelanggaran</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sedang</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sebagaimana</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dimaksud</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dalam</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Pasal</w:t>
      </w:r>
      <w:proofErr w:type="spellEnd"/>
      <w:r w:rsidRPr="004E5A1F">
        <w:rPr>
          <w:rFonts w:ascii="Bookman Old Style" w:hAnsi="Bookman Old Style"/>
          <w:color w:val="000000" w:themeColor="text1"/>
        </w:rPr>
        <w:t xml:space="preserve"> </w:t>
      </w:r>
      <w:r w:rsidR="007D5EC3" w:rsidRPr="008444BC">
        <w:rPr>
          <w:rFonts w:ascii="Bookman Old Style" w:hAnsi="Bookman Old Style"/>
          <w:color w:val="000000" w:themeColor="text1"/>
        </w:rPr>
        <w:t>5</w:t>
      </w:r>
      <w:r w:rsidR="0055143C" w:rsidRPr="008444BC">
        <w:rPr>
          <w:rFonts w:ascii="Bookman Old Style" w:hAnsi="Bookman Old Style"/>
          <w:color w:val="000000" w:themeColor="text1"/>
        </w:rPr>
        <w:t>7</w:t>
      </w:r>
      <w:r w:rsidR="009027F8" w:rsidRPr="008444BC">
        <w:rPr>
          <w:rFonts w:ascii="Bookman Old Style" w:hAnsi="Bookman Old Style"/>
          <w:color w:val="000000" w:themeColor="text1"/>
        </w:rPr>
        <w:t xml:space="preserve"> </w:t>
      </w:r>
      <w:proofErr w:type="spellStart"/>
      <w:r w:rsidRPr="004E5A1F">
        <w:rPr>
          <w:rFonts w:ascii="Bookman Old Style" w:hAnsi="Bookman Old Style"/>
          <w:color w:val="000000" w:themeColor="text1"/>
        </w:rPr>
        <w:t>ayat</w:t>
      </w:r>
      <w:proofErr w:type="spellEnd"/>
      <w:r w:rsidRPr="004E5A1F">
        <w:rPr>
          <w:rFonts w:ascii="Bookman Old Style" w:hAnsi="Bookman Old Style"/>
          <w:color w:val="000000" w:themeColor="text1"/>
        </w:rPr>
        <w:t xml:space="preserve"> (1) </w:t>
      </w:r>
      <w:proofErr w:type="spellStart"/>
      <w:r w:rsidRPr="004E5A1F">
        <w:rPr>
          <w:rFonts w:ascii="Bookman Old Style" w:hAnsi="Bookman Old Style"/>
          <w:color w:val="000000" w:themeColor="text1"/>
        </w:rPr>
        <w:t>huruf</w:t>
      </w:r>
      <w:proofErr w:type="spellEnd"/>
      <w:r w:rsidRPr="004E5A1F">
        <w:rPr>
          <w:rFonts w:ascii="Bookman Old Style" w:hAnsi="Bookman Old Style"/>
          <w:color w:val="000000" w:themeColor="text1"/>
        </w:rPr>
        <w:t xml:space="preserve"> </w:t>
      </w:r>
      <w:r w:rsidR="00820994" w:rsidRPr="008444BC">
        <w:rPr>
          <w:rFonts w:ascii="Bookman Old Style" w:hAnsi="Bookman Old Style"/>
          <w:color w:val="000000" w:themeColor="text1"/>
        </w:rPr>
        <w:t>b.</w:t>
      </w:r>
      <w:r w:rsidRPr="004E5A1F">
        <w:rPr>
          <w:rFonts w:ascii="Bookman Old Style" w:hAnsi="Bookman Old Style"/>
          <w:color w:val="000000" w:themeColor="text1"/>
        </w:rPr>
        <w:t xml:space="preserve"> </w:t>
      </w:r>
      <w:r w:rsidR="008A30E2" w:rsidRPr="008444BC" w:rsidDel="00511290">
        <w:rPr>
          <w:rFonts w:ascii="Bookman Old Style" w:hAnsi="Bookman Old Style"/>
          <w:color w:val="000000" w:themeColor="text1"/>
        </w:rPr>
        <w:t xml:space="preserve"> </w:t>
      </w:r>
    </w:p>
    <w:p w14:paraId="7E8449F0" w14:textId="59DB6C33" w:rsidR="00820994" w:rsidRPr="004E5A1F" w:rsidRDefault="00A75E2B">
      <w:pPr>
        <w:numPr>
          <w:ilvl w:val="0"/>
          <w:numId w:val="46"/>
        </w:numPr>
        <w:spacing w:after="0" w:line="360" w:lineRule="auto"/>
        <w:ind w:left="2552" w:hanging="566"/>
        <w:jc w:val="both"/>
        <w:rPr>
          <w:rFonts w:ascii="Bookman Old Style" w:eastAsia="Bookman Old Style" w:hAnsi="Bookman Old Style" w:cs="Bookman Old Style"/>
          <w:color w:val="000000" w:themeColor="text1"/>
          <w:sz w:val="24"/>
          <w:szCs w:val="24"/>
        </w:rPr>
      </w:pPr>
      <w:proofErr w:type="spellStart"/>
      <w:r w:rsidRPr="008444BC">
        <w:rPr>
          <w:rFonts w:ascii="Bookman Old Style" w:eastAsia="Bookman Old Style" w:hAnsi="Bookman Old Style" w:cs="Bookman Old Style"/>
          <w:color w:val="000000" w:themeColor="text1"/>
          <w:sz w:val="24"/>
          <w:szCs w:val="24"/>
          <w:lang w:val="en-US"/>
        </w:rPr>
        <w:t>Dalam</w:t>
      </w:r>
      <w:proofErr w:type="spellEnd"/>
      <w:r w:rsidRPr="008444BC">
        <w:rPr>
          <w:rFonts w:ascii="Bookman Old Style" w:eastAsia="Bookman Old Style" w:hAnsi="Bookman Old Style" w:cs="Bookman Old Style"/>
          <w:color w:val="000000" w:themeColor="text1"/>
          <w:sz w:val="24"/>
          <w:szCs w:val="24"/>
          <w:lang w:val="en-US"/>
        </w:rPr>
        <w:t xml:space="preserve"> </w:t>
      </w:r>
      <w:proofErr w:type="spellStart"/>
      <w:r w:rsidRPr="008444BC">
        <w:rPr>
          <w:rFonts w:ascii="Bookman Old Style" w:eastAsia="Bookman Old Style" w:hAnsi="Bookman Old Style" w:cs="Bookman Old Style"/>
          <w:color w:val="000000" w:themeColor="text1"/>
          <w:sz w:val="24"/>
          <w:szCs w:val="24"/>
          <w:lang w:val="en-US"/>
        </w:rPr>
        <w:t>memberikan</w:t>
      </w:r>
      <w:proofErr w:type="spellEnd"/>
      <w:r w:rsidRPr="008444BC">
        <w:rPr>
          <w:rFonts w:ascii="Bookman Old Style" w:eastAsia="Bookman Old Style" w:hAnsi="Bookman Old Style" w:cs="Bookman Old Style"/>
          <w:color w:val="000000" w:themeColor="text1"/>
          <w:sz w:val="24"/>
          <w:szCs w:val="24"/>
          <w:lang w:val="en-US"/>
        </w:rPr>
        <w:t xml:space="preserve"> </w:t>
      </w:r>
      <w:proofErr w:type="spellStart"/>
      <w:r w:rsidR="009808AB" w:rsidRPr="008444BC">
        <w:rPr>
          <w:rFonts w:ascii="Bookman Old Style" w:eastAsia="Times New Roman" w:hAnsi="Bookman Old Style" w:cs="Times New Roman"/>
          <w:color w:val="000000" w:themeColor="text1"/>
          <w:sz w:val="24"/>
          <w:szCs w:val="24"/>
          <w:lang w:val="en-US"/>
        </w:rPr>
        <w:t>Penghentian</w:t>
      </w:r>
      <w:proofErr w:type="spellEnd"/>
      <w:r w:rsidR="009808AB" w:rsidRPr="008444BC">
        <w:rPr>
          <w:rFonts w:ascii="Bookman Old Style" w:eastAsia="Times New Roman" w:hAnsi="Bookman Old Style" w:cs="Times New Roman"/>
          <w:color w:val="000000" w:themeColor="text1"/>
          <w:sz w:val="24"/>
          <w:szCs w:val="24"/>
          <w:lang w:val="en-US"/>
        </w:rPr>
        <w:t xml:space="preserve"> </w:t>
      </w:r>
      <w:proofErr w:type="spellStart"/>
      <w:r w:rsidR="009808AB" w:rsidRPr="008444BC">
        <w:rPr>
          <w:rFonts w:ascii="Bookman Old Style" w:eastAsia="Times New Roman" w:hAnsi="Bookman Old Style" w:cs="Times New Roman"/>
          <w:color w:val="000000" w:themeColor="text1"/>
          <w:sz w:val="24"/>
          <w:szCs w:val="24"/>
          <w:lang w:val="en-US"/>
        </w:rPr>
        <w:t>Sementara</w:t>
      </w:r>
      <w:proofErr w:type="spellEnd"/>
      <w:r w:rsidR="009808AB" w:rsidRPr="008444BC">
        <w:rPr>
          <w:rFonts w:ascii="Bookman Old Style" w:eastAsia="Times New Roman" w:hAnsi="Bookman Old Style" w:cs="Times New Roman"/>
          <w:color w:val="000000" w:themeColor="text1"/>
          <w:sz w:val="24"/>
          <w:szCs w:val="24"/>
          <w:lang w:val="en-US"/>
        </w:rPr>
        <w:t xml:space="preserve"> </w:t>
      </w:r>
      <w:proofErr w:type="spellStart"/>
      <w:r w:rsidR="009808AB" w:rsidRPr="008444BC">
        <w:rPr>
          <w:rFonts w:ascii="Bookman Old Style" w:eastAsia="Times New Roman" w:hAnsi="Bookman Old Style" w:cs="Times New Roman"/>
          <w:color w:val="000000" w:themeColor="text1"/>
          <w:sz w:val="24"/>
          <w:szCs w:val="24"/>
          <w:lang w:val="en-US"/>
        </w:rPr>
        <w:t>Kegiatan</w:t>
      </w:r>
      <w:proofErr w:type="spellEnd"/>
      <w:r w:rsidR="009808AB" w:rsidRPr="008444BC">
        <w:rPr>
          <w:rFonts w:ascii="Bookman Old Style" w:eastAsia="Times New Roman" w:hAnsi="Bookman Old Style" w:cs="Times New Roman"/>
          <w:color w:val="000000" w:themeColor="text1"/>
          <w:sz w:val="24"/>
          <w:szCs w:val="24"/>
          <w:lang w:val="en-US"/>
        </w:rPr>
        <w:t xml:space="preserve"> Usaha </w:t>
      </w:r>
      <w:proofErr w:type="spellStart"/>
      <w:r w:rsidRPr="008444BC">
        <w:rPr>
          <w:rFonts w:ascii="Bookman Old Style" w:eastAsia="Bookman Old Style" w:hAnsi="Bookman Old Style" w:cs="Bookman Old Style"/>
          <w:color w:val="000000" w:themeColor="text1"/>
          <w:sz w:val="24"/>
          <w:szCs w:val="24"/>
          <w:lang w:val="en-US"/>
        </w:rPr>
        <w:t>atas</w:t>
      </w:r>
      <w:proofErr w:type="spellEnd"/>
      <w:r w:rsidRPr="008444BC">
        <w:rPr>
          <w:rFonts w:ascii="Bookman Old Style" w:eastAsia="Bookman Old Style" w:hAnsi="Bookman Old Style" w:cs="Bookman Old Style"/>
          <w:color w:val="000000" w:themeColor="text1"/>
          <w:sz w:val="24"/>
          <w:szCs w:val="24"/>
          <w:lang w:val="en-US"/>
        </w:rPr>
        <w:t xml:space="preserve"> </w:t>
      </w:r>
      <w:r w:rsidR="00DA146D" w:rsidRPr="004E5A1F">
        <w:rPr>
          <w:rFonts w:ascii="Bookman Old Style" w:eastAsia="Bookman Old Style" w:hAnsi="Bookman Old Style" w:cs="Bookman Old Style"/>
          <w:color w:val="000000" w:themeColor="text1"/>
          <w:sz w:val="24"/>
          <w:szCs w:val="24"/>
        </w:rPr>
        <w:t xml:space="preserve">kondisi </w:t>
      </w:r>
      <w:r w:rsidR="00677F65" w:rsidRPr="004E5A1F">
        <w:rPr>
          <w:rFonts w:ascii="Bookman Old Style" w:eastAsia="Bookman Old Style" w:hAnsi="Bookman Old Style" w:cs="Bookman Old Style"/>
          <w:color w:val="000000" w:themeColor="text1"/>
          <w:sz w:val="24"/>
          <w:szCs w:val="24"/>
        </w:rPr>
        <w:t xml:space="preserve">sebagaimana dimaksud pada </w:t>
      </w:r>
      <w:r w:rsidR="009808AB" w:rsidRPr="008444BC">
        <w:rPr>
          <w:rFonts w:ascii="Bookman Old Style" w:eastAsia="Bookman Old Style" w:hAnsi="Bookman Old Style" w:cs="Bookman Old Style"/>
          <w:color w:val="000000" w:themeColor="text1"/>
          <w:sz w:val="24"/>
          <w:szCs w:val="24"/>
          <w:lang w:val="en-US"/>
        </w:rPr>
        <w:t xml:space="preserve">      </w:t>
      </w:r>
      <w:r w:rsidR="00677F65" w:rsidRPr="004E5A1F">
        <w:rPr>
          <w:rFonts w:ascii="Bookman Old Style" w:eastAsia="Bookman Old Style" w:hAnsi="Bookman Old Style" w:cs="Bookman Old Style"/>
          <w:color w:val="000000" w:themeColor="text1"/>
          <w:sz w:val="24"/>
          <w:szCs w:val="24"/>
        </w:rPr>
        <w:lastRenderedPageBreak/>
        <w:t xml:space="preserve">ayat (1) huruf b, </w:t>
      </w:r>
      <w:proofErr w:type="spellStart"/>
      <w:r w:rsidRPr="008444BC">
        <w:rPr>
          <w:rFonts w:ascii="Bookman Old Style" w:hAnsi="Bookman Old Style"/>
          <w:sz w:val="24"/>
          <w:szCs w:val="24"/>
          <w:lang w:val="en-US"/>
        </w:rPr>
        <w:t>dilengkapi</w:t>
      </w:r>
      <w:proofErr w:type="spellEnd"/>
      <w:r w:rsidRPr="008444BC">
        <w:rPr>
          <w:rFonts w:ascii="Bookman Old Style" w:hAnsi="Bookman Old Style"/>
          <w:sz w:val="24"/>
          <w:szCs w:val="24"/>
          <w:lang w:val="en-US"/>
        </w:rPr>
        <w:t xml:space="preserve"> </w:t>
      </w:r>
      <w:proofErr w:type="spellStart"/>
      <w:r w:rsidR="007C7CE2" w:rsidRPr="008444BC">
        <w:rPr>
          <w:rFonts w:ascii="Bookman Old Style" w:hAnsi="Bookman Old Style"/>
          <w:sz w:val="24"/>
          <w:szCs w:val="24"/>
          <w:lang w:val="en-US"/>
        </w:rPr>
        <w:t>dengan</w:t>
      </w:r>
      <w:proofErr w:type="spellEnd"/>
      <w:r w:rsidR="007C7CE2" w:rsidRPr="008444BC">
        <w:rPr>
          <w:rFonts w:ascii="Bookman Old Style" w:hAnsi="Bookman Old Style"/>
          <w:sz w:val="24"/>
          <w:szCs w:val="24"/>
          <w:lang w:val="en-US"/>
        </w:rPr>
        <w:t xml:space="preserve"> </w:t>
      </w:r>
      <w:proofErr w:type="spellStart"/>
      <w:r w:rsidR="007C7CE2" w:rsidRPr="008444BC">
        <w:rPr>
          <w:rFonts w:ascii="Bookman Old Style" w:hAnsi="Bookman Old Style"/>
          <w:sz w:val="24"/>
          <w:szCs w:val="24"/>
          <w:lang w:val="en-US"/>
        </w:rPr>
        <w:t>dokumen</w:t>
      </w:r>
      <w:proofErr w:type="spellEnd"/>
      <w:r w:rsidR="007C7CE2" w:rsidRPr="008444BC">
        <w:rPr>
          <w:rFonts w:ascii="Bookman Old Style" w:hAnsi="Bookman Old Style"/>
          <w:sz w:val="24"/>
          <w:szCs w:val="24"/>
          <w:lang w:val="en-US"/>
        </w:rPr>
        <w:t xml:space="preserve"> </w:t>
      </w:r>
      <w:proofErr w:type="spellStart"/>
      <w:r w:rsidR="007C7CE2" w:rsidRPr="008444BC">
        <w:rPr>
          <w:rFonts w:ascii="Bookman Old Style" w:hAnsi="Bookman Old Style"/>
          <w:sz w:val="24"/>
          <w:szCs w:val="24"/>
          <w:lang w:val="en-US"/>
        </w:rPr>
        <w:t>pendukung</w:t>
      </w:r>
      <w:proofErr w:type="spellEnd"/>
      <w:r w:rsidR="007C7CE2" w:rsidRPr="008444BC">
        <w:rPr>
          <w:rFonts w:ascii="Bookman Old Style" w:hAnsi="Bookman Old Style"/>
          <w:sz w:val="24"/>
          <w:szCs w:val="24"/>
          <w:lang w:val="en-US"/>
        </w:rPr>
        <w:t xml:space="preserve"> </w:t>
      </w:r>
      <w:proofErr w:type="spellStart"/>
      <w:r w:rsidR="007C7CE2" w:rsidRPr="008444BC">
        <w:rPr>
          <w:rFonts w:ascii="Bookman Old Style" w:hAnsi="Bookman Old Style"/>
          <w:sz w:val="24"/>
          <w:szCs w:val="24"/>
          <w:lang w:val="en-US"/>
        </w:rPr>
        <w:t>berupa</w:t>
      </w:r>
      <w:proofErr w:type="spellEnd"/>
      <w:r w:rsidR="007C7CE2" w:rsidRPr="008444BC">
        <w:rPr>
          <w:rFonts w:ascii="Bookman Old Style" w:hAnsi="Bookman Old Style"/>
          <w:sz w:val="24"/>
          <w:szCs w:val="24"/>
          <w:lang w:val="en-US"/>
        </w:rPr>
        <w:t xml:space="preserve"> BAP.</w:t>
      </w:r>
    </w:p>
    <w:p w14:paraId="05DC9B54" w14:textId="032D475F" w:rsidR="00677F65" w:rsidRPr="004E5A1F" w:rsidRDefault="00053F67">
      <w:pPr>
        <w:numPr>
          <w:ilvl w:val="0"/>
          <w:numId w:val="46"/>
        </w:numPr>
        <w:spacing w:after="0" w:line="360" w:lineRule="auto"/>
        <w:ind w:left="2552" w:hanging="566"/>
        <w:jc w:val="both"/>
        <w:rPr>
          <w:rFonts w:ascii="Bookman Old Style" w:eastAsia="Bookman Old Style" w:hAnsi="Bookman Old Style" w:cs="Bookman Old Style"/>
          <w:color w:val="000000" w:themeColor="text1"/>
          <w:sz w:val="24"/>
          <w:szCs w:val="24"/>
        </w:rPr>
      </w:pPr>
      <w:proofErr w:type="spellStart"/>
      <w:r w:rsidRPr="004E5A1F">
        <w:rPr>
          <w:rFonts w:ascii="Bookman Old Style" w:hAnsi="Bookman Old Style"/>
          <w:color w:val="000000" w:themeColor="text1"/>
          <w:sz w:val="24"/>
          <w:szCs w:val="24"/>
          <w:lang w:val="en-US"/>
        </w:rPr>
        <w:t>Dalam</w:t>
      </w:r>
      <w:proofErr w:type="spellEnd"/>
      <w:r w:rsidRPr="004E5A1F">
        <w:rPr>
          <w:rFonts w:ascii="Bookman Old Style" w:hAnsi="Bookman Old Style"/>
          <w:color w:val="000000" w:themeColor="text1"/>
          <w:sz w:val="24"/>
          <w:szCs w:val="24"/>
          <w:lang w:val="en-US"/>
        </w:rPr>
        <w:t xml:space="preserve"> </w:t>
      </w:r>
      <w:proofErr w:type="spellStart"/>
      <w:r w:rsidRPr="004E5A1F">
        <w:rPr>
          <w:rFonts w:ascii="Bookman Old Style" w:hAnsi="Bookman Old Style"/>
          <w:color w:val="000000" w:themeColor="text1"/>
          <w:sz w:val="24"/>
          <w:szCs w:val="24"/>
          <w:lang w:val="en-US"/>
        </w:rPr>
        <w:t>hal</w:t>
      </w:r>
      <w:proofErr w:type="spellEnd"/>
      <w:r w:rsidRPr="004E5A1F">
        <w:rPr>
          <w:rFonts w:ascii="Bookman Old Style" w:hAnsi="Bookman Old Style"/>
          <w:color w:val="000000" w:themeColor="text1"/>
          <w:sz w:val="24"/>
          <w:szCs w:val="24"/>
          <w:lang w:val="en-US"/>
        </w:rPr>
        <w:t xml:space="preserve"> </w:t>
      </w:r>
      <w:proofErr w:type="spellStart"/>
      <w:r w:rsidRPr="004E5A1F">
        <w:rPr>
          <w:rFonts w:ascii="Bookman Old Style" w:hAnsi="Bookman Old Style"/>
          <w:color w:val="000000" w:themeColor="text1"/>
          <w:sz w:val="24"/>
          <w:szCs w:val="24"/>
          <w:lang w:val="en-US"/>
        </w:rPr>
        <w:t>melaksanakan</w:t>
      </w:r>
      <w:proofErr w:type="spellEnd"/>
      <w:r w:rsidRPr="004E5A1F">
        <w:rPr>
          <w:rFonts w:ascii="Bookman Old Style" w:hAnsi="Bookman Old Style"/>
          <w:color w:val="000000" w:themeColor="text1"/>
          <w:sz w:val="24"/>
          <w:szCs w:val="24"/>
          <w:lang w:val="en-US"/>
        </w:rPr>
        <w:t xml:space="preserve"> </w:t>
      </w:r>
      <w:proofErr w:type="spellStart"/>
      <w:r w:rsidRPr="004E5A1F">
        <w:rPr>
          <w:rFonts w:ascii="Bookman Old Style" w:hAnsi="Bookman Old Style"/>
          <w:color w:val="000000" w:themeColor="text1"/>
          <w:sz w:val="24"/>
          <w:szCs w:val="24"/>
          <w:lang w:val="en-US"/>
        </w:rPr>
        <w:t>implementasi</w:t>
      </w:r>
      <w:proofErr w:type="spellEnd"/>
      <w:r w:rsidRPr="004E5A1F">
        <w:rPr>
          <w:rFonts w:ascii="Bookman Old Style" w:hAnsi="Bookman Old Style"/>
          <w:color w:val="000000" w:themeColor="text1"/>
          <w:sz w:val="24"/>
          <w:szCs w:val="24"/>
          <w:lang w:val="en-US"/>
        </w:rPr>
        <w:t xml:space="preserve"> P</w:t>
      </w:r>
      <w:r w:rsidR="0017783E" w:rsidRPr="004E5A1F">
        <w:rPr>
          <w:rFonts w:ascii="Bookman Old Style" w:hAnsi="Bookman Old Style"/>
          <w:color w:val="000000" w:themeColor="text1"/>
          <w:sz w:val="24"/>
          <w:szCs w:val="24"/>
        </w:rPr>
        <w:t xml:space="preserve">enghentian </w:t>
      </w:r>
      <w:r w:rsidRPr="004E5A1F">
        <w:rPr>
          <w:rFonts w:ascii="Bookman Old Style" w:hAnsi="Bookman Old Style"/>
          <w:color w:val="000000" w:themeColor="text1"/>
          <w:sz w:val="24"/>
          <w:szCs w:val="24"/>
          <w:lang w:val="en-US"/>
        </w:rPr>
        <w:t>S</w:t>
      </w:r>
      <w:r w:rsidR="0017783E" w:rsidRPr="004E5A1F">
        <w:rPr>
          <w:rFonts w:ascii="Bookman Old Style" w:hAnsi="Bookman Old Style"/>
          <w:color w:val="000000" w:themeColor="text1"/>
          <w:sz w:val="24"/>
          <w:szCs w:val="24"/>
        </w:rPr>
        <w:t>ementara</w:t>
      </w:r>
      <w:r w:rsidR="00820994" w:rsidRPr="008444BC">
        <w:rPr>
          <w:rFonts w:ascii="Bookman Old Style" w:eastAsia="Bookman Old Style" w:hAnsi="Bookman Old Style" w:cs="Bookman Old Style"/>
          <w:color w:val="000000" w:themeColor="text1"/>
          <w:sz w:val="24"/>
          <w:szCs w:val="24"/>
          <w:lang w:val="en-US"/>
        </w:rPr>
        <w:t xml:space="preserve"> </w:t>
      </w:r>
      <w:proofErr w:type="spellStart"/>
      <w:r w:rsidR="00820994" w:rsidRPr="008444BC">
        <w:rPr>
          <w:rFonts w:ascii="Bookman Old Style" w:eastAsia="Bookman Old Style" w:hAnsi="Bookman Old Style" w:cs="Bookman Old Style"/>
          <w:color w:val="000000" w:themeColor="text1"/>
          <w:sz w:val="24"/>
          <w:szCs w:val="24"/>
          <w:lang w:val="en-US"/>
        </w:rPr>
        <w:t>sebagaimana</w:t>
      </w:r>
      <w:proofErr w:type="spellEnd"/>
      <w:r w:rsidR="00820994" w:rsidRPr="008444BC">
        <w:rPr>
          <w:rFonts w:ascii="Bookman Old Style" w:eastAsia="Bookman Old Style" w:hAnsi="Bookman Old Style" w:cs="Bookman Old Style"/>
          <w:color w:val="000000" w:themeColor="text1"/>
          <w:sz w:val="24"/>
          <w:szCs w:val="24"/>
          <w:lang w:val="en-US"/>
        </w:rPr>
        <w:t xml:space="preserve"> </w:t>
      </w:r>
      <w:proofErr w:type="spellStart"/>
      <w:r w:rsidR="00820994" w:rsidRPr="008444BC">
        <w:rPr>
          <w:rFonts w:ascii="Bookman Old Style" w:eastAsia="Bookman Old Style" w:hAnsi="Bookman Old Style" w:cs="Bookman Old Style"/>
          <w:color w:val="000000" w:themeColor="text1"/>
          <w:sz w:val="24"/>
          <w:szCs w:val="24"/>
          <w:lang w:val="en-US"/>
        </w:rPr>
        <w:t>dimaksud</w:t>
      </w:r>
      <w:proofErr w:type="spellEnd"/>
      <w:r w:rsidR="00820994" w:rsidRPr="008444BC">
        <w:rPr>
          <w:rFonts w:ascii="Bookman Old Style" w:eastAsia="Bookman Old Style" w:hAnsi="Bookman Old Style" w:cs="Bookman Old Style"/>
          <w:color w:val="000000" w:themeColor="text1"/>
          <w:sz w:val="24"/>
          <w:szCs w:val="24"/>
          <w:lang w:val="en-US"/>
        </w:rPr>
        <w:t xml:space="preserve"> pada </w:t>
      </w:r>
      <w:proofErr w:type="spellStart"/>
      <w:r w:rsidR="00820994" w:rsidRPr="008444BC">
        <w:rPr>
          <w:rFonts w:ascii="Bookman Old Style" w:eastAsia="Bookman Old Style" w:hAnsi="Bookman Old Style" w:cs="Bookman Old Style"/>
          <w:color w:val="000000" w:themeColor="text1"/>
          <w:sz w:val="24"/>
          <w:szCs w:val="24"/>
          <w:lang w:val="en-US"/>
        </w:rPr>
        <w:t>ayat</w:t>
      </w:r>
      <w:proofErr w:type="spellEnd"/>
      <w:r w:rsidR="00820994" w:rsidRPr="008444BC">
        <w:rPr>
          <w:rFonts w:ascii="Bookman Old Style" w:eastAsia="Bookman Old Style" w:hAnsi="Bookman Old Style" w:cs="Bookman Old Style"/>
          <w:color w:val="000000" w:themeColor="text1"/>
          <w:sz w:val="24"/>
          <w:szCs w:val="24"/>
          <w:lang w:val="en-US"/>
        </w:rPr>
        <w:t xml:space="preserve"> (</w:t>
      </w:r>
      <w:r w:rsidR="0017783E" w:rsidRPr="004E5A1F">
        <w:rPr>
          <w:rFonts w:ascii="Bookman Old Style" w:eastAsia="Bookman Old Style" w:hAnsi="Bookman Old Style" w:cs="Bookman Old Style"/>
          <w:color w:val="000000" w:themeColor="text1"/>
          <w:sz w:val="24"/>
          <w:szCs w:val="24"/>
          <w:lang w:val="en-US"/>
        </w:rPr>
        <w:t>2</w:t>
      </w:r>
      <w:r w:rsidR="00820994" w:rsidRPr="008444BC">
        <w:rPr>
          <w:rFonts w:ascii="Bookman Old Style" w:eastAsia="Bookman Old Style" w:hAnsi="Bookman Old Style" w:cs="Bookman Old Style"/>
          <w:color w:val="000000" w:themeColor="text1"/>
          <w:sz w:val="24"/>
          <w:szCs w:val="24"/>
          <w:lang w:val="en-US"/>
        </w:rPr>
        <w:t xml:space="preserve">) </w:t>
      </w:r>
      <w:proofErr w:type="spellStart"/>
      <w:r w:rsidR="00BF2991" w:rsidRPr="004E5A1F">
        <w:rPr>
          <w:rFonts w:ascii="Bookman Old Style" w:eastAsia="Bookman Old Style" w:hAnsi="Bookman Old Style" w:cs="Bookman Old Style"/>
          <w:color w:val="000000" w:themeColor="text1"/>
          <w:sz w:val="24"/>
          <w:szCs w:val="24"/>
          <w:lang w:val="en-US"/>
        </w:rPr>
        <w:t>dapat</w:t>
      </w:r>
      <w:proofErr w:type="spellEnd"/>
      <w:r w:rsidR="00BF2991" w:rsidRPr="004E5A1F">
        <w:rPr>
          <w:rFonts w:ascii="Bookman Old Style" w:eastAsia="Bookman Old Style" w:hAnsi="Bookman Old Style" w:cs="Bookman Old Style"/>
          <w:color w:val="000000" w:themeColor="text1"/>
          <w:sz w:val="24"/>
          <w:szCs w:val="24"/>
          <w:lang w:val="en-US"/>
        </w:rPr>
        <w:t xml:space="preserve"> </w:t>
      </w:r>
      <w:proofErr w:type="spellStart"/>
      <w:r w:rsidR="00BF2991" w:rsidRPr="004E5A1F">
        <w:rPr>
          <w:rFonts w:ascii="Bookman Old Style" w:eastAsia="Bookman Old Style" w:hAnsi="Bookman Old Style" w:cs="Bookman Old Style"/>
          <w:color w:val="000000" w:themeColor="text1"/>
          <w:sz w:val="24"/>
          <w:szCs w:val="24"/>
          <w:lang w:val="en-US"/>
        </w:rPr>
        <w:t>bekerjasama</w:t>
      </w:r>
      <w:proofErr w:type="spellEnd"/>
      <w:r w:rsidR="00BF2991" w:rsidRPr="004E5A1F">
        <w:rPr>
          <w:rFonts w:ascii="Bookman Old Style" w:eastAsia="Bookman Old Style" w:hAnsi="Bookman Old Style" w:cs="Bookman Old Style"/>
          <w:color w:val="000000" w:themeColor="text1"/>
          <w:sz w:val="24"/>
          <w:szCs w:val="24"/>
          <w:lang w:val="en-US"/>
        </w:rPr>
        <w:t xml:space="preserve"> </w:t>
      </w:r>
      <w:proofErr w:type="spellStart"/>
      <w:r w:rsidR="00BF2991" w:rsidRPr="004E5A1F">
        <w:rPr>
          <w:rFonts w:ascii="Bookman Old Style" w:eastAsia="Bookman Old Style" w:hAnsi="Bookman Old Style" w:cs="Bookman Old Style"/>
          <w:color w:val="000000" w:themeColor="text1"/>
          <w:sz w:val="24"/>
          <w:szCs w:val="24"/>
          <w:lang w:val="en-US"/>
        </w:rPr>
        <w:t>dengan</w:t>
      </w:r>
      <w:proofErr w:type="spellEnd"/>
      <w:r w:rsidR="0017783E" w:rsidRPr="004E5A1F">
        <w:rPr>
          <w:rFonts w:ascii="Bookman Old Style" w:eastAsia="Bookman Old Style" w:hAnsi="Bookman Old Style" w:cs="Bookman Old Style"/>
          <w:color w:val="000000" w:themeColor="text1"/>
          <w:sz w:val="24"/>
          <w:szCs w:val="24"/>
          <w:lang w:val="en-US"/>
        </w:rPr>
        <w:t xml:space="preserve"> </w:t>
      </w:r>
      <w:proofErr w:type="spellStart"/>
      <w:r w:rsidR="00820994" w:rsidRPr="008444BC">
        <w:rPr>
          <w:rFonts w:ascii="Bookman Old Style" w:hAnsi="Bookman Old Style"/>
          <w:sz w:val="24"/>
          <w:szCs w:val="24"/>
          <w:lang w:val="en-US"/>
        </w:rPr>
        <w:t>aparatur</w:t>
      </w:r>
      <w:proofErr w:type="spellEnd"/>
      <w:r w:rsidR="00820994" w:rsidRPr="008444BC">
        <w:rPr>
          <w:rFonts w:ascii="Bookman Old Style" w:hAnsi="Bookman Old Style"/>
          <w:sz w:val="24"/>
          <w:szCs w:val="24"/>
          <w:lang w:val="en-US"/>
        </w:rPr>
        <w:t xml:space="preserve"> </w:t>
      </w:r>
      <w:proofErr w:type="spellStart"/>
      <w:r w:rsidR="00BF2991" w:rsidRPr="004E5A1F">
        <w:rPr>
          <w:rFonts w:ascii="Bookman Old Style" w:hAnsi="Bookman Old Style"/>
          <w:sz w:val="24"/>
          <w:szCs w:val="24"/>
          <w:lang w:val="en-US"/>
        </w:rPr>
        <w:t>penegak</w:t>
      </w:r>
      <w:proofErr w:type="spellEnd"/>
      <w:r w:rsidR="00BF2991" w:rsidRPr="004E5A1F">
        <w:rPr>
          <w:rFonts w:ascii="Bookman Old Style" w:hAnsi="Bookman Old Style"/>
          <w:sz w:val="24"/>
          <w:szCs w:val="24"/>
          <w:lang w:val="en-US"/>
        </w:rPr>
        <w:t xml:space="preserve"> </w:t>
      </w:r>
      <w:proofErr w:type="spellStart"/>
      <w:r w:rsidR="00BF2991" w:rsidRPr="004E5A1F">
        <w:rPr>
          <w:rFonts w:ascii="Bookman Old Style" w:hAnsi="Bookman Old Style"/>
          <w:sz w:val="24"/>
          <w:szCs w:val="24"/>
          <w:lang w:val="en-US"/>
        </w:rPr>
        <w:t>hukum</w:t>
      </w:r>
      <w:proofErr w:type="spellEnd"/>
      <w:r w:rsidR="00BF2991" w:rsidRPr="004E5A1F">
        <w:rPr>
          <w:rFonts w:ascii="Bookman Old Style" w:hAnsi="Bookman Old Style"/>
          <w:sz w:val="24"/>
          <w:szCs w:val="24"/>
          <w:lang w:val="en-US"/>
        </w:rPr>
        <w:t>.</w:t>
      </w:r>
    </w:p>
    <w:p w14:paraId="270E6B23" w14:textId="3CFDF306" w:rsidR="00204044" w:rsidRPr="004E5A1F" w:rsidRDefault="00204044">
      <w:pPr>
        <w:numPr>
          <w:ilvl w:val="0"/>
          <w:numId w:val="46"/>
        </w:numPr>
        <w:spacing w:after="0" w:line="360" w:lineRule="auto"/>
        <w:ind w:left="2552" w:hanging="566"/>
        <w:jc w:val="both"/>
        <w:rPr>
          <w:rFonts w:ascii="Bookman Old Style" w:hAnsi="Bookman Old Style"/>
          <w:color w:val="000000" w:themeColor="text1"/>
          <w:sz w:val="24"/>
          <w:szCs w:val="24"/>
        </w:rPr>
      </w:pPr>
      <w:r w:rsidRPr="004E5A1F">
        <w:rPr>
          <w:rFonts w:ascii="Bookman Old Style" w:hAnsi="Bookman Old Style"/>
          <w:color w:val="000000" w:themeColor="text1"/>
          <w:sz w:val="24"/>
          <w:szCs w:val="24"/>
        </w:rPr>
        <w:t xml:space="preserve">Terhadap </w:t>
      </w:r>
      <w:proofErr w:type="spellStart"/>
      <w:r w:rsidR="009808AB" w:rsidRPr="008444BC">
        <w:rPr>
          <w:rFonts w:ascii="Bookman Old Style" w:eastAsia="Times New Roman" w:hAnsi="Bookman Old Style" w:cs="Times New Roman"/>
          <w:color w:val="000000" w:themeColor="text1"/>
          <w:sz w:val="24"/>
          <w:szCs w:val="24"/>
          <w:lang w:val="en-US"/>
        </w:rPr>
        <w:t>Penghentian</w:t>
      </w:r>
      <w:proofErr w:type="spellEnd"/>
      <w:r w:rsidR="009808AB" w:rsidRPr="008444BC">
        <w:rPr>
          <w:rFonts w:ascii="Bookman Old Style" w:eastAsia="Times New Roman" w:hAnsi="Bookman Old Style" w:cs="Times New Roman"/>
          <w:color w:val="000000" w:themeColor="text1"/>
          <w:sz w:val="24"/>
          <w:szCs w:val="24"/>
          <w:lang w:val="en-US"/>
        </w:rPr>
        <w:t xml:space="preserve"> </w:t>
      </w:r>
      <w:proofErr w:type="spellStart"/>
      <w:r w:rsidR="009808AB" w:rsidRPr="008444BC">
        <w:rPr>
          <w:rFonts w:ascii="Bookman Old Style" w:eastAsia="Times New Roman" w:hAnsi="Bookman Old Style" w:cs="Times New Roman"/>
          <w:color w:val="000000" w:themeColor="text1"/>
          <w:sz w:val="24"/>
          <w:szCs w:val="24"/>
          <w:lang w:val="en-US"/>
        </w:rPr>
        <w:t>Sementara</w:t>
      </w:r>
      <w:proofErr w:type="spellEnd"/>
      <w:r w:rsidR="009808AB" w:rsidRPr="008444BC">
        <w:rPr>
          <w:rFonts w:ascii="Bookman Old Style" w:eastAsia="Times New Roman" w:hAnsi="Bookman Old Style" w:cs="Times New Roman"/>
          <w:color w:val="000000" w:themeColor="text1"/>
          <w:sz w:val="24"/>
          <w:szCs w:val="24"/>
          <w:lang w:val="en-US"/>
        </w:rPr>
        <w:t xml:space="preserve"> </w:t>
      </w:r>
      <w:proofErr w:type="spellStart"/>
      <w:r w:rsidR="009808AB" w:rsidRPr="008444BC">
        <w:rPr>
          <w:rFonts w:ascii="Bookman Old Style" w:eastAsia="Times New Roman" w:hAnsi="Bookman Old Style" w:cs="Times New Roman"/>
          <w:color w:val="000000" w:themeColor="text1"/>
          <w:sz w:val="24"/>
          <w:szCs w:val="24"/>
          <w:lang w:val="en-US"/>
        </w:rPr>
        <w:t>Kegiatan</w:t>
      </w:r>
      <w:proofErr w:type="spellEnd"/>
      <w:r w:rsidR="009808AB" w:rsidRPr="008444BC">
        <w:rPr>
          <w:rFonts w:ascii="Bookman Old Style" w:eastAsia="Times New Roman" w:hAnsi="Bookman Old Style" w:cs="Times New Roman"/>
          <w:color w:val="000000" w:themeColor="text1"/>
          <w:sz w:val="24"/>
          <w:szCs w:val="24"/>
          <w:lang w:val="en-US"/>
        </w:rPr>
        <w:t xml:space="preserve"> Usaha </w:t>
      </w:r>
      <w:r w:rsidRPr="004E5A1F">
        <w:rPr>
          <w:rFonts w:ascii="Bookman Old Style" w:hAnsi="Bookman Old Style"/>
          <w:color w:val="000000" w:themeColor="text1"/>
          <w:sz w:val="24"/>
          <w:szCs w:val="24"/>
        </w:rPr>
        <w:t>sebagaimana dimaksud pada ayat (</w:t>
      </w:r>
      <w:r w:rsidR="00C463A9" w:rsidRPr="008444BC">
        <w:rPr>
          <w:rFonts w:ascii="Bookman Old Style" w:hAnsi="Bookman Old Style"/>
          <w:color w:val="000000" w:themeColor="text1"/>
          <w:sz w:val="24"/>
          <w:szCs w:val="24"/>
          <w:lang w:val="en-US"/>
        </w:rPr>
        <w:t>3</w:t>
      </w:r>
      <w:r w:rsidRPr="004E5A1F">
        <w:rPr>
          <w:rFonts w:ascii="Bookman Old Style" w:hAnsi="Bookman Old Style"/>
          <w:color w:val="000000" w:themeColor="text1"/>
          <w:sz w:val="24"/>
          <w:szCs w:val="24"/>
        </w:rPr>
        <w:t xml:space="preserve">), Pelaku Usaha dalam waktu </w:t>
      </w:r>
      <w:r w:rsidR="008E4472" w:rsidRPr="004E5A1F">
        <w:rPr>
          <w:rFonts w:ascii="Bookman Old Style" w:hAnsi="Bookman Old Style"/>
          <w:color w:val="000000" w:themeColor="text1"/>
          <w:sz w:val="24"/>
          <w:szCs w:val="24"/>
          <w:lang w:val="en-US"/>
        </w:rPr>
        <w:t>30</w:t>
      </w:r>
      <w:r w:rsidRPr="004E5A1F">
        <w:rPr>
          <w:rFonts w:ascii="Bookman Old Style" w:hAnsi="Bookman Old Style"/>
          <w:color w:val="000000" w:themeColor="text1"/>
          <w:sz w:val="24"/>
          <w:szCs w:val="24"/>
        </w:rPr>
        <w:t xml:space="preserve"> (</w:t>
      </w:r>
      <w:proofErr w:type="spellStart"/>
      <w:r w:rsidR="008E4472" w:rsidRPr="004E5A1F">
        <w:rPr>
          <w:rFonts w:ascii="Bookman Old Style" w:hAnsi="Bookman Old Style"/>
          <w:color w:val="000000" w:themeColor="text1"/>
          <w:sz w:val="24"/>
          <w:szCs w:val="24"/>
          <w:lang w:val="en-US"/>
        </w:rPr>
        <w:t>tiga</w:t>
      </w:r>
      <w:proofErr w:type="spellEnd"/>
      <w:r w:rsidR="008E4472" w:rsidRPr="004E5A1F">
        <w:rPr>
          <w:rFonts w:ascii="Bookman Old Style" w:hAnsi="Bookman Old Style"/>
          <w:color w:val="000000" w:themeColor="text1"/>
          <w:sz w:val="24"/>
          <w:szCs w:val="24"/>
          <w:lang w:val="en-US"/>
        </w:rPr>
        <w:t xml:space="preserve"> </w:t>
      </w:r>
      <w:proofErr w:type="spellStart"/>
      <w:r w:rsidR="008E4472" w:rsidRPr="004E5A1F">
        <w:rPr>
          <w:rFonts w:ascii="Bookman Old Style" w:hAnsi="Bookman Old Style"/>
          <w:color w:val="000000" w:themeColor="text1"/>
          <w:sz w:val="24"/>
          <w:szCs w:val="24"/>
          <w:lang w:val="en-US"/>
        </w:rPr>
        <w:t>puluh</w:t>
      </w:r>
      <w:proofErr w:type="spellEnd"/>
      <w:r w:rsidRPr="004E5A1F">
        <w:rPr>
          <w:rFonts w:ascii="Bookman Old Style" w:hAnsi="Bookman Old Style"/>
          <w:color w:val="000000" w:themeColor="text1"/>
          <w:sz w:val="24"/>
          <w:szCs w:val="24"/>
        </w:rPr>
        <w:t xml:space="preserve">) </w:t>
      </w:r>
      <w:r w:rsidRPr="004E5A1F">
        <w:rPr>
          <w:rFonts w:ascii="Bookman Old Style" w:hAnsi="Bookman Old Style"/>
          <w:color w:val="000000" w:themeColor="text1"/>
          <w:sz w:val="24"/>
          <w:szCs w:val="24"/>
          <w:lang w:val="en-US"/>
        </w:rPr>
        <w:t>H</w:t>
      </w:r>
      <w:r w:rsidRPr="004E5A1F">
        <w:rPr>
          <w:rFonts w:ascii="Bookman Old Style" w:hAnsi="Bookman Old Style"/>
          <w:color w:val="000000" w:themeColor="text1"/>
          <w:sz w:val="24"/>
          <w:szCs w:val="24"/>
        </w:rPr>
        <w:t>ari wajib:</w:t>
      </w:r>
    </w:p>
    <w:p w14:paraId="6F30ECE9" w14:textId="1D96AC6B" w:rsidR="00204044" w:rsidRPr="004E32A5" w:rsidRDefault="00204044">
      <w:pPr>
        <w:pStyle w:val="Style"/>
        <w:numPr>
          <w:ilvl w:val="0"/>
          <w:numId w:val="191"/>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memberikan tanggapan atas </w:t>
      </w:r>
      <w:proofErr w:type="spellStart"/>
      <w:r w:rsidR="009808AB" w:rsidRPr="008444BC">
        <w:rPr>
          <w:rFonts w:ascii="Bookman Old Style" w:hAnsi="Bookman Old Style"/>
          <w:color w:val="000000" w:themeColor="text1"/>
        </w:rPr>
        <w:t>Penghentian</w:t>
      </w:r>
      <w:proofErr w:type="spellEnd"/>
      <w:r w:rsidR="009808AB" w:rsidRPr="008444BC">
        <w:rPr>
          <w:rFonts w:ascii="Bookman Old Style" w:hAnsi="Bookman Old Style"/>
          <w:color w:val="000000" w:themeColor="text1"/>
        </w:rPr>
        <w:t xml:space="preserve"> </w:t>
      </w:r>
      <w:proofErr w:type="spellStart"/>
      <w:r w:rsidR="009808AB" w:rsidRPr="008444BC">
        <w:rPr>
          <w:rFonts w:ascii="Bookman Old Style" w:hAnsi="Bookman Old Style"/>
          <w:color w:val="000000" w:themeColor="text1"/>
        </w:rPr>
        <w:t>Sementara</w:t>
      </w:r>
      <w:proofErr w:type="spellEnd"/>
      <w:r w:rsidR="009808AB" w:rsidRPr="008444BC">
        <w:rPr>
          <w:rFonts w:ascii="Bookman Old Style" w:hAnsi="Bookman Old Style"/>
          <w:color w:val="000000" w:themeColor="text1"/>
        </w:rPr>
        <w:t xml:space="preserve"> </w:t>
      </w:r>
      <w:proofErr w:type="spellStart"/>
      <w:r w:rsidR="009808AB" w:rsidRPr="008444BC">
        <w:rPr>
          <w:rFonts w:ascii="Bookman Old Style" w:hAnsi="Bookman Old Style"/>
          <w:color w:val="000000" w:themeColor="text1"/>
        </w:rPr>
        <w:t>Kegiatan</w:t>
      </w:r>
      <w:proofErr w:type="spellEnd"/>
      <w:r w:rsidR="009808AB" w:rsidRPr="008444BC">
        <w:rPr>
          <w:rFonts w:ascii="Bookman Old Style" w:hAnsi="Bookman Old Style"/>
          <w:color w:val="000000" w:themeColor="text1"/>
        </w:rPr>
        <w:t xml:space="preserve"> Usaha</w:t>
      </w:r>
      <w:r w:rsidRPr="004E5A1F">
        <w:rPr>
          <w:rFonts w:ascii="Bookman Old Style" w:hAnsi="Bookman Old Style"/>
          <w:color w:val="000000" w:themeColor="text1"/>
          <w:lang w:val="id-ID"/>
        </w:rPr>
        <w:t xml:space="preserve"> melalui Sistem OSS;</w:t>
      </w:r>
      <w:r w:rsidRPr="004E5A1F">
        <w:rPr>
          <w:rFonts w:ascii="Bookman Old Style" w:hAnsi="Bookman Old Style"/>
          <w:color w:val="000000" w:themeColor="text1"/>
        </w:rPr>
        <w:t xml:space="preserve"> dan</w:t>
      </w:r>
    </w:p>
    <w:p w14:paraId="77CF8C3E" w14:textId="576E655C" w:rsidR="005D2CDB" w:rsidRPr="004E32A5" w:rsidRDefault="00204044" w:rsidP="004E32A5">
      <w:pPr>
        <w:pStyle w:val="Style"/>
        <w:numPr>
          <w:ilvl w:val="0"/>
          <w:numId w:val="191"/>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melakukan pemenuhan kewajiban, tanggung jawab, dan/atau ketentuan lainnya sesuai </w:t>
      </w:r>
      <w:proofErr w:type="spellStart"/>
      <w:r w:rsidR="0032778A" w:rsidRPr="008444BC">
        <w:rPr>
          <w:rFonts w:ascii="Bookman Old Style" w:hAnsi="Bookman Old Style"/>
          <w:color w:val="000000" w:themeColor="text1"/>
        </w:rPr>
        <w:t>ketentuan</w:t>
      </w:r>
      <w:proofErr w:type="spellEnd"/>
      <w:r w:rsidR="0032778A" w:rsidRPr="008444BC">
        <w:rPr>
          <w:rFonts w:ascii="Bookman Old Style" w:hAnsi="Bookman Old Style"/>
          <w:color w:val="000000" w:themeColor="text1"/>
        </w:rPr>
        <w:t xml:space="preserve"> </w:t>
      </w:r>
      <w:r w:rsidRPr="004E5A1F">
        <w:rPr>
          <w:rFonts w:ascii="Bookman Old Style" w:hAnsi="Bookman Old Style"/>
          <w:color w:val="000000" w:themeColor="text1"/>
          <w:lang w:val="id-ID"/>
        </w:rPr>
        <w:t>peraturan perundang-undangan.</w:t>
      </w:r>
    </w:p>
    <w:p w14:paraId="17EE04E5" w14:textId="6E416D0A" w:rsidR="00204044" w:rsidRPr="004E5A1F" w:rsidRDefault="00204044">
      <w:pPr>
        <w:numPr>
          <w:ilvl w:val="0"/>
          <w:numId w:val="46"/>
        </w:numPr>
        <w:spacing w:after="0" w:line="360" w:lineRule="auto"/>
        <w:ind w:left="2552" w:hanging="566"/>
        <w:jc w:val="both"/>
        <w:rPr>
          <w:rFonts w:ascii="Bookman Old Style" w:hAnsi="Bookman Old Style"/>
          <w:color w:val="000000" w:themeColor="text1"/>
          <w:sz w:val="24"/>
          <w:szCs w:val="24"/>
        </w:rPr>
      </w:pPr>
      <w:r w:rsidRPr="004E5A1F">
        <w:rPr>
          <w:rFonts w:ascii="Bookman Old Style" w:hAnsi="Bookman Old Style"/>
          <w:color w:val="000000" w:themeColor="text1"/>
          <w:sz w:val="24"/>
          <w:szCs w:val="24"/>
        </w:rPr>
        <w:t xml:space="preserve">Dalam hal Pelaku Usaha telah memberikan tanggapan </w:t>
      </w:r>
      <w:r w:rsidRPr="004E5A1F">
        <w:rPr>
          <w:rFonts w:ascii="Bookman Old Style" w:hAnsi="Bookman Old Style"/>
          <w:color w:val="000000" w:themeColor="text1"/>
          <w:sz w:val="24"/>
          <w:szCs w:val="24"/>
          <w:lang w:val="en-US"/>
        </w:rPr>
        <w:t xml:space="preserve"> dan </w:t>
      </w:r>
      <w:r w:rsidRPr="004E5A1F">
        <w:rPr>
          <w:rFonts w:ascii="Bookman Old Style" w:hAnsi="Bookman Old Style"/>
          <w:color w:val="000000" w:themeColor="text1"/>
          <w:sz w:val="24"/>
          <w:szCs w:val="24"/>
        </w:rPr>
        <w:t xml:space="preserve">memenuhi kewajiban, tanggung jawab, dan/atau ketentuan lainnya sesuai </w:t>
      </w:r>
      <w:proofErr w:type="spellStart"/>
      <w:r w:rsidR="0032778A" w:rsidRPr="008444BC">
        <w:rPr>
          <w:rFonts w:ascii="Bookman Old Style" w:hAnsi="Bookman Old Style"/>
          <w:color w:val="000000" w:themeColor="text1"/>
          <w:sz w:val="24"/>
          <w:szCs w:val="24"/>
          <w:lang w:val="en-US"/>
        </w:rPr>
        <w:t>ketentuan</w:t>
      </w:r>
      <w:proofErr w:type="spellEnd"/>
      <w:r w:rsidR="0032778A" w:rsidRPr="008444BC">
        <w:rPr>
          <w:rFonts w:ascii="Bookman Old Style" w:hAnsi="Bookman Old Style"/>
          <w:color w:val="000000" w:themeColor="text1"/>
          <w:sz w:val="24"/>
          <w:szCs w:val="24"/>
          <w:lang w:val="en-US"/>
        </w:rPr>
        <w:t xml:space="preserve"> </w:t>
      </w:r>
      <w:r w:rsidRPr="004E5A1F">
        <w:rPr>
          <w:rFonts w:ascii="Bookman Old Style" w:hAnsi="Bookman Old Style"/>
          <w:color w:val="000000" w:themeColor="text1"/>
          <w:sz w:val="24"/>
          <w:szCs w:val="24"/>
        </w:rPr>
        <w:t xml:space="preserve">peraturan perundang-undangan </w:t>
      </w:r>
      <w:proofErr w:type="spellStart"/>
      <w:r w:rsidRPr="004E5A1F">
        <w:rPr>
          <w:rFonts w:ascii="Bookman Old Style" w:hAnsi="Bookman Old Style"/>
          <w:color w:val="000000" w:themeColor="text1"/>
          <w:sz w:val="24"/>
          <w:szCs w:val="24"/>
          <w:lang w:val="en-US"/>
        </w:rPr>
        <w:t>sebagaimana</w:t>
      </w:r>
      <w:proofErr w:type="spellEnd"/>
      <w:r w:rsidRPr="004E5A1F">
        <w:rPr>
          <w:rFonts w:ascii="Bookman Old Style" w:hAnsi="Bookman Old Style"/>
          <w:color w:val="000000" w:themeColor="text1"/>
          <w:sz w:val="24"/>
          <w:szCs w:val="24"/>
          <w:lang w:val="en-US"/>
        </w:rPr>
        <w:t xml:space="preserve"> </w:t>
      </w:r>
      <w:proofErr w:type="spellStart"/>
      <w:r w:rsidRPr="004E5A1F">
        <w:rPr>
          <w:rFonts w:ascii="Bookman Old Style" w:hAnsi="Bookman Old Style"/>
          <w:color w:val="000000" w:themeColor="text1"/>
          <w:sz w:val="24"/>
          <w:szCs w:val="24"/>
          <w:lang w:val="en-US"/>
        </w:rPr>
        <w:t>dimaksud</w:t>
      </w:r>
      <w:proofErr w:type="spellEnd"/>
      <w:r w:rsidRPr="004E5A1F">
        <w:rPr>
          <w:rFonts w:ascii="Bookman Old Style" w:hAnsi="Bookman Old Style"/>
          <w:color w:val="000000" w:themeColor="text1"/>
          <w:sz w:val="24"/>
          <w:szCs w:val="24"/>
          <w:lang w:val="en-US"/>
        </w:rPr>
        <w:t xml:space="preserve"> pada </w:t>
      </w:r>
      <w:proofErr w:type="spellStart"/>
      <w:r w:rsidRPr="004E5A1F">
        <w:rPr>
          <w:rFonts w:ascii="Bookman Old Style" w:hAnsi="Bookman Old Style"/>
          <w:color w:val="000000" w:themeColor="text1"/>
          <w:sz w:val="24"/>
          <w:szCs w:val="24"/>
          <w:lang w:val="en-US"/>
        </w:rPr>
        <w:t>ayat</w:t>
      </w:r>
      <w:proofErr w:type="spellEnd"/>
      <w:r w:rsidRPr="004E5A1F">
        <w:rPr>
          <w:rFonts w:ascii="Bookman Old Style" w:hAnsi="Bookman Old Style"/>
          <w:color w:val="000000" w:themeColor="text1"/>
          <w:sz w:val="24"/>
          <w:szCs w:val="24"/>
          <w:lang w:val="en-US"/>
        </w:rPr>
        <w:t xml:space="preserve"> (</w:t>
      </w:r>
      <w:r w:rsidR="00402B71" w:rsidRPr="008444BC">
        <w:rPr>
          <w:rFonts w:ascii="Bookman Old Style" w:hAnsi="Bookman Old Style"/>
          <w:color w:val="000000" w:themeColor="text1"/>
          <w:sz w:val="24"/>
          <w:szCs w:val="24"/>
          <w:lang w:val="en-US"/>
        </w:rPr>
        <w:t>4</w:t>
      </w:r>
      <w:r w:rsidRPr="004E5A1F">
        <w:rPr>
          <w:rFonts w:ascii="Bookman Old Style" w:hAnsi="Bookman Old Style"/>
          <w:color w:val="000000" w:themeColor="text1"/>
          <w:sz w:val="24"/>
          <w:szCs w:val="24"/>
          <w:lang w:val="en-US"/>
        </w:rPr>
        <w:t>)</w:t>
      </w:r>
      <w:r w:rsidRPr="004E5A1F">
        <w:rPr>
          <w:rFonts w:ascii="Bookman Old Style" w:hAnsi="Bookman Old Style"/>
          <w:color w:val="000000" w:themeColor="text1"/>
          <w:sz w:val="24"/>
          <w:szCs w:val="24"/>
        </w:rPr>
        <w:t xml:space="preserve">, Pelaku Usaha dapat mengajukan permohonan </w:t>
      </w:r>
      <w:r w:rsidR="0081393A" w:rsidRPr="008444BC">
        <w:rPr>
          <w:rFonts w:ascii="Bookman Old Style" w:hAnsi="Bookman Old Style"/>
          <w:color w:val="000000" w:themeColor="text1"/>
          <w:sz w:val="24"/>
          <w:szCs w:val="24"/>
          <w:lang w:val="en-US"/>
        </w:rPr>
        <w:t>P</w:t>
      </w:r>
      <w:r w:rsidRPr="004E5A1F">
        <w:rPr>
          <w:rFonts w:ascii="Bookman Old Style" w:hAnsi="Bookman Old Style"/>
          <w:color w:val="000000" w:themeColor="text1"/>
          <w:sz w:val="24"/>
          <w:szCs w:val="24"/>
        </w:rPr>
        <w:t xml:space="preserve">encabutan atas </w:t>
      </w:r>
      <w:proofErr w:type="spellStart"/>
      <w:r w:rsidR="009808AB" w:rsidRPr="008444BC">
        <w:rPr>
          <w:rFonts w:ascii="Bookman Old Style" w:eastAsia="Times New Roman" w:hAnsi="Bookman Old Style" w:cs="Times New Roman"/>
          <w:color w:val="000000" w:themeColor="text1"/>
          <w:sz w:val="24"/>
          <w:szCs w:val="24"/>
          <w:lang w:val="en-US"/>
        </w:rPr>
        <w:t>Penghentian</w:t>
      </w:r>
      <w:proofErr w:type="spellEnd"/>
      <w:r w:rsidR="009808AB" w:rsidRPr="008444BC">
        <w:rPr>
          <w:rFonts w:ascii="Bookman Old Style" w:eastAsia="Times New Roman" w:hAnsi="Bookman Old Style" w:cs="Times New Roman"/>
          <w:color w:val="000000" w:themeColor="text1"/>
          <w:sz w:val="24"/>
          <w:szCs w:val="24"/>
          <w:lang w:val="en-US"/>
        </w:rPr>
        <w:t xml:space="preserve"> </w:t>
      </w:r>
      <w:proofErr w:type="spellStart"/>
      <w:r w:rsidR="009808AB" w:rsidRPr="008444BC">
        <w:rPr>
          <w:rFonts w:ascii="Bookman Old Style" w:eastAsia="Times New Roman" w:hAnsi="Bookman Old Style" w:cs="Times New Roman"/>
          <w:color w:val="000000" w:themeColor="text1"/>
          <w:sz w:val="24"/>
          <w:szCs w:val="24"/>
          <w:lang w:val="en-US"/>
        </w:rPr>
        <w:t>Sementara</w:t>
      </w:r>
      <w:proofErr w:type="spellEnd"/>
      <w:r w:rsidR="009808AB" w:rsidRPr="008444BC">
        <w:rPr>
          <w:rFonts w:ascii="Bookman Old Style" w:eastAsia="Times New Roman" w:hAnsi="Bookman Old Style" w:cs="Times New Roman"/>
          <w:color w:val="000000" w:themeColor="text1"/>
          <w:sz w:val="24"/>
          <w:szCs w:val="24"/>
          <w:lang w:val="en-US"/>
        </w:rPr>
        <w:t xml:space="preserve"> </w:t>
      </w:r>
      <w:proofErr w:type="spellStart"/>
      <w:r w:rsidR="009808AB" w:rsidRPr="008444BC">
        <w:rPr>
          <w:rFonts w:ascii="Bookman Old Style" w:eastAsia="Times New Roman" w:hAnsi="Bookman Old Style" w:cs="Times New Roman"/>
          <w:color w:val="000000" w:themeColor="text1"/>
          <w:sz w:val="24"/>
          <w:szCs w:val="24"/>
          <w:lang w:val="en-US"/>
        </w:rPr>
        <w:t>Kegiatan</w:t>
      </w:r>
      <w:proofErr w:type="spellEnd"/>
      <w:r w:rsidR="009808AB" w:rsidRPr="008444BC">
        <w:rPr>
          <w:rFonts w:ascii="Bookman Old Style" w:eastAsia="Times New Roman" w:hAnsi="Bookman Old Style" w:cs="Times New Roman"/>
          <w:color w:val="000000" w:themeColor="text1"/>
          <w:sz w:val="24"/>
          <w:szCs w:val="24"/>
          <w:lang w:val="en-US"/>
        </w:rPr>
        <w:t xml:space="preserve"> Usaha </w:t>
      </w:r>
      <w:r w:rsidRPr="004E5A1F">
        <w:rPr>
          <w:rFonts w:ascii="Bookman Old Style" w:hAnsi="Bookman Old Style"/>
          <w:color w:val="000000" w:themeColor="text1"/>
          <w:sz w:val="24"/>
          <w:szCs w:val="24"/>
        </w:rPr>
        <w:t>melalui Sistem OSS.</w:t>
      </w:r>
    </w:p>
    <w:p w14:paraId="213E8495" w14:textId="41439EDA" w:rsidR="00204044" w:rsidRPr="004E5A1F" w:rsidRDefault="00204044">
      <w:pPr>
        <w:numPr>
          <w:ilvl w:val="0"/>
          <w:numId w:val="46"/>
        </w:numPr>
        <w:spacing w:after="0" w:line="360" w:lineRule="auto"/>
        <w:ind w:left="2552" w:hanging="566"/>
        <w:jc w:val="both"/>
        <w:rPr>
          <w:rFonts w:ascii="Bookman Old Style" w:hAnsi="Bookman Old Style"/>
          <w:color w:val="000000" w:themeColor="text1"/>
          <w:sz w:val="24"/>
          <w:szCs w:val="24"/>
        </w:rPr>
      </w:pPr>
      <w:r w:rsidRPr="004E5A1F">
        <w:rPr>
          <w:rFonts w:ascii="Bookman Old Style" w:hAnsi="Bookman Old Style"/>
          <w:color w:val="000000" w:themeColor="text1"/>
          <w:sz w:val="24"/>
          <w:szCs w:val="24"/>
        </w:rPr>
        <w:t xml:space="preserve">Berdasarkan permohonan pencabutan </w:t>
      </w:r>
      <w:r w:rsidR="00DA146D" w:rsidRPr="004E5A1F">
        <w:rPr>
          <w:rFonts w:ascii="Bookman Old Style" w:hAnsi="Bookman Old Style"/>
          <w:color w:val="000000" w:themeColor="text1"/>
          <w:sz w:val="24"/>
          <w:szCs w:val="24"/>
        </w:rPr>
        <w:t xml:space="preserve">atas </w:t>
      </w:r>
      <w:proofErr w:type="spellStart"/>
      <w:r w:rsidR="009808AB" w:rsidRPr="008444BC">
        <w:rPr>
          <w:rFonts w:ascii="Bookman Old Style" w:eastAsia="Times New Roman" w:hAnsi="Bookman Old Style" w:cs="Times New Roman"/>
          <w:color w:val="000000" w:themeColor="text1"/>
          <w:sz w:val="24"/>
          <w:szCs w:val="24"/>
          <w:lang w:val="en-US"/>
        </w:rPr>
        <w:t>Penghentian</w:t>
      </w:r>
      <w:proofErr w:type="spellEnd"/>
      <w:r w:rsidR="009808AB" w:rsidRPr="008444BC">
        <w:rPr>
          <w:rFonts w:ascii="Bookman Old Style" w:eastAsia="Times New Roman" w:hAnsi="Bookman Old Style" w:cs="Times New Roman"/>
          <w:color w:val="000000" w:themeColor="text1"/>
          <w:sz w:val="24"/>
          <w:szCs w:val="24"/>
          <w:lang w:val="en-US"/>
        </w:rPr>
        <w:t xml:space="preserve"> </w:t>
      </w:r>
      <w:proofErr w:type="spellStart"/>
      <w:r w:rsidR="009808AB" w:rsidRPr="008444BC">
        <w:rPr>
          <w:rFonts w:ascii="Bookman Old Style" w:eastAsia="Times New Roman" w:hAnsi="Bookman Old Style" w:cs="Times New Roman"/>
          <w:color w:val="000000" w:themeColor="text1"/>
          <w:sz w:val="24"/>
          <w:szCs w:val="24"/>
          <w:lang w:val="en-US"/>
        </w:rPr>
        <w:t>Sementara</w:t>
      </w:r>
      <w:proofErr w:type="spellEnd"/>
      <w:r w:rsidR="009808AB" w:rsidRPr="008444BC">
        <w:rPr>
          <w:rFonts w:ascii="Bookman Old Style" w:eastAsia="Times New Roman" w:hAnsi="Bookman Old Style" w:cs="Times New Roman"/>
          <w:color w:val="000000" w:themeColor="text1"/>
          <w:sz w:val="24"/>
          <w:szCs w:val="24"/>
          <w:lang w:val="en-US"/>
        </w:rPr>
        <w:t xml:space="preserve"> </w:t>
      </w:r>
      <w:proofErr w:type="spellStart"/>
      <w:r w:rsidR="009808AB" w:rsidRPr="008444BC">
        <w:rPr>
          <w:rFonts w:ascii="Bookman Old Style" w:eastAsia="Times New Roman" w:hAnsi="Bookman Old Style" w:cs="Times New Roman"/>
          <w:color w:val="000000" w:themeColor="text1"/>
          <w:sz w:val="24"/>
          <w:szCs w:val="24"/>
          <w:lang w:val="en-US"/>
        </w:rPr>
        <w:t>Kegiatan</w:t>
      </w:r>
      <w:proofErr w:type="spellEnd"/>
      <w:r w:rsidR="009808AB" w:rsidRPr="008444BC">
        <w:rPr>
          <w:rFonts w:ascii="Bookman Old Style" w:eastAsia="Times New Roman" w:hAnsi="Bookman Old Style" w:cs="Times New Roman"/>
          <w:color w:val="000000" w:themeColor="text1"/>
          <w:sz w:val="24"/>
          <w:szCs w:val="24"/>
          <w:lang w:val="en-US"/>
        </w:rPr>
        <w:t xml:space="preserve"> Usaha </w:t>
      </w:r>
      <w:r w:rsidRPr="004E5A1F">
        <w:rPr>
          <w:rFonts w:ascii="Bookman Old Style" w:hAnsi="Bookman Old Style"/>
          <w:color w:val="000000" w:themeColor="text1"/>
          <w:sz w:val="24"/>
          <w:szCs w:val="24"/>
        </w:rPr>
        <w:t>sebagaimana dimaksud pada ayat (</w:t>
      </w:r>
      <w:r w:rsidR="00402B71" w:rsidRPr="008444BC">
        <w:rPr>
          <w:rFonts w:ascii="Bookman Old Style" w:hAnsi="Bookman Old Style"/>
          <w:color w:val="000000" w:themeColor="text1"/>
          <w:sz w:val="24"/>
          <w:szCs w:val="24"/>
          <w:lang w:val="en-US"/>
        </w:rPr>
        <w:t>5</w:t>
      </w:r>
      <w:r w:rsidRPr="004E5A1F">
        <w:rPr>
          <w:rFonts w:ascii="Bookman Old Style" w:hAnsi="Bookman Old Style"/>
          <w:color w:val="000000" w:themeColor="text1"/>
          <w:sz w:val="24"/>
          <w:szCs w:val="24"/>
        </w:rPr>
        <w:t xml:space="preserve">), </w:t>
      </w:r>
      <w:r w:rsidR="009D7FD2" w:rsidRPr="004E5A1F">
        <w:rPr>
          <w:rFonts w:ascii="Bookman Old Style" w:hAnsi="Bookman Old Style"/>
          <w:color w:val="000000" w:themeColor="text1"/>
          <w:sz w:val="24"/>
          <w:szCs w:val="24"/>
        </w:rPr>
        <w:t>BKPM, DPMPTSP provinsi, DPMPTSP kabupaten/kota, administrator KEK, atau badan pengusahaan KPBPB</w:t>
      </w:r>
      <w:bookmarkStart w:id="36" w:name="_Hlk53395443"/>
      <w:r w:rsidRPr="004E5A1F">
        <w:rPr>
          <w:rFonts w:ascii="Bookman Old Style" w:hAnsi="Bookman Old Style"/>
          <w:color w:val="000000" w:themeColor="text1"/>
          <w:sz w:val="24"/>
          <w:szCs w:val="24"/>
        </w:rPr>
        <w:t xml:space="preserve"> </w:t>
      </w:r>
      <w:bookmarkEnd w:id="36"/>
      <w:r w:rsidRPr="004E5A1F">
        <w:rPr>
          <w:rFonts w:ascii="Bookman Old Style" w:hAnsi="Bookman Old Style"/>
          <w:color w:val="000000" w:themeColor="text1"/>
          <w:sz w:val="24"/>
          <w:szCs w:val="24"/>
        </w:rPr>
        <w:t xml:space="preserve">pemberi sanksi melakukan evaluasi dan/atau inspeksi lapangan yang dituangkan dalam </w:t>
      </w:r>
      <w:r w:rsidR="008E20AE" w:rsidRPr="008444BC">
        <w:rPr>
          <w:rFonts w:ascii="Bookman Old Style" w:hAnsi="Bookman Old Style" w:cs="Arial"/>
          <w:color w:val="000000" w:themeColor="text1"/>
          <w:sz w:val="24"/>
          <w:szCs w:val="24"/>
          <w:lang w:val="en-US"/>
        </w:rPr>
        <w:t>BAP</w:t>
      </w:r>
      <w:r w:rsidRPr="004E5A1F">
        <w:rPr>
          <w:rFonts w:ascii="Bookman Old Style" w:hAnsi="Bookman Old Style" w:cs="Arial"/>
          <w:color w:val="000000" w:themeColor="text1"/>
          <w:sz w:val="24"/>
          <w:szCs w:val="24"/>
        </w:rPr>
        <w:t>.</w:t>
      </w:r>
    </w:p>
    <w:p w14:paraId="7671153A" w14:textId="5A31F6CC" w:rsidR="00204044" w:rsidRPr="004E5A1F" w:rsidRDefault="00204044">
      <w:pPr>
        <w:numPr>
          <w:ilvl w:val="0"/>
          <w:numId w:val="46"/>
        </w:numPr>
        <w:spacing w:after="0" w:line="360" w:lineRule="auto"/>
        <w:ind w:left="2552" w:hanging="566"/>
        <w:jc w:val="both"/>
        <w:rPr>
          <w:rFonts w:ascii="Bookman Old Style" w:hAnsi="Bookman Old Style"/>
          <w:color w:val="000000" w:themeColor="text1"/>
          <w:sz w:val="24"/>
          <w:szCs w:val="24"/>
        </w:rPr>
      </w:pPr>
      <w:r w:rsidRPr="004E5A1F">
        <w:rPr>
          <w:rFonts w:ascii="Bookman Old Style" w:hAnsi="Bookman Old Style"/>
          <w:color w:val="000000" w:themeColor="text1"/>
          <w:sz w:val="24"/>
          <w:szCs w:val="24"/>
        </w:rPr>
        <w:t>Dalam hal evaluasi</w:t>
      </w:r>
      <w:r w:rsidRPr="004E5A1F">
        <w:rPr>
          <w:rFonts w:ascii="Bookman Old Style" w:hAnsi="Bookman Old Style"/>
          <w:color w:val="000000" w:themeColor="text1"/>
          <w:sz w:val="24"/>
          <w:szCs w:val="24"/>
          <w:lang w:val="en-US"/>
        </w:rPr>
        <w:t xml:space="preserve"> dan/</w:t>
      </w:r>
      <w:proofErr w:type="spellStart"/>
      <w:r w:rsidRPr="004E5A1F">
        <w:rPr>
          <w:rFonts w:ascii="Bookman Old Style" w:hAnsi="Bookman Old Style"/>
          <w:color w:val="000000" w:themeColor="text1"/>
          <w:sz w:val="24"/>
          <w:szCs w:val="24"/>
          <w:lang w:val="en-US"/>
        </w:rPr>
        <w:t>atau</w:t>
      </w:r>
      <w:proofErr w:type="spellEnd"/>
      <w:r w:rsidRPr="004E5A1F">
        <w:rPr>
          <w:rFonts w:ascii="Bookman Old Style" w:hAnsi="Bookman Old Style"/>
          <w:color w:val="000000" w:themeColor="text1"/>
          <w:sz w:val="24"/>
          <w:szCs w:val="24"/>
          <w:lang w:val="en-US"/>
        </w:rPr>
        <w:t xml:space="preserve"> </w:t>
      </w:r>
      <w:proofErr w:type="spellStart"/>
      <w:r w:rsidRPr="004E5A1F">
        <w:rPr>
          <w:rFonts w:ascii="Bookman Old Style" w:hAnsi="Bookman Old Style"/>
          <w:color w:val="000000" w:themeColor="text1"/>
          <w:sz w:val="24"/>
          <w:szCs w:val="24"/>
          <w:lang w:val="en-US"/>
        </w:rPr>
        <w:t>inspeksi</w:t>
      </w:r>
      <w:proofErr w:type="spellEnd"/>
      <w:r w:rsidRPr="004E5A1F">
        <w:rPr>
          <w:rFonts w:ascii="Bookman Old Style" w:hAnsi="Bookman Old Style"/>
          <w:color w:val="000000" w:themeColor="text1"/>
          <w:sz w:val="24"/>
          <w:szCs w:val="24"/>
          <w:lang w:val="en-US"/>
        </w:rPr>
        <w:t xml:space="preserve"> </w:t>
      </w:r>
      <w:proofErr w:type="spellStart"/>
      <w:r w:rsidRPr="004E5A1F">
        <w:rPr>
          <w:rFonts w:ascii="Bookman Old Style" w:hAnsi="Bookman Old Style"/>
          <w:color w:val="000000" w:themeColor="text1"/>
          <w:sz w:val="24"/>
          <w:szCs w:val="24"/>
          <w:lang w:val="en-US"/>
        </w:rPr>
        <w:t>lapangan</w:t>
      </w:r>
      <w:proofErr w:type="spellEnd"/>
      <w:r w:rsidRPr="004E5A1F">
        <w:rPr>
          <w:rFonts w:ascii="Bookman Old Style" w:hAnsi="Bookman Old Style"/>
          <w:color w:val="000000" w:themeColor="text1"/>
          <w:sz w:val="24"/>
          <w:szCs w:val="24"/>
          <w:lang w:val="en-US"/>
        </w:rPr>
        <w:t xml:space="preserve"> </w:t>
      </w:r>
      <w:proofErr w:type="spellStart"/>
      <w:r w:rsidRPr="004E5A1F">
        <w:rPr>
          <w:rFonts w:ascii="Bookman Old Style" w:hAnsi="Bookman Old Style"/>
          <w:color w:val="000000" w:themeColor="text1"/>
          <w:sz w:val="24"/>
          <w:szCs w:val="24"/>
          <w:lang w:val="en-US"/>
        </w:rPr>
        <w:t>sebagaimana</w:t>
      </w:r>
      <w:proofErr w:type="spellEnd"/>
      <w:r w:rsidRPr="004E5A1F">
        <w:rPr>
          <w:rFonts w:ascii="Bookman Old Style" w:hAnsi="Bookman Old Style"/>
          <w:color w:val="000000" w:themeColor="text1"/>
          <w:sz w:val="24"/>
          <w:szCs w:val="24"/>
          <w:lang w:val="en-US"/>
        </w:rPr>
        <w:t xml:space="preserve"> </w:t>
      </w:r>
      <w:proofErr w:type="spellStart"/>
      <w:r w:rsidRPr="004E5A1F">
        <w:rPr>
          <w:rFonts w:ascii="Bookman Old Style" w:hAnsi="Bookman Old Style"/>
          <w:color w:val="000000" w:themeColor="text1"/>
          <w:sz w:val="24"/>
          <w:szCs w:val="24"/>
          <w:lang w:val="en-US"/>
        </w:rPr>
        <w:t>dimaksu</w:t>
      </w:r>
      <w:proofErr w:type="spellEnd"/>
      <w:r w:rsidRPr="004E5A1F">
        <w:rPr>
          <w:rFonts w:ascii="Bookman Old Style" w:hAnsi="Bookman Old Style"/>
          <w:color w:val="000000" w:themeColor="text1"/>
          <w:sz w:val="24"/>
          <w:szCs w:val="24"/>
        </w:rPr>
        <w:t>d pada ayat (</w:t>
      </w:r>
      <w:r w:rsidR="00402B71" w:rsidRPr="008444BC">
        <w:rPr>
          <w:rFonts w:ascii="Bookman Old Style" w:hAnsi="Bookman Old Style"/>
          <w:color w:val="000000" w:themeColor="text1"/>
          <w:sz w:val="24"/>
          <w:szCs w:val="24"/>
          <w:lang w:val="en-US"/>
        </w:rPr>
        <w:t>6</w:t>
      </w:r>
      <w:r w:rsidRPr="004E5A1F">
        <w:rPr>
          <w:rFonts w:ascii="Bookman Old Style" w:hAnsi="Bookman Old Style"/>
          <w:color w:val="000000" w:themeColor="text1"/>
          <w:sz w:val="24"/>
          <w:szCs w:val="24"/>
        </w:rPr>
        <w:t>):</w:t>
      </w:r>
    </w:p>
    <w:p w14:paraId="6B484EC0" w14:textId="4570B91B" w:rsidR="00204044" w:rsidRPr="004E5A1F" w:rsidRDefault="00204044">
      <w:pPr>
        <w:pStyle w:val="Style"/>
        <w:numPr>
          <w:ilvl w:val="0"/>
          <w:numId w:val="189"/>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telah sesuai, </w:t>
      </w:r>
      <w:r w:rsidR="009D7FD2" w:rsidRPr="004E5A1F">
        <w:rPr>
          <w:rFonts w:ascii="Bookman Old Style" w:hAnsi="Bookman Old Style"/>
          <w:color w:val="000000" w:themeColor="text1"/>
        </w:rPr>
        <w:t>BKPM</w:t>
      </w:r>
      <w:r w:rsidR="009D7FD2" w:rsidRPr="004E5A1F">
        <w:rPr>
          <w:rFonts w:ascii="Bookman Old Style" w:hAnsi="Bookman Old Style"/>
          <w:color w:val="000000" w:themeColor="text1"/>
          <w:lang w:val="id-ID"/>
        </w:rPr>
        <w:t>,</w:t>
      </w:r>
      <w:r w:rsidR="009D7FD2" w:rsidRPr="004E5A1F">
        <w:rPr>
          <w:rFonts w:ascii="Bookman Old Style" w:hAnsi="Bookman Old Style"/>
          <w:color w:val="000000" w:themeColor="text1"/>
        </w:rPr>
        <w:t xml:space="preserve"> </w:t>
      </w:r>
      <w:r w:rsidR="009D7FD2" w:rsidRPr="004E5A1F">
        <w:rPr>
          <w:rFonts w:ascii="Bookman Old Style" w:hAnsi="Bookman Old Style"/>
          <w:color w:val="000000" w:themeColor="text1"/>
          <w:lang w:val="id-ID"/>
        </w:rPr>
        <w:t>DPMPTSP provinsi, DPMPTSP kabupaten/kota, administrator KEK, atau badan pengusahaan KPBPB</w:t>
      </w:r>
      <w:r w:rsidRPr="004E5A1F">
        <w:rPr>
          <w:rFonts w:ascii="Bookman Old Style" w:hAnsi="Bookman Old Style"/>
          <w:color w:val="000000" w:themeColor="text1"/>
          <w:lang w:val="id-ID"/>
        </w:rPr>
        <w:t xml:space="preserve"> pemberi sanksi memberikan notifikasi kepada Sistem OSS untuk mencabut </w:t>
      </w:r>
      <w:proofErr w:type="spellStart"/>
      <w:r w:rsidR="009808AB" w:rsidRPr="008444BC">
        <w:rPr>
          <w:rFonts w:ascii="Bookman Old Style" w:hAnsi="Bookman Old Style"/>
          <w:color w:val="000000" w:themeColor="text1"/>
        </w:rPr>
        <w:t>Penghentian</w:t>
      </w:r>
      <w:proofErr w:type="spellEnd"/>
      <w:r w:rsidR="009808AB" w:rsidRPr="008444BC">
        <w:rPr>
          <w:rFonts w:ascii="Bookman Old Style" w:hAnsi="Bookman Old Style"/>
          <w:color w:val="000000" w:themeColor="text1"/>
        </w:rPr>
        <w:t xml:space="preserve"> </w:t>
      </w:r>
      <w:proofErr w:type="spellStart"/>
      <w:r w:rsidR="009808AB" w:rsidRPr="008444BC">
        <w:rPr>
          <w:rFonts w:ascii="Bookman Old Style" w:hAnsi="Bookman Old Style"/>
          <w:color w:val="000000" w:themeColor="text1"/>
        </w:rPr>
        <w:t>Sementara</w:t>
      </w:r>
      <w:proofErr w:type="spellEnd"/>
      <w:r w:rsidR="009808AB" w:rsidRPr="008444BC">
        <w:rPr>
          <w:rFonts w:ascii="Bookman Old Style" w:hAnsi="Bookman Old Style"/>
          <w:color w:val="000000" w:themeColor="text1"/>
        </w:rPr>
        <w:t xml:space="preserve"> </w:t>
      </w:r>
      <w:proofErr w:type="spellStart"/>
      <w:r w:rsidR="009808AB" w:rsidRPr="008444BC">
        <w:rPr>
          <w:rFonts w:ascii="Bookman Old Style" w:hAnsi="Bookman Old Style"/>
          <w:color w:val="000000" w:themeColor="text1"/>
        </w:rPr>
        <w:t>Kegiatan</w:t>
      </w:r>
      <w:proofErr w:type="spellEnd"/>
      <w:r w:rsidR="009808AB" w:rsidRPr="008444BC">
        <w:rPr>
          <w:rFonts w:ascii="Bookman Old Style" w:hAnsi="Bookman Old Style"/>
          <w:color w:val="000000" w:themeColor="text1"/>
        </w:rPr>
        <w:t xml:space="preserve"> Usaha </w:t>
      </w:r>
      <w:r w:rsidRPr="004E5A1F">
        <w:rPr>
          <w:rFonts w:ascii="Bookman Old Style" w:hAnsi="Bookman Old Style"/>
          <w:color w:val="000000" w:themeColor="text1"/>
          <w:lang w:val="id-ID"/>
        </w:rPr>
        <w:t>dengan tembusan kepada Pelaku Usaha; atau</w:t>
      </w:r>
    </w:p>
    <w:p w14:paraId="5001FF2E" w14:textId="41335802" w:rsidR="00204044" w:rsidRDefault="00204044">
      <w:pPr>
        <w:pStyle w:val="Style"/>
        <w:numPr>
          <w:ilvl w:val="0"/>
          <w:numId w:val="189"/>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tidak sesuai, </w:t>
      </w:r>
      <w:r w:rsidR="009D7FD2" w:rsidRPr="004E5A1F">
        <w:rPr>
          <w:rFonts w:ascii="Bookman Old Style" w:hAnsi="Bookman Old Style"/>
          <w:color w:val="000000" w:themeColor="text1"/>
        </w:rPr>
        <w:t>BKPM</w:t>
      </w:r>
      <w:r w:rsidR="009D7FD2" w:rsidRPr="004E5A1F">
        <w:rPr>
          <w:rFonts w:ascii="Bookman Old Style" w:hAnsi="Bookman Old Style"/>
          <w:color w:val="000000" w:themeColor="text1"/>
          <w:lang w:val="id-ID"/>
        </w:rPr>
        <w:t>,</w:t>
      </w:r>
      <w:r w:rsidR="009D7FD2" w:rsidRPr="004E5A1F">
        <w:rPr>
          <w:rFonts w:ascii="Bookman Old Style" w:hAnsi="Bookman Old Style"/>
          <w:color w:val="000000" w:themeColor="text1"/>
        </w:rPr>
        <w:t xml:space="preserve"> </w:t>
      </w:r>
      <w:r w:rsidR="009D7FD2" w:rsidRPr="004E5A1F">
        <w:rPr>
          <w:rFonts w:ascii="Bookman Old Style" w:hAnsi="Bookman Old Style"/>
          <w:color w:val="000000" w:themeColor="text1"/>
          <w:lang w:val="id-ID"/>
        </w:rPr>
        <w:t xml:space="preserve">DPMPTSP provinsi, DPMPTSP </w:t>
      </w:r>
      <w:r w:rsidR="009D7FD2" w:rsidRPr="004E5A1F">
        <w:rPr>
          <w:rFonts w:ascii="Bookman Old Style" w:hAnsi="Bookman Old Style"/>
          <w:color w:val="000000" w:themeColor="text1"/>
          <w:lang w:val="id-ID"/>
        </w:rPr>
        <w:lastRenderedPageBreak/>
        <w:t>kabupaten/kota, administrator KEK, atau badan pengusahaan KPBPB</w:t>
      </w:r>
      <w:r w:rsidR="009D7FD2" w:rsidRPr="008444BC" w:rsidDel="009D7FD2">
        <w:rPr>
          <w:rFonts w:ascii="Bookman Old Style" w:hAnsi="Bookman Old Style"/>
          <w:color w:val="000000" w:themeColor="text1"/>
          <w:lang w:val="id-ID"/>
        </w:rPr>
        <w:t xml:space="preserve"> </w:t>
      </w:r>
      <w:r w:rsidRPr="004E5A1F">
        <w:rPr>
          <w:rFonts w:ascii="Bookman Old Style" w:hAnsi="Bookman Old Style"/>
          <w:color w:val="000000" w:themeColor="text1"/>
          <w:lang w:val="id-ID"/>
        </w:rPr>
        <w:t>pemberi sanksi memberikan notifikasi kepada Sistem OSS untuk memberikan sanksi administratif berikutnya dengan notifikasi kepada Pelaku Usaha.</w:t>
      </w:r>
    </w:p>
    <w:p w14:paraId="00F9060C" w14:textId="71C0C14F" w:rsidR="005D2CDB" w:rsidRPr="004E32A5" w:rsidRDefault="00981C31" w:rsidP="004E32A5">
      <w:pPr>
        <w:numPr>
          <w:ilvl w:val="0"/>
          <w:numId w:val="46"/>
        </w:numPr>
        <w:spacing w:after="0" w:line="360" w:lineRule="auto"/>
        <w:ind w:left="2552" w:hanging="566"/>
        <w:jc w:val="both"/>
        <w:rPr>
          <w:rFonts w:ascii="Bookman Old Style" w:hAnsi="Bookman Old Style"/>
          <w:color w:val="000000" w:themeColor="text1"/>
        </w:rPr>
      </w:pPr>
      <w:r w:rsidRPr="004E5A1F">
        <w:rPr>
          <w:rFonts w:ascii="Bookman Old Style" w:hAnsi="Bookman Old Style"/>
          <w:color w:val="000000" w:themeColor="text1"/>
          <w:sz w:val="24"/>
          <w:szCs w:val="24"/>
        </w:rPr>
        <w:t xml:space="preserve">Dalam Pelaku Usaha tidak menindaklanjuti </w:t>
      </w:r>
      <w:proofErr w:type="spellStart"/>
      <w:r w:rsidR="009808AB" w:rsidRPr="008444BC">
        <w:rPr>
          <w:rFonts w:ascii="Bookman Old Style" w:eastAsia="Times New Roman" w:hAnsi="Bookman Old Style" w:cs="Times New Roman"/>
          <w:color w:val="000000" w:themeColor="text1"/>
          <w:sz w:val="24"/>
          <w:szCs w:val="24"/>
          <w:lang w:val="en-US"/>
        </w:rPr>
        <w:t>Penghentian</w:t>
      </w:r>
      <w:proofErr w:type="spellEnd"/>
      <w:r w:rsidR="009808AB" w:rsidRPr="008444BC">
        <w:rPr>
          <w:rFonts w:ascii="Bookman Old Style" w:eastAsia="Times New Roman" w:hAnsi="Bookman Old Style" w:cs="Times New Roman"/>
          <w:color w:val="000000" w:themeColor="text1"/>
          <w:sz w:val="24"/>
          <w:szCs w:val="24"/>
          <w:lang w:val="en-US"/>
        </w:rPr>
        <w:t xml:space="preserve"> </w:t>
      </w:r>
      <w:proofErr w:type="spellStart"/>
      <w:r w:rsidR="009808AB" w:rsidRPr="008444BC">
        <w:rPr>
          <w:rFonts w:ascii="Bookman Old Style" w:eastAsia="Times New Roman" w:hAnsi="Bookman Old Style" w:cs="Times New Roman"/>
          <w:color w:val="000000" w:themeColor="text1"/>
          <w:sz w:val="24"/>
          <w:szCs w:val="24"/>
          <w:lang w:val="en-US"/>
        </w:rPr>
        <w:t>Sementara</w:t>
      </w:r>
      <w:proofErr w:type="spellEnd"/>
      <w:r w:rsidR="009808AB" w:rsidRPr="008444BC">
        <w:rPr>
          <w:rFonts w:ascii="Bookman Old Style" w:eastAsia="Times New Roman" w:hAnsi="Bookman Old Style" w:cs="Times New Roman"/>
          <w:color w:val="000000" w:themeColor="text1"/>
          <w:sz w:val="24"/>
          <w:szCs w:val="24"/>
          <w:lang w:val="en-US"/>
        </w:rPr>
        <w:t xml:space="preserve"> </w:t>
      </w:r>
      <w:proofErr w:type="spellStart"/>
      <w:r w:rsidR="009808AB" w:rsidRPr="008444BC">
        <w:rPr>
          <w:rFonts w:ascii="Bookman Old Style" w:eastAsia="Times New Roman" w:hAnsi="Bookman Old Style" w:cs="Times New Roman"/>
          <w:color w:val="000000" w:themeColor="text1"/>
          <w:sz w:val="24"/>
          <w:szCs w:val="24"/>
          <w:lang w:val="en-US"/>
        </w:rPr>
        <w:t>Kegiatan</w:t>
      </w:r>
      <w:proofErr w:type="spellEnd"/>
      <w:r w:rsidR="009808AB" w:rsidRPr="008444BC">
        <w:rPr>
          <w:rFonts w:ascii="Bookman Old Style" w:eastAsia="Times New Roman" w:hAnsi="Bookman Old Style" w:cs="Times New Roman"/>
          <w:color w:val="000000" w:themeColor="text1"/>
          <w:sz w:val="24"/>
          <w:szCs w:val="24"/>
          <w:lang w:val="en-US"/>
        </w:rPr>
        <w:t xml:space="preserve"> Usaha </w:t>
      </w:r>
      <w:r w:rsidRPr="004E5A1F">
        <w:rPr>
          <w:rFonts w:ascii="Bookman Old Style" w:hAnsi="Bookman Old Style"/>
          <w:color w:val="000000" w:themeColor="text1"/>
          <w:sz w:val="24"/>
          <w:szCs w:val="24"/>
          <w:lang w:val="en-US"/>
        </w:rPr>
        <w:t xml:space="preserve">yang </w:t>
      </w:r>
      <w:proofErr w:type="spellStart"/>
      <w:r w:rsidRPr="004E5A1F">
        <w:rPr>
          <w:rFonts w:ascii="Bookman Old Style" w:hAnsi="Bookman Old Style"/>
          <w:color w:val="000000" w:themeColor="text1"/>
          <w:sz w:val="24"/>
          <w:szCs w:val="24"/>
          <w:lang w:val="en-US"/>
        </w:rPr>
        <w:t>diberikan</w:t>
      </w:r>
      <w:proofErr w:type="spellEnd"/>
      <w:r w:rsidRPr="004E5A1F">
        <w:rPr>
          <w:rFonts w:ascii="Bookman Old Style" w:hAnsi="Bookman Old Style"/>
          <w:color w:val="000000" w:themeColor="text1"/>
          <w:sz w:val="24"/>
          <w:szCs w:val="24"/>
        </w:rPr>
        <w:t xml:space="preserve">, BKPM, DPMPTSP provinsi, DPMPTSP kabupaten/kota, administrator KEK, atau badan pengusahaan KPBPB sesuai dengan kewenangannya </w:t>
      </w:r>
      <w:proofErr w:type="spellStart"/>
      <w:r w:rsidR="00042347" w:rsidRPr="004E5A1F">
        <w:rPr>
          <w:rFonts w:ascii="Bookman Old Style" w:hAnsi="Bookman Old Style"/>
          <w:color w:val="000000" w:themeColor="text1"/>
          <w:sz w:val="24"/>
          <w:szCs w:val="24"/>
          <w:lang w:val="en-US"/>
        </w:rPr>
        <w:t>dapat</w:t>
      </w:r>
      <w:proofErr w:type="spellEnd"/>
      <w:r w:rsidR="00042347" w:rsidRPr="004E5A1F">
        <w:rPr>
          <w:rFonts w:ascii="Bookman Old Style" w:hAnsi="Bookman Old Style"/>
          <w:color w:val="000000" w:themeColor="text1"/>
          <w:sz w:val="24"/>
          <w:szCs w:val="24"/>
          <w:lang w:val="en-US"/>
        </w:rPr>
        <w:t xml:space="preserve"> </w:t>
      </w:r>
      <w:r w:rsidRPr="004E5A1F">
        <w:rPr>
          <w:rFonts w:ascii="Bookman Old Style" w:hAnsi="Bookman Old Style"/>
          <w:color w:val="000000" w:themeColor="text1"/>
          <w:sz w:val="24"/>
          <w:szCs w:val="24"/>
        </w:rPr>
        <w:t xml:space="preserve">melakukan </w:t>
      </w:r>
      <w:proofErr w:type="spellStart"/>
      <w:r w:rsidR="00D4566F" w:rsidRPr="004E5A1F">
        <w:rPr>
          <w:rFonts w:ascii="Bookman Old Style" w:hAnsi="Bookman Old Style"/>
          <w:color w:val="000000" w:themeColor="text1"/>
          <w:sz w:val="24"/>
          <w:szCs w:val="24"/>
          <w:lang w:val="en-US"/>
        </w:rPr>
        <w:t>P</w:t>
      </w:r>
      <w:r w:rsidR="00042347" w:rsidRPr="004E5A1F">
        <w:rPr>
          <w:rFonts w:ascii="Bookman Old Style" w:hAnsi="Bookman Old Style"/>
          <w:color w:val="000000" w:themeColor="text1"/>
          <w:sz w:val="24"/>
          <w:szCs w:val="24"/>
          <w:lang w:val="en-US"/>
        </w:rPr>
        <w:t>engawasan</w:t>
      </w:r>
      <w:proofErr w:type="spellEnd"/>
      <w:r w:rsidRPr="004E5A1F">
        <w:rPr>
          <w:rFonts w:ascii="Bookman Old Style" w:hAnsi="Bookman Old Style"/>
          <w:color w:val="000000" w:themeColor="text1"/>
          <w:sz w:val="24"/>
          <w:szCs w:val="24"/>
        </w:rPr>
        <w:t>.</w:t>
      </w:r>
    </w:p>
    <w:p w14:paraId="5DBE8041" w14:textId="3C32A3B9" w:rsidR="00981C31" w:rsidRPr="004E5A1F" w:rsidRDefault="00981C31" w:rsidP="004E5A1F">
      <w:pPr>
        <w:numPr>
          <w:ilvl w:val="0"/>
          <w:numId w:val="46"/>
        </w:numPr>
        <w:spacing w:after="0" w:line="360" w:lineRule="auto"/>
        <w:ind w:left="2552" w:hanging="566"/>
        <w:jc w:val="both"/>
        <w:rPr>
          <w:rFonts w:ascii="Bookman Old Style" w:hAnsi="Bookman Old Style"/>
          <w:color w:val="000000" w:themeColor="text1"/>
        </w:rPr>
      </w:pPr>
      <w:r w:rsidRPr="004E5A1F">
        <w:rPr>
          <w:rFonts w:ascii="Bookman Old Style" w:hAnsi="Bookman Old Style"/>
          <w:color w:val="000000" w:themeColor="text1"/>
          <w:sz w:val="24"/>
          <w:szCs w:val="24"/>
        </w:rPr>
        <w:t xml:space="preserve">Hasil </w:t>
      </w:r>
      <w:proofErr w:type="spellStart"/>
      <w:r w:rsidR="00D4566F" w:rsidRPr="004E5A1F">
        <w:rPr>
          <w:rFonts w:ascii="Bookman Old Style" w:hAnsi="Bookman Old Style"/>
          <w:color w:val="000000" w:themeColor="text1"/>
          <w:sz w:val="24"/>
          <w:szCs w:val="24"/>
          <w:lang w:val="en-US"/>
        </w:rPr>
        <w:t>P</w:t>
      </w:r>
      <w:r w:rsidR="00042347" w:rsidRPr="004E5A1F">
        <w:rPr>
          <w:rFonts w:ascii="Bookman Old Style" w:hAnsi="Bookman Old Style"/>
          <w:color w:val="000000" w:themeColor="text1"/>
          <w:sz w:val="24"/>
          <w:szCs w:val="24"/>
          <w:lang w:val="en-US"/>
        </w:rPr>
        <w:t>eng</w:t>
      </w:r>
      <w:r w:rsidR="00D4566F" w:rsidRPr="004E5A1F">
        <w:rPr>
          <w:rFonts w:ascii="Bookman Old Style" w:hAnsi="Bookman Old Style"/>
          <w:color w:val="000000" w:themeColor="text1"/>
          <w:sz w:val="24"/>
          <w:szCs w:val="24"/>
          <w:lang w:val="en-US"/>
        </w:rPr>
        <w:t>a</w:t>
      </w:r>
      <w:r w:rsidR="00042347" w:rsidRPr="004E5A1F">
        <w:rPr>
          <w:rFonts w:ascii="Bookman Old Style" w:hAnsi="Bookman Old Style"/>
          <w:color w:val="000000" w:themeColor="text1"/>
          <w:sz w:val="24"/>
          <w:szCs w:val="24"/>
          <w:lang w:val="en-US"/>
        </w:rPr>
        <w:t>wasan</w:t>
      </w:r>
      <w:proofErr w:type="spellEnd"/>
      <w:r w:rsidRPr="004E5A1F">
        <w:rPr>
          <w:rFonts w:ascii="Bookman Old Style" w:hAnsi="Bookman Old Style"/>
          <w:color w:val="000000" w:themeColor="text1"/>
          <w:sz w:val="24"/>
          <w:szCs w:val="24"/>
        </w:rPr>
        <w:t xml:space="preserve"> sebagaimana dimaksud pada </w:t>
      </w:r>
      <w:r w:rsidR="005D2CDB">
        <w:rPr>
          <w:rFonts w:ascii="Bookman Old Style" w:hAnsi="Bookman Old Style"/>
          <w:color w:val="000000" w:themeColor="text1"/>
          <w:sz w:val="24"/>
          <w:szCs w:val="24"/>
          <w:lang w:val="en-US"/>
        </w:rPr>
        <w:t xml:space="preserve">    </w:t>
      </w:r>
      <w:r w:rsidRPr="004E5A1F">
        <w:rPr>
          <w:rFonts w:ascii="Bookman Old Style" w:hAnsi="Bookman Old Style"/>
          <w:color w:val="000000" w:themeColor="text1"/>
          <w:sz w:val="24"/>
          <w:szCs w:val="24"/>
        </w:rPr>
        <w:t>ayat (</w:t>
      </w:r>
      <w:r w:rsidR="00402B71" w:rsidRPr="004E5A1F">
        <w:rPr>
          <w:rFonts w:ascii="Bookman Old Style" w:hAnsi="Bookman Old Style"/>
          <w:color w:val="000000" w:themeColor="text1"/>
          <w:sz w:val="24"/>
          <w:szCs w:val="24"/>
          <w:lang w:val="en-US"/>
        </w:rPr>
        <w:t>8</w:t>
      </w:r>
      <w:r w:rsidRPr="004E5A1F">
        <w:rPr>
          <w:rFonts w:ascii="Bookman Old Style" w:hAnsi="Bookman Old Style"/>
          <w:color w:val="000000" w:themeColor="text1"/>
          <w:sz w:val="24"/>
          <w:szCs w:val="24"/>
        </w:rPr>
        <w:t xml:space="preserve">) </w:t>
      </w:r>
      <w:proofErr w:type="spellStart"/>
      <w:r w:rsidR="00042347" w:rsidRPr="004E5A1F">
        <w:rPr>
          <w:rFonts w:ascii="Bookman Old Style" w:hAnsi="Bookman Old Style"/>
          <w:color w:val="000000" w:themeColor="text1"/>
          <w:sz w:val="24"/>
          <w:szCs w:val="24"/>
          <w:lang w:val="en-US"/>
        </w:rPr>
        <w:t>dapat</w:t>
      </w:r>
      <w:proofErr w:type="spellEnd"/>
      <w:r w:rsidR="00042347" w:rsidRPr="004E5A1F">
        <w:rPr>
          <w:rFonts w:ascii="Bookman Old Style" w:hAnsi="Bookman Old Style"/>
          <w:color w:val="000000" w:themeColor="text1"/>
          <w:sz w:val="24"/>
          <w:szCs w:val="24"/>
          <w:lang w:val="en-US"/>
        </w:rPr>
        <w:t xml:space="preserve"> </w:t>
      </w:r>
      <w:r w:rsidRPr="004E5A1F">
        <w:rPr>
          <w:rFonts w:ascii="Bookman Old Style" w:hAnsi="Bookman Old Style"/>
          <w:color w:val="000000" w:themeColor="text1"/>
          <w:sz w:val="24"/>
          <w:szCs w:val="24"/>
        </w:rPr>
        <w:t>menjadi data dukung bagi BKPM, DPMPTSP provinsi, DPMPTSP kabupaten/kota, administrator KEK, atau badan pengusahaan KPBPB untuk memberikan sanksi administratif berikutnya.</w:t>
      </w:r>
    </w:p>
    <w:p w14:paraId="44D6B056" w14:textId="6B2CA205" w:rsidR="004151EE" w:rsidRPr="008444BC" w:rsidRDefault="00477265">
      <w:pPr>
        <w:pStyle w:val="Style"/>
        <w:numPr>
          <w:ilvl w:val="0"/>
          <w:numId w:val="46"/>
        </w:numPr>
        <w:tabs>
          <w:tab w:val="left" w:pos="3119"/>
        </w:tabs>
        <w:spacing w:after="0" w:line="360" w:lineRule="auto"/>
        <w:ind w:left="2552" w:right="23" w:hanging="567"/>
        <w:contextualSpacing/>
        <w:jc w:val="both"/>
        <w:rPr>
          <w:rFonts w:ascii="Bookman Old Style" w:hAnsi="Bookman Old Style"/>
          <w:color w:val="000000" w:themeColor="text1"/>
          <w:lang w:val="id-ID"/>
        </w:rPr>
      </w:pPr>
      <w:r w:rsidRPr="008444BC">
        <w:rPr>
          <w:rFonts w:ascii="Bookman Old Style" w:hAnsi="Bookman Old Style"/>
          <w:color w:val="000000" w:themeColor="text1"/>
          <w:lang w:val="id-ID"/>
        </w:rPr>
        <w:t xml:space="preserve">Format </w:t>
      </w:r>
      <w:proofErr w:type="spellStart"/>
      <w:r w:rsidR="009808AB" w:rsidRPr="008444BC">
        <w:rPr>
          <w:rFonts w:ascii="Bookman Old Style" w:hAnsi="Bookman Old Style"/>
          <w:color w:val="000000" w:themeColor="text1"/>
        </w:rPr>
        <w:t>Penghentian</w:t>
      </w:r>
      <w:proofErr w:type="spellEnd"/>
      <w:r w:rsidR="009808AB" w:rsidRPr="008444BC">
        <w:rPr>
          <w:rFonts w:ascii="Bookman Old Style" w:hAnsi="Bookman Old Style"/>
          <w:color w:val="000000" w:themeColor="text1"/>
        </w:rPr>
        <w:t xml:space="preserve"> </w:t>
      </w:r>
      <w:proofErr w:type="spellStart"/>
      <w:r w:rsidR="009808AB" w:rsidRPr="008444BC">
        <w:rPr>
          <w:rFonts w:ascii="Bookman Old Style" w:hAnsi="Bookman Old Style"/>
          <w:color w:val="000000" w:themeColor="text1"/>
        </w:rPr>
        <w:t>Sementara</w:t>
      </w:r>
      <w:proofErr w:type="spellEnd"/>
      <w:r w:rsidR="009808AB" w:rsidRPr="008444BC">
        <w:rPr>
          <w:rFonts w:ascii="Bookman Old Style" w:hAnsi="Bookman Old Style"/>
          <w:color w:val="000000" w:themeColor="text1"/>
        </w:rPr>
        <w:t xml:space="preserve"> </w:t>
      </w:r>
      <w:proofErr w:type="spellStart"/>
      <w:r w:rsidR="009808AB" w:rsidRPr="008444BC">
        <w:rPr>
          <w:rFonts w:ascii="Bookman Old Style" w:hAnsi="Bookman Old Style"/>
          <w:color w:val="000000" w:themeColor="text1"/>
        </w:rPr>
        <w:t>Kegiatan</w:t>
      </w:r>
      <w:proofErr w:type="spellEnd"/>
      <w:r w:rsidR="009808AB" w:rsidRPr="008444BC">
        <w:rPr>
          <w:rFonts w:ascii="Bookman Old Style" w:hAnsi="Bookman Old Style"/>
          <w:color w:val="000000" w:themeColor="text1"/>
        </w:rPr>
        <w:t xml:space="preserve"> Usaha </w:t>
      </w:r>
      <w:proofErr w:type="spellStart"/>
      <w:r w:rsidR="0081393A" w:rsidRPr="008444BC">
        <w:rPr>
          <w:rFonts w:ascii="Bookman Old Style" w:hAnsi="Bookman Old Style"/>
          <w:color w:val="000000" w:themeColor="text1"/>
        </w:rPr>
        <w:t>sebagaimana</w:t>
      </w:r>
      <w:proofErr w:type="spellEnd"/>
      <w:r w:rsidR="0081393A" w:rsidRPr="008444BC">
        <w:rPr>
          <w:rFonts w:ascii="Bookman Old Style" w:hAnsi="Bookman Old Style"/>
          <w:color w:val="000000" w:themeColor="text1"/>
        </w:rPr>
        <w:t xml:space="preserve"> </w:t>
      </w:r>
      <w:proofErr w:type="spellStart"/>
      <w:r w:rsidR="0081393A" w:rsidRPr="008444BC">
        <w:rPr>
          <w:rFonts w:ascii="Bookman Old Style" w:hAnsi="Bookman Old Style"/>
          <w:color w:val="000000" w:themeColor="text1"/>
        </w:rPr>
        <w:t>dimaksud</w:t>
      </w:r>
      <w:proofErr w:type="spellEnd"/>
      <w:r w:rsidR="0081393A" w:rsidRPr="008444BC">
        <w:rPr>
          <w:rFonts w:ascii="Bookman Old Style" w:hAnsi="Bookman Old Style"/>
          <w:color w:val="000000" w:themeColor="text1"/>
        </w:rPr>
        <w:t xml:space="preserve"> pada </w:t>
      </w:r>
      <w:proofErr w:type="spellStart"/>
      <w:r w:rsidR="0081393A" w:rsidRPr="008444BC">
        <w:rPr>
          <w:rFonts w:ascii="Bookman Old Style" w:hAnsi="Bookman Old Style"/>
          <w:color w:val="000000" w:themeColor="text1"/>
        </w:rPr>
        <w:t>ayat</w:t>
      </w:r>
      <w:proofErr w:type="spellEnd"/>
      <w:r w:rsidR="0081393A" w:rsidRPr="008444BC">
        <w:rPr>
          <w:rFonts w:ascii="Bookman Old Style" w:hAnsi="Bookman Old Style"/>
          <w:color w:val="000000" w:themeColor="text1"/>
        </w:rPr>
        <w:t xml:space="preserve"> (1)</w:t>
      </w:r>
      <w:r w:rsidRPr="008444BC">
        <w:rPr>
          <w:rFonts w:ascii="Bookman Old Style" w:hAnsi="Bookman Old Style"/>
          <w:color w:val="000000" w:themeColor="text1"/>
          <w:lang w:val="id-ID"/>
        </w:rPr>
        <w:t xml:space="preserve"> tercantum </w:t>
      </w:r>
      <w:proofErr w:type="spellStart"/>
      <w:r w:rsidR="0081393A" w:rsidRPr="008444BC">
        <w:rPr>
          <w:rFonts w:ascii="Bookman Old Style" w:hAnsi="Bookman Old Style"/>
          <w:color w:val="000000" w:themeColor="text1"/>
        </w:rPr>
        <w:t>dalam</w:t>
      </w:r>
      <w:proofErr w:type="spellEnd"/>
      <w:r w:rsidR="006C4727" w:rsidRPr="008444BC">
        <w:rPr>
          <w:rFonts w:ascii="Bookman Old Style" w:hAnsi="Bookman Old Style"/>
          <w:color w:val="000000" w:themeColor="text1"/>
        </w:rPr>
        <w:t xml:space="preserve"> </w:t>
      </w:r>
      <w:r w:rsidR="004A5BE0" w:rsidRPr="004E5A1F">
        <w:rPr>
          <w:rFonts w:ascii="Bookman Old Style" w:hAnsi="Bookman Old Style"/>
          <w:color w:val="000000" w:themeColor="text1"/>
        </w:rPr>
        <w:t>L</w:t>
      </w:r>
      <w:r w:rsidRPr="004E5A1F">
        <w:rPr>
          <w:rFonts w:ascii="Bookman Old Style" w:hAnsi="Bookman Old Style"/>
          <w:color w:val="000000" w:themeColor="text1"/>
          <w:lang w:val="id-ID"/>
        </w:rPr>
        <w:t>ampiran</w:t>
      </w:r>
      <w:r w:rsidR="006C4727" w:rsidRPr="008444BC">
        <w:rPr>
          <w:rFonts w:ascii="Bookman Old Style" w:hAnsi="Bookman Old Style"/>
          <w:color w:val="000000" w:themeColor="text1"/>
        </w:rPr>
        <w:t xml:space="preserve"> XXX</w:t>
      </w:r>
      <w:r w:rsidR="00697CA0" w:rsidRPr="004E5A1F">
        <w:rPr>
          <w:rFonts w:ascii="Bookman Old Style" w:hAnsi="Bookman Old Style"/>
          <w:color w:val="000000" w:themeColor="text1"/>
        </w:rPr>
        <w:t>I</w:t>
      </w:r>
      <w:r w:rsidR="006C4727" w:rsidRPr="008444BC">
        <w:rPr>
          <w:rFonts w:ascii="Bookman Old Style" w:hAnsi="Bookman Old Style"/>
          <w:color w:val="000000" w:themeColor="text1"/>
        </w:rPr>
        <w:t xml:space="preserve">II </w:t>
      </w:r>
      <w:r w:rsidRPr="008444BC">
        <w:rPr>
          <w:rFonts w:ascii="Bookman Old Style" w:hAnsi="Bookman Old Style"/>
          <w:color w:val="000000" w:themeColor="text1"/>
          <w:lang w:val="id-ID"/>
        </w:rPr>
        <w:t>yang merupakan bagian tidak terpisahkan dari Peraturan Badan ini.</w:t>
      </w:r>
    </w:p>
    <w:p w14:paraId="3DD60F31" w14:textId="77FB05FD" w:rsidR="004151EE" w:rsidRPr="008444BC" w:rsidRDefault="009808AB" w:rsidP="004E5A1F">
      <w:pPr>
        <w:pStyle w:val="Style"/>
        <w:numPr>
          <w:ilvl w:val="0"/>
          <w:numId w:val="46"/>
        </w:numPr>
        <w:tabs>
          <w:tab w:val="left" w:pos="3119"/>
        </w:tabs>
        <w:spacing w:after="0" w:line="360" w:lineRule="auto"/>
        <w:ind w:left="2552" w:right="23" w:hanging="567"/>
        <w:contextualSpacing/>
        <w:jc w:val="both"/>
        <w:rPr>
          <w:rFonts w:ascii="Bookman Old Style" w:hAnsi="Bookman Old Style"/>
          <w:color w:val="000000" w:themeColor="text1"/>
          <w:lang w:val="id-ID"/>
        </w:rPr>
      </w:pPr>
      <w:proofErr w:type="spellStart"/>
      <w:r w:rsidRPr="008444BC">
        <w:rPr>
          <w:rFonts w:ascii="Bookman Old Style" w:hAnsi="Bookman Old Style"/>
          <w:color w:val="000000" w:themeColor="text1"/>
        </w:rPr>
        <w:t>Penghentian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Sementara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Kegiatan</w:t>
      </w:r>
      <w:proofErr w:type="spellEnd"/>
      <w:r w:rsidRPr="008444BC">
        <w:rPr>
          <w:rFonts w:ascii="Bookman Old Style" w:hAnsi="Bookman Old Style"/>
          <w:color w:val="000000" w:themeColor="text1"/>
        </w:rPr>
        <w:t xml:space="preserve"> Usaha </w:t>
      </w:r>
      <w:proofErr w:type="spellStart"/>
      <w:r w:rsidR="004151EE" w:rsidRPr="008444BC">
        <w:rPr>
          <w:rFonts w:ascii="Bookman Old Style" w:hAnsi="Bookman Old Style"/>
          <w:color w:val="000000" w:themeColor="text1"/>
        </w:rPr>
        <w:t>sebagaimana</w:t>
      </w:r>
      <w:proofErr w:type="spellEnd"/>
      <w:r w:rsidR="004151EE" w:rsidRPr="008444BC">
        <w:rPr>
          <w:rFonts w:ascii="Bookman Old Style" w:hAnsi="Bookman Old Style"/>
          <w:color w:val="000000" w:themeColor="text1"/>
        </w:rPr>
        <w:t xml:space="preserve"> </w:t>
      </w:r>
      <w:proofErr w:type="spellStart"/>
      <w:r w:rsidR="004151EE" w:rsidRPr="008444BC">
        <w:rPr>
          <w:rFonts w:ascii="Bookman Old Style" w:hAnsi="Bookman Old Style"/>
          <w:color w:val="000000" w:themeColor="text1"/>
        </w:rPr>
        <w:t>dimaksud</w:t>
      </w:r>
      <w:proofErr w:type="spellEnd"/>
      <w:r w:rsidR="004151EE" w:rsidRPr="008444BC">
        <w:rPr>
          <w:rFonts w:ascii="Bookman Old Style" w:hAnsi="Bookman Old Style"/>
          <w:color w:val="000000" w:themeColor="text1"/>
        </w:rPr>
        <w:t xml:space="preserve"> pada </w:t>
      </w:r>
      <w:proofErr w:type="spellStart"/>
      <w:r w:rsidR="004151EE" w:rsidRPr="008444BC">
        <w:rPr>
          <w:rFonts w:ascii="Bookman Old Style" w:hAnsi="Bookman Old Style"/>
          <w:color w:val="000000" w:themeColor="text1"/>
        </w:rPr>
        <w:t>ayat</w:t>
      </w:r>
      <w:proofErr w:type="spellEnd"/>
      <w:r w:rsidR="004151EE" w:rsidRPr="008444BC">
        <w:rPr>
          <w:rFonts w:ascii="Bookman Old Style" w:hAnsi="Bookman Old Style"/>
          <w:color w:val="000000" w:themeColor="text1"/>
        </w:rPr>
        <w:t xml:space="preserve"> </w:t>
      </w:r>
      <w:r w:rsidR="008C1FDD" w:rsidRPr="004E5A1F">
        <w:rPr>
          <w:rFonts w:ascii="Bookman Old Style" w:hAnsi="Bookman Old Style"/>
          <w:color w:val="000000" w:themeColor="text1"/>
        </w:rPr>
        <w:t>(1)</w:t>
      </w:r>
      <w:r w:rsidR="008C1FDD" w:rsidRPr="008444BC">
        <w:rPr>
          <w:rFonts w:ascii="Bookman Old Style" w:hAnsi="Bookman Old Style"/>
          <w:color w:val="000000" w:themeColor="text1"/>
        </w:rPr>
        <w:t xml:space="preserve"> </w:t>
      </w:r>
      <w:proofErr w:type="spellStart"/>
      <w:r w:rsidR="004151EE" w:rsidRPr="008444BC">
        <w:rPr>
          <w:rFonts w:ascii="Bookman Old Style" w:eastAsia="Bookman Old Style" w:hAnsi="Bookman Old Style" w:cs="Bookman Old Style"/>
        </w:rPr>
        <w:t>dinotifikasi</w:t>
      </w:r>
      <w:proofErr w:type="spellEnd"/>
      <w:r w:rsidR="004151EE" w:rsidRPr="008444BC">
        <w:rPr>
          <w:rFonts w:ascii="Bookman Old Style" w:eastAsia="Bookman Old Style" w:hAnsi="Bookman Old Style" w:cs="Bookman Old Style"/>
        </w:rPr>
        <w:t xml:space="preserve"> oleh </w:t>
      </w:r>
      <w:proofErr w:type="spellStart"/>
      <w:r w:rsidR="00130E69" w:rsidRPr="008444BC">
        <w:rPr>
          <w:rFonts w:ascii="Bookman Old Style" w:hAnsi="Bookman Old Style" w:cs="Arial"/>
          <w:color w:val="000000" w:themeColor="text1"/>
        </w:rPr>
        <w:t>Sistem</w:t>
      </w:r>
      <w:proofErr w:type="spellEnd"/>
      <w:r w:rsidR="00130E69" w:rsidRPr="008444BC">
        <w:rPr>
          <w:rFonts w:ascii="Bookman Old Style" w:hAnsi="Bookman Old Style" w:cs="Arial"/>
          <w:color w:val="000000" w:themeColor="text1"/>
        </w:rPr>
        <w:t xml:space="preserve"> </w:t>
      </w:r>
      <w:r w:rsidR="004151EE" w:rsidRPr="008444BC">
        <w:rPr>
          <w:rFonts w:ascii="Bookman Old Style" w:eastAsia="Bookman Old Style" w:hAnsi="Bookman Old Style" w:cs="Bookman Old Style"/>
        </w:rPr>
        <w:t xml:space="preserve">OSS </w:t>
      </w:r>
      <w:proofErr w:type="spellStart"/>
      <w:r w:rsidR="004151EE" w:rsidRPr="008444BC">
        <w:rPr>
          <w:rFonts w:ascii="Bookman Old Style" w:eastAsia="Bookman Old Style" w:hAnsi="Bookman Old Style" w:cs="Bookman Old Style"/>
        </w:rPr>
        <w:t>kepada</w:t>
      </w:r>
      <w:proofErr w:type="spellEnd"/>
      <w:r w:rsidR="004151EE" w:rsidRPr="008444BC">
        <w:rPr>
          <w:rFonts w:ascii="Bookman Old Style" w:eastAsia="Bookman Old Style" w:hAnsi="Bookman Old Style" w:cs="Bookman Old Style"/>
        </w:rPr>
        <w:t xml:space="preserve"> </w:t>
      </w:r>
      <w:proofErr w:type="spellStart"/>
      <w:r w:rsidR="007211B5" w:rsidRPr="008444BC">
        <w:rPr>
          <w:rFonts w:ascii="Bookman Old Style" w:eastAsia="Bookman Old Style" w:hAnsi="Bookman Old Style" w:cs="Bookman Old Style"/>
        </w:rPr>
        <w:t>kementerian</w:t>
      </w:r>
      <w:proofErr w:type="spellEnd"/>
      <w:r w:rsidR="007211B5" w:rsidRPr="008444BC">
        <w:rPr>
          <w:rFonts w:ascii="Bookman Old Style" w:eastAsia="Bookman Old Style" w:hAnsi="Bookman Old Style" w:cs="Bookman Old Style"/>
        </w:rPr>
        <w:t>/</w:t>
      </w:r>
      <w:proofErr w:type="spellStart"/>
      <w:r w:rsidR="007211B5" w:rsidRPr="008444BC">
        <w:rPr>
          <w:rFonts w:ascii="Bookman Old Style" w:eastAsia="Bookman Old Style" w:hAnsi="Bookman Old Style" w:cs="Bookman Old Style"/>
        </w:rPr>
        <w:t>lembaga</w:t>
      </w:r>
      <w:proofErr w:type="spellEnd"/>
      <w:r w:rsidR="004151EE" w:rsidRPr="008444BC">
        <w:rPr>
          <w:rFonts w:ascii="Bookman Old Style" w:eastAsia="Bookman Old Style" w:hAnsi="Bookman Old Style" w:cs="Bookman Old Style"/>
        </w:rPr>
        <w:t xml:space="preserve">, </w:t>
      </w:r>
      <w:proofErr w:type="spellStart"/>
      <w:r w:rsidR="004151EE" w:rsidRPr="008444BC">
        <w:rPr>
          <w:rFonts w:ascii="Bookman Old Style" w:eastAsia="Bookman Old Style" w:hAnsi="Bookman Old Style" w:cs="Bookman Old Style"/>
        </w:rPr>
        <w:t>Pemerintah</w:t>
      </w:r>
      <w:proofErr w:type="spellEnd"/>
      <w:r w:rsidR="004151EE" w:rsidRPr="008444BC">
        <w:rPr>
          <w:rFonts w:ascii="Bookman Old Style" w:eastAsia="Bookman Old Style" w:hAnsi="Bookman Old Style" w:cs="Bookman Old Style"/>
        </w:rPr>
        <w:t xml:space="preserve"> Daerah </w:t>
      </w:r>
      <w:proofErr w:type="spellStart"/>
      <w:r w:rsidR="004151EE" w:rsidRPr="008444BC">
        <w:rPr>
          <w:rFonts w:ascii="Bookman Old Style" w:eastAsia="Bookman Old Style" w:hAnsi="Bookman Old Style" w:cs="Bookman Old Style"/>
        </w:rPr>
        <w:t>terkait</w:t>
      </w:r>
      <w:proofErr w:type="spellEnd"/>
      <w:r w:rsidR="004151EE" w:rsidRPr="008444BC">
        <w:rPr>
          <w:rFonts w:ascii="Bookman Old Style" w:eastAsia="Bookman Old Style" w:hAnsi="Bookman Old Style" w:cs="Bookman Old Style"/>
        </w:rPr>
        <w:t xml:space="preserve">, dan </w:t>
      </w:r>
      <w:proofErr w:type="spellStart"/>
      <w:r w:rsidR="004151EE" w:rsidRPr="008444BC">
        <w:rPr>
          <w:rFonts w:ascii="Bookman Old Style" w:eastAsia="Bookman Old Style" w:hAnsi="Bookman Old Style" w:cs="Bookman Old Style"/>
        </w:rPr>
        <w:t>Pelaku</w:t>
      </w:r>
      <w:proofErr w:type="spellEnd"/>
      <w:r w:rsidR="004151EE" w:rsidRPr="008444BC">
        <w:rPr>
          <w:rFonts w:ascii="Bookman Old Style" w:eastAsia="Bookman Old Style" w:hAnsi="Bookman Old Style" w:cs="Bookman Old Style"/>
        </w:rPr>
        <w:t xml:space="preserve"> Usaha.</w:t>
      </w:r>
    </w:p>
    <w:p w14:paraId="4F6C327B" w14:textId="77777777" w:rsidR="0055143C" w:rsidRPr="008444BC" w:rsidRDefault="0055143C">
      <w:pPr>
        <w:spacing w:after="0" w:line="360" w:lineRule="auto"/>
        <w:jc w:val="both"/>
        <w:rPr>
          <w:rFonts w:ascii="Bookman Old Style" w:hAnsi="Bookman Old Style"/>
          <w:color w:val="000000"/>
          <w:sz w:val="24"/>
          <w:szCs w:val="24"/>
          <w:lang w:val="en-US"/>
        </w:rPr>
      </w:pPr>
    </w:p>
    <w:p w14:paraId="04D988EE" w14:textId="5AF68596" w:rsidR="0055143C" w:rsidRPr="00FB122D" w:rsidRDefault="0055143C">
      <w:pPr>
        <w:pStyle w:val="Heading8"/>
        <w:spacing w:before="0" w:after="0" w:line="360" w:lineRule="auto"/>
        <w:ind w:left="1985"/>
        <w:rPr>
          <w:szCs w:val="24"/>
          <w:lang w:val="en-US"/>
        </w:rPr>
      </w:pPr>
      <w:proofErr w:type="spellStart"/>
      <w:r w:rsidRPr="004E5A1F">
        <w:rPr>
          <w:szCs w:val="24"/>
          <w:lang w:val="en-US"/>
        </w:rPr>
        <w:t>Paragraf</w:t>
      </w:r>
      <w:proofErr w:type="spellEnd"/>
      <w:r w:rsidRPr="004E5A1F">
        <w:rPr>
          <w:szCs w:val="24"/>
          <w:lang w:val="en-US"/>
        </w:rPr>
        <w:t xml:space="preserve"> 6</w:t>
      </w:r>
    </w:p>
    <w:p w14:paraId="2866C9AF" w14:textId="77777777" w:rsidR="0055143C" w:rsidRPr="008444BC" w:rsidRDefault="0055143C">
      <w:pPr>
        <w:pStyle w:val="Heading8"/>
        <w:spacing w:before="0" w:after="0" w:line="360" w:lineRule="auto"/>
        <w:ind w:left="1985"/>
        <w:rPr>
          <w:color w:val="000000"/>
          <w:szCs w:val="24"/>
          <w:lang w:val="en-US"/>
        </w:rPr>
      </w:pPr>
      <w:proofErr w:type="spellStart"/>
      <w:r w:rsidRPr="008444BC">
        <w:rPr>
          <w:color w:val="000000"/>
          <w:szCs w:val="24"/>
          <w:lang w:val="en-US"/>
        </w:rPr>
        <w:t>Sanksi</w:t>
      </w:r>
      <w:proofErr w:type="spellEnd"/>
      <w:r w:rsidRPr="008444BC">
        <w:rPr>
          <w:color w:val="000000"/>
          <w:szCs w:val="24"/>
          <w:lang w:val="en-US"/>
        </w:rPr>
        <w:t xml:space="preserve"> </w:t>
      </w:r>
      <w:proofErr w:type="spellStart"/>
      <w:r w:rsidRPr="008444BC">
        <w:rPr>
          <w:color w:val="000000"/>
          <w:szCs w:val="24"/>
          <w:lang w:val="en-US"/>
        </w:rPr>
        <w:t>Administratif</w:t>
      </w:r>
      <w:proofErr w:type="spellEnd"/>
      <w:r w:rsidRPr="008444BC">
        <w:rPr>
          <w:color w:val="000000"/>
          <w:szCs w:val="24"/>
          <w:lang w:val="en-US"/>
        </w:rPr>
        <w:t xml:space="preserve"> </w:t>
      </w:r>
      <w:proofErr w:type="spellStart"/>
      <w:r w:rsidRPr="008444BC">
        <w:rPr>
          <w:color w:val="000000"/>
          <w:szCs w:val="24"/>
          <w:lang w:val="en-US"/>
        </w:rPr>
        <w:t>berdasarkan</w:t>
      </w:r>
      <w:proofErr w:type="spellEnd"/>
    </w:p>
    <w:p w14:paraId="0A541366" w14:textId="3248A3F7" w:rsidR="0055143C" w:rsidRPr="008444BC" w:rsidRDefault="0055143C">
      <w:pPr>
        <w:pStyle w:val="Heading8"/>
        <w:spacing w:before="0" w:after="0" w:line="360" w:lineRule="auto"/>
        <w:ind w:left="1985"/>
        <w:rPr>
          <w:color w:val="000000"/>
          <w:szCs w:val="24"/>
          <w:lang w:val="en-US"/>
        </w:rPr>
      </w:pPr>
      <w:proofErr w:type="spellStart"/>
      <w:r w:rsidRPr="008444BC">
        <w:rPr>
          <w:color w:val="000000"/>
          <w:szCs w:val="24"/>
          <w:lang w:val="en-US"/>
        </w:rPr>
        <w:t>Pelanggaran</w:t>
      </w:r>
      <w:proofErr w:type="spellEnd"/>
      <w:r w:rsidRPr="008444BC">
        <w:rPr>
          <w:color w:val="000000"/>
          <w:szCs w:val="24"/>
          <w:lang w:val="en-US"/>
        </w:rPr>
        <w:t xml:space="preserve"> </w:t>
      </w:r>
      <w:proofErr w:type="spellStart"/>
      <w:r w:rsidRPr="008444BC">
        <w:rPr>
          <w:color w:val="000000"/>
          <w:szCs w:val="24"/>
          <w:lang w:val="en-US"/>
        </w:rPr>
        <w:t>Berat</w:t>
      </w:r>
      <w:proofErr w:type="spellEnd"/>
    </w:p>
    <w:p w14:paraId="5678D4D8" w14:textId="77777777" w:rsidR="0055143C" w:rsidRPr="008444BC" w:rsidRDefault="0055143C">
      <w:pPr>
        <w:spacing w:after="0" w:line="360" w:lineRule="auto"/>
        <w:jc w:val="both"/>
        <w:rPr>
          <w:rFonts w:ascii="Bookman Old Style" w:hAnsi="Bookman Old Style"/>
          <w:color w:val="000000"/>
          <w:sz w:val="24"/>
          <w:szCs w:val="24"/>
          <w:lang w:val="en-US"/>
        </w:rPr>
      </w:pPr>
    </w:p>
    <w:p w14:paraId="748A436C" w14:textId="54CCB4A0" w:rsidR="0055143C" w:rsidRPr="008444BC" w:rsidRDefault="0055143C">
      <w:pPr>
        <w:pStyle w:val="Heading8"/>
        <w:spacing w:before="0" w:after="0" w:line="360" w:lineRule="auto"/>
        <w:ind w:left="1985"/>
        <w:rPr>
          <w:color w:val="000000"/>
          <w:szCs w:val="24"/>
          <w:lang w:val="en-US"/>
        </w:rPr>
      </w:pPr>
      <w:r w:rsidRPr="004E5A1F">
        <w:rPr>
          <w:szCs w:val="24"/>
        </w:rPr>
        <w:t xml:space="preserve">Pasal </w:t>
      </w:r>
      <w:r w:rsidRPr="008444BC">
        <w:rPr>
          <w:szCs w:val="24"/>
          <w:lang w:val="en-US"/>
        </w:rPr>
        <w:t>60</w:t>
      </w:r>
    </w:p>
    <w:p w14:paraId="382D9EE1" w14:textId="7022F4AB" w:rsidR="00444C0C" w:rsidRPr="008444BC" w:rsidRDefault="00444C0C">
      <w:pPr>
        <w:pStyle w:val="Style"/>
        <w:numPr>
          <w:ilvl w:val="0"/>
          <w:numId w:val="183"/>
        </w:numPr>
        <w:tabs>
          <w:tab w:val="left" w:pos="2552"/>
        </w:tabs>
        <w:spacing w:after="0" w:line="360" w:lineRule="auto"/>
        <w:ind w:left="2552" w:right="23" w:hanging="567"/>
        <w:jc w:val="both"/>
        <w:rPr>
          <w:rFonts w:ascii="Bookman Old Style" w:hAnsi="Bookman Old Style"/>
          <w:color w:val="000000" w:themeColor="text1"/>
          <w:lang w:val="id-ID"/>
        </w:rPr>
      </w:pPr>
      <w:r w:rsidRPr="008444BC">
        <w:rPr>
          <w:rFonts w:ascii="Bookman Old Style" w:hAnsi="Bookman Old Style"/>
          <w:color w:val="000000" w:themeColor="text1"/>
          <w:lang w:val="id-ID"/>
        </w:rPr>
        <w:t>Pelanggaran berat sebagaimana dimaksud</w:t>
      </w:r>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dalam</w:t>
      </w:r>
      <w:proofErr w:type="spellEnd"/>
      <w:r w:rsidRPr="008444BC">
        <w:rPr>
          <w:rFonts w:ascii="Bookman Old Style" w:hAnsi="Bookman Old Style"/>
          <w:color w:val="000000" w:themeColor="text1"/>
        </w:rPr>
        <w:t xml:space="preserve"> </w:t>
      </w:r>
      <w:r w:rsidR="00B26A25"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Pasal</w:t>
      </w:r>
      <w:proofErr w:type="spellEnd"/>
      <w:r w:rsidRPr="008444BC">
        <w:rPr>
          <w:rFonts w:ascii="Bookman Old Style" w:hAnsi="Bookman Old Style"/>
          <w:color w:val="000000" w:themeColor="text1"/>
        </w:rPr>
        <w:t xml:space="preserve"> </w:t>
      </w:r>
      <w:r w:rsidR="007D5EC3" w:rsidRPr="008444BC">
        <w:rPr>
          <w:rFonts w:ascii="Bookman Old Style" w:hAnsi="Bookman Old Style"/>
          <w:color w:val="000000" w:themeColor="text1"/>
        </w:rPr>
        <w:t>4</w:t>
      </w:r>
      <w:r w:rsidR="0055143C" w:rsidRPr="008444BC">
        <w:rPr>
          <w:rFonts w:ascii="Bookman Old Style" w:hAnsi="Bookman Old Style"/>
          <w:color w:val="000000" w:themeColor="text1"/>
        </w:rPr>
        <w:t>7</w:t>
      </w:r>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ayat</w:t>
      </w:r>
      <w:proofErr w:type="spellEnd"/>
      <w:r w:rsidRPr="008444BC">
        <w:rPr>
          <w:rFonts w:ascii="Bookman Old Style" w:hAnsi="Bookman Old Style"/>
          <w:color w:val="000000" w:themeColor="text1"/>
        </w:rPr>
        <w:t xml:space="preserve"> (2) </w:t>
      </w:r>
      <w:proofErr w:type="spellStart"/>
      <w:r w:rsidRPr="008444BC">
        <w:rPr>
          <w:rFonts w:ascii="Bookman Old Style" w:hAnsi="Bookman Old Style"/>
          <w:color w:val="000000" w:themeColor="text1"/>
        </w:rPr>
        <w:t>huruf</w:t>
      </w:r>
      <w:proofErr w:type="spellEnd"/>
      <w:r w:rsidRPr="008444BC">
        <w:rPr>
          <w:rFonts w:ascii="Bookman Old Style" w:hAnsi="Bookman Old Style"/>
          <w:color w:val="000000" w:themeColor="text1"/>
        </w:rPr>
        <w:t xml:space="preserve"> </w:t>
      </w:r>
      <w:r w:rsidRPr="008444BC">
        <w:rPr>
          <w:rFonts w:ascii="Bookman Old Style" w:hAnsi="Bookman Old Style"/>
          <w:color w:val="000000" w:themeColor="text1"/>
          <w:lang w:val="id-ID"/>
        </w:rPr>
        <w:t xml:space="preserve">c dikenakan dalam hal: </w:t>
      </w:r>
    </w:p>
    <w:p w14:paraId="4934E149" w14:textId="77777777" w:rsidR="00444C0C" w:rsidRPr="008444BC" w:rsidRDefault="00444C0C">
      <w:pPr>
        <w:pStyle w:val="ListParagraph"/>
        <w:numPr>
          <w:ilvl w:val="0"/>
          <w:numId w:val="176"/>
        </w:numPr>
        <w:spacing w:after="0" w:line="360" w:lineRule="auto"/>
        <w:ind w:left="3119" w:hanging="567"/>
        <w:jc w:val="both"/>
        <w:rPr>
          <w:rFonts w:ascii="Bookman Old Style" w:hAnsi="Bookman Old Style"/>
          <w:color w:val="000000" w:themeColor="text1"/>
          <w:sz w:val="24"/>
          <w:szCs w:val="24"/>
        </w:rPr>
      </w:pPr>
      <w:r w:rsidRPr="008444BC">
        <w:rPr>
          <w:rFonts w:ascii="Bookman Old Style" w:hAnsi="Bookman Old Style"/>
          <w:color w:val="000000" w:themeColor="text1"/>
          <w:sz w:val="24"/>
          <w:szCs w:val="24"/>
        </w:rPr>
        <w:t>Pelaku Usaha tidak melakukan perbaikan atas sanksi pelanggaran sedang yang telah dikenakan dalam waktu yang ditetapkan</w:t>
      </w:r>
      <w:r w:rsidRPr="008444BC">
        <w:rPr>
          <w:rFonts w:ascii="Bookman Old Style" w:hAnsi="Bookman Old Style"/>
          <w:color w:val="000000" w:themeColor="text1"/>
          <w:sz w:val="24"/>
          <w:szCs w:val="24"/>
          <w:lang w:val="en-US"/>
        </w:rPr>
        <w:t>;</w:t>
      </w:r>
    </w:p>
    <w:p w14:paraId="6E47178C" w14:textId="77777777" w:rsidR="00BE447D" w:rsidRPr="004E5A1F" w:rsidRDefault="00444C0C">
      <w:pPr>
        <w:pStyle w:val="ListParagraph"/>
        <w:numPr>
          <w:ilvl w:val="0"/>
          <w:numId w:val="176"/>
        </w:numPr>
        <w:spacing w:after="0" w:line="360" w:lineRule="auto"/>
        <w:ind w:left="3119" w:hanging="567"/>
        <w:jc w:val="both"/>
        <w:rPr>
          <w:rFonts w:ascii="Bookman Old Style" w:hAnsi="Bookman Old Style"/>
          <w:color w:val="000000" w:themeColor="text1"/>
          <w:sz w:val="24"/>
          <w:szCs w:val="24"/>
        </w:rPr>
      </w:pPr>
      <w:r w:rsidRPr="008444BC">
        <w:rPr>
          <w:rFonts w:ascii="Bookman Old Style" w:hAnsi="Bookman Old Style"/>
          <w:color w:val="000000" w:themeColor="text1"/>
          <w:sz w:val="24"/>
          <w:szCs w:val="24"/>
        </w:rPr>
        <w:t xml:space="preserve">Pelaku Usaha melakukan kegiatan usaha </w:t>
      </w:r>
      <w:r w:rsidRPr="008444BC">
        <w:rPr>
          <w:rFonts w:ascii="Bookman Old Style" w:hAnsi="Bookman Old Style"/>
          <w:color w:val="000000" w:themeColor="text1"/>
          <w:sz w:val="24"/>
          <w:szCs w:val="24"/>
          <w:lang w:val="en-US"/>
        </w:rPr>
        <w:t xml:space="preserve">yang </w:t>
      </w:r>
      <w:r w:rsidRPr="008444BC">
        <w:rPr>
          <w:rFonts w:ascii="Bookman Old Style" w:hAnsi="Bookman Old Style"/>
          <w:color w:val="000000" w:themeColor="text1"/>
          <w:sz w:val="24"/>
          <w:szCs w:val="24"/>
        </w:rPr>
        <w:t xml:space="preserve">tidak sesuai </w:t>
      </w:r>
      <w:proofErr w:type="spellStart"/>
      <w:r w:rsidRPr="008444BC">
        <w:rPr>
          <w:rFonts w:ascii="Bookman Old Style" w:hAnsi="Bookman Old Style"/>
          <w:color w:val="000000" w:themeColor="text1"/>
          <w:sz w:val="24"/>
          <w:szCs w:val="24"/>
          <w:lang w:val="en-US"/>
        </w:rPr>
        <w:t>dengan</w:t>
      </w:r>
      <w:proofErr w:type="spellEnd"/>
      <w:r w:rsidRPr="008444BC">
        <w:rPr>
          <w:rFonts w:ascii="Bookman Old Style" w:hAnsi="Bookman Old Style"/>
          <w:color w:val="000000" w:themeColor="text1"/>
          <w:sz w:val="24"/>
          <w:szCs w:val="24"/>
          <w:lang w:val="en-US"/>
        </w:rPr>
        <w:t xml:space="preserve"> </w:t>
      </w:r>
      <w:r w:rsidRPr="008444BC">
        <w:rPr>
          <w:rFonts w:ascii="Bookman Old Style" w:hAnsi="Bookman Old Style"/>
          <w:color w:val="000000" w:themeColor="text1"/>
          <w:sz w:val="24"/>
          <w:szCs w:val="24"/>
        </w:rPr>
        <w:t>Perizinan Berusaha</w:t>
      </w:r>
      <w:r w:rsidRPr="008444BC">
        <w:rPr>
          <w:rFonts w:ascii="Bookman Old Style" w:hAnsi="Bookman Old Style"/>
          <w:color w:val="000000" w:themeColor="text1"/>
          <w:sz w:val="24"/>
          <w:szCs w:val="24"/>
          <w:lang w:val="en-US"/>
        </w:rPr>
        <w:t>;</w:t>
      </w:r>
    </w:p>
    <w:p w14:paraId="5FC9B5AB" w14:textId="15CF3E55" w:rsidR="00444C0C" w:rsidRPr="004E5A1F" w:rsidRDefault="00444C0C">
      <w:pPr>
        <w:pStyle w:val="ListParagraph"/>
        <w:numPr>
          <w:ilvl w:val="0"/>
          <w:numId w:val="176"/>
        </w:numPr>
        <w:spacing w:after="0" w:line="360" w:lineRule="auto"/>
        <w:ind w:left="3119" w:hanging="567"/>
        <w:jc w:val="both"/>
        <w:rPr>
          <w:rFonts w:ascii="Bookman Old Style" w:hAnsi="Bookman Old Style"/>
          <w:color w:val="000000" w:themeColor="text1"/>
          <w:sz w:val="24"/>
          <w:szCs w:val="24"/>
        </w:rPr>
      </w:pPr>
      <w:r w:rsidRPr="008444BC">
        <w:rPr>
          <w:rFonts w:ascii="Bookman Old Style" w:hAnsi="Bookman Old Style"/>
          <w:color w:val="000000" w:themeColor="text1"/>
          <w:sz w:val="24"/>
          <w:szCs w:val="24"/>
        </w:rPr>
        <w:lastRenderedPageBreak/>
        <w:t xml:space="preserve">terbukti terjadinya </w:t>
      </w:r>
      <w:proofErr w:type="spellStart"/>
      <w:r w:rsidRPr="008444BC">
        <w:rPr>
          <w:rFonts w:ascii="Bookman Old Style" w:hAnsi="Bookman Old Style"/>
          <w:color w:val="000000" w:themeColor="text1"/>
          <w:sz w:val="24"/>
          <w:szCs w:val="24"/>
          <w:lang w:val="en-US"/>
        </w:rPr>
        <w:t>bahaya</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atas</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kesehatan</w:t>
      </w:r>
      <w:proofErr w:type="spellEnd"/>
      <w:r w:rsidRPr="008444BC">
        <w:rPr>
          <w:rFonts w:ascii="Bookman Old Style" w:hAnsi="Bookman Old Style"/>
          <w:color w:val="000000" w:themeColor="text1"/>
          <w:sz w:val="24"/>
          <w:szCs w:val="24"/>
          <w:lang w:val="en-US"/>
        </w:rPr>
        <w:t xml:space="preserve">, </w:t>
      </w:r>
      <w:proofErr w:type="spellStart"/>
      <w:r w:rsidRPr="008444BC">
        <w:rPr>
          <w:rFonts w:ascii="Bookman Old Style" w:hAnsi="Bookman Old Style"/>
          <w:color w:val="000000" w:themeColor="text1"/>
          <w:sz w:val="24"/>
          <w:szCs w:val="24"/>
          <w:lang w:val="en-US"/>
        </w:rPr>
        <w:t>keselamatan</w:t>
      </w:r>
      <w:proofErr w:type="spellEnd"/>
      <w:r w:rsidRPr="008444BC">
        <w:rPr>
          <w:rFonts w:ascii="Bookman Old Style" w:hAnsi="Bookman Old Style"/>
          <w:color w:val="000000" w:themeColor="text1"/>
          <w:sz w:val="24"/>
          <w:szCs w:val="24"/>
          <w:lang w:val="en-US"/>
        </w:rPr>
        <w:t xml:space="preserve"> dan </w:t>
      </w:r>
      <w:r w:rsidRPr="008444BC">
        <w:rPr>
          <w:rFonts w:ascii="Bookman Old Style" w:hAnsi="Bookman Old Style"/>
          <w:color w:val="000000" w:themeColor="text1"/>
          <w:sz w:val="24"/>
          <w:szCs w:val="24"/>
        </w:rPr>
        <w:t>lingkungan dan/atau dapat mengganggu perekonomian nasional maupun perekonomian daerah</w:t>
      </w:r>
      <w:r w:rsidR="00053F67" w:rsidRPr="008444BC">
        <w:rPr>
          <w:rFonts w:ascii="Bookman Old Style" w:hAnsi="Bookman Old Style"/>
          <w:color w:val="000000" w:themeColor="text1"/>
          <w:sz w:val="24"/>
          <w:szCs w:val="24"/>
          <w:lang w:val="en-US"/>
        </w:rPr>
        <w:t xml:space="preserve">; </w:t>
      </w:r>
      <w:proofErr w:type="spellStart"/>
      <w:r w:rsidR="00053F67" w:rsidRPr="008444BC">
        <w:rPr>
          <w:rFonts w:ascii="Bookman Old Style" w:hAnsi="Bookman Old Style"/>
          <w:color w:val="000000" w:themeColor="text1"/>
          <w:sz w:val="24"/>
          <w:szCs w:val="24"/>
          <w:lang w:val="en-US"/>
        </w:rPr>
        <w:t>atau</w:t>
      </w:r>
      <w:proofErr w:type="spellEnd"/>
    </w:p>
    <w:p w14:paraId="4A9704AA" w14:textId="56247BBF" w:rsidR="00053F67" w:rsidRPr="004E5A1F" w:rsidRDefault="00053F67">
      <w:pPr>
        <w:pStyle w:val="ListParagraph"/>
        <w:numPr>
          <w:ilvl w:val="0"/>
          <w:numId w:val="176"/>
        </w:numPr>
        <w:spacing w:after="0" w:line="360" w:lineRule="auto"/>
        <w:ind w:left="3119" w:hanging="567"/>
        <w:jc w:val="both"/>
        <w:rPr>
          <w:rFonts w:ascii="Bookman Old Style" w:hAnsi="Bookman Old Style"/>
          <w:color w:val="000000" w:themeColor="text1"/>
          <w:sz w:val="24"/>
          <w:szCs w:val="24"/>
        </w:rPr>
      </w:pPr>
      <w:r w:rsidRPr="008444BC">
        <w:rPr>
          <w:rFonts w:ascii="Bookman Old Style" w:hAnsi="Bookman Old Style" w:cs="Helvetica"/>
          <w:color w:val="000000"/>
          <w:sz w:val="24"/>
          <w:szCs w:val="24"/>
        </w:rPr>
        <w:t>Pelaku Usaha melakukan pelanggaran ketentuan</w:t>
      </w:r>
      <w:r w:rsidRPr="008444BC">
        <w:rPr>
          <w:rFonts w:ascii="Bookman Old Style" w:hAnsi="Bookman Old Style" w:cs="Helvetica"/>
          <w:color w:val="000000"/>
          <w:sz w:val="24"/>
          <w:szCs w:val="24"/>
        </w:rPr>
        <w:br/>
        <w:t>peraturan perundang-undangan terkait Perizinan</w:t>
      </w:r>
      <w:r w:rsidRPr="008444BC">
        <w:rPr>
          <w:rFonts w:ascii="Bookman Old Style" w:hAnsi="Bookman Old Style" w:cs="Helvetica"/>
          <w:color w:val="000000"/>
          <w:sz w:val="24"/>
          <w:szCs w:val="24"/>
        </w:rPr>
        <w:br/>
        <w:t>Berusaha</w:t>
      </w:r>
      <w:r w:rsidR="00B26A25" w:rsidRPr="008444BC">
        <w:rPr>
          <w:rFonts w:ascii="Bookman Old Style" w:hAnsi="Bookman Old Style"/>
          <w:sz w:val="24"/>
          <w:szCs w:val="24"/>
          <w:lang w:val="en-US"/>
        </w:rPr>
        <w:t>.</w:t>
      </w:r>
    </w:p>
    <w:p w14:paraId="584B4839" w14:textId="1129009C" w:rsidR="00444C0C" w:rsidRPr="008444BC" w:rsidRDefault="00444C0C">
      <w:pPr>
        <w:pStyle w:val="Style"/>
        <w:numPr>
          <w:ilvl w:val="0"/>
          <w:numId w:val="183"/>
        </w:numPr>
        <w:tabs>
          <w:tab w:val="left" w:pos="2552"/>
        </w:tabs>
        <w:spacing w:after="0" w:line="360" w:lineRule="auto"/>
        <w:ind w:left="2552" w:right="23" w:hanging="567"/>
        <w:jc w:val="both"/>
        <w:rPr>
          <w:rFonts w:ascii="Bookman Old Style" w:hAnsi="Bookman Old Style" w:cstheme="minorHAnsi"/>
          <w:bCs/>
          <w:color w:val="000000" w:themeColor="text1"/>
        </w:rPr>
      </w:pPr>
      <w:r w:rsidRPr="008444BC">
        <w:rPr>
          <w:rFonts w:ascii="Bookman Old Style" w:hAnsi="Bookman Old Style"/>
          <w:color w:val="000000" w:themeColor="text1"/>
          <w:lang w:val="id-ID"/>
        </w:rPr>
        <w:t xml:space="preserve">Pelanggaran </w:t>
      </w:r>
      <w:proofErr w:type="spellStart"/>
      <w:r w:rsidRPr="008444BC">
        <w:rPr>
          <w:rFonts w:ascii="Bookman Old Style" w:hAnsi="Bookman Old Style"/>
          <w:color w:val="000000" w:themeColor="text1"/>
        </w:rPr>
        <w:t>berat</w:t>
      </w:r>
      <w:proofErr w:type="spellEnd"/>
      <w:r w:rsidRPr="008444BC">
        <w:rPr>
          <w:rFonts w:ascii="Bookman Old Style" w:hAnsi="Bookman Old Style"/>
          <w:color w:val="000000" w:themeColor="text1"/>
          <w:lang w:val="id-ID"/>
        </w:rPr>
        <w:t xml:space="preserve"> sebagaimana dimaksud </w:t>
      </w:r>
      <w:r w:rsidR="00565CEE" w:rsidRPr="008444BC">
        <w:rPr>
          <w:rFonts w:ascii="Bookman Old Style" w:hAnsi="Bookman Old Style"/>
          <w:color w:val="000000" w:themeColor="text1"/>
        </w:rPr>
        <w:t>pada</w:t>
      </w:r>
      <w:r w:rsidRPr="008444BC">
        <w:rPr>
          <w:rFonts w:ascii="Bookman Old Style" w:hAnsi="Bookman Old Style"/>
          <w:color w:val="000000" w:themeColor="text1"/>
          <w:lang w:val="id-ID"/>
        </w:rPr>
        <w:t xml:space="preserve"> </w:t>
      </w:r>
      <w:r w:rsidR="005D2CDB">
        <w:rPr>
          <w:rFonts w:ascii="Bookman Old Style" w:hAnsi="Bookman Old Style"/>
          <w:color w:val="000000" w:themeColor="text1"/>
        </w:rPr>
        <w:t xml:space="preserve">    </w:t>
      </w:r>
      <w:r w:rsidRPr="008444BC">
        <w:rPr>
          <w:rFonts w:ascii="Bookman Old Style" w:hAnsi="Bookman Old Style"/>
          <w:color w:val="000000" w:themeColor="text1"/>
          <w:lang w:val="id-ID"/>
        </w:rPr>
        <w:t xml:space="preserve">ayat (1) </w:t>
      </w:r>
      <w:proofErr w:type="spellStart"/>
      <w:r w:rsidR="00227B3D" w:rsidRPr="008444BC">
        <w:rPr>
          <w:rFonts w:ascii="Bookman Old Style" w:hAnsi="Bookman Old Style"/>
          <w:color w:val="000000" w:themeColor="text1"/>
        </w:rPr>
        <w:t>dikenai</w:t>
      </w:r>
      <w:proofErr w:type="spellEnd"/>
      <w:r w:rsidR="00227B3D" w:rsidRPr="008444BC">
        <w:rPr>
          <w:rFonts w:ascii="Bookman Old Style" w:hAnsi="Bookman Old Style"/>
          <w:color w:val="000000" w:themeColor="text1"/>
        </w:rPr>
        <w:t xml:space="preserve"> </w:t>
      </w:r>
      <w:r w:rsidRPr="008444BC">
        <w:rPr>
          <w:rFonts w:ascii="Bookman Old Style" w:hAnsi="Bookman Old Style"/>
          <w:color w:val="000000" w:themeColor="text1"/>
          <w:lang w:val="id-ID"/>
        </w:rPr>
        <w:t>sanksi administratif berupa</w:t>
      </w:r>
      <w:r w:rsidR="000C08DD"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Pencabutan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Perizinan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Berusaha</w:t>
      </w:r>
      <w:proofErr w:type="spellEnd"/>
      <w:r w:rsidRPr="008444BC">
        <w:rPr>
          <w:rFonts w:ascii="Bookman Old Style" w:hAnsi="Bookman Old Style"/>
          <w:color w:val="000000" w:themeColor="text1"/>
        </w:rPr>
        <w:t>.</w:t>
      </w:r>
    </w:p>
    <w:p w14:paraId="1F875A42" w14:textId="77777777" w:rsidR="00B26A25" w:rsidRPr="004E5A1F" w:rsidRDefault="00B26A25" w:rsidP="004E5A1F">
      <w:pPr>
        <w:pStyle w:val="Heading4"/>
        <w:spacing w:before="0" w:line="360" w:lineRule="auto"/>
        <w:ind w:left="2268"/>
        <w:rPr>
          <w:rFonts w:ascii="Bookman Old Style" w:hAnsi="Bookman Old Style"/>
          <w:b w:val="0"/>
          <w:bCs/>
          <w:i w:val="0"/>
          <w:color w:val="000000" w:themeColor="text1"/>
          <w:sz w:val="24"/>
          <w:szCs w:val="24"/>
          <w:lang w:val="en-US"/>
        </w:rPr>
      </w:pPr>
    </w:p>
    <w:p w14:paraId="70CB3011" w14:textId="61224DE6" w:rsidR="00204044" w:rsidRPr="004E5A1F" w:rsidRDefault="00204044">
      <w:pPr>
        <w:pStyle w:val="Heading4"/>
        <w:spacing w:before="0" w:line="360" w:lineRule="auto"/>
        <w:ind w:left="2268"/>
        <w:jc w:val="center"/>
        <w:rPr>
          <w:rFonts w:ascii="Bookman Old Style" w:hAnsi="Bookman Old Style"/>
          <w:b w:val="0"/>
          <w:bCs/>
          <w:color w:val="000000" w:themeColor="text1"/>
          <w:sz w:val="24"/>
          <w:szCs w:val="24"/>
        </w:rPr>
      </w:pPr>
      <w:r w:rsidRPr="004E5A1F">
        <w:rPr>
          <w:rFonts w:ascii="Bookman Old Style" w:hAnsi="Bookman Old Style"/>
          <w:b w:val="0"/>
          <w:bCs/>
          <w:i w:val="0"/>
          <w:color w:val="000000" w:themeColor="text1"/>
          <w:sz w:val="24"/>
          <w:szCs w:val="24"/>
        </w:rPr>
        <w:t xml:space="preserve">Pasal </w:t>
      </w:r>
      <w:r w:rsidR="003C3970" w:rsidRPr="004E5A1F">
        <w:rPr>
          <w:rFonts w:ascii="Bookman Old Style" w:hAnsi="Bookman Old Style"/>
          <w:b w:val="0"/>
          <w:bCs/>
          <w:i w:val="0"/>
          <w:color w:val="000000" w:themeColor="text1"/>
          <w:sz w:val="24"/>
          <w:szCs w:val="24"/>
          <w:lang w:val="en-US"/>
        </w:rPr>
        <w:t>6</w:t>
      </w:r>
      <w:r w:rsidR="0055143C" w:rsidRPr="004E5A1F">
        <w:rPr>
          <w:rFonts w:ascii="Bookman Old Style" w:hAnsi="Bookman Old Style"/>
          <w:b w:val="0"/>
          <w:bCs/>
          <w:i w:val="0"/>
          <w:color w:val="000000" w:themeColor="text1"/>
          <w:sz w:val="24"/>
          <w:szCs w:val="24"/>
          <w:lang w:val="en-US"/>
        </w:rPr>
        <w:t>1</w:t>
      </w:r>
    </w:p>
    <w:p w14:paraId="3E0001B3" w14:textId="64E275B8" w:rsidR="00204044" w:rsidRPr="004E5A1F" w:rsidRDefault="00204044" w:rsidP="004E5A1F">
      <w:pPr>
        <w:pStyle w:val="Style"/>
        <w:numPr>
          <w:ilvl w:val="0"/>
          <w:numId w:val="195"/>
        </w:numPr>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Sanksi administratif berupa </w:t>
      </w:r>
      <w:r w:rsidR="00A94985" w:rsidRPr="008444BC">
        <w:rPr>
          <w:rFonts w:ascii="Bookman Old Style" w:hAnsi="Bookman Old Style"/>
          <w:color w:val="000000" w:themeColor="text1"/>
        </w:rPr>
        <w:t>Pe</w:t>
      </w:r>
      <w:r w:rsidRPr="004E5A1F">
        <w:rPr>
          <w:rFonts w:ascii="Bookman Old Style" w:hAnsi="Bookman Old Style"/>
          <w:color w:val="000000" w:themeColor="text1"/>
          <w:lang w:val="id-ID"/>
        </w:rPr>
        <w:t xml:space="preserve">ncabutan Perizinan Berusaha </w:t>
      </w:r>
      <w:proofErr w:type="spellStart"/>
      <w:r w:rsidR="0028661A" w:rsidRPr="008444BC">
        <w:rPr>
          <w:rFonts w:ascii="Bookman Old Style" w:hAnsi="Bookman Old Style"/>
          <w:color w:val="000000" w:themeColor="text1"/>
        </w:rPr>
        <w:t>Berbasis</w:t>
      </w:r>
      <w:proofErr w:type="spellEnd"/>
      <w:r w:rsidR="0028661A" w:rsidRPr="008444BC">
        <w:rPr>
          <w:rFonts w:ascii="Bookman Old Style" w:hAnsi="Bookman Old Style"/>
          <w:color w:val="000000" w:themeColor="text1"/>
        </w:rPr>
        <w:t xml:space="preserve"> </w:t>
      </w:r>
      <w:proofErr w:type="spellStart"/>
      <w:r w:rsidR="0028661A" w:rsidRPr="008444BC">
        <w:rPr>
          <w:rFonts w:ascii="Bookman Old Style" w:hAnsi="Bookman Old Style"/>
          <w:color w:val="000000" w:themeColor="text1"/>
        </w:rPr>
        <w:t>Risiko</w:t>
      </w:r>
      <w:proofErr w:type="spellEnd"/>
      <w:r w:rsidR="0028661A" w:rsidRPr="008444BC">
        <w:rPr>
          <w:rFonts w:ascii="Bookman Old Style" w:hAnsi="Bookman Old Style"/>
          <w:color w:val="000000" w:themeColor="text1"/>
        </w:rPr>
        <w:t xml:space="preserve"> </w:t>
      </w:r>
      <w:proofErr w:type="spellStart"/>
      <w:r w:rsidRPr="004E5A1F">
        <w:rPr>
          <w:rFonts w:ascii="Bookman Old Style" w:hAnsi="Bookman Old Style"/>
          <w:color w:val="000000" w:themeColor="text1"/>
        </w:rPr>
        <w:t>sebagaimana</w:t>
      </w:r>
      <w:proofErr w:type="spellEnd"/>
      <w:r w:rsidRPr="004E5A1F">
        <w:rPr>
          <w:rFonts w:ascii="Bookman Old Style" w:hAnsi="Bookman Old Style"/>
          <w:color w:val="000000" w:themeColor="text1"/>
          <w:lang w:val="id-ID"/>
        </w:rPr>
        <w:t xml:space="preserve"> dimaksud dalam Pasal </w:t>
      </w:r>
      <w:r w:rsidR="007D5EC3" w:rsidRPr="004E5A1F">
        <w:rPr>
          <w:rFonts w:ascii="Bookman Old Style" w:hAnsi="Bookman Old Style"/>
          <w:color w:val="000000" w:themeColor="text1"/>
        </w:rPr>
        <w:t>6</w:t>
      </w:r>
      <w:r w:rsidR="0055143C" w:rsidRPr="004E5A1F">
        <w:rPr>
          <w:rFonts w:ascii="Bookman Old Style" w:hAnsi="Bookman Old Style"/>
          <w:color w:val="000000" w:themeColor="text1"/>
        </w:rPr>
        <w:t>0</w:t>
      </w:r>
      <w:r w:rsidRPr="004E5A1F">
        <w:rPr>
          <w:rFonts w:ascii="Bookman Old Style" w:hAnsi="Bookman Old Style"/>
          <w:color w:val="000000" w:themeColor="text1"/>
        </w:rPr>
        <w:t xml:space="preserve"> </w:t>
      </w:r>
      <w:r w:rsidRPr="004E5A1F">
        <w:rPr>
          <w:rFonts w:ascii="Bookman Old Style" w:hAnsi="Bookman Old Style"/>
          <w:color w:val="000000" w:themeColor="text1"/>
          <w:lang w:val="id-ID"/>
        </w:rPr>
        <w:t>ayat (</w:t>
      </w:r>
      <w:r w:rsidR="007D5EC3" w:rsidRPr="008444BC">
        <w:rPr>
          <w:rFonts w:ascii="Bookman Old Style" w:hAnsi="Bookman Old Style"/>
          <w:color w:val="000000" w:themeColor="text1"/>
        </w:rPr>
        <w:t>2</w:t>
      </w:r>
      <w:r w:rsidRPr="004E5A1F">
        <w:rPr>
          <w:rFonts w:ascii="Bookman Old Style" w:hAnsi="Bookman Old Style"/>
          <w:color w:val="000000" w:themeColor="text1"/>
          <w:lang w:val="id-ID"/>
        </w:rPr>
        <w:t>) dikenakan apabila:</w:t>
      </w:r>
    </w:p>
    <w:p w14:paraId="214DFDE1" w14:textId="567D85AA" w:rsidR="00204044" w:rsidRPr="008444BC" w:rsidRDefault="00204044">
      <w:pPr>
        <w:pStyle w:val="Style"/>
        <w:numPr>
          <w:ilvl w:val="0"/>
          <w:numId w:val="184"/>
        </w:numPr>
        <w:tabs>
          <w:tab w:val="left" w:pos="3119"/>
        </w:tabs>
        <w:spacing w:after="0" w:line="360" w:lineRule="auto"/>
        <w:ind w:left="3119" w:right="23" w:hanging="567"/>
        <w:contextualSpacing/>
        <w:jc w:val="both"/>
        <w:rPr>
          <w:rFonts w:ascii="Bookman Old Style" w:hAnsi="Bookman Old Style"/>
          <w:color w:val="000000" w:themeColor="text1"/>
          <w:lang w:val="id-ID"/>
        </w:rPr>
      </w:pPr>
      <w:proofErr w:type="spellStart"/>
      <w:r w:rsidRPr="004E5A1F">
        <w:rPr>
          <w:rFonts w:ascii="Bookman Old Style" w:hAnsi="Bookman Old Style"/>
          <w:color w:val="000000" w:themeColor="text1"/>
        </w:rPr>
        <w:t>Pelaku</w:t>
      </w:r>
      <w:proofErr w:type="spellEnd"/>
      <w:r w:rsidRPr="004E5A1F">
        <w:rPr>
          <w:rFonts w:ascii="Bookman Old Style" w:hAnsi="Bookman Old Style"/>
          <w:color w:val="000000" w:themeColor="text1"/>
        </w:rPr>
        <w:t xml:space="preserve"> Usaha </w:t>
      </w:r>
      <w:r w:rsidRPr="004E5A1F">
        <w:rPr>
          <w:rFonts w:ascii="Bookman Old Style" w:hAnsi="Bookman Old Style"/>
          <w:color w:val="000000" w:themeColor="text1"/>
          <w:lang w:val="id-ID"/>
        </w:rPr>
        <w:t>tidak memberikan tanggapan tertulis dan</w:t>
      </w:r>
      <w:r w:rsidRPr="004E5A1F">
        <w:rPr>
          <w:rFonts w:ascii="Bookman Old Style" w:hAnsi="Bookman Old Style"/>
          <w:color w:val="000000" w:themeColor="text1"/>
        </w:rPr>
        <w:t>/</w:t>
      </w:r>
      <w:proofErr w:type="spellStart"/>
      <w:r w:rsidRPr="004E5A1F">
        <w:rPr>
          <w:rFonts w:ascii="Bookman Old Style" w:hAnsi="Bookman Old Style"/>
          <w:color w:val="000000" w:themeColor="text1"/>
        </w:rPr>
        <w:t>atau</w:t>
      </w:r>
      <w:proofErr w:type="spellEnd"/>
      <w:r w:rsidRPr="004E5A1F">
        <w:rPr>
          <w:rFonts w:ascii="Bookman Old Style" w:hAnsi="Bookman Old Style"/>
          <w:color w:val="000000" w:themeColor="text1"/>
          <w:lang w:val="id-ID"/>
        </w:rPr>
        <w:t xml:space="preserve"> tindak lanjut atas </w:t>
      </w:r>
      <w:bookmarkStart w:id="37" w:name="_Hlk61943439"/>
      <w:proofErr w:type="spellStart"/>
      <w:r w:rsidR="00C800A4" w:rsidRPr="004E5A1F">
        <w:rPr>
          <w:rFonts w:ascii="Bookman Old Style" w:hAnsi="Bookman Old Style"/>
          <w:color w:val="000000" w:themeColor="text1"/>
        </w:rPr>
        <w:t>peringatan</w:t>
      </w:r>
      <w:proofErr w:type="spellEnd"/>
      <w:r w:rsidR="00C800A4" w:rsidRPr="004E5A1F">
        <w:rPr>
          <w:rFonts w:ascii="Bookman Old Style" w:hAnsi="Bookman Old Style"/>
          <w:color w:val="000000" w:themeColor="text1"/>
        </w:rPr>
        <w:t xml:space="preserve"> </w:t>
      </w:r>
      <w:proofErr w:type="spellStart"/>
      <w:r w:rsidR="00C800A4" w:rsidRPr="004E5A1F">
        <w:rPr>
          <w:rFonts w:ascii="Bookman Old Style" w:hAnsi="Bookman Old Style"/>
          <w:color w:val="000000" w:themeColor="text1"/>
        </w:rPr>
        <w:t>tertulis</w:t>
      </w:r>
      <w:proofErr w:type="spellEnd"/>
      <w:r w:rsidR="00C800A4" w:rsidRPr="004E5A1F">
        <w:rPr>
          <w:rFonts w:ascii="Bookman Old Style" w:hAnsi="Bookman Old Style"/>
          <w:color w:val="000000" w:themeColor="text1"/>
        </w:rPr>
        <w:t xml:space="preserve"> </w:t>
      </w:r>
      <w:proofErr w:type="spellStart"/>
      <w:r w:rsidR="00C800A4" w:rsidRPr="004E5A1F">
        <w:rPr>
          <w:rFonts w:ascii="Bookman Old Style" w:hAnsi="Bookman Old Style"/>
          <w:color w:val="000000" w:themeColor="text1"/>
        </w:rPr>
        <w:t>pertama</w:t>
      </w:r>
      <w:proofErr w:type="spellEnd"/>
      <w:r w:rsidR="00C800A4" w:rsidRPr="004E5A1F">
        <w:rPr>
          <w:rFonts w:ascii="Bookman Old Style" w:hAnsi="Bookman Old Style"/>
          <w:color w:val="000000" w:themeColor="text1"/>
        </w:rPr>
        <w:t xml:space="preserve"> dan </w:t>
      </w:r>
      <w:proofErr w:type="spellStart"/>
      <w:r w:rsidR="00C800A4" w:rsidRPr="004E5A1F">
        <w:rPr>
          <w:rFonts w:ascii="Bookman Old Style" w:hAnsi="Bookman Old Style"/>
          <w:color w:val="000000" w:themeColor="text1"/>
        </w:rPr>
        <w:t>terakhir</w:t>
      </w:r>
      <w:proofErr w:type="spellEnd"/>
      <w:r w:rsidR="00C800A4" w:rsidRPr="004E5A1F">
        <w:rPr>
          <w:rFonts w:ascii="Bookman Old Style" w:hAnsi="Bookman Old Style"/>
          <w:color w:val="000000" w:themeColor="text1"/>
        </w:rPr>
        <w:t xml:space="preserve"> </w:t>
      </w:r>
      <w:bookmarkEnd w:id="37"/>
      <w:proofErr w:type="spellStart"/>
      <w:r w:rsidRPr="004E5A1F">
        <w:rPr>
          <w:rFonts w:ascii="Bookman Old Style" w:hAnsi="Bookman Old Style"/>
          <w:color w:val="000000" w:themeColor="text1"/>
        </w:rPr>
        <w:t>dalam</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jangka</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waktu</w:t>
      </w:r>
      <w:proofErr w:type="spellEnd"/>
      <w:r w:rsidRPr="004E5A1F">
        <w:rPr>
          <w:rFonts w:ascii="Bookman Old Style" w:hAnsi="Bookman Old Style"/>
          <w:color w:val="000000" w:themeColor="text1"/>
        </w:rPr>
        <w:t xml:space="preserve"> paling lama 30 (</w:t>
      </w:r>
      <w:proofErr w:type="spellStart"/>
      <w:r w:rsidRPr="004E5A1F">
        <w:rPr>
          <w:rFonts w:ascii="Bookman Old Style" w:hAnsi="Bookman Old Style"/>
          <w:color w:val="000000" w:themeColor="text1"/>
        </w:rPr>
        <w:t>tiga</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puluh</w:t>
      </w:r>
      <w:proofErr w:type="spellEnd"/>
      <w:r w:rsidRPr="004E5A1F">
        <w:rPr>
          <w:rFonts w:ascii="Bookman Old Style" w:hAnsi="Bookman Old Style"/>
          <w:color w:val="000000" w:themeColor="text1"/>
        </w:rPr>
        <w:t xml:space="preserve">) Hari </w:t>
      </w:r>
      <w:proofErr w:type="spellStart"/>
      <w:r w:rsidRPr="004E5A1F">
        <w:rPr>
          <w:rFonts w:ascii="Bookman Old Style" w:hAnsi="Bookman Old Style"/>
          <w:color w:val="000000" w:themeColor="text1"/>
        </w:rPr>
        <w:t>sejak</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diterbitkannya</w:t>
      </w:r>
      <w:proofErr w:type="spellEnd"/>
      <w:r w:rsidRPr="004E5A1F">
        <w:rPr>
          <w:rFonts w:ascii="Bookman Old Style" w:hAnsi="Bookman Old Style"/>
          <w:color w:val="000000" w:themeColor="text1"/>
        </w:rPr>
        <w:t xml:space="preserve"> </w:t>
      </w:r>
      <w:proofErr w:type="spellStart"/>
      <w:r w:rsidR="00112040" w:rsidRPr="008444BC">
        <w:rPr>
          <w:rFonts w:ascii="Bookman Old Style" w:hAnsi="Bookman Old Style"/>
          <w:color w:val="000000" w:themeColor="text1"/>
        </w:rPr>
        <w:t>peringatan</w:t>
      </w:r>
      <w:proofErr w:type="spellEnd"/>
      <w:r w:rsidR="00112040" w:rsidRPr="008444BC">
        <w:rPr>
          <w:rFonts w:ascii="Bookman Old Style" w:hAnsi="Bookman Old Style"/>
          <w:color w:val="000000" w:themeColor="text1"/>
        </w:rPr>
        <w:t xml:space="preserve"> </w:t>
      </w:r>
      <w:proofErr w:type="spellStart"/>
      <w:r w:rsidR="00112040" w:rsidRPr="008444BC">
        <w:rPr>
          <w:rFonts w:ascii="Bookman Old Style" w:hAnsi="Bookman Old Style"/>
          <w:color w:val="000000" w:themeColor="text1"/>
        </w:rPr>
        <w:t>tertulis</w:t>
      </w:r>
      <w:proofErr w:type="spellEnd"/>
      <w:r w:rsidR="00112040" w:rsidRPr="008444BC">
        <w:rPr>
          <w:rFonts w:ascii="Bookman Old Style" w:hAnsi="Bookman Old Style"/>
          <w:color w:val="000000" w:themeColor="text1"/>
        </w:rPr>
        <w:t xml:space="preserve"> </w:t>
      </w:r>
      <w:proofErr w:type="spellStart"/>
      <w:r w:rsidR="00112040" w:rsidRPr="008444BC">
        <w:rPr>
          <w:rFonts w:ascii="Bookman Old Style" w:hAnsi="Bookman Old Style"/>
          <w:color w:val="000000" w:themeColor="text1"/>
        </w:rPr>
        <w:t>pertama</w:t>
      </w:r>
      <w:proofErr w:type="spellEnd"/>
      <w:r w:rsidR="00112040" w:rsidRPr="008444BC">
        <w:rPr>
          <w:rFonts w:ascii="Bookman Old Style" w:hAnsi="Bookman Old Style"/>
          <w:color w:val="000000" w:themeColor="text1"/>
        </w:rPr>
        <w:t xml:space="preserve"> dan </w:t>
      </w:r>
      <w:proofErr w:type="spellStart"/>
      <w:r w:rsidR="00112040" w:rsidRPr="008444BC">
        <w:rPr>
          <w:rFonts w:ascii="Bookman Old Style" w:hAnsi="Bookman Old Style"/>
          <w:color w:val="000000" w:themeColor="text1"/>
        </w:rPr>
        <w:t>terakhir</w:t>
      </w:r>
      <w:proofErr w:type="spellEnd"/>
      <w:r w:rsidRPr="004E5A1F">
        <w:rPr>
          <w:rFonts w:ascii="Bookman Old Style" w:hAnsi="Bookman Old Style"/>
          <w:color w:val="000000" w:themeColor="text1"/>
          <w:lang w:val="id-ID"/>
        </w:rPr>
        <w:t xml:space="preserve">; </w:t>
      </w:r>
    </w:p>
    <w:p w14:paraId="23BE8B3A" w14:textId="77BE6C23" w:rsidR="00821295" w:rsidRPr="008444BC" w:rsidRDefault="00821295">
      <w:pPr>
        <w:pStyle w:val="Style"/>
        <w:numPr>
          <w:ilvl w:val="0"/>
          <w:numId w:val="184"/>
        </w:numPr>
        <w:tabs>
          <w:tab w:val="left" w:pos="3119"/>
        </w:tabs>
        <w:spacing w:after="0" w:line="360" w:lineRule="auto"/>
        <w:ind w:left="3119" w:right="23" w:hanging="567"/>
        <w:contextualSpacing/>
        <w:jc w:val="both"/>
        <w:rPr>
          <w:rFonts w:ascii="Bookman Old Style" w:hAnsi="Bookman Old Style"/>
          <w:color w:val="000000" w:themeColor="text1"/>
          <w:lang w:val="id-ID"/>
        </w:rPr>
      </w:pPr>
      <w:proofErr w:type="spellStart"/>
      <w:r w:rsidRPr="008444BC">
        <w:rPr>
          <w:rFonts w:ascii="Bookman Old Style" w:hAnsi="Bookman Old Style"/>
          <w:color w:val="000000" w:themeColor="text1"/>
        </w:rPr>
        <w:t>Pelaku</w:t>
      </w:r>
      <w:proofErr w:type="spellEnd"/>
      <w:r w:rsidRPr="008444BC">
        <w:rPr>
          <w:rFonts w:ascii="Bookman Old Style" w:hAnsi="Bookman Old Style"/>
          <w:color w:val="000000" w:themeColor="text1"/>
        </w:rPr>
        <w:t xml:space="preserve"> Usaha </w:t>
      </w:r>
      <w:r w:rsidRPr="008444BC">
        <w:rPr>
          <w:rFonts w:ascii="Bookman Old Style" w:hAnsi="Bookman Old Style"/>
          <w:color w:val="000000" w:themeColor="text1"/>
          <w:lang w:val="id-ID"/>
        </w:rPr>
        <w:t>tidak memberikan tanggapan tertulis dan</w:t>
      </w:r>
      <w:r w:rsidRPr="008444BC">
        <w:rPr>
          <w:rFonts w:ascii="Bookman Old Style" w:hAnsi="Bookman Old Style"/>
          <w:color w:val="000000" w:themeColor="text1"/>
        </w:rPr>
        <w:t>/</w:t>
      </w:r>
      <w:proofErr w:type="spellStart"/>
      <w:r w:rsidRPr="008444BC">
        <w:rPr>
          <w:rFonts w:ascii="Bookman Old Style" w:hAnsi="Bookman Old Style"/>
          <w:color w:val="000000" w:themeColor="text1"/>
        </w:rPr>
        <w:t>atau</w:t>
      </w:r>
      <w:proofErr w:type="spellEnd"/>
      <w:r w:rsidRPr="008444BC">
        <w:rPr>
          <w:rFonts w:ascii="Bookman Old Style" w:hAnsi="Bookman Old Style"/>
          <w:color w:val="000000" w:themeColor="text1"/>
          <w:lang w:val="id-ID"/>
        </w:rPr>
        <w:t xml:space="preserve"> tindak lanjut atas </w:t>
      </w:r>
      <w:proofErr w:type="spellStart"/>
      <w:r w:rsidR="009808AB" w:rsidRPr="008444BC">
        <w:rPr>
          <w:rFonts w:ascii="Bookman Old Style" w:hAnsi="Bookman Old Style"/>
          <w:color w:val="000000" w:themeColor="text1"/>
        </w:rPr>
        <w:t>Penghentian</w:t>
      </w:r>
      <w:proofErr w:type="spellEnd"/>
      <w:r w:rsidR="009808AB" w:rsidRPr="008444BC">
        <w:rPr>
          <w:rFonts w:ascii="Bookman Old Style" w:hAnsi="Bookman Old Style"/>
          <w:color w:val="000000" w:themeColor="text1"/>
        </w:rPr>
        <w:t xml:space="preserve"> </w:t>
      </w:r>
      <w:proofErr w:type="spellStart"/>
      <w:r w:rsidR="009808AB" w:rsidRPr="008444BC">
        <w:rPr>
          <w:rFonts w:ascii="Bookman Old Style" w:hAnsi="Bookman Old Style"/>
          <w:color w:val="000000" w:themeColor="text1"/>
        </w:rPr>
        <w:t>Sementara</w:t>
      </w:r>
      <w:proofErr w:type="spellEnd"/>
      <w:r w:rsidR="009808AB" w:rsidRPr="008444BC">
        <w:rPr>
          <w:rFonts w:ascii="Bookman Old Style" w:hAnsi="Bookman Old Style"/>
          <w:color w:val="000000" w:themeColor="text1"/>
        </w:rPr>
        <w:t xml:space="preserve"> </w:t>
      </w:r>
      <w:proofErr w:type="spellStart"/>
      <w:r w:rsidR="009808AB" w:rsidRPr="008444BC">
        <w:rPr>
          <w:rFonts w:ascii="Bookman Old Style" w:hAnsi="Bookman Old Style"/>
          <w:color w:val="000000" w:themeColor="text1"/>
        </w:rPr>
        <w:t>Kegiatan</w:t>
      </w:r>
      <w:proofErr w:type="spellEnd"/>
      <w:r w:rsidR="009808AB" w:rsidRPr="008444BC">
        <w:rPr>
          <w:rFonts w:ascii="Bookman Old Style" w:hAnsi="Bookman Old Style"/>
          <w:color w:val="000000" w:themeColor="text1"/>
        </w:rPr>
        <w:t xml:space="preserve"> Usaha </w:t>
      </w:r>
      <w:proofErr w:type="spellStart"/>
      <w:r w:rsidRPr="008444BC">
        <w:rPr>
          <w:rFonts w:ascii="Bookman Old Style" w:hAnsi="Bookman Old Style"/>
          <w:color w:val="000000" w:themeColor="text1"/>
        </w:rPr>
        <w:t>dalam</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jangka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waktu</w:t>
      </w:r>
      <w:proofErr w:type="spellEnd"/>
      <w:r w:rsidRPr="008444BC">
        <w:rPr>
          <w:rFonts w:ascii="Bookman Old Style" w:hAnsi="Bookman Old Style"/>
          <w:color w:val="000000" w:themeColor="text1"/>
        </w:rPr>
        <w:t xml:space="preserve"> paling lama 30 (</w:t>
      </w:r>
      <w:proofErr w:type="spellStart"/>
      <w:r w:rsidRPr="008444BC">
        <w:rPr>
          <w:rFonts w:ascii="Bookman Old Style" w:hAnsi="Bookman Old Style"/>
          <w:color w:val="000000" w:themeColor="text1"/>
        </w:rPr>
        <w:t>tiga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puluh</w:t>
      </w:r>
      <w:proofErr w:type="spellEnd"/>
      <w:r w:rsidRPr="008444BC">
        <w:rPr>
          <w:rFonts w:ascii="Bookman Old Style" w:hAnsi="Bookman Old Style"/>
          <w:color w:val="000000" w:themeColor="text1"/>
        </w:rPr>
        <w:t xml:space="preserve">) Hari </w:t>
      </w:r>
      <w:proofErr w:type="spellStart"/>
      <w:r w:rsidRPr="008444BC">
        <w:rPr>
          <w:rFonts w:ascii="Bookman Old Style" w:hAnsi="Bookman Old Style"/>
          <w:color w:val="000000" w:themeColor="text1"/>
        </w:rPr>
        <w:t>sejak</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diterbitkannya</w:t>
      </w:r>
      <w:proofErr w:type="spellEnd"/>
      <w:r w:rsidR="009E2D90" w:rsidRPr="008444BC">
        <w:rPr>
          <w:rFonts w:ascii="Bookman Old Style" w:hAnsi="Bookman Old Style"/>
          <w:color w:val="000000" w:themeColor="text1"/>
        </w:rPr>
        <w:t xml:space="preserve"> </w:t>
      </w:r>
      <w:proofErr w:type="spellStart"/>
      <w:r w:rsidR="009808AB" w:rsidRPr="008444BC">
        <w:rPr>
          <w:rFonts w:ascii="Bookman Old Style" w:hAnsi="Bookman Old Style"/>
          <w:color w:val="000000" w:themeColor="text1"/>
        </w:rPr>
        <w:t>Penghentian</w:t>
      </w:r>
      <w:proofErr w:type="spellEnd"/>
      <w:r w:rsidR="009808AB" w:rsidRPr="008444BC">
        <w:rPr>
          <w:rFonts w:ascii="Bookman Old Style" w:hAnsi="Bookman Old Style"/>
          <w:color w:val="000000" w:themeColor="text1"/>
        </w:rPr>
        <w:t xml:space="preserve"> </w:t>
      </w:r>
      <w:proofErr w:type="spellStart"/>
      <w:r w:rsidR="009808AB" w:rsidRPr="008444BC">
        <w:rPr>
          <w:rFonts w:ascii="Bookman Old Style" w:hAnsi="Bookman Old Style"/>
          <w:color w:val="000000" w:themeColor="text1"/>
        </w:rPr>
        <w:t>Sementara</w:t>
      </w:r>
      <w:proofErr w:type="spellEnd"/>
      <w:r w:rsidR="009808AB" w:rsidRPr="008444BC">
        <w:rPr>
          <w:rFonts w:ascii="Bookman Old Style" w:hAnsi="Bookman Old Style"/>
          <w:color w:val="000000" w:themeColor="text1"/>
        </w:rPr>
        <w:t xml:space="preserve"> </w:t>
      </w:r>
      <w:proofErr w:type="spellStart"/>
      <w:r w:rsidR="009808AB" w:rsidRPr="008444BC">
        <w:rPr>
          <w:rFonts w:ascii="Bookman Old Style" w:hAnsi="Bookman Old Style"/>
          <w:color w:val="000000" w:themeColor="text1"/>
        </w:rPr>
        <w:t>Kegiatan</w:t>
      </w:r>
      <w:proofErr w:type="spellEnd"/>
      <w:r w:rsidR="009808AB" w:rsidRPr="008444BC">
        <w:rPr>
          <w:rFonts w:ascii="Bookman Old Style" w:hAnsi="Bookman Old Style"/>
          <w:color w:val="000000" w:themeColor="text1"/>
        </w:rPr>
        <w:t xml:space="preserve"> Usaha</w:t>
      </w:r>
      <w:r w:rsidRPr="008444BC">
        <w:rPr>
          <w:rFonts w:ascii="Bookman Old Style" w:hAnsi="Bookman Old Style"/>
          <w:color w:val="000000" w:themeColor="text1"/>
          <w:lang w:val="id-ID"/>
        </w:rPr>
        <w:t xml:space="preserve">; </w:t>
      </w:r>
    </w:p>
    <w:p w14:paraId="48117003" w14:textId="30202C8F" w:rsidR="00204044" w:rsidRPr="004E5A1F" w:rsidRDefault="00204044">
      <w:pPr>
        <w:pStyle w:val="Style"/>
        <w:numPr>
          <w:ilvl w:val="0"/>
          <w:numId w:val="184"/>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rPr>
        <w:t>h</w:t>
      </w:r>
      <w:r w:rsidRPr="004E5A1F">
        <w:rPr>
          <w:rFonts w:ascii="Bookman Old Style" w:hAnsi="Bookman Old Style"/>
          <w:color w:val="000000" w:themeColor="text1"/>
          <w:lang w:val="id-ID"/>
        </w:rPr>
        <w:t>asil inspeksi lapangan yang</w:t>
      </w:r>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membuktikan</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terjadinya</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pelanggaran</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berat</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sebagaimana</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dimaksud</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dalam</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Pasal</w:t>
      </w:r>
      <w:proofErr w:type="spellEnd"/>
      <w:r w:rsidRPr="004E5A1F">
        <w:rPr>
          <w:rFonts w:ascii="Bookman Old Style" w:hAnsi="Bookman Old Style"/>
          <w:color w:val="000000" w:themeColor="text1"/>
        </w:rPr>
        <w:t xml:space="preserve"> </w:t>
      </w:r>
      <w:r w:rsidR="007D5EC3" w:rsidRPr="008444BC">
        <w:rPr>
          <w:rFonts w:ascii="Bookman Old Style" w:hAnsi="Bookman Old Style"/>
          <w:color w:val="000000" w:themeColor="text1"/>
        </w:rPr>
        <w:t>6</w:t>
      </w:r>
      <w:r w:rsidR="0055143C" w:rsidRPr="008444BC">
        <w:rPr>
          <w:rFonts w:ascii="Bookman Old Style" w:hAnsi="Bookman Old Style"/>
          <w:color w:val="000000" w:themeColor="text1"/>
        </w:rPr>
        <w:t>0</w:t>
      </w:r>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ayat</w:t>
      </w:r>
      <w:proofErr w:type="spellEnd"/>
      <w:r w:rsidRPr="004E5A1F">
        <w:rPr>
          <w:rFonts w:ascii="Bookman Old Style" w:hAnsi="Bookman Old Style"/>
          <w:color w:val="000000" w:themeColor="text1"/>
        </w:rPr>
        <w:t xml:space="preserve"> (1</w:t>
      </w:r>
      <w:r w:rsidR="00542B1C" w:rsidRPr="008444BC">
        <w:rPr>
          <w:rFonts w:ascii="Bookman Old Style" w:hAnsi="Bookman Old Style"/>
          <w:color w:val="000000" w:themeColor="text1"/>
        </w:rPr>
        <w:t xml:space="preserve">) </w:t>
      </w:r>
      <w:proofErr w:type="spellStart"/>
      <w:r w:rsidR="00542B1C" w:rsidRPr="008444BC">
        <w:rPr>
          <w:rFonts w:ascii="Bookman Old Style" w:hAnsi="Bookman Old Style"/>
          <w:color w:val="000000" w:themeColor="text1"/>
        </w:rPr>
        <w:t>huruf</w:t>
      </w:r>
      <w:proofErr w:type="spellEnd"/>
      <w:r w:rsidR="00542B1C" w:rsidRPr="008444BC">
        <w:rPr>
          <w:rFonts w:ascii="Bookman Old Style" w:hAnsi="Bookman Old Style"/>
          <w:color w:val="000000" w:themeColor="text1"/>
        </w:rPr>
        <w:t xml:space="preserve"> </w:t>
      </w:r>
      <w:proofErr w:type="gramStart"/>
      <w:r w:rsidR="00542B1C" w:rsidRPr="008444BC">
        <w:rPr>
          <w:rFonts w:ascii="Bookman Old Style" w:hAnsi="Bookman Old Style"/>
          <w:color w:val="000000" w:themeColor="text1"/>
        </w:rPr>
        <w:t>b</w:t>
      </w:r>
      <w:r w:rsidR="00BE447D" w:rsidRPr="008444BC">
        <w:rPr>
          <w:rFonts w:ascii="Bookman Old Style" w:hAnsi="Bookman Old Style"/>
          <w:color w:val="000000" w:themeColor="text1"/>
        </w:rPr>
        <w:t xml:space="preserve">, </w:t>
      </w:r>
      <w:r w:rsidR="004E32A5">
        <w:rPr>
          <w:rFonts w:ascii="Bookman Old Style" w:hAnsi="Bookman Old Style"/>
          <w:color w:val="000000" w:themeColor="text1"/>
        </w:rPr>
        <w:t xml:space="preserve">  </w:t>
      </w:r>
      <w:proofErr w:type="gramEnd"/>
      <w:r w:rsidR="00F631DF">
        <w:rPr>
          <w:rFonts w:ascii="Bookman Old Style" w:hAnsi="Bookman Old Style"/>
          <w:color w:val="000000" w:themeColor="text1"/>
        </w:rPr>
        <w:t xml:space="preserve">   </w:t>
      </w:r>
      <w:r w:rsidR="004E32A5">
        <w:rPr>
          <w:rFonts w:ascii="Bookman Old Style" w:hAnsi="Bookman Old Style"/>
          <w:color w:val="000000" w:themeColor="text1"/>
        </w:rPr>
        <w:t xml:space="preserve"> </w:t>
      </w:r>
      <w:proofErr w:type="spellStart"/>
      <w:r w:rsidR="00BE447D" w:rsidRPr="008444BC">
        <w:rPr>
          <w:rFonts w:ascii="Bookman Old Style" w:hAnsi="Bookman Old Style"/>
          <w:color w:val="000000" w:themeColor="text1"/>
        </w:rPr>
        <w:t>huruf</w:t>
      </w:r>
      <w:proofErr w:type="spellEnd"/>
      <w:r w:rsidR="00BE447D" w:rsidRPr="008444BC">
        <w:rPr>
          <w:rFonts w:ascii="Bookman Old Style" w:hAnsi="Bookman Old Style"/>
          <w:color w:val="000000" w:themeColor="text1"/>
        </w:rPr>
        <w:t xml:space="preserve"> c</w:t>
      </w:r>
      <w:r w:rsidR="00FD5277" w:rsidRPr="008444BC">
        <w:rPr>
          <w:rFonts w:ascii="Bookman Old Style" w:hAnsi="Bookman Old Style"/>
          <w:color w:val="000000" w:themeColor="text1"/>
        </w:rPr>
        <w:t xml:space="preserve"> </w:t>
      </w:r>
      <w:proofErr w:type="spellStart"/>
      <w:r w:rsidR="00FD5277" w:rsidRPr="008444BC">
        <w:rPr>
          <w:rFonts w:ascii="Bookman Old Style" w:hAnsi="Bookman Old Style"/>
          <w:color w:val="000000" w:themeColor="text1"/>
        </w:rPr>
        <w:t>atau</w:t>
      </w:r>
      <w:proofErr w:type="spellEnd"/>
      <w:r w:rsidR="000032E3" w:rsidRPr="008444BC">
        <w:rPr>
          <w:rFonts w:ascii="Bookman Old Style" w:hAnsi="Bookman Old Style"/>
          <w:color w:val="000000" w:themeColor="text1"/>
        </w:rPr>
        <w:t xml:space="preserve"> </w:t>
      </w:r>
      <w:proofErr w:type="spellStart"/>
      <w:r w:rsidR="000032E3" w:rsidRPr="008444BC">
        <w:rPr>
          <w:rFonts w:ascii="Bookman Old Style" w:hAnsi="Bookman Old Style"/>
          <w:color w:val="000000" w:themeColor="text1"/>
        </w:rPr>
        <w:t>huruf</w:t>
      </w:r>
      <w:proofErr w:type="spellEnd"/>
      <w:r w:rsidR="000032E3" w:rsidRPr="008444BC">
        <w:rPr>
          <w:rFonts w:ascii="Bookman Old Style" w:hAnsi="Bookman Old Style"/>
          <w:color w:val="000000" w:themeColor="text1"/>
        </w:rPr>
        <w:t xml:space="preserve"> </w:t>
      </w:r>
      <w:r w:rsidR="00BE447D" w:rsidRPr="008444BC">
        <w:rPr>
          <w:rFonts w:ascii="Bookman Old Style" w:hAnsi="Bookman Old Style"/>
          <w:color w:val="000000" w:themeColor="text1"/>
        </w:rPr>
        <w:t>d</w:t>
      </w:r>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atau</w:t>
      </w:r>
      <w:proofErr w:type="spellEnd"/>
    </w:p>
    <w:p w14:paraId="600303AC" w14:textId="5FE80BBA" w:rsidR="00204044" w:rsidRPr="004E5A1F" w:rsidRDefault="00204044">
      <w:pPr>
        <w:pStyle w:val="Style"/>
        <w:numPr>
          <w:ilvl w:val="0"/>
          <w:numId w:val="184"/>
        </w:numPr>
        <w:tabs>
          <w:tab w:val="left" w:pos="3119"/>
        </w:tabs>
        <w:spacing w:after="0" w:line="360" w:lineRule="auto"/>
        <w:ind w:left="3119" w:right="23" w:hanging="567"/>
        <w:contextualSpacing/>
        <w:jc w:val="both"/>
        <w:rPr>
          <w:rFonts w:ascii="Bookman Old Style" w:hAnsi="Bookman Old Style"/>
          <w:color w:val="000000" w:themeColor="text1"/>
          <w:lang w:val="id-ID"/>
        </w:rPr>
      </w:pPr>
      <w:proofErr w:type="spellStart"/>
      <w:r w:rsidRPr="004E5A1F">
        <w:rPr>
          <w:rFonts w:ascii="Bookman Old Style" w:hAnsi="Bookman Old Style"/>
          <w:color w:val="000000" w:themeColor="text1"/>
        </w:rPr>
        <w:t>berdasarkan</w:t>
      </w:r>
      <w:proofErr w:type="spellEnd"/>
      <w:r w:rsidRPr="004E5A1F">
        <w:rPr>
          <w:rFonts w:ascii="Bookman Old Style" w:hAnsi="Bookman Old Style"/>
          <w:color w:val="000000" w:themeColor="text1"/>
          <w:lang w:val="id-ID"/>
        </w:rPr>
        <w:t xml:space="preserve"> putusan pengadilan yang telah ber</w:t>
      </w:r>
      <w:proofErr w:type="spellStart"/>
      <w:r w:rsidR="00AB0909" w:rsidRPr="008444BC">
        <w:rPr>
          <w:rFonts w:ascii="Bookman Old Style" w:hAnsi="Bookman Old Style"/>
          <w:color w:val="000000" w:themeColor="text1"/>
        </w:rPr>
        <w:t>ke</w:t>
      </w:r>
      <w:proofErr w:type="spellEnd"/>
      <w:r w:rsidRPr="004E5A1F">
        <w:rPr>
          <w:rFonts w:ascii="Bookman Old Style" w:hAnsi="Bookman Old Style"/>
          <w:color w:val="000000" w:themeColor="text1"/>
          <w:lang w:val="id-ID"/>
        </w:rPr>
        <w:t>kuatan hukum tetap.</w:t>
      </w:r>
    </w:p>
    <w:p w14:paraId="6EB0BC7E" w14:textId="48075EFC" w:rsidR="00204044" w:rsidRPr="004E5A1F" w:rsidRDefault="00204044">
      <w:pPr>
        <w:pStyle w:val="Style"/>
        <w:numPr>
          <w:ilvl w:val="0"/>
          <w:numId w:val="195"/>
        </w:numPr>
        <w:tabs>
          <w:tab w:val="left" w:pos="2552"/>
        </w:tabs>
        <w:spacing w:after="0" w:line="360" w:lineRule="auto"/>
        <w:ind w:left="2552" w:right="23" w:hanging="567"/>
        <w:jc w:val="both"/>
        <w:rPr>
          <w:rFonts w:ascii="Bookman Old Style" w:hAnsi="Bookman Old Style"/>
          <w:color w:val="000000" w:themeColor="text1"/>
          <w:lang w:val="id-ID"/>
        </w:rPr>
      </w:pPr>
      <w:proofErr w:type="spellStart"/>
      <w:r w:rsidRPr="004E5A1F">
        <w:rPr>
          <w:rFonts w:ascii="Bookman Old Style" w:hAnsi="Bookman Old Style"/>
          <w:color w:val="000000" w:themeColor="text1"/>
        </w:rPr>
        <w:t>Pencabutan</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Perizinan</w:t>
      </w:r>
      <w:proofErr w:type="spellEnd"/>
      <w:r w:rsidRPr="004E5A1F">
        <w:rPr>
          <w:rFonts w:ascii="Bookman Old Style" w:hAnsi="Bookman Old Style"/>
          <w:color w:val="000000" w:themeColor="text1"/>
        </w:rPr>
        <w:t xml:space="preserve"> </w:t>
      </w:r>
      <w:proofErr w:type="spellStart"/>
      <w:r w:rsidRPr="004E5A1F">
        <w:rPr>
          <w:rFonts w:ascii="Bookman Old Style" w:hAnsi="Bookman Old Style"/>
          <w:color w:val="000000" w:themeColor="text1"/>
        </w:rPr>
        <w:t>Berusaha</w:t>
      </w:r>
      <w:proofErr w:type="spellEnd"/>
      <w:r w:rsidR="0028661A" w:rsidRPr="008444BC">
        <w:rPr>
          <w:rFonts w:ascii="Bookman Old Style" w:hAnsi="Bookman Old Style"/>
          <w:color w:val="000000" w:themeColor="text1"/>
        </w:rPr>
        <w:t xml:space="preserve"> </w:t>
      </w:r>
      <w:proofErr w:type="spellStart"/>
      <w:r w:rsidR="0028661A" w:rsidRPr="008444BC">
        <w:rPr>
          <w:rFonts w:ascii="Bookman Old Style" w:hAnsi="Bookman Old Style"/>
          <w:color w:val="000000" w:themeColor="text1"/>
        </w:rPr>
        <w:t>Berbasis</w:t>
      </w:r>
      <w:proofErr w:type="spellEnd"/>
      <w:r w:rsidR="0028661A" w:rsidRPr="008444BC">
        <w:rPr>
          <w:rFonts w:ascii="Bookman Old Style" w:hAnsi="Bookman Old Style"/>
          <w:color w:val="000000" w:themeColor="text1"/>
        </w:rPr>
        <w:t xml:space="preserve"> </w:t>
      </w:r>
      <w:proofErr w:type="spellStart"/>
      <w:r w:rsidR="0028661A" w:rsidRPr="008444BC">
        <w:rPr>
          <w:rFonts w:ascii="Bookman Old Style" w:hAnsi="Bookman Old Style"/>
          <w:color w:val="000000" w:themeColor="text1"/>
        </w:rPr>
        <w:t>Risiko</w:t>
      </w:r>
      <w:proofErr w:type="spellEnd"/>
      <w:r w:rsidRPr="004E5A1F">
        <w:rPr>
          <w:rFonts w:ascii="Bookman Old Style" w:hAnsi="Bookman Old Style"/>
          <w:color w:val="000000" w:themeColor="text1"/>
          <w:lang w:val="id-ID"/>
        </w:rPr>
        <w:t xml:space="preserve"> sebagaimana dimaksud pada ayat (1) berupa</w:t>
      </w:r>
      <w:r w:rsidRPr="004E5A1F">
        <w:rPr>
          <w:rFonts w:ascii="Bookman Old Style" w:hAnsi="Bookman Old Style"/>
          <w:color w:val="000000" w:themeColor="text1"/>
        </w:rPr>
        <w:t>:</w:t>
      </w:r>
    </w:p>
    <w:p w14:paraId="0D3C13E7" w14:textId="57BE7987" w:rsidR="00204044" w:rsidRPr="004E5A1F" w:rsidRDefault="002E0753">
      <w:pPr>
        <w:pStyle w:val="Style"/>
        <w:numPr>
          <w:ilvl w:val="0"/>
          <w:numId w:val="194"/>
        </w:numPr>
        <w:tabs>
          <w:tab w:val="left" w:pos="3119"/>
        </w:tabs>
        <w:spacing w:after="0" w:line="360" w:lineRule="auto"/>
        <w:ind w:left="3119" w:right="23" w:hanging="567"/>
        <w:contextualSpacing/>
        <w:jc w:val="both"/>
        <w:rPr>
          <w:rFonts w:ascii="Bookman Old Style" w:hAnsi="Bookman Old Style"/>
          <w:color w:val="000000" w:themeColor="text1"/>
          <w:lang w:val="id-ID"/>
        </w:rPr>
      </w:pPr>
      <w:proofErr w:type="spellStart"/>
      <w:r w:rsidRPr="008444BC">
        <w:rPr>
          <w:rFonts w:ascii="Bookman Old Style" w:hAnsi="Bookman Old Style"/>
          <w:color w:val="000000" w:themeColor="text1"/>
        </w:rPr>
        <w:t>P</w:t>
      </w:r>
      <w:r w:rsidR="00204044" w:rsidRPr="004E5A1F">
        <w:rPr>
          <w:rFonts w:ascii="Bookman Old Style" w:hAnsi="Bookman Old Style"/>
          <w:color w:val="000000" w:themeColor="text1"/>
        </w:rPr>
        <w:t>encabutan</w:t>
      </w:r>
      <w:proofErr w:type="spellEnd"/>
      <w:r w:rsidR="00204044" w:rsidRPr="004E5A1F">
        <w:rPr>
          <w:rFonts w:ascii="Bookman Old Style" w:hAnsi="Bookman Old Style"/>
          <w:color w:val="000000" w:themeColor="text1"/>
        </w:rPr>
        <w:t xml:space="preserve"> NIB;</w:t>
      </w:r>
    </w:p>
    <w:p w14:paraId="54D44E92" w14:textId="414927EE" w:rsidR="00204044" w:rsidRPr="004E5A1F" w:rsidRDefault="002E0753">
      <w:pPr>
        <w:pStyle w:val="Style"/>
        <w:numPr>
          <w:ilvl w:val="0"/>
          <w:numId w:val="194"/>
        </w:numPr>
        <w:tabs>
          <w:tab w:val="left" w:pos="3119"/>
        </w:tabs>
        <w:spacing w:after="0" w:line="360" w:lineRule="auto"/>
        <w:ind w:left="3119" w:right="23" w:hanging="567"/>
        <w:contextualSpacing/>
        <w:jc w:val="both"/>
        <w:rPr>
          <w:rFonts w:ascii="Bookman Old Style" w:hAnsi="Bookman Old Style"/>
          <w:color w:val="000000" w:themeColor="text1"/>
          <w:lang w:val="id-ID"/>
        </w:rPr>
      </w:pPr>
      <w:proofErr w:type="spellStart"/>
      <w:r w:rsidRPr="008444BC">
        <w:rPr>
          <w:rFonts w:ascii="Bookman Old Style" w:hAnsi="Bookman Old Style"/>
          <w:color w:val="000000" w:themeColor="text1"/>
        </w:rPr>
        <w:t>P</w:t>
      </w:r>
      <w:r w:rsidR="00204044" w:rsidRPr="004E5A1F">
        <w:rPr>
          <w:rFonts w:ascii="Bookman Old Style" w:hAnsi="Bookman Old Style"/>
          <w:color w:val="000000" w:themeColor="text1"/>
        </w:rPr>
        <w:t>encabutan</w:t>
      </w:r>
      <w:proofErr w:type="spellEnd"/>
      <w:r w:rsidR="00204044" w:rsidRPr="004E5A1F">
        <w:rPr>
          <w:rFonts w:ascii="Bookman Old Style" w:hAnsi="Bookman Old Style"/>
          <w:color w:val="000000" w:themeColor="text1"/>
        </w:rPr>
        <w:t xml:space="preserve"> </w:t>
      </w:r>
      <w:proofErr w:type="spellStart"/>
      <w:r w:rsidR="00204044" w:rsidRPr="004E5A1F">
        <w:rPr>
          <w:rFonts w:ascii="Bookman Old Style" w:hAnsi="Bookman Old Style"/>
          <w:color w:val="000000" w:themeColor="text1"/>
        </w:rPr>
        <w:t>Sertifikat</w:t>
      </w:r>
      <w:proofErr w:type="spellEnd"/>
      <w:r w:rsidR="00204044" w:rsidRPr="004E5A1F">
        <w:rPr>
          <w:rFonts w:ascii="Bookman Old Style" w:hAnsi="Bookman Old Style"/>
          <w:color w:val="000000" w:themeColor="text1"/>
        </w:rPr>
        <w:t xml:space="preserve"> </w:t>
      </w:r>
      <w:proofErr w:type="spellStart"/>
      <w:r w:rsidR="00204044" w:rsidRPr="004E5A1F">
        <w:rPr>
          <w:rFonts w:ascii="Bookman Old Style" w:hAnsi="Bookman Old Style"/>
          <w:color w:val="000000" w:themeColor="text1"/>
        </w:rPr>
        <w:t>Standar</w:t>
      </w:r>
      <w:proofErr w:type="spellEnd"/>
      <w:r w:rsidR="00204044" w:rsidRPr="004E5A1F">
        <w:rPr>
          <w:rFonts w:ascii="Bookman Old Style" w:hAnsi="Bookman Old Style"/>
          <w:color w:val="000000" w:themeColor="text1"/>
        </w:rPr>
        <w:t xml:space="preserve">; </w:t>
      </w:r>
      <w:r w:rsidR="002D1E55" w:rsidRPr="008444BC">
        <w:rPr>
          <w:rFonts w:ascii="Bookman Old Style" w:hAnsi="Bookman Old Style"/>
          <w:color w:val="000000" w:themeColor="text1"/>
        </w:rPr>
        <w:t>dan/</w:t>
      </w:r>
      <w:proofErr w:type="spellStart"/>
      <w:r w:rsidR="00204044" w:rsidRPr="004E5A1F">
        <w:rPr>
          <w:rFonts w:ascii="Bookman Old Style" w:hAnsi="Bookman Old Style"/>
          <w:color w:val="000000" w:themeColor="text1"/>
        </w:rPr>
        <w:t>atau</w:t>
      </w:r>
      <w:proofErr w:type="spellEnd"/>
    </w:p>
    <w:p w14:paraId="6FD72615" w14:textId="7232489E" w:rsidR="00204044" w:rsidRPr="004E32A5" w:rsidRDefault="002E0753">
      <w:pPr>
        <w:pStyle w:val="Style"/>
        <w:numPr>
          <w:ilvl w:val="0"/>
          <w:numId w:val="194"/>
        </w:numPr>
        <w:tabs>
          <w:tab w:val="left" w:pos="3119"/>
        </w:tabs>
        <w:spacing w:after="0" w:line="360" w:lineRule="auto"/>
        <w:ind w:left="3119" w:right="23" w:hanging="567"/>
        <w:contextualSpacing/>
        <w:jc w:val="both"/>
        <w:rPr>
          <w:rFonts w:ascii="Bookman Old Style" w:hAnsi="Bookman Old Style"/>
          <w:color w:val="000000" w:themeColor="text1"/>
          <w:lang w:val="id-ID"/>
        </w:rPr>
      </w:pPr>
      <w:proofErr w:type="spellStart"/>
      <w:r w:rsidRPr="008444BC">
        <w:rPr>
          <w:rFonts w:ascii="Bookman Old Style" w:hAnsi="Bookman Old Style"/>
          <w:color w:val="000000" w:themeColor="text1"/>
        </w:rPr>
        <w:lastRenderedPageBreak/>
        <w:t>P</w:t>
      </w:r>
      <w:r w:rsidR="00204044" w:rsidRPr="004E5A1F">
        <w:rPr>
          <w:rFonts w:ascii="Bookman Old Style" w:hAnsi="Bookman Old Style"/>
          <w:color w:val="000000" w:themeColor="text1"/>
        </w:rPr>
        <w:t>encabutan</w:t>
      </w:r>
      <w:proofErr w:type="spellEnd"/>
      <w:r w:rsidR="00204044" w:rsidRPr="004E5A1F">
        <w:rPr>
          <w:rFonts w:ascii="Bookman Old Style" w:hAnsi="Bookman Old Style"/>
          <w:color w:val="000000" w:themeColor="text1"/>
        </w:rPr>
        <w:t xml:space="preserve"> </w:t>
      </w:r>
      <w:proofErr w:type="spellStart"/>
      <w:r w:rsidR="00204044" w:rsidRPr="004E5A1F">
        <w:rPr>
          <w:rFonts w:ascii="Bookman Old Style" w:hAnsi="Bookman Old Style"/>
          <w:color w:val="000000" w:themeColor="text1"/>
        </w:rPr>
        <w:t>Izin</w:t>
      </w:r>
      <w:proofErr w:type="spellEnd"/>
      <w:r w:rsidR="00204044" w:rsidRPr="004E5A1F">
        <w:rPr>
          <w:rFonts w:ascii="Bookman Old Style" w:hAnsi="Bookman Old Style"/>
          <w:color w:val="000000" w:themeColor="text1"/>
        </w:rPr>
        <w:t>.</w:t>
      </w:r>
    </w:p>
    <w:p w14:paraId="7971594F" w14:textId="4E9A34C2" w:rsidR="005D2CDB" w:rsidRPr="004E32A5" w:rsidRDefault="00FD5277" w:rsidP="004E32A5">
      <w:pPr>
        <w:pStyle w:val="Style"/>
        <w:numPr>
          <w:ilvl w:val="0"/>
          <w:numId w:val="195"/>
        </w:numPr>
        <w:tabs>
          <w:tab w:val="left" w:pos="2552"/>
        </w:tabs>
        <w:spacing w:after="0" w:line="360" w:lineRule="auto"/>
        <w:ind w:left="2552" w:right="23" w:hanging="567"/>
        <w:jc w:val="both"/>
        <w:rPr>
          <w:rFonts w:ascii="Bookman Old Style" w:hAnsi="Bookman Old Style"/>
          <w:color w:val="000000" w:themeColor="text1"/>
          <w:lang w:val="id-ID"/>
        </w:rPr>
      </w:pPr>
      <w:proofErr w:type="spellStart"/>
      <w:r w:rsidRPr="008444BC">
        <w:rPr>
          <w:rFonts w:ascii="Bookman Old Style" w:hAnsi="Bookman Old Style"/>
          <w:color w:val="000000" w:themeColor="text1"/>
        </w:rPr>
        <w:t>Dalam</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hal</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Pelaku</w:t>
      </w:r>
      <w:proofErr w:type="spellEnd"/>
      <w:r w:rsidRPr="008444BC">
        <w:rPr>
          <w:rFonts w:ascii="Bookman Old Style" w:hAnsi="Bookman Old Style"/>
          <w:color w:val="000000" w:themeColor="text1"/>
        </w:rPr>
        <w:t xml:space="preserve"> Usaha </w:t>
      </w:r>
      <w:proofErr w:type="spellStart"/>
      <w:r w:rsidRPr="008444BC">
        <w:rPr>
          <w:rFonts w:ascii="Bookman Old Style" w:hAnsi="Bookman Old Style"/>
          <w:color w:val="000000" w:themeColor="text1"/>
        </w:rPr>
        <w:t>masih</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berminat</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melakukan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kegiatan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usahanya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Pelaku</w:t>
      </w:r>
      <w:proofErr w:type="spellEnd"/>
      <w:r w:rsidRPr="008444BC">
        <w:rPr>
          <w:rFonts w:ascii="Bookman Old Style" w:hAnsi="Bookman Old Style"/>
          <w:color w:val="000000" w:themeColor="text1"/>
        </w:rPr>
        <w:t xml:space="preserve"> Usaha </w:t>
      </w:r>
      <w:proofErr w:type="spellStart"/>
      <w:r w:rsidRPr="008444BC">
        <w:rPr>
          <w:rFonts w:ascii="Bookman Old Style" w:hAnsi="Bookman Old Style"/>
          <w:color w:val="000000" w:themeColor="text1"/>
        </w:rPr>
        <w:t>wajib</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melakukan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permohonan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Perizinan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Berusaha</w:t>
      </w:r>
      <w:proofErr w:type="spellEnd"/>
      <w:r w:rsidRPr="008444BC">
        <w:rPr>
          <w:rFonts w:ascii="Bookman Old Style" w:hAnsi="Bookman Old Style"/>
          <w:color w:val="000000" w:themeColor="text1"/>
        </w:rPr>
        <w:t xml:space="preserve"> </w:t>
      </w:r>
      <w:proofErr w:type="spellStart"/>
      <w:r w:rsidR="0028661A" w:rsidRPr="008444BC">
        <w:rPr>
          <w:rFonts w:ascii="Bookman Old Style" w:hAnsi="Bookman Old Style"/>
          <w:color w:val="000000" w:themeColor="text1"/>
        </w:rPr>
        <w:t>Berbasis</w:t>
      </w:r>
      <w:proofErr w:type="spellEnd"/>
      <w:r w:rsidR="0028661A" w:rsidRPr="008444BC">
        <w:rPr>
          <w:rFonts w:ascii="Bookman Old Style" w:hAnsi="Bookman Old Style"/>
          <w:color w:val="000000" w:themeColor="text1"/>
        </w:rPr>
        <w:t xml:space="preserve"> </w:t>
      </w:r>
      <w:proofErr w:type="spellStart"/>
      <w:r w:rsidR="0028661A" w:rsidRPr="008444BC">
        <w:rPr>
          <w:rFonts w:ascii="Bookman Old Style" w:hAnsi="Bookman Old Style"/>
          <w:color w:val="000000" w:themeColor="text1"/>
        </w:rPr>
        <w:t>Risiko</w:t>
      </w:r>
      <w:proofErr w:type="spellEnd"/>
      <w:r w:rsidR="0028661A" w:rsidRPr="008444BC">
        <w:rPr>
          <w:rFonts w:ascii="Bookman Old Style" w:hAnsi="Bookman Old Style"/>
          <w:color w:val="000000" w:themeColor="text1"/>
        </w:rPr>
        <w:t xml:space="preserve"> </w:t>
      </w:r>
      <w:r w:rsidRPr="008444BC">
        <w:rPr>
          <w:rFonts w:ascii="Bookman Old Style" w:hAnsi="Bookman Old Style"/>
          <w:color w:val="000000" w:themeColor="text1"/>
        </w:rPr>
        <w:t xml:space="preserve">yang </w:t>
      </w:r>
      <w:proofErr w:type="spellStart"/>
      <w:r w:rsidRPr="008444BC">
        <w:rPr>
          <w:rFonts w:ascii="Bookman Old Style" w:hAnsi="Bookman Old Style"/>
          <w:color w:val="000000" w:themeColor="text1"/>
        </w:rPr>
        <w:t>baru</w:t>
      </w:r>
      <w:proofErr w:type="spellEnd"/>
      <w:r w:rsidRPr="008444BC">
        <w:rPr>
          <w:rFonts w:ascii="Bookman Old Style" w:hAnsi="Bookman Old Style"/>
          <w:color w:val="000000" w:themeColor="text1"/>
        </w:rPr>
        <w:t>.</w:t>
      </w:r>
    </w:p>
    <w:p w14:paraId="51DCF9AA" w14:textId="5A46937C" w:rsidR="00204044" w:rsidRPr="004E5A1F" w:rsidRDefault="00AC5977">
      <w:pPr>
        <w:pStyle w:val="Style"/>
        <w:numPr>
          <w:ilvl w:val="0"/>
          <w:numId w:val="195"/>
        </w:numPr>
        <w:tabs>
          <w:tab w:val="left" w:pos="2552"/>
        </w:tabs>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lang w:val="id-ID"/>
        </w:rPr>
        <w:t>Dala</w:t>
      </w:r>
      <w:r w:rsidR="004C16CC" w:rsidRPr="004E5A1F">
        <w:rPr>
          <w:rFonts w:ascii="Bookman Old Style" w:hAnsi="Bookman Old Style"/>
          <w:color w:val="000000" w:themeColor="text1"/>
          <w:lang w:val="id-ID"/>
        </w:rPr>
        <w:t>m</w:t>
      </w:r>
      <w:r w:rsidRPr="004E5A1F">
        <w:rPr>
          <w:rFonts w:ascii="Bookman Old Style" w:hAnsi="Bookman Old Style"/>
          <w:color w:val="000000" w:themeColor="text1"/>
          <w:lang w:val="id-ID"/>
        </w:rPr>
        <w:t xml:space="preserve"> hal </w:t>
      </w:r>
      <w:r w:rsidR="00890AC1" w:rsidRPr="008444BC">
        <w:rPr>
          <w:rFonts w:ascii="Bookman Old Style" w:hAnsi="Bookman Old Style"/>
          <w:color w:val="000000" w:themeColor="text1"/>
        </w:rPr>
        <w:t>P</w:t>
      </w:r>
      <w:r w:rsidRPr="004E5A1F">
        <w:rPr>
          <w:rFonts w:ascii="Bookman Old Style" w:hAnsi="Bookman Old Style"/>
          <w:color w:val="000000" w:themeColor="text1"/>
          <w:lang w:val="id-ID"/>
        </w:rPr>
        <w:t xml:space="preserve">elaku </w:t>
      </w:r>
      <w:r w:rsidR="00890AC1" w:rsidRPr="008444BC">
        <w:rPr>
          <w:rFonts w:ascii="Bookman Old Style" w:hAnsi="Bookman Old Style"/>
          <w:color w:val="000000" w:themeColor="text1"/>
        </w:rPr>
        <w:t>U</w:t>
      </w:r>
      <w:r w:rsidRPr="004E5A1F">
        <w:rPr>
          <w:rFonts w:ascii="Bookman Old Style" w:hAnsi="Bookman Old Style"/>
          <w:color w:val="000000" w:themeColor="text1"/>
          <w:lang w:val="id-ID"/>
        </w:rPr>
        <w:t>saha hanya memiliki 1 kegiatan usaha</w:t>
      </w:r>
      <w:r w:rsidR="00BE447D" w:rsidRPr="008444BC">
        <w:rPr>
          <w:rFonts w:ascii="Bookman Old Style" w:hAnsi="Bookman Old Style"/>
          <w:color w:val="000000" w:themeColor="text1"/>
        </w:rPr>
        <w:t xml:space="preserve"> </w:t>
      </w:r>
      <w:proofErr w:type="spellStart"/>
      <w:r w:rsidR="00BE447D" w:rsidRPr="008444BC">
        <w:rPr>
          <w:rFonts w:ascii="Bookman Old Style" w:hAnsi="Bookman Old Style"/>
          <w:color w:val="000000" w:themeColor="text1"/>
        </w:rPr>
        <w:t>sesuai</w:t>
      </w:r>
      <w:proofErr w:type="spellEnd"/>
      <w:r w:rsidR="00BE447D" w:rsidRPr="008444BC">
        <w:rPr>
          <w:rFonts w:ascii="Bookman Old Style" w:hAnsi="Bookman Old Style"/>
          <w:color w:val="000000" w:themeColor="text1"/>
        </w:rPr>
        <w:t xml:space="preserve"> </w:t>
      </w:r>
      <w:proofErr w:type="spellStart"/>
      <w:r w:rsidR="00BE447D" w:rsidRPr="008444BC">
        <w:rPr>
          <w:rFonts w:ascii="Bookman Old Style" w:hAnsi="Bookman Old Style"/>
          <w:color w:val="000000" w:themeColor="text1"/>
        </w:rPr>
        <w:t>dengan</w:t>
      </w:r>
      <w:proofErr w:type="spellEnd"/>
      <w:r w:rsidR="00BE447D" w:rsidRPr="008444BC">
        <w:rPr>
          <w:rFonts w:ascii="Bookman Old Style" w:hAnsi="Bookman Old Style"/>
          <w:color w:val="000000" w:themeColor="text1"/>
        </w:rPr>
        <w:t xml:space="preserve"> KBLI 5 (lima) digit</w:t>
      </w:r>
      <w:r w:rsidRPr="004E5A1F">
        <w:rPr>
          <w:rFonts w:ascii="Bookman Old Style" w:hAnsi="Bookman Old Style"/>
          <w:color w:val="000000" w:themeColor="text1"/>
          <w:lang w:val="id-ID"/>
        </w:rPr>
        <w:t>, atas</w:t>
      </w:r>
      <w:r w:rsidR="00204044" w:rsidRPr="004E5A1F">
        <w:rPr>
          <w:rFonts w:ascii="Bookman Old Style" w:hAnsi="Bookman Old Style"/>
          <w:color w:val="000000" w:themeColor="text1"/>
          <w:lang w:val="id-ID"/>
        </w:rPr>
        <w:t xml:space="preserve"> </w:t>
      </w:r>
      <w:r w:rsidR="00A94985" w:rsidRPr="008444BC">
        <w:rPr>
          <w:rFonts w:ascii="Bookman Old Style" w:hAnsi="Bookman Old Style"/>
          <w:color w:val="000000" w:themeColor="text1"/>
        </w:rPr>
        <w:t>P</w:t>
      </w:r>
      <w:r w:rsidR="00204044" w:rsidRPr="004E5A1F">
        <w:rPr>
          <w:rFonts w:ascii="Bookman Old Style" w:hAnsi="Bookman Old Style"/>
          <w:color w:val="000000" w:themeColor="text1"/>
          <w:lang w:val="id-ID"/>
        </w:rPr>
        <w:t>encabutan Perizinan Berusaha</w:t>
      </w:r>
      <w:r w:rsidR="0028661A" w:rsidRPr="008444BC">
        <w:rPr>
          <w:rFonts w:ascii="Bookman Old Style" w:hAnsi="Bookman Old Style"/>
          <w:color w:val="000000" w:themeColor="text1"/>
        </w:rPr>
        <w:t xml:space="preserve"> </w:t>
      </w:r>
      <w:proofErr w:type="spellStart"/>
      <w:r w:rsidR="0028661A" w:rsidRPr="008444BC">
        <w:rPr>
          <w:rFonts w:ascii="Bookman Old Style" w:hAnsi="Bookman Old Style"/>
          <w:color w:val="000000" w:themeColor="text1"/>
        </w:rPr>
        <w:t>Berbasis</w:t>
      </w:r>
      <w:proofErr w:type="spellEnd"/>
      <w:r w:rsidR="0028661A" w:rsidRPr="008444BC">
        <w:rPr>
          <w:rFonts w:ascii="Bookman Old Style" w:hAnsi="Bookman Old Style"/>
          <w:color w:val="000000" w:themeColor="text1"/>
        </w:rPr>
        <w:t xml:space="preserve"> </w:t>
      </w:r>
      <w:proofErr w:type="spellStart"/>
      <w:r w:rsidR="0028661A" w:rsidRPr="008444BC">
        <w:rPr>
          <w:rFonts w:ascii="Bookman Old Style" w:hAnsi="Bookman Old Style"/>
          <w:color w:val="000000" w:themeColor="text1"/>
        </w:rPr>
        <w:t>Risiko</w:t>
      </w:r>
      <w:proofErr w:type="spellEnd"/>
      <w:r w:rsidR="00204044" w:rsidRPr="004E5A1F">
        <w:rPr>
          <w:rFonts w:ascii="Bookman Old Style" w:hAnsi="Bookman Old Style"/>
          <w:color w:val="000000" w:themeColor="text1"/>
          <w:lang w:val="id-ID"/>
        </w:rPr>
        <w:t xml:space="preserve"> sebagaimana dimaksud pada ayat (2), </w:t>
      </w:r>
      <w:r w:rsidR="00381548" w:rsidRPr="008444BC">
        <w:rPr>
          <w:rFonts w:ascii="Bookman Old Style" w:hAnsi="Bookman Old Style"/>
          <w:color w:val="000000" w:themeColor="text1"/>
        </w:rPr>
        <w:t xml:space="preserve">NIB </w:t>
      </w:r>
      <w:r w:rsidR="00204044" w:rsidRPr="004E5A1F">
        <w:rPr>
          <w:rFonts w:ascii="Bookman Old Style" w:hAnsi="Bookman Old Style"/>
          <w:color w:val="000000" w:themeColor="text1"/>
          <w:lang w:val="id-ID"/>
        </w:rPr>
        <w:t xml:space="preserve">akan dicabut apabila dalam jangka waktu </w:t>
      </w:r>
      <w:r w:rsidR="000845CC" w:rsidRPr="008444BC">
        <w:rPr>
          <w:rFonts w:ascii="Bookman Old Style" w:hAnsi="Bookman Old Style"/>
          <w:color w:val="000000" w:themeColor="text1"/>
        </w:rPr>
        <w:t>6 (</w:t>
      </w:r>
      <w:proofErr w:type="spellStart"/>
      <w:r w:rsidR="000845CC" w:rsidRPr="008444BC">
        <w:rPr>
          <w:rFonts w:ascii="Bookman Old Style" w:hAnsi="Bookman Old Style"/>
          <w:color w:val="000000" w:themeColor="text1"/>
        </w:rPr>
        <w:t>enam</w:t>
      </w:r>
      <w:proofErr w:type="spellEnd"/>
      <w:r w:rsidR="000845CC" w:rsidRPr="008444BC">
        <w:rPr>
          <w:rFonts w:ascii="Bookman Old Style" w:hAnsi="Bookman Old Style"/>
          <w:color w:val="000000" w:themeColor="text1"/>
        </w:rPr>
        <w:t xml:space="preserve">) </w:t>
      </w:r>
      <w:proofErr w:type="spellStart"/>
      <w:r w:rsidR="000845CC" w:rsidRPr="008444BC">
        <w:rPr>
          <w:rFonts w:ascii="Bookman Old Style" w:hAnsi="Bookman Old Style"/>
          <w:color w:val="000000" w:themeColor="text1"/>
        </w:rPr>
        <w:t>bulan</w:t>
      </w:r>
      <w:proofErr w:type="spellEnd"/>
      <w:r w:rsidR="00204044" w:rsidRPr="004E5A1F">
        <w:rPr>
          <w:rFonts w:ascii="Bookman Old Style" w:hAnsi="Bookman Old Style"/>
          <w:color w:val="000000" w:themeColor="text1"/>
          <w:lang w:val="id-ID"/>
        </w:rPr>
        <w:t xml:space="preserve"> Pelaku Usaha belum memperoleh Perizinan Berusaha </w:t>
      </w:r>
      <w:proofErr w:type="spellStart"/>
      <w:r w:rsidR="0028661A" w:rsidRPr="008444BC">
        <w:rPr>
          <w:rFonts w:ascii="Bookman Old Style" w:hAnsi="Bookman Old Style"/>
          <w:color w:val="000000" w:themeColor="text1"/>
        </w:rPr>
        <w:t>Berbasis</w:t>
      </w:r>
      <w:proofErr w:type="spellEnd"/>
      <w:r w:rsidR="0028661A" w:rsidRPr="008444BC">
        <w:rPr>
          <w:rFonts w:ascii="Bookman Old Style" w:hAnsi="Bookman Old Style"/>
          <w:color w:val="000000" w:themeColor="text1"/>
        </w:rPr>
        <w:t xml:space="preserve"> </w:t>
      </w:r>
      <w:proofErr w:type="spellStart"/>
      <w:r w:rsidR="0028661A" w:rsidRPr="008444BC">
        <w:rPr>
          <w:rFonts w:ascii="Bookman Old Style" w:hAnsi="Bookman Old Style"/>
          <w:color w:val="000000" w:themeColor="text1"/>
        </w:rPr>
        <w:t>Risiko</w:t>
      </w:r>
      <w:proofErr w:type="spellEnd"/>
      <w:r w:rsidR="0028661A" w:rsidRPr="008444BC">
        <w:rPr>
          <w:rFonts w:ascii="Bookman Old Style" w:hAnsi="Bookman Old Style"/>
          <w:color w:val="000000" w:themeColor="text1"/>
        </w:rPr>
        <w:t xml:space="preserve"> </w:t>
      </w:r>
      <w:r w:rsidR="00204044" w:rsidRPr="004E5A1F">
        <w:rPr>
          <w:rFonts w:ascii="Bookman Old Style" w:hAnsi="Bookman Old Style"/>
          <w:color w:val="000000" w:themeColor="text1"/>
          <w:lang w:val="id-ID"/>
        </w:rPr>
        <w:t>baru di bidang usaha yang sama atau bidang usaha yang lain.</w:t>
      </w:r>
    </w:p>
    <w:p w14:paraId="7404D861" w14:textId="7053A16B" w:rsidR="00FD5277" w:rsidRPr="004E5A1F" w:rsidRDefault="00FD5277">
      <w:pPr>
        <w:pStyle w:val="Style"/>
        <w:numPr>
          <w:ilvl w:val="0"/>
          <w:numId w:val="195"/>
        </w:numPr>
        <w:tabs>
          <w:tab w:val="left" w:pos="2552"/>
        </w:tabs>
        <w:spacing w:after="0" w:line="360" w:lineRule="auto"/>
        <w:ind w:left="2552" w:right="23" w:hanging="567"/>
        <w:jc w:val="both"/>
        <w:rPr>
          <w:rFonts w:ascii="Bookman Old Style" w:hAnsi="Bookman Old Style"/>
          <w:color w:val="000000"/>
        </w:rPr>
      </w:pPr>
      <w:proofErr w:type="spellStart"/>
      <w:r w:rsidRPr="004E5A1F">
        <w:rPr>
          <w:rFonts w:ascii="Bookman Old Style" w:hAnsi="Bookman Old Style"/>
          <w:color w:val="000000"/>
        </w:rPr>
        <w:t>Atas</w:t>
      </w:r>
      <w:proofErr w:type="spellEnd"/>
      <w:r w:rsidRPr="004E5A1F">
        <w:rPr>
          <w:rFonts w:ascii="Bookman Old Style" w:hAnsi="Bookman Old Style"/>
          <w:color w:val="000000"/>
        </w:rPr>
        <w:t xml:space="preserve"> </w:t>
      </w:r>
      <w:proofErr w:type="spellStart"/>
      <w:r w:rsidR="00A94985" w:rsidRPr="008444BC">
        <w:rPr>
          <w:rFonts w:ascii="Bookman Old Style" w:hAnsi="Bookman Old Style"/>
          <w:color w:val="000000"/>
        </w:rPr>
        <w:t>P</w:t>
      </w:r>
      <w:r w:rsidRPr="004E5A1F">
        <w:rPr>
          <w:rFonts w:ascii="Bookman Old Style" w:hAnsi="Bookman Old Style"/>
          <w:color w:val="000000"/>
        </w:rPr>
        <w:t>encabutan</w:t>
      </w:r>
      <w:proofErr w:type="spellEnd"/>
      <w:r w:rsidRPr="004E5A1F">
        <w:rPr>
          <w:rFonts w:ascii="Bookman Old Style" w:hAnsi="Bookman Old Style"/>
          <w:color w:val="000000"/>
        </w:rPr>
        <w:t xml:space="preserve"> NIB </w:t>
      </w:r>
      <w:proofErr w:type="spellStart"/>
      <w:r w:rsidRPr="004E5A1F">
        <w:rPr>
          <w:rFonts w:ascii="Bookman Old Style" w:hAnsi="Bookman Old Style"/>
          <w:color w:val="000000"/>
        </w:rPr>
        <w:t>sebagaimana</w:t>
      </w:r>
      <w:proofErr w:type="spellEnd"/>
      <w:r w:rsidRPr="004E5A1F">
        <w:rPr>
          <w:rFonts w:ascii="Bookman Old Style" w:hAnsi="Bookman Old Style"/>
          <w:color w:val="000000"/>
        </w:rPr>
        <w:t xml:space="preserve"> </w:t>
      </w:r>
      <w:proofErr w:type="spellStart"/>
      <w:r w:rsidRPr="004E5A1F">
        <w:rPr>
          <w:rFonts w:ascii="Bookman Old Style" w:hAnsi="Bookman Old Style"/>
          <w:color w:val="000000"/>
        </w:rPr>
        <w:t>dimaksud</w:t>
      </w:r>
      <w:proofErr w:type="spellEnd"/>
      <w:r w:rsidRPr="004E5A1F">
        <w:rPr>
          <w:rFonts w:ascii="Bookman Old Style" w:hAnsi="Bookman Old Style"/>
          <w:color w:val="000000"/>
        </w:rPr>
        <w:t xml:space="preserve"> pada </w:t>
      </w:r>
      <w:r w:rsidR="00B26A25" w:rsidRPr="008444BC">
        <w:rPr>
          <w:rFonts w:ascii="Bookman Old Style" w:hAnsi="Bookman Old Style"/>
          <w:color w:val="000000"/>
        </w:rPr>
        <w:t xml:space="preserve">  </w:t>
      </w:r>
      <w:proofErr w:type="spellStart"/>
      <w:r w:rsidRPr="004E5A1F">
        <w:rPr>
          <w:rFonts w:ascii="Bookman Old Style" w:hAnsi="Bookman Old Style"/>
          <w:color w:val="000000"/>
        </w:rPr>
        <w:t>ayat</w:t>
      </w:r>
      <w:proofErr w:type="spellEnd"/>
      <w:r w:rsidRPr="004E5A1F">
        <w:rPr>
          <w:rFonts w:ascii="Bookman Old Style" w:hAnsi="Bookman Old Style"/>
          <w:color w:val="000000"/>
        </w:rPr>
        <w:t xml:space="preserve"> (</w:t>
      </w:r>
      <w:r w:rsidR="004151EE" w:rsidRPr="004E5A1F">
        <w:rPr>
          <w:rFonts w:ascii="Bookman Old Style" w:hAnsi="Bookman Old Style"/>
          <w:color w:val="000000"/>
        </w:rPr>
        <w:t>4</w:t>
      </w:r>
      <w:r w:rsidRPr="004E5A1F">
        <w:rPr>
          <w:rFonts w:ascii="Bookman Old Style" w:hAnsi="Bookman Old Style"/>
          <w:color w:val="000000"/>
        </w:rPr>
        <w:t xml:space="preserve">), </w:t>
      </w:r>
      <w:proofErr w:type="spellStart"/>
      <w:r w:rsidR="00AC7C52" w:rsidRPr="004E5A1F">
        <w:rPr>
          <w:rFonts w:ascii="Bookman Old Style" w:hAnsi="Bookman Old Style" w:cs="Arial"/>
          <w:color w:val="000000" w:themeColor="text1"/>
        </w:rPr>
        <w:t>dalam</w:t>
      </w:r>
      <w:proofErr w:type="spellEnd"/>
      <w:r w:rsidR="00AC7C52" w:rsidRPr="004E5A1F">
        <w:rPr>
          <w:rFonts w:ascii="Bookman Old Style" w:hAnsi="Bookman Old Style" w:cs="Arial"/>
          <w:color w:val="000000" w:themeColor="text1"/>
        </w:rPr>
        <w:t xml:space="preserve"> </w:t>
      </w:r>
      <w:proofErr w:type="spellStart"/>
      <w:r w:rsidR="00AC7C52" w:rsidRPr="004E5A1F">
        <w:rPr>
          <w:rFonts w:ascii="Bookman Old Style" w:hAnsi="Bookman Old Style" w:cs="Arial"/>
          <w:color w:val="000000" w:themeColor="text1"/>
        </w:rPr>
        <w:t>hal</w:t>
      </w:r>
      <w:proofErr w:type="spellEnd"/>
      <w:r w:rsidR="00AC7C52" w:rsidRPr="004E5A1F">
        <w:rPr>
          <w:rFonts w:ascii="Bookman Old Style" w:hAnsi="Bookman Old Style" w:cs="Arial"/>
          <w:color w:val="000000" w:themeColor="text1"/>
        </w:rPr>
        <w:t xml:space="preserve"> </w:t>
      </w:r>
      <w:proofErr w:type="spellStart"/>
      <w:r w:rsidR="00AC7C52" w:rsidRPr="004E5A1F">
        <w:rPr>
          <w:rFonts w:ascii="Bookman Old Style" w:hAnsi="Bookman Old Style" w:cs="Arial"/>
          <w:color w:val="000000" w:themeColor="text1"/>
        </w:rPr>
        <w:t>Pelaku</w:t>
      </w:r>
      <w:proofErr w:type="spellEnd"/>
      <w:r w:rsidR="00AC7C52" w:rsidRPr="004E5A1F">
        <w:rPr>
          <w:rFonts w:ascii="Bookman Old Style" w:hAnsi="Bookman Old Style" w:cs="Arial"/>
          <w:color w:val="000000" w:themeColor="text1"/>
        </w:rPr>
        <w:t xml:space="preserve"> Usaha </w:t>
      </w:r>
      <w:proofErr w:type="spellStart"/>
      <w:r w:rsidR="00AC7C52" w:rsidRPr="004E5A1F">
        <w:rPr>
          <w:rFonts w:ascii="Bookman Old Style" w:hAnsi="Bookman Old Style" w:cs="Arial"/>
          <w:color w:val="000000" w:themeColor="text1"/>
        </w:rPr>
        <w:t>tidak</w:t>
      </w:r>
      <w:proofErr w:type="spellEnd"/>
      <w:r w:rsidR="00AC7C52" w:rsidRPr="004E5A1F">
        <w:rPr>
          <w:rFonts w:ascii="Bookman Old Style" w:hAnsi="Bookman Old Style" w:cs="Arial"/>
          <w:color w:val="000000" w:themeColor="text1"/>
        </w:rPr>
        <w:t xml:space="preserve"> </w:t>
      </w:r>
      <w:proofErr w:type="spellStart"/>
      <w:r w:rsidR="00AC7C52" w:rsidRPr="004E5A1F">
        <w:rPr>
          <w:rFonts w:ascii="Bookman Old Style" w:hAnsi="Bookman Old Style" w:cs="Arial"/>
          <w:color w:val="000000" w:themeColor="text1"/>
        </w:rPr>
        <w:t>melakukan</w:t>
      </w:r>
      <w:proofErr w:type="spellEnd"/>
      <w:r w:rsidR="00AC7C52" w:rsidRPr="004E5A1F">
        <w:rPr>
          <w:rFonts w:ascii="Bookman Old Style" w:hAnsi="Bookman Old Style" w:cs="Arial"/>
          <w:color w:val="000000" w:themeColor="text1"/>
        </w:rPr>
        <w:t xml:space="preserve"> </w:t>
      </w:r>
      <w:proofErr w:type="spellStart"/>
      <w:r w:rsidR="00AC7C52" w:rsidRPr="004E5A1F">
        <w:rPr>
          <w:rFonts w:ascii="Bookman Old Style" w:hAnsi="Bookman Old Style" w:cs="Arial"/>
          <w:color w:val="000000" w:themeColor="text1"/>
        </w:rPr>
        <w:t>permohonan</w:t>
      </w:r>
      <w:proofErr w:type="spellEnd"/>
      <w:r w:rsidR="00AC7C52" w:rsidRPr="004E5A1F">
        <w:rPr>
          <w:rFonts w:ascii="Bookman Old Style" w:hAnsi="Bookman Old Style" w:cs="Arial"/>
          <w:color w:val="000000" w:themeColor="text1"/>
        </w:rPr>
        <w:t xml:space="preserve"> </w:t>
      </w:r>
      <w:proofErr w:type="spellStart"/>
      <w:r w:rsidR="00AC7C52" w:rsidRPr="004E5A1F">
        <w:rPr>
          <w:rFonts w:ascii="Bookman Old Style" w:hAnsi="Bookman Old Style" w:cs="Arial"/>
          <w:color w:val="000000" w:themeColor="text1"/>
        </w:rPr>
        <w:t>Perizinan</w:t>
      </w:r>
      <w:proofErr w:type="spellEnd"/>
      <w:r w:rsidR="00AC7C52" w:rsidRPr="004E5A1F">
        <w:rPr>
          <w:rFonts w:ascii="Bookman Old Style" w:hAnsi="Bookman Old Style" w:cs="Arial"/>
          <w:color w:val="000000" w:themeColor="text1"/>
        </w:rPr>
        <w:t xml:space="preserve"> </w:t>
      </w:r>
      <w:proofErr w:type="spellStart"/>
      <w:r w:rsidR="00AC7C52" w:rsidRPr="004E5A1F">
        <w:rPr>
          <w:rFonts w:ascii="Bookman Old Style" w:hAnsi="Bookman Old Style" w:cs="Arial"/>
          <w:color w:val="000000" w:themeColor="text1"/>
        </w:rPr>
        <w:t>Berusaha</w:t>
      </w:r>
      <w:proofErr w:type="spellEnd"/>
      <w:r w:rsidR="00AC7C52" w:rsidRPr="004E5A1F">
        <w:rPr>
          <w:rFonts w:ascii="Bookman Old Style" w:hAnsi="Bookman Old Style" w:cs="Arial"/>
          <w:color w:val="000000" w:themeColor="text1"/>
        </w:rPr>
        <w:t xml:space="preserve"> yang </w:t>
      </w:r>
      <w:proofErr w:type="spellStart"/>
      <w:r w:rsidR="00AC7C52" w:rsidRPr="004E5A1F">
        <w:rPr>
          <w:rFonts w:ascii="Bookman Old Style" w:hAnsi="Bookman Old Style" w:cs="Arial"/>
          <w:color w:val="000000" w:themeColor="text1"/>
        </w:rPr>
        <w:t>baru</w:t>
      </w:r>
      <w:proofErr w:type="spellEnd"/>
      <w:r w:rsidR="00AC7C52" w:rsidRPr="008444BC">
        <w:rPr>
          <w:rFonts w:ascii="Bookman Old Style" w:hAnsi="Bookman Old Style" w:cs="Arial"/>
          <w:color w:val="000000" w:themeColor="text1"/>
        </w:rPr>
        <w:t xml:space="preserve">, </w:t>
      </w:r>
      <w:proofErr w:type="spellStart"/>
      <w:r w:rsidR="00565CEE" w:rsidRPr="004E5A1F">
        <w:rPr>
          <w:rFonts w:ascii="Bookman Old Style" w:hAnsi="Bookman Old Style"/>
          <w:color w:val="000000"/>
        </w:rPr>
        <w:t>H</w:t>
      </w:r>
      <w:r w:rsidRPr="004E5A1F">
        <w:rPr>
          <w:rFonts w:ascii="Bookman Old Style" w:hAnsi="Bookman Old Style"/>
          <w:color w:val="000000"/>
        </w:rPr>
        <w:t>ak</w:t>
      </w:r>
      <w:proofErr w:type="spellEnd"/>
      <w:r w:rsidRPr="004E5A1F">
        <w:rPr>
          <w:rFonts w:ascii="Bookman Old Style" w:hAnsi="Bookman Old Style"/>
          <w:color w:val="000000"/>
        </w:rPr>
        <w:t xml:space="preserve"> </w:t>
      </w:r>
      <w:proofErr w:type="spellStart"/>
      <w:r w:rsidR="00565CEE" w:rsidRPr="004E5A1F">
        <w:rPr>
          <w:rFonts w:ascii="Bookman Old Style" w:hAnsi="Bookman Old Style"/>
          <w:color w:val="000000"/>
        </w:rPr>
        <w:t>A</w:t>
      </w:r>
      <w:r w:rsidRPr="004E5A1F">
        <w:rPr>
          <w:rFonts w:ascii="Bookman Old Style" w:hAnsi="Bookman Old Style"/>
          <w:color w:val="000000"/>
        </w:rPr>
        <w:t>kses</w:t>
      </w:r>
      <w:proofErr w:type="spellEnd"/>
      <w:r w:rsidRPr="004E5A1F">
        <w:rPr>
          <w:rFonts w:ascii="Bookman Old Style" w:hAnsi="Bookman Old Style"/>
          <w:color w:val="000000"/>
        </w:rPr>
        <w:t xml:space="preserve"> </w:t>
      </w:r>
      <w:proofErr w:type="spellStart"/>
      <w:r w:rsidRPr="004E5A1F">
        <w:rPr>
          <w:rFonts w:ascii="Bookman Old Style" w:hAnsi="Bookman Old Style"/>
          <w:color w:val="000000" w:themeColor="text1"/>
        </w:rPr>
        <w:t>akan</w:t>
      </w:r>
      <w:proofErr w:type="spellEnd"/>
      <w:r w:rsidRPr="004E5A1F">
        <w:rPr>
          <w:rFonts w:ascii="Bookman Old Style" w:hAnsi="Bookman Old Style"/>
          <w:color w:val="000000" w:themeColor="text1"/>
        </w:rPr>
        <w:t xml:space="preserve"> </w:t>
      </w:r>
      <w:proofErr w:type="spellStart"/>
      <w:r w:rsidR="00BE447D" w:rsidRPr="004E5A1F">
        <w:rPr>
          <w:rFonts w:ascii="Bookman Old Style" w:hAnsi="Bookman Old Style"/>
          <w:color w:val="000000" w:themeColor="text1"/>
        </w:rPr>
        <w:t>dibatalkan</w:t>
      </w:r>
      <w:proofErr w:type="spellEnd"/>
      <w:r w:rsidR="00BE447D" w:rsidRPr="004E5A1F">
        <w:rPr>
          <w:rFonts w:ascii="Bookman Old Style" w:hAnsi="Bookman Old Style"/>
          <w:color w:val="000000" w:themeColor="text1"/>
        </w:rPr>
        <w:t xml:space="preserve"> </w:t>
      </w:r>
      <w:proofErr w:type="spellStart"/>
      <w:r w:rsidR="00BE447D" w:rsidRPr="004E5A1F">
        <w:rPr>
          <w:rFonts w:ascii="Bookman Old Style" w:hAnsi="Bookman Old Style" w:cs="Arial"/>
          <w:color w:val="000000" w:themeColor="text1"/>
        </w:rPr>
        <w:t>secara</w:t>
      </w:r>
      <w:proofErr w:type="spellEnd"/>
      <w:r w:rsidR="00BE447D" w:rsidRPr="004E5A1F">
        <w:rPr>
          <w:rFonts w:ascii="Bookman Old Style" w:hAnsi="Bookman Old Style" w:cs="Arial"/>
          <w:color w:val="000000" w:themeColor="text1"/>
        </w:rPr>
        <w:t xml:space="preserve"> </w:t>
      </w:r>
      <w:proofErr w:type="spellStart"/>
      <w:r w:rsidR="00BE447D" w:rsidRPr="004E5A1F">
        <w:rPr>
          <w:rFonts w:ascii="Bookman Old Style" w:hAnsi="Bookman Old Style" w:cs="Arial"/>
          <w:color w:val="000000" w:themeColor="text1"/>
        </w:rPr>
        <w:t>otomatis</w:t>
      </w:r>
      <w:proofErr w:type="spellEnd"/>
      <w:r w:rsidR="00BE447D" w:rsidRPr="004E5A1F">
        <w:rPr>
          <w:rFonts w:ascii="Bookman Old Style" w:hAnsi="Bookman Old Style" w:cs="Arial"/>
          <w:color w:val="000000" w:themeColor="text1"/>
        </w:rPr>
        <w:t xml:space="preserve"> </w:t>
      </w:r>
      <w:r w:rsidR="003F00D4" w:rsidRPr="008444BC">
        <w:rPr>
          <w:rFonts w:ascii="Bookman Old Style" w:hAnsi="Bookman Old Style" w:cs="Arial"/>
          <w:color w:val="000000" w:themeColor="text1"/>
        </w:rPr>
        <w:t>1 (</w:t>
      </w:r>
      <w:proofErr w:type="spellStart"/>
      <w:r w:rsidR="003F00D4" w:rsidRPr="008444BC">
        <w:rPr>
          <w:rFonts w:ascii="Bookman Old Style" w:hAnsi="Bookman Old Style" w:cs="Arial"/>
          <w:color w:val="000000" w:themeColor="text1"/>
        </w:rPr>
        <w:t>satu</w:t>
      </w:r>
      <w:proofErr w:type="spellEnd"/>
      <w:r w:rsidR="003F00D4" w:rsidRPr="008444BC">
        <w:rPr>
          <w:rFonts w:ascii="Bookman Old Style" w:hAnsi="Bookman Old Style" w:cs="Arial"/>
          <w:color w:val="000000" w:themeColor="text1"/>
        </w:rPr>
        <w:t>)</w:t>
      </w:r>
      <w:r w:rsidR="00BE447D" w:rsidRPr="004E5A1F">
        <w:rPr>
          <w:rFonts w:ascii="Bookman Old Style" w:hAnsi="Bookman Old Style" w:cs="Arial"/>
          <w:color w:val="000000" w:themeColor="text1"/>
        </w:rPr>
        <w:t xml:space="preserve"> </w:t>
      </w:r>
      <w:proofErr w:type="spellStart"/>
      <w:r w:rsidR="003F00D4" w:rsidRPr="008444BC">
        <w:rPr>
          <w:rFonts w:ascii="Bookman Old Style" w:hAnsi="Bookman Old Style" w:cs="Arial"/>
          <w:color w:val="000000" w:themeColor="text1"/>
        </w:rPr>
        <w:t>tahun</w:t>
      </w:r>
      <w:proofErr w:type="spellEnd"/>
      <w:r w:rsidR="00BE447D" w:rsidRPr="004E5A1F">
        <w:rPr>
          <w:rFonts w:ascii="Bookman Old Style" w:hAnsi="Bookman Old Style" w:cs="Arial"/>
          <w:color w:val="000000" w:themeColor="text1"/>
        </w:rPr>
        <w:t xml:space="preserve"> </w:t>
      </w:r>
      <w:proofErr w:type="spellStart"/>
      <w:r w:rsidR="00BE447D" w:rsidRPr="004E5A1F">
        <w:rPr>
          <w:rFonts w:ascii="Bookman Old Style" w:hAnsi="Bookman Old Style" w:cs="Arial"/>
          <w:color w:val="000000" w:themeColor="text1"/>
        </w:rPr>
        <w:t>sejak</w:t>
      </w:r>
      <w:proofErr w:type="spellEnd"/>
      <w:r w:rsidR="00BE447D" w:rsidRPr="004E5A1F">
        <w:rPr>
          <w:rFonts w:ascii="Bookman Old Style" w:hAnsi="Bookman Old Style" w:cs="Arial"/>
          <w:color w:val="000000" w:themeColor="text1"/>
        </w:rPr>
        <w:t xml:space="preserve"> </w:t>
      </w:r>
      <w:proofErr w:type="spellStart"/>
      <w:r w:rsidR="00BE447D" w:rsidRPr="004E5A1F">
        <w:rPr>
          <w:rFonts w:ascii="Bookman Old Style" w:hAnsi="Bookman Old Style" w:cs="Arial"/>
          <w:color w:val="000000" w:themeColor="text1"/>
        </w:rPr>
        <w:t>tanggal</w:t>
      </w:r>
      <w:proofErr w:type="spellEnd"/>
      <w:r w:rsidR="00BE447D" w:rsidRPr="004E5A1F">
        <w:rPr>
          <w:rFonts w:ascii="Bookman Old Style" w:hAnsi="Bookman Old Style" w:cs="Arial"/>
          <w:color w:val="000000" w:themeColor="text1"/>
        </w:rPr>
        <w:t xml:space="preserve"> </w:t>
      </w:r>
      <w:proofErr w:type="spellStart"/>
      <w:r w:rsidR="00A94985" w:rsidRPr="008444BC">
        <w:rPr>
          <w:rFonts w:ascii="Bookman Old Style" w:hAnsi="Bookman Old Style" w:cs="Arial"/>
          <w:color w:val="000000" w:themeColor="text1"/>
        </w:rPr>
        <w:t>P</w:t>
      </w:r>
      <w:r w:rsidR="00BE447D" w:rsidRPr="004E5A1F">
        <w:rPr>
          <w:rFonts w:ascii="Bookman Old Style" w:hAnsi="Bookman Old Style" w:cs="Arial"/>
          <w:color w:val="000000" w:themeColor="text1"/>
        </w:rPr>
        <w:t>encabutan</w:t>
      </w:r>
      <w:proofErr w:type="spellEnd"/>
      <w:r w:rsidR="00BE447D" w:rsidRPr="004E5A1F">
        <w:rPr>
          <w:rFonts w:ascii="Bookman Old Style" w:hAnsi="Bookman Old Style" w:cs="Arial"/>
          <w:color w:val="000000" w:themeColor="text1"/>
        </w:rPr>
        <w:t xml:space="preserve"> NIB</w:t>
      </w:r>
      <w:r w:rsidR="00BE447D" w:rsidRPr="008444BC">
        <w:rPr>
          <w:rFonts w:ascii="Bookman Old Style" w:hAnsi="Bookman Old Style" w:cs="Arial"/>
          <w:color w:val="000000" w:themeColor="text1"/>
        </w:rPr>
        <w:t>.</w:t>
      </w:r>
      <w:r w:rsidR="00AC7C52" w:rsidRPr="008444BC">
        <w:rPr>
          <w:rFonts w:ascii="Bookman Old Style" w:hAnsi="Bookman Old Style" w:cs="Arial"/>
          <w:color w:val="000000" w:themeColor="text1"/>
        </w:rPr>
        <w:t xml:space="preserve"> </w:t>
      </w:r>
    </w:p>
    <w:p w14:paraId="5339C0F7" w14:textId="53647A9C" w:rsidR="00BE447D" w:rsidRPr="004E5A1F" w:rsidRDefault="00BE447D">
      <w:pPr>
        <w:pStyle w:val="Style"/>
        <w:numPr>
          <w:ilvl w:val="0"/>
          <w:numId w:val="195"/>
        </w:numPr>
        <w:tabs>
          <w:tab w:val="left" w:pos="2552"/>
        </w:tabs>
        <w:spacing w:after="0" w:line="360" w:lineRule="auto"/>
        <w:ind w:left="2552" w:right="23" w:hanging="567"/>
        <w:jc w:val="both"/>
        <w:rPr>
          <w:rFonts w:ascii="Bookman Old Style" w:hAnsi="Bookman Old Style"/>
          <w:color w:val="000000"/>
        </w:rPr>
      </w:pPr>
      <w:r w:rsidRPr="004E5A1F">
        <w:rPr>
          <w:rFonts w:ascii="Bookman Old Style" w:hAnsi="Bookman Old Style" w:cs="Arial"/>
          <w:color w:val="000000" w:themeColor="text1"/>
        </w:rPr>
        <w:t xml:space="preserve">Lembaga OSS </w:t>
      </w:r>
      <w:proofErr w:type="spellStart"/>
      <w:r w:rsidRPr="004E5A1F">
        <w:rPr>
          <w:rFonts w:ascii="Bookman Old Style" w:hAnsi="Bookman Old Style" w:cs="Arial"/>
          <w:color w:val="000000" w:themeColor="text1"/>
        </w:rPr>
        <w:t>memberikan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notifikasi</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dalam</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jangka</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waktu</w:t>
      </w:r>
      <w:proofErr w:type="spellEnd"/>
      <w:r w:rsidRPr="004E5A1F">
        <w:rPr>
          <w:rFonts w:ascii="Bookman Old Style" w:hAnsi="Bookman Old Style" w:cs="Arial"/>
          <w:color w:val="000000" w:themeColor="text1"/>
        </w:rPr>
        <w:t xml:space="preserve"> 10 (</w:t>
      </w:r>
      <w:proofErr w:type="spellStart"/>
      <w:r w:rsidRPr="004E5A1F">
        <w:rPr>
          <w:rFonts w:ascii="Bookman Old Style" w:hAnsi="Bookman Old Style" w:cs="Arial"/>
          <w:color w:val="000000" w:themeColor="text1"/>
        </w:rPr>
        <w:t>sepuluh</w:t>
      </w:r>
      <w:proofErr w:type="spellEnd"/>
      <w:r w:rsidRPr="004E5A1F">
        <w:rPr>
          <w:rFonts w:ascii="Bookman Old Style" w:hAnsi="Bookman Old Style" w:cs="Arial"/>
          <w:color w:val="000000" w:themeColor="text1"/>
        </w:rPr>
        <w:t xml:space="preserve">) Hari </w:t>
      </w:r>
      <w:proofErr w:type="spellStart"/>
      <w:r w:rsidRPr="004E5A1F">
        <w:rPr>
          <w:rFonts w:ascii="Bookman Old Style" w:hAnsi="Bookman Old Style" w:cs="Arial"/>
          <w:color w:val="000000" w:themeColor="text1"/>
        </w:rPr>
        <w:t>sebelum</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dilakukan</w:t>
      </w:r>
      <w:proofErr w:type="spellEnd"/>
      <w:r w:rsidRPr="004E5A1F">
        <w:rPr>
          <w:rFonts w:ascii="Bookman Old Style" w:hAnsi="Bookman Old Style" w:cs="Arial"/>
          <w:color w:val="000000" w:themeColor="text1"/>
        </w:rPr>
        <w:t xml:space="preserve"> </w:t>
      </w:r>
      <w:proofErr w:type="spellStart"/>
      <w:r w:rsidR="00FF0752" w:rsidRPr="008444BC">
        <w:rPr>
          <w:rFonts w:ascii="Bookman Old Style" w:hAnsi="Bookman Old Style" w:cs="Arial"/>
          <w:color w:val="000000" w:themeColor="text1"/>
        </w:rPr>
        <w:t>P</w:t>
      </w:r>
      <w:r w:rsidRPr="004E5A1F">
        <w:rPr>
          <w:rFonts w:ascii="Bookman Old Style" w:hAnsi="Bookman Old Style" w:cs="Arial"/>
          <w:color w:val="000000" w:themeColor="text1"/>
        </w:rPr>
        <w:t>embatalan</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Hak</w:t>
      </w:r>
      <w:proofErr w:type="spellEnd"/>
      <w:r w:rsidRPr="004E5A1F">
        <w:rPr>
          <w:rFonts w:ascii="Bookman Old Style" w:hAnsi="Bookman Old Style" w:cs="Arial"/>
          <w:color w:val="000000" w:themeColor="text1"/>
        </w:rPr>
        <w:t xml:space="preserve"> </w:t>
      </w:r>
      <w:proofErr w:type="spellStart"/>
      <w:r w:rsidRPr="004E5A1F">
        <w:rPr>
          <w:rFonts w:ascii="Bookman Old Style" w:hAnsi="Bookman Old Style" w:cs="Arial"/>
          <w:color w:val="000000" w:themeColor="text1"/>
        </w:rPr>
        <w:t>Akses</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sebagaiman</w:t>
      </w:r>
      <w:r w:rsidR="008C6118" w:rsidRPr="008444BC">
        <w:rPr>
          <w:rFonts w:ascii="Bookman Old Style" w:hAnsi="Bookman Old Style" w:cs="Arial"/>
          <w:color w:val="000000" w:themeColor="text1"/>
        </w:rPr>
        <w:t>a</w:t>
      </w:r>
      <w:proofErr w:type="spellEnd"/>
      <w:r w:rsidRPr="008444BC">
        <w:rPr>
          <w:rFonts w:ascii="Bookman Old Style" w:hAnsi="Bookman Old Style" w:cs="Arial"/>
          <w:color w:val="000000" w:themeColor="text1"/>
        </w:rPr>
        <w:t xml:space="preserve"> </w:t>
      </w:r>
      <w:proofErr w:type="spellStart"/>
      <w:r w:rsidRPr="008444BC">
        <w:rPr>
          <w:rFonts w:ascii="Bookman Old Style" w:hAnsi="Bookman Old Style" w:cs="Arial"/>
          <w:color w:val="000000" w:themeColor="text1"/>
        </w:rPr>
        <w:t>dimaksud</w:t>
      </w:r>
      <w:proofErr w:type="spellEnd"/>
      <w:r w:rsidRPr="008444BC">
        <w:rPr>
          <w:rFonts w:ascii="Bookman Old Style" w:hAnsi="Bookman Old Style" w:cs="Arial"/>
          <w:color w:val="000000" w:themeColor="text1"/>
        </w:rPr>
        <w:t xml:space="preserve"> pada </w:t>
      </w:r>
      <w:proofErr w:type="spellStart"/>
      <w:r w:rsidRPr="008444BC">
        <w:rPr>
          <w:rFonts w:ascii="Bookman Old Style" w:hAnsi="Bookman Old Style" w:cs="Arial"/>
          <w:color w:val="000000" w:themeColor="text1"/>
        </w:rPr>
        <w:t>ayat</w:t>
      </w:r>
      <w:proofErr w:type="spellEnd"/>
      <w:r w:rsidRPr="008444BC">
        <w:rPr>
          <w:rFonts w:ascii="Bookman Old Style" w:hAnsi="Bookman Old Style" w:cs="Arial"/>
          <w:color w:val="000000" w:themeColor="text1"/>
        </w:rPr>
        <w:t xml:space="preserve"> (5).</w:t>
      </w:r>
    </w:p>
    <w:p w14:paraId="4555B002" w14:textId="497C96BB" w:rsidR="00BE447D" w:rsidRPr="004E5A1F" w:rsidRDefault="00BE447D">
      <w:pPr>
        <w:pStyle w:val="Style"/>
        <w:numPr>
          <w:ilvl w:val="0"/>
          <w:numId w:val="195"/>
        </w:numPr>
        <w:tabs>
          <w:tab w:val="left" w:pos="2552"/>
        </w:tabs>
        <w:spacing w:after="0" w:line="360" w:lineRule="auto"/>
        <w:ind w:left="2552" w:right="23" w:hanging="567"/>
        <w:jc w:val="both"/>
        <w:rPr>
          <w:rFonts w:ascii="Bookman Old Style" w:hAnsi="Bookman Old Style"/>
          <w:color w:val="000000"/>
        </w:rPr>
      </w:pPr>
      <w:proofErr w:type="spellStart"/>
      <w:r w:rsidRPr="008444BC">
        <w:rPr>
          <w:rFonts w:ascii="Bookman Old Style" w:eastAsia="Bookman Old Style" w:hAnsi="Bookman Old Style" w:cs="Bookman Old Style"/>
          <w:color w:val="000000" w:themeColor="text1"/>
        </w:rPr>
        <w:t>Terhadap</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kondisi</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sebagaimana</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dimaksud</w:t>
      </w:r>
      <w:proofErr w:type="spellEnd"/>
      <w:r w:rsidRPr="008444BC">
        <w:rPr>
          <w:rFonts w:ascii="Bookman Old Style" w:eastAsia="Bookman Old Style" w:hAnsi="Bookman Old Style" w:cs="Bookman Old Style"/>
          <w:color w:val="000000" w:themeColor="text1"/>
        </w:rPr>
        <w:t xml:space="preserve"> pada </w:t>
      </w:r>
      <w:r w:rsidR="005D2CDB">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ayat</w:t>
      </w:r>
      <w:proofErr w:type="spellEnd"/>
      <w:r w:rsidRPr="008444BC">
        <w:rPr>
          <w:rFonts w:ascii="Bookman Old Style" w:eastAsia="Bookman Old Style" w:hAnsi="Bookman Old Style" w:cs="Bookman Old Style"/>
          <w:color w:val="000000" w:themeColor="text1"/>
        </w:rPr>
        <w:t xml:space="preserve"> (1) </w:t>
      </w:r>
      <w:proofErr w:type="spellStart"/>
      <w:r w:rsidRPr="008444BC">
        <w:rPr>
          <w:rFonts w:ascii="Bookman Old Style" w:eastAsia="Bookman Old Style" w:hAnsi="Bookman Old Style" w:cs="Bookman Old Style"/>
          <w:color w:val="000000" w:themeColor="text1"/>
        </w:rPr>
        <w:t>huruf</w:t>
      </w:r>
      <w:proofErr w:type="spellEnd"/>
      <w:r w:rsidRPr="008444BC">
        <w:rPr>
          <w:rFonts w:ascii="Bookman Old Style" w:eastAsia="Bookman Old Style" w:hAnsi="Bookman Old Style" w:cs="Bookman Old Style"/>
          <w:color w:val="000000" w:themeColor="text1"/>
        </w:rPr>
        <w:t xml:space="preserve"> c dan </w:t>
      </w:r>
      <w:proofErr w:type="spellStart"/>
      <w:r w:rsidRPr="008444BC">
        <w:rPr>
          <w:rFonts w:ascii="Bookman Old Style" w:eastAsia="Bookman Old Style" w:hAnsi="Bookman Old Style" w:cs="Bookman Old Style"/>
          <w:color w:val="000000" w:themeColor="text1"/>
        </w:rPr>
        <w:t>huruf</w:t>
      </w:r>
      <w:proofErr w:type="spellEnd"/>
      <w:r w:rsidRPr="008444BC">
        <w:rPr>
          <w:rFonts w:ascii="Bookman Old Style" w:eastAsia="Bookman Old Style" w:hAnsi="Bookman Old Style" w:cs="Bookman Old Style"/>
          <w:color w:val="000000" w:themeColor="text1"/>
        </w:rPr>
        <w:t xml:space="preserve"> d, </w:t>
      </w:r>
      <w:proofErr w:type="spellStart"/>
      <w:r w:rsidR="007211B5" w:rsidRPr="008444BC">
        <w:rPr>
          <w:rFonts w:ascii="Bookman Old Style" w:eastAsia="Bookman Old Style" w:hAnsi="Bookman Old Style" w:cs="Bookman Old Style"/>
          <w:color w:val="000000" w:themeColor="text1"/>
        </w:rPr>
        <w:t>kementerian</w:t>
      </w:r>
      <w:proofErr w:type="spellEnd"/>
      <w:r w:rsidR="007211B5" w:rsidRPr="008444BC">
        <w:rPr>
          <w:rFonts w:ascii="Bookman Old Style" w:eastAsia="Bookman Old Style" w:hAnsi="Bookman Old Style" w:cs="Bookman Old Style"/>
          <w:color w:val="000000" w:themeColor="text1"/>
        </w:rPr>
        <w:t>/</w:t>
      </w:r>
      <w:proofErr w:type="spellStart"/>
      <w:r w:rsidR="007211B5" w:rsidRPr="008444BC">
        <w:rPr>
          <w:rFonts w:ascii="Bookman Old Style" w:eastAsia="Bookman Old Style" w:hAnsi="Bookman Old Style" w:cs="Bookman Old Style"/>
          <w:color w:val="000000" w:themeColor="text1"/>
        </w:rPr>
        <w:t>lembaga</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Pemerintah</w:t>
      </w:r>
      <w:proofErr w:type="spellEnd"/>
      <w:r w:rsidRPr="008444BC">
        <w:rPr>
          <w:rFonts w:ascii="Bookman Old Style" w:eastAsia="Bookman Old Style" w:hAnsi="Bookman Old Style" w:cs="Bookman Old Style"/>
          <w:color w:val="000000" w:themeColor="text1"/>
        </w:rPr>
        <w:t xml:space="preserve"> Daerah </w:t>
      </w:r>
      <w:proofErr w:type="spellStart"/>
      <w:r w:rsidRPr="008444BC">
        <w:rPr>
          <w:rFonts w:ascii="Bookman Old Style" w:eastAsia="Bookman Old Style" w:hAnsi="Bookman Old Style" w:cs="Bookman Old Style"/>
          <w:color w:val="000000" w:themeColor="text1"/>
        </w:rPr>
        <w:t>mengajukan</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usulan</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Pencabutan</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Perizinan</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Berusaha</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melalui</w:t>
      </w:r>
      <w:proofErr w:type="spellEnd"/>
      <w:r w:rsidRPr="008444BC">
        <w:rPr>
          <w:rFonts w:ascii="Bookman Old Style" w:eastAsia="Bookman Old Style" w:hAnsi="Bookman Old Style" w:cs="Bookman Old Style"/>
          <w:color w:val="000000" w:themeColor="text1"/>
        </w:rPr>
        <w:t xml:space="preserve"> </w:t>
      </w:r>
      <w:proofErr w:type="spellStart"/>
      <w:r w:rsidR="00B26A25" w:rsidRPr="008444BC">
        <w:rPr>
          <w:rFonts w:ascii="Bookman Old Style" w:eastAsia="Bookman Old Style" w:hAnsi="Bookman Old Style" w:cs="Bookman Old Style"/>
          <w:color w:val="000000" w:themeColor="text1"/>
        </w:rPr>
        <w:t>S</w:t>
      </w:r>
      <w:r w:rsidRPr="008444BC">
        <w:rPr>
          <w:rFonts w:ascii="Bookman Old Style" w:eastAsia="Bookman Old Style" w:hAnsi="Bookman Old Style" w:cs="Bookman Old Style"/>
          <w:color w:val="000000" w:themeColor="text1"/>
        </w:rPr>
        <w:t>istem</w:t>
      </w:r>
      <w:proofErr w:type="spellEnd"/>
      <w:r w:rsidRPr="008444BC">
        <w:rPr>
          <w:rFonts w:ascii="Bookman Old Style" w:eastAsia="Bookman Old Style" w:hAnsi="Bookman Old Style" w:cs="Bookman Old Style"/>
          <w:color w:val="000000" w:themeColor="text1"/>
        </w:rPr>
        <w:t xml:space="preserve"> OSS </w:t>
      </w:r>
      <w:proofErr w:type="spellStart"/>
      <w:r w:rsidRPr="008444BC">
        <w:rPr>
          <w:rFonts w:ascii="Bookman Old Style" w:eastAsia="Bookman Old Style" w:hAnsi="Bookman Old Style" w:cs="Bookman Old Style"/>
          <w:color w:val="000000" w:themeColor="text1"/>
        </w:rPr>
        <w:t>sebagaimana</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dimaksud</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dalam</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Pasal</w:t>
      </w:r>
      <w:proofErr w:type="spellEnd"/>
      <w:r w:rsidRPr="008444BC">
        <w:rPr>
          <w:rFonts w:ascii="Bookman Old Style" w:eastAsia="Bookman Old Style" w:hAnsi="Bookman Old Style" w:cs="Bookman Old Style"/>
          <w:color w:val="000000" w:themeColor="text1"/>
        </w:rPr>
        <w:t xml:space="preserve"> 4</w:t>
      </w:r>
      <w:r w:rsidR="0055143C" w:rsidRPr="004E5A1F">
        <w:rPr>
          <w:rFonts w:ascii="Bookman Old Style" w:eastAsia="Bookman Old Style" w:hAnsi="Bookman Old Style" w:cs="Bookman Old Style"/>
          <w:color w:val="000000" w:themeColor="text1"/>
        </w:rPr>
        <w:t>8</w:t>
      </w:r>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dengan</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disertai</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dokumen</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pendukung</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berupa</w:t>
      </w:r>
      <w:proofErr w:type="spellEnd"/>
      <w:r w:rsidRPr="008444BC">
        <w:rPr>
          <w:rFonts w:ascii="Bookman Old Style" w:eastAsia="Bookman Old Style" w:hAnsi="Bookman Old Style" w:cs="Bookman Old Style"/>
          <w:color w:val="000000" w:themeColor="text1"/>
        </w:rPr>
        <w:t xml:space="preserve"> BAP </w:t>
      </w:r>
      <w:proofErr w:type="spellStart"/>
      <w:r w:rsidRPr="008444BC">
        <w:rPr>
          <w:rFonts w:ascii="Bookman Old Style" w:eastAsia="Bookman Old Style" w:hAnsi="Bookman Old Style" w:cs="Bookman Old Style"/>
          <w:color w:val="000000" w:themeColor="text1"/>
        </w:rPr>
        <w:t>atau</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putusan</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eastAsia="Bookman Old Style" w:hAnsi="Bookman Old Style" w:cs="Bookman Old Style"/>
          <w:color w:val="000000" w:themeColor="text1"/>
        </w:rPr>
        <w:t>pengadilan</w:t>
      </w:r>
      <w:proofErr w:type="spellEnd"/>
      <w:r w:rsidRPr="008444BC">
        <w:rPr>
          <w:rFonts w:ascii="Bookman Old Style" w:eastAsia="Bookman Old Style" w:hAnsi="Bookman Old Style" w:cs="Bookman Old Style"/>
          <w:color w:val="000000" w:themeColor="text1"/>
        </w:rPr>
        <w:t xml:space="preserve"> yang </w:t>
      </w:r>
      <w:proofErr w:type="spellStart"/>
      <w:r w:rsidRPr="008444BC">
        <w:rPr>
          <w:rFonts w:ascii="Bookman Old Style" w:eastAsia="Bookman Old Style" w:hAnsi="Bookman Old Style" w:cs="Bookman Old Style"/>
          <w:color w:val="000000" w:themeColor="text1"/>
        </w:rPr>
        <w:t>telah</w:t>
      </w:r>
      <w:proofErr w:type="spellEnd"/>
      <w:r w:rsidRPr="008444BC">
        <w:rPr>
          <w:rFonts w:ascii="Bookman Old Style" w:eastAsia="Bookman Old Style" w:hAnsi="Bookman Old Style" w:cs="Bookman Old Style"/>
          <w:color w:val="000000" w:themeColor="text1"/>
        </w:rPr>
        <w:t xml:space="preserve"> </w:t>
      </w:r>
      <w:proofErr w:type="spellStart"/>
      <w:r w:rsidRPr="008444BC">
        <w:rPr>
          <w:rFonts w:ascii="Bookman Old Style" w:hAnsi="Bookman Old Style"/>
          <w:color w:val="000000" w:themeColor="text1"/>
        </w:rPr>
        <w:t>berkekuatan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hukum</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tetap</w:t>
      </w:r>
      <w:proofErr w:type="spellEnd"/>
      <w:r w:rsidRPr="008444BC">
        <w:rPr>
          <w:rFonts w:ascii="Bookman Old Style" w:eastAsia="Bookman Old Style" w:hAnsi="Bookman Old Style" w:cs="Bookman Old Style"/>
          <w:color w:val="000000" w:themeColor="text1"/>
        </w:rPr>
        <w:t>.</w:t>
      </w:r>
    </w:p>
    <w:p w14:paraId="1F85138C" w14:textId="4BAF5229" w:rsidR="00A177F0" w:rsidRPr="004E5A1F" w:rsidRDefault="00A177F0">
      <w:pPr>
        <w:pStyle w:val="Style"/>
        <w:numPr>
          <w:ilvl w:val="0"/>
          <w:numId w:val="195"/>
        </w:numPr>
        <w:tabs>
          <w:tab w:val="left" w:pos="2552"/>
        </w:tabs>
        <w:spacing w:after="0" w:line="360" w:lineRule="auto"/>
        <w:ind w:left="2552" w:right="23" w:hanging="567"/>
        <w:jc w:val="both"/>
        <w:rPr>
          <w:rFonts w:ascii="Bookman Old Style" w:hAnsi="Bookman Old Style"/>
          <w:color w:val="000000"/>
        </w:rPr>
      </w:pPr>
      <w:proofErr w:type="spellStart"/>
      <w:r w:rsidRPr="008444BC">
        <w:rPr>
          <w:rFonts w:ascii="Bookman Old Style" w:hAnsi="Bookman Old Style"/>
        </w:rPr>
        <w:t>Dalam</w:t>
      </w:r>
      <w:proofErr w:type="spellEnd"/>
      <w:r w:rsidRPr="008444BC">
        <w:rPr>
          <w:rFonts w:ascii="Bookman Old Style" w:hAnsi="Bookman Old Style"/>
        </w:rPr>
        <w:t xml:space="preserve"> </w:t>
      </w:r>
      <w:proofErr w:type="spellStart"/>
      <w:r w:rsidRPr="008444BC">
        <w:rPr>
          <w:rFonts w:ascii="Bookman Old Style" w:hAnsi="Bookman Old Style"/>
        </w:rPr>
        <w:t>hal</w:t>
      </w:r>
      <w:proofErr w:type="spellEnd"/>
      <w:r w:rsidRPr="008444BC">
        <w:rPr>
          <w:rFonts w:ascii="Bookman Old Style" w:hAnsi="Bookman Old Style"/>
        </w:rPr>
        <w:t xml:space="preserve"> </w:t>
      </w:r>
      <w:proofErr w:type="spellStart"/>
      <w:r w:rsidR="00A94985" w:rsidRPr="008444BC">
        <w:rPr>
          <w:rFonts w:ascii="Bookman Old Style" w:hAnsi="Bookman Old Style"/>
        </w:rPr>
        <w:t>P</w:t>
      </w:r>
      <w:r w:rsidRPr="008444BC">
        <w:rPr>
          <w:rFonts w:ascii="Bookman Old Style" w:hAnsi="Bookman Old Style"/>
        </w:rPr>
        <w:t>encabutan</w:t>
      </w:r>
      <w:proofErr w:type="spellEnd"/>
      <w:r w:rsidRPr="008444BC">
        <w:rPr>
          <w:rFonts w:ascii="Bookman Old Style" w:hAnsi="Bookman Old Style"/>
        </w:rPr>
        <w:t xml:space="preserve"> </w:t>
      </w:r>
      <w:proofErr w:type="spellStart"/>
      <w:r w:rsidRPr="008444BC">
        <w:rPr>
          <w:rFonts w:ascii="Bookman Old Style" w:hAnsi="Bookman Old Style"/>
        </w:rPr>
        <w:t>sebagaimana</w:t>
      </w:r>
      <w:proofErr w:type="spellEnd"/>
      <w:r w:rsidRPr="008444BC">
        <w:rPr>
          <w:rFonts w:ascii="Bookman Old Style" w:hAnsi="Bookman Old Style"/>
        </w:rPr>
        <w:t xml:space="preserve"> </w:t>
      </w:r>
      <w:proofErr w:type="spellStart"/>
      <w:r w:rsidRPr="008444BC">
        <w:rPr>
          <w:rFonts w:ascii="Bookman Old Style" w:hAnsi="Bookman Old Style"/>
        </w:rPr>
        <w:t>dimaksud</w:t>
      </w:r>
      <w:proofErr w:type="spellEnd"/>
      <w:r w:rsidRPr="008444BC">
        <w:rPr>
          <w:rFonts w:ascii="Bookman Old Style" w:hAnsi="Bookman Old Style"/>
        </w:rPr>
        <w:t xml:space="preserve"> pada </w:t>
      </w:r>
      <w:proofErr w:type="spellStart"/>
      <w:r w:rsidRPr="008444BC">
        <w:rPr>
          <w:rFonts w:ascii="Bookman Old Style" w:hAnsi="Bookman Old Style"/>
        </w:rPr>
        <w:t>ayat</w:t>
      </w:r>
      <w:proofErr w:type="spellEnd"/>
      <w:r w:rsidRPr="008444BC">
        <w:rPr>
          <w:rFonts w:ascii="Bookman Old Style" w:hAnsi="Bookman Old Style"/>
        </w:rPr>
        <w:t xml:space="preserve"> (1) </w:t>
      </w:r>
      <w:proofErr w:type="spellStart"/>
      <w:r w:rsidRPr="008444BC">
        <w:rPr>
          <w:rFonts w:ascii="Bookman Old Style" w:hAnsi="Bookman Old Style"/>
        </w:rPr>
        <w:t>disebabkan</w:t>
      </w:r>
      <w:proofErr w:type="spellEnd"/>
      <w:r w:rsidRPr="008444BC">
        <w:rPr>
          <w:rFonts w:ascii="Bookman Old Style" w:hAnsi="Bookman Old Style"/>
        </w:rPr>
        <w:t xml:space="preserve"> oleh </w:t>
      </w:r>
      <w:proofErr w:type="spellStart"/>
      <w:r w:rsidRPr="008444BC">
        <w:rPr>
          <w:rFonts w:ascii="Bookman Old Style" w:hAnsi="Bookman Old Style"/>
        </w:rPr>
        <w:t>adanya</w:t>
      </w:r>
      <w:proofErr w:type="spellEnd"/>
      <w:r w:rsidRPr="008444BC">
        <w:rPr>
          <w:rFonts w:ascii="Bookman Old Style" w:hAnsi="Bookman Old Style"/>
        </w:rPr>
        <w:t xml:space="preserve"> </w:t>
      </w:r>
      <w:proofErr w:type="spellStart"/>
      <w:r w:rsidRPr="008444BC">
        <w:rPr>
          <w:rFonts w:ascii="Bookman Old Style" w:hAnsi="Bookman Old Style"/>
        </w:rPr>
        <w:t>pencemaran</w:t>
      </w:r>
      <w:proofErr w:type="spellEnd"/>
      <w:r w:rsidRPr="008444BC">
        <w:rPr>
          <w:rFonts w:ascii="Bookman Old Style" w:hAnsi="Bookman Old Style"/>
        </w:rPr>
        <w:t xml:space="preserve"> </w:t>
      </w:r>
      <w:proofErr w:type="spellStart"/>
      <w:r w:rsidRPr="008444BC">
        <w:rPr>
          <w:rFonts w:ascii="Bookman Old Style" w:hAnsi="Bookman Old Style"/>
        </w:rPr>
        <w:t>lingkungan</w:t>
      </w:r>
      <w:proofErr w:type="spellEnd"/>
      <w:r w:rsidRPr="008444BC">
        <w:rPr>
          <w:rFonts w:ascii="Bookman Old Style" w:hAnsi="Bookman Old Style"/>
        </w:rPr>
        <w:t xml:space="preserve">, </w:t>
      </w:r>
      <w:proofErr w:type="spellStart"/>
      <w:r w:rsidRPr="008444BC">
        <w:rPr>
          <w:rFonts w:ascii="Bookman Old Style" w:hAnsi="Bookman Old Style"/>
        </w:rPr>
        <w:t>Pelaku</w:t>
      </w:r>
      <w:proofErr w:type="spellEnd"/>
      <w:r w:rsidRPr="008444BC">
        <w:rPr>
          <w:rFonts w:ascii="Bookman Old Style" w:hAnsi="Bookman Old Style"/>
        </w:rPr>
        <w:t xml:space="preserve"> Usaha </w:t>
      </w:r>
      <w:proofErr w:type="spellStart"/>
      <w:r w:rsidRPr="008444BC">
        <w:rPr>
          <w:rFonts w:ascii="Bookman Old Style" w:hAnsi="Bookman Old Style"/>
        </w:rPr>
        <w:t>diwajibkan</w:t>
      </w:r>
      <w:proofErr w:type="spellEnd"/>
      <w:r w:rsidRPr="008444BC">
        <w:rPr>
          <w:rFonts w:ascii="Bookman Old Style" w:hAnsi="Bookman Old Style"/>
        </w:rPr>
        <w:t xml:space="preserve"> </w:t>
      </w:r>
      <w:proofErr w:type="spellStart"/>
      <w:r w:rsidRPr="008444BC">
        <w:rPr>
          <w:rFonts w:ascii="Bookman Old Style" w:hAnsi="Bookman Old Style"/>
        </w:rPr>
        <w:t>melakukan</w:t>
      </w:r>
      <w:proofErr w:type="spellEnd"/>
      <w:r w:rsidRPr="008444BC">
        <w:rPr>
          <w:rFonts w:ascii="Bookman Old Style" w:hAnsi="Bookman Old Style"/>
        </w:rPr>
        <w:t xml:space="preserve"> </w:t>
      </w:r>
      <w:proofErr w:type="spellStart"/>
      <w:r w:rsidRPr="008444BC">
        <w:rPr>
          <w:rFonts w:ascii="Bookman Old Style" w:hAnsi="Bookman Old Style" w:cstheme="minorHAnsi"/>
        </w:rPr>
        <w:t>pemulihan</w:t>
      </w:r>
      <w:proofErr w:type="spellEnd"/>
      <w:r w:rsidRPr="008444BC">
        <w:rPr>
          <w:rFonts w:ascii="Bookman Old Style" w:hAnsi="Bookman Old Style"/>
        </w:rPr>
        <w:t xml:space="preserve"> </w:t>
      </w:r>
      <w:proofErr w:type="spellStart"/>
      <w:r w:rsidRPr="008444BC">
        <w:rPr>
          <w:rFonts w:ascii="Bookman Old Style" w:hAnsi="Bookman Old Style"/>
        </w:rPr>
        <w:t>lingkungan</w:t>
      </w:r>
      <w:proofErr w:type="spellEnd"/>
      <w:r w:rsidRPr="008444BC">
        <w:rPr>
          <w:rFonts w:ascii="Bookman Old Style" w:hAnsi="Bookman Old Style"/>
        </w:rPr>
        <w:t xml:space="preserve"> </w:t>
      </w:r>
      <w:proofErr w:type="spellStart"/>
      <w:r w:rsidRPr="008444BC">
        <w:rPr>
          <w:rFonts w:ascii="Bookman Old Style" w:hAnsi="Bookman Old Style"/>
        </w:rPr>
        <w:t>sesuai</w:t>
      </w:r>
      <w:proofErr w:type="spellEnd"/>
      <w:r w:rsidRPr="008444BC">
        <w:rPr>
          <w:rFonts w:ascii="Bookman Old Style" w:hAnsi="Bookman Old Style"/>
        </w:rPr>
        <w:t xml:space="preserve"> </w:t>
      </w:r>
      <w:proofErr w:type="spellStart"/>
      <w:r w:rsidRPr="008444BC">
        <w:rPr>
          <w:rFonts w:ascii="Bookman Old Style" w:hAnsi="Bookman Old Style"/>
        </w:rPr>
        <w:t>dengan</w:t>
      </w:r>
      <w:proofErr w:type="spellEnd"/>
      <w:r w:rsidRPr="008444BC">
        <w:rPr>
          <w:rFonts w:ascii="Bookman Old Style" w:hAnsi="Bookman Old Style"/>
        </w:rPr>
        <w:t xml:space="preserve"> </w:t>
      </w:r>
      <w:proofErr w:type="spellStart"/>
      <w:r w:rsidRPr="008444BC">
        <w:rPr>
          <w:rFonts w:ascii="Bookman Old Style" w:hAnsi="Bookman Old Style"/>
        </w:rPr>
        <w:t>ketentuan</w:t>
      </w:r>
      <w:proofErr w:type="spellEnd"/>
      <w:r w:rsidRPr="008444BC">
        <w:rPr>
          <w:rFonts w:ascii="Bookman Old Style" w:hAnsi="Bookman Old Style"/>
        </w:rPr>
        <w:t xml:space="preserve"> </w:t>
      </w:r>
      <w:proofErr w:type="spellStart"/>
      <w:r w:rsidRPr="008444BC">
        <w:rPr>
          <w:rFonts w:ascii="Bookman Old Style" w:hAnsi="Bookman Old Style"/>
        </w:rPr>
        <w:t>peraturan</w:t>
      </w:r>
      <w:proofErr w:type="spellEnd"/>
      <w:r w:rsidRPr="008444BC">
        <w:rPr>
          <w:rFonts w:ascii="Bookman Old Style" w:hAnsi="Bookman Old Style"/>
        </w:rPr>
        <w:t xml:space="preserve"> </w:t>
      </w:r>
      <w:proofErr w:type="spellStart"/>
      <w:r w:rsidRPr="008444BC">
        <w:rPr>
          <w:rFonts w:ascii="Bookman Old Style" w:hAnsi="Bookman Old Style"/>
        </w:rPr>
        <w:t>perundang-undangan</w:t>
      </w:r>
      <w:proofErr w:type="spellEnd"/>
      <w:r w:rsidRPr="008444BC">
        <w:rPr>
          <w:rFonts w:ascii="Bookman Old Style" w:hAnsi="Bookman Old Style"/>
        </w:rPr>
        <w:t>.</w:t>
      </w:r>
    </w:p>
    <w:p w14:paraId="72B6F2E1" w14:textId="1FEFBAA6" w:rsidR="00BE447D" w:rsidRPr="004E5A1F" w:rsidRDefault="00A177F0">
      <w:pPr>
        <w:pStyle w:val="Style"/>
        <w:numPr>
          <w:ilvl w:val="0"/>
          <w:numId w:val="195"/>
        </w:numPr>
        <w:tabs>
          <w:tab w:val="left" w:pos="2552"/>
        </w:tabs>
        <w:spacing w:after="0" w:line="360" w:lineRule="auto"/>
        <w:ind w:left="2552" w:right="23" w:hanging="567"/>
        <w:jc w:val="both"/>
        <w:rPr>
          <w:rFonts w:ascii="Bookman Old Style" w:hAnsi="Bookman Old Style"/>
          <w:color w:val="000000"/>
        </w:rPr>
      </w:pPr>
      <w:r w:rsidRPr="008444BC">
        <w:rPr>
          <w:rFonts w:ascii="Bookman Old Style" w:hAnsi="Bookman Old Style"/>
          <w:color w:val="000000" w:themeColor="text1"/>
        </w:rPr>
        <w:t xml:space="preserve">Format </w:t>
      </w:r>
      <w:proofErr w:type="spellStart"/>
      <w:r w:rsidRPr="008444BC">
        <w:rPr>
          <w:rFonts w:ascii="Bookman Old Style" w:hAnsi="Bookman Old Style"/>
          <w:color w:val="000000" w:themeColor="text1"/>
        </w:rPr>
        <w:t>Pencabutan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Perizinan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Berusaha</w:t>
      </w:r>
      <w:proofErr w:type="spellEnd"/>
      <w:r w:rsidR="0028661A" w:rsidRPr="008444BC">
        <w:rPr>
          <w:rFonts w:ascii="Bookman Old Style" w:hAnsi="Bookman Old Style"/>
          <w:color w:val="000000" w:themeColor="text1"/>
        </w:rPr>
        <w:t xml:space="preserve"> </w:t>
      </w:r>
      <w:proofErr w:type="spellStart"/>
      <w:r w:rsidR="0028661A" w:rsidRPr="008444BC">
        <w:rPr>
          <w:rFonts w:ascii="Bookman Old Style" w:hAnsi="Bookman Old Style"/>
          <w:color w:val="000000" w:themeColor="text1"/>
        </w:rPr>
        <w:t>Berbasis</w:t>
      </w:r>
      <w:proofErr w:type="spellEnd"/>
      <w:r w:rsidR="0028661A" w:rsidRPr="008444BC">
        <w:rPr>
          <w:rFonts w:ascii="Bookman Old Style" w:hAnsi="Bookman Old Style"/>
          <w:color w:val="000000" w:themeColor="text1"/>
        </w:rPr>
        <w:t xml:space="preserve"> </w:t>
      </w:r>
      <w:proofErr w:type="spellStart"/>
      <w:r w:rsidR="0028661A" w:rsidRPr="008444BC">
        <w:rPr>
          <w:rFonts w:ascii="Bookman Old Style" w:hAnsi="Bookman Old Style"/>
          <w:color w:val="000000" w:themeColor="text1"/>
        </w:rPr>
        <w:t>Risiko</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sebagaimana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dimaksud</w:t>
      </w:r>
      <w:proofErr w:type="spellEnd"/>
      <w:r w:rsidRPr="008444BC">
        <w:rPr>
          <w:rFonts w:ascii="Bookman Old Style" w:hAnsi="Bookman Old Style"/>
          <w:color w:val="000000" w:themeColor="text1"/>
        </w:rPr>
        <w:t xml:space="preserve"> pada </w:t>
      </w:r>
      <w:proofErr w:type="spellStart"/>
      <w:r w:rsidRPr="008444BC">
        <w:rPr>
          <w:rFonts w:ascii="Bookman Old Style" w:hAnsi="Bookman Old Style"/>
          <w:color w:val="000000" w:themeColor="text1"/>
        </w:rPr>
        <w:t>ayat</w:t>
      </w:r>
      <w:proofErr w:type="spellEnd"/>
      <w:r w:rsidRPr="008444BC">
        <w:rPr>
          <w:rFonts w:ascii="Bookman Old Style" w:hAnsi="Bookman Old Style"/>
          <w:color w:val="000000" w:themeColor="text1"/>
        </w:rPr>
        <w:t xml:space="preserve"> (1) </w:t>
      </w:r>
      <w:proofErr w:type="spellStart"/>
      <w:r w:rsidRPr="008444BC">
        <w:rPr>
          <w:rFonts w:ascii="Bookman Old Style" w:hAnsi="Bookman Old Style"/>
          <w:color w:val="000000" w:themeColor="text1"/>
        </w:rPr>
        <w:t>tercantum</w:t>
      </w:r>
      <w:proofErr w:type="spellEnd"/>
      <w:r w:rsidRPr="008444BC">
        <w:rPr>
          <w:rFonts w:ascii="Bookman Old Style" w:hAnsi="Bookman Old Style"/>
          <w:color w:val="000000" w:themeColor="text1"/>
        </w:rPr>
        <w:t xml:space="preserve"> </w:t>
      </w:r>
      <w:proofErr w:type="spellStart"/>
      <w:r w:rsidR="00E75A68" w:rsidRPr="008444BC">
        <w:rPr>
          <w:rFonts w:ascii="Bookman Old Style" w:hAnsi="Bookman Old Style"/>
          <w:color w:val="000000" w:themeColor="text1"/>
        </w:rPr>
        <w:t>dalam</w:t>
      </w:r>
      <w:proofErr w:type="spellEnd"/>
      <w:r w:rsidRPr="008444BC">
        <w:rPr>
          <w:rFonts w:ascii="Bookman Old Style" w:hAnsi="Bookman Old Style"/>
          <w:color w:val="000000" w:themeColor="text1"/>
        </w:rPr>
        <w:t xml:space="preserve"> </w:t>
      </w:r>
      <w:r w:rsidRPr="004E5A1F">
        <w:rPr>
          <w:rFonts w:ascii="Bookman Old Style" w:hAnsi="Bookman Old Style"/>
          <w:color w:val="000000" w:themeColor="text1"/>
        </w:rPr>
        <w:t>Lampiran</w:t>
      </w:r>
      <w:r w:rsidR="006C4727" w:rsidRPr="008444BC">
        <w:rPr>
          <w:rFonts w:ascii="Bookman Old Style" w:hAnsi="Bookman Old Style"/>
          <w:color w:val="000000" w:themeColor="text1"/>
        </w:rPr>
        <w:t xml:space="preserve"> XXXI</w:t>
      </w:r>
      <w:r w:rsidR="00697CA0" w:rsidRPr="004E5A1F">
        <w:rPr>
          <w:rFonts w:ascii="Bookman Old Style" w:hAnsi="Bookman Old Style"/>
          <w:color w:val="000000" w:themeColor="text1"/>
        </w:rPr>
        <w:t>V</w:t>
      </w:r>
      <w:r w:rsidR="006C4727" w:rsidRPr="008444BC">
        <w:rPr>
          <w:rFonts w:ascii="Bookman Old Style" w:hAnsi="Bookman Old Style"/>
          <w:color w:val="000000" w:themeColor="text1"/>
        </w:rPr>
        <w:t xml:space="preserve"> </w:t>
      </w:r>
      <w:r w:rsidRPr="008444BC">
        <w:rPr>
          <w:rFonts w:ascii="Bookman Old Style" w:hAnsi="Bookman Old Style"/>
          <w:color w:val="000000" w:themeColor="text1"/>
        </w:rPr>
        <w:t xml:space="preserve">yang </w:t>
      </w:r>
      <w:proofErr w:type="spellStart"/>
      <w:r w:rsidRPr="008444BC">
        <w:rPr>
          <w:rFonts w:ascii="Bookman Old Style" w:hAnsi="Bookman Old Style"/>
          <w:color w:val="000000" w:themeColor="text1"/>
        </w:rPr>
        <w:t>merupakan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bagian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tidak</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lastRenderedPageBreak/>
        <w:t>terpisahkan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dari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Peraturan</w:t>
      </w:r>
      <w:proofErr w:type="spellEnd"/>
      <w:r w:rsidRPr="008444BC">
        <w:rPr>
          <w:rFonts w:ascii="Bookman Old Style" w:hAnsi="Bookman Old Style"/>
          <w:color w:val="000000" w:themeColor="text1"/>
        </w:rPr>
        <w:t xml:space="preserve"> Badan </w:t>
      </w:r>
      <w:proofErr w:type="spellStart"/>
      <w:r w:rsidRPr="008444BC">
        <w:rPr>
          <w:rFonts w:ascii="Bookman Old Style" w:hAnsi="Bookman Old Style"/>
          <w:color w:val="000000" w:themeColor="text1"/>
        </w:rPr>
        <w:t>ini</w:t>
      </w:r>
      <w:proofErr w:type="spellEnd"/>
      <w:r w:rsidRPr="008444BC">
        <w:rPr>
          <w:rFonts w:ascii="Bookman Old Style" w:hAnsi="Bookman Old Style"/>
          <w:color w:val="000000" w:themeColor="text1"/>
        </w:rPr>
        <w:t>.</w:t>
      </w:r>
    </w:p>
    <w:p w14:paraId="2ACF1F54" w14:textId="3C2ED4F5" w:rsidR="002E0753" w:rsidRPr="004E5A1F" w:rsidRDefault="002E0753" w:rsidP="004E5A1F">
      <w:pPr>
        <w:numPr>
          <w:ilvl w:val="0"/>
          <w:numId w:val="195"/>
        </w:numPr>
        <w:spacing w:after="0" w:line="360" w:lineRule="auto"/>
        <w:ind w:left="2552" w:hanging="502"/>
        <w:jc w:val="both"/>
        <w:rPr>
          <w:rFonts w:ascii="Bookman Old Style" w:hAnsi="Bookman Old Style"/>
          <w:color w:val="000000" w:themeColor="text1"/>
        </w:rPr>
      </w:pPr>
      <w:proofErr w:type="spellStart"/>
      <w:r w:rsidRPr="004E5A1F">
        <w:rPr>
          <w:rFonts w:ascii="Bookman Old Style" w:hAnsi="Bookman Old Style"/>
          <w:color w:val="000000" w:themeColor="text1"/>
          <w:sz w:val="24"/>
          <w:szCs w:val="24"/>
          <w:lang w:val="en-US"/>
        </w:rPr>
        <w:t>Pencabutan</w:t>
      </w:r>
      <w:proofErr w:type="spellEnd"/>
      <w:r w:rsidRPr="004E5A1F">
        <w:rPr>
          <w:rFonts w:ascii="Bookman Old Style" w:hAnsi="Bookman Old Style"/>
          <w:color w:val="000000" w:themeColor="text1"/>
          <w:sz w:val="24"/>
          <w:szCs w:val="24"/>
        </w:rPr>
        <w:t xml:space="preserve"> sebagaimana dimaksud pada ayat </w:t>
      </w:r>
      <w:r w:rsidR="008C1FDD" w:rsidRPr="004E5A1F">
        <w:rPr>
          <w:rFonts w:ascii="Bookman Old Style" w:hAnsi="Bookman Old Style"/>
          <w:color w:val="000000" w:themeColor="text1"/>
          <w:sz w:val="24"/>
          <w:szCs w:val="24"/>
        </w:rPr>
        <w:t xml:space="preserve">(1) </w:t>
      </w:r>
      <w:proofErr w:type="spellStart"/>
      <w:r w:rsidRPr="004E5A1F">
        <w:rPr>
          <w:rFonts w:ascii="Bookman Old Style" w:eastAsia="Bookman Old Style" w:hAnsi="Bookman Old Style" w:cs="Bookman Old Style"/>
          <w:sz w:val="24"/>
          <w:szCs w:val="24"/>
          <w:lang w:val="en-US"/>
        </w:rPr>
        <w:t>dinotifikasi</w:t>
      </w:r>
      <w:proofErr w:type="spellEnd"/>
      <w:r w:rsidRPr="004E5A1F">
        <w:rPr>
          <w:rFonts w:ascii="Bookman Old Style" w:eastAsia="Bookman Old Style" w:hAnsi="Bookman Old Style" w:cs="Bookman Old Style"/>
          <w:sz w:val="24"/>
          <w:szCs w:val="24"/>
        </w:rPr>
        <w:t xml:space="preserve"> </w:t>
      </w:r>
      <w:r w:rsidRPr="004E5A1F">
        <w:rPr>
          <w:rFonts w:ascii="Bookman Old Style" w:eastAsia="Bookman Old Style" w:hAnsi="Bookman Old Style" w:cs="Bookman Old Style"/>
          <w:sz w:val="24"/>
          <w:szCs w:val="24"/>
          <w:lang w:val="en-US"/>
        </w:rPr>
        <w:t xml:space="preserve">oleh </w:t>
      </w:r>
      <w:proofErr w:type="spellStart"/>
      <w:r w:rsidR="00565CEE" w:rsidRPr="008444BC">
        <w:rPr>
          <w:rFonts w:ascii="Bookman Old Style" w:eastAsia="Bookman Old Style" w:hAnsi="Bookman Old Style" w:cs="Bookman Old Style"/>
          <w:sz w:val="24"/>
          <w:szCs w:val="24"/>
          <w:lang w:val="en-US"/>
        </w:rPr>
        <w:t>S</w:t>
      </w:r>
      <w:r w:rsidRPr="004E5A1F">
        <w:rPr>
          <w:rFonts w:ascii="Bookman Old Style" w:eastAsia="Bookman Old Style" w:hAnsi="Bookman Old Style" w:cs="Bookman Old Style"/>
          <w:sz w:val="24"/>
          <w:szCs w:val="24"/>
          <w:lang w:val="en-US"/>
        </w:rPr>
        <w:t>istem</w:t>
      </w:r>
      <w:proofErr w:type="spellEnd"/>
      <w:r w:rsidRPr="004E5A1F">
        <w:rPr>
          <w:rFonts w:ascii="Bookman Old Style" w:eastAsia="Bookman Old Style" w:hAnsi="Bookman Old Style" w:cs="Bookman Old Style"/>
          <w:sz w:val="24"/>
          <w:szCs w:val="24"/>
          <w:lang w:val="en-US"/>
        </w:rPr>
        <w:t xml:space="preserve"> OSS </w:t>
      </w:r>
      <w:r w:rsidRPr="004E5A1F">
        <w:rPr>
          <w:rFonts w:ascii="Bookman Old Style" w:eastAsia="Bookman Old Style" w:hAnsi="Bookman Old Style" w:cs="Bookman Old Style"/>
          <w:sz w:val="24"/>
          <w:szCs w:val="24"/>
        </w:rPr>
        <w:t xml:space="preserve">kepada </w:t>
      </w:r>
      <w:proofErr w:type="spellStart"/>
      <w:r w:rsidR="007211B5" w:rsidRPr="008444BC">
        <w:rPr>
          <w:rFonts w:ascii="Bookman Old Style" w:eastAsia="Bookman Old Style" w:hAnsi="Bookman Old Style" w:cs="Bookman Old Style"/>
          <w:sz w:val="24"/>
          <w:szCs w:val="24"/>
          <w:lang w:val="en-US"/>
        </w:rPr>
        <w:t>kementerian</w:t>
      </w:r>
      <w:proofErr w:type="spellEnd"/>
      <w:r w:rsidR="007211B5" w:rsidRPr="008444BC">
        <w:rPr>
          <w:rFonts w:ascii="Bookman Old Style" w:eastAsia="Bookman Old Style" w:hAnsi="Bookman Old Style" w:cs="Bookman Old Style"/>
          <w:sz w:val="24"/>
          <w:szCs w:val="24"/>
          <w:lang w:val="en-US"/>
        </w:rPr>
        <w:t>/</w:t>
      </w:r>
      <w:proofErr w:type="spellStart"/>
      <w:r w:rsidR="007211B5" w:rsidRPr="008444BC">
        <w:rPr>
          <w:rFonts w:ascii="Bookman Old Style" w:eastAsia="Bookman Old Style" w:hAnsi="Bookman Old Style" w:cs="Bookman Old Style"/>
          <w:sz w:val="24"/>
          <w:szCs w:val="24"/>
          <w:lang w:val="en-US"/>
        </w:rPr>
        <w:t>lembaga</w:t>
      </w:r>
      <w:proofErr w:type="spellEnd"/>
      <w:r w:rsidRPr="004E5A1F">
        <w:rPr>
          <w:rFonts w:ascii="Bookman Old Style" w:eastAsia="Bookman Old Style" w:hAnsi="Bookman Old Style" w:cs="Bookman Old Style"/>
          <w:sz w:val="24"/>
          <w:szCs w:val="24"/>
          <w:lang w:val="en-US"/>
        </w:rPr>
        <w:t xml:space="preserve">, </w:t>
      </w:r>
      <w:proofErr w:type="spellStart"/>
      <w:r w:rsidRPr="004E5A1F">
        <w:rPr>
          <w:rFonts w:ascii="Bookman Old Style" w:eastAsia="Bookman Old Style" w:hAnsi="Bookman Old Style" w:cs="Bookman Old Style"/>
          <w:sz w:val="24"/>
          <w:szCs w:val="24"/>
          <w:lang w:val="en-US"/>
        </w:rPr>
        <w:t>Pemerintah</w:t>
      </w:r>
      <w:proofErr w:type="spellEnd"/>
      <w:r w:rsidRPr="004E5A1F">
        <w:rPr>
          <w:rFonts w:ascii="Bookman Old Style" w:eastAsia="Bookman Old Style" w:hAnsi="Bookman Old Style" w:cs="Bookman Old Style"/>
          <w:sz w:val="24"/>
          <w:szCs w:val="24"/>
          <w:lang w:val="en-US"/>
        </w:rPr>
        <w:t xml:space="preserve"> Daerah </w:t>
      </w:r>
      <w:proofErr w:type="spellStart"/>
      <w:r w:rsidRPr="004E5A1F">
        <w:rPr>
          <w:rFonts w:ascii="Bookman Old Style" w:eastAsia="Bookman Old Style" w:hAnsi="Bookman Old Style" w:cs="Bookman Old Style"/>
          <w:sz w:val="24"/>
          <w:szCs w:val="24"/>
          <w:lang w:val="en-US"/>
        </w:rPr>
        <w:t>terkait</w:t>
      </w:r>
      <w:proofErr w:type="spellEnd"/>
      <w:r w:rsidRPr="004E5A1F">
        <w:rPr>
          <w:rFonts w:ascii="Bookman Old Style" w:eastAsia="Bookman Old Style" w:hAnsi="Bookman Old Style" w:cs="Bookman Old Style"/>
          <w:sz w:val="24"/>
          <w:szCs w:val="24"/>
        </w:rPr>
        <w:t>,</w:t>
      </w:r>
      <w:r w:rsidRPr="004E5A1F">
        <w:rPr>
          <w:rFonts w:ascii="Bookman Old Style" w:eastAsia="Bookman Old Style" w:hAnsi="Bookman Old Style" w:cs="Bookman Old Style"/>
          <w:sz w:val="24"/>
          <w:szCs w:val="24"/>
          <w:lang w:val="en-US"/>
        </w:rPr>
        <w:t xml:space="preserve"> dan </w:t>
      </w:r>
      <w:proofErr w:type="spellStart"/>
      <w:r w:rsidRPr="004E5A1F">
        <w:rPr>
          <w:rFonts w:ascii="Bookman Old Style" w:eastAsia="Bookman Old Style" w:hAnsi="Bookman Old Style" w:cs="Bookman Old Style"/>
          <w:sz w:val="24"/>
          <w:szCs w:val="24"/>
          <w:lang w:val="en-US"/>
        </w:rPr>
        <w:t>Pelaku</w:t>
      </w:r>
      <w:proofErr w:type="spellEnd"/>
      <w:r w:rsidRPr="004E5A1F">
        <w:rPr>
          <w:rFonts w:ascii="Bookman Old Style" w:eastAsia="Bookman Old Style" w:hAnsi="Bookman Old Style" w:cs="Bookman Old Style"/>
          <w:sz w:val="24"/>
          <w:szCs w:val="24"/>
          <w:lang w:val="en-US"/>
        </w:rPr>
        <w:t xml:space="preserve"> Usaha.</w:t>
      </w:r>
    </w:p>
    <w:p w14:paraId="7013AD71" w14:textId="6BAC918B" w:rsidR="002E0753" w:rsidRPr="008444BC" w:rsidRDefault="00E75A68">
      <w:pPr>
        <w:pStyle w:val="Style"/>
        <w:numPr>
          <w:ilvl w:val="0"/>
          <w:numId w:val="195"/>
        </w:numPr>
        <w:tabs>
          <w:tab w:val="left" w:pos="2552"/>
        </w:tabs>
        <w:spacing w:after="0" w:line="360" w:lineRule="auto"/>
        <w:ind w:left="2552" w:right="23" w:hanging="567"/>
        <w:jc w:val="both"/>
        <w:rPr>
          <w:rFonts w:ascii="Bookman Old Style" w:hAnsi="Bookman Old Style"/>
          <w:color w:val="000000"/>
        </w:rPr>
      </w:pPr>
      <w:proofErr w:type="spellStart"/>
      <w:r w:rsidRPr="008444BC">
        <w:rPr>
          <w:rFonts w:ascii="Bookman Old Style" w:hAnsi="Bookman Old Style"/>
          <w:color w:val="000000" w:themeColor="text1"/>
        </w:rPr>
        <w:t>N</w:t>
      </w:r>
      <w:r w:rsidR="002E0753" w:rsidRPr="008444BC">
        <w:rPr>
          <w:rFonts w:ascii="Bookman Old Style" w:hAnsi="Bookman Old Style"/>
          <w:color w:val="000000" w:themeColor="text1"/>
        </w:rPr>
        <w:t>otifikasi</w:t>
      </w:r>
      <w:proofErr w:type="spellEnd"/>
      <w:r w:rsidR="002E0753" w:rsidRPr="008444BC">
        <w:rPr>
          <w:rFonts w:ascii="Bookman Old Style" w:hAnsi="Bookman Old Style"/>
          <w:color w:val="000000" w:themeColor="text1"/>
        </w:rPr>
        <w:t xml:space="preserve"> </w:t>
      </w:r>
      <w:proofErr w:type="spellStart"/>
      <w:r w:rsidR="002E0753" w:rsidRPr="008444BC">
        <w:rPr>
          <w:rFonts w:ascii="Bookman Old Style" w:hAnsi="Bookman Old Style"/>
          <w:color w:val="000000" w:themeColor="text1"/>
        </w:rPr>
        <w:t>kepada</w:t>
      </w:r>
      <w:proofErr w:type="spellEnd"/>
      <w:r w:rsidR="002E0753" w:rsidRPr="008444BC">
        <w:rPr>
          <w:rFonts w:ascii="Bookman Old Style" w:hAnsi="Bookman Old Style"/>
          <w:color w:val="000000" w:themeColor="text1"/>
        </w:rPr>
        <w:t xml:space="preserve"> </w:t>
      </w:r>
      <w:proofErr w:type="spellStart"/>
      <w:r w:rsidR="002E0753" w:rsidRPr="008444BC">
        <w:rPr>
          <w:rFonts w:ascii="Bookman Old Style" w:hAnsi="Bookman Old Style"/>
          <w:color w:val="000000" w:themeColor="text1"/>
        </w:rPr>
        <w:t>Pelaku</w:t>
      </w:r>
      <w:proofErr w:type="spellEnd"/>
      <w:r w:rsidR="002E0753" w:rsidRPr="008444BC">
        <w:rPr>
          <w:rFonts w:ascii="Bookman Old Style" w:hAnsi="Bookman Old Style"/>
          <w:color w:val="000000" w:themeColor="text1"/>
        </w:rPr>
        <w:t xml:space="preserve"> Usaha </w:t>
      </w:r>
      <w:proofErr w:type="spellStart"/>
      <w:r w:rsidR="002E0753" w:rsidRPr="008444BC">
        <w:rPr>
          <w:rFonts w:ascii="Bookman Old Style" w:hAnsi="Bookman Old Style"/>
          <w:color w:val="000000" w:themeColor="text1"/>
        </w:rPr>
        <w:t>sebagaimana</w:t>
      </w:r>
      <w:proofErr w:type="spellEnd"/>
      <w:r w:rsidR="002E0753" w:rsidRPr="008444BC">
        <w:rPr>
          <w:rFonts w:ascii="Bookman Old Style" w:hAnsi="Bookman Old Style"/>
          <w:color w:val="000000" w:themeColor="text1"/>
        </w:rPr>
        <w:t xml:space="preserve"> </w:t>
      </w:r>
      <w:proofErr w:type="spellStart"/>
      <w:r w:rsidR="002E0753" w:rsidRPr="008444BC">
        <w:rPr>
          <w:rFonts w:ascii="Bookman Old Style" w:hAnsi="Bookman Old Style"/>
          <w:color w:val="000000" w:themeColor="text1"/>
        </w:rPr>
        <w:t>dimaksud</w:t>
      </w:r>
      <w:proofErr w:type="spellEnd"/>
      <w:r w:rsidR="002E0753" w:rsidRPr="008444BC">
        <w:rPr>
          <w:rFonts w:ascii="Bookman Old Style" w:hAnsi="Bookman Old Style"/>
          <w:color w:val="000000" w:themeColor="text1"/>
        </w:rPr>
        <w:t xml:space="preserve"> pada </w:t>
      </w:r>
      <w:proofErr w:type="spellStart"/>
      <w:r w:rsidR="002E0753" w:rsidRPr="008444BC">
        <w:rPr>
          <w:rFonts w:ascii="Bookman Old Style" w:hAnsi="Bookman Old Style"/>
          <w:color w:val="000000" w:themeColor="text1"/>
        </w:rPr>
        <w:t>ayat</w:t>
      </w:r>
      <w:proofErr w:type="spellEnd"/>
      <w:r w:rsidR="002E0753" w:rsidRPr="008444BC">
        <w:rPr>
          <w:rFonts w:ascii="Bookman Old Style" w:hAnsi="Bookman Old Style"/>
          <w:color w:val="000000" w:themeColor="text1"/>
        </w:rPr>
        <w:t xml:space="preserve"> (</w:t>
      </w:r>
      <w:r w:rsidR="00A177F0" w:rsidRPr="008444BC">
        <w:rPr>
          <w:rFonts w:ascii="Bookman Old Style" w:hAnsi="Bookman Old Style"/>
          <w:color w:val="000000" w:themeColor="text1"/>
        </w:rPr>
        <w:t>1</w:t>
      </w:r>
      <w:r w:rsidR="00C61E6E" w:rsidRPr="008444BC">
        <w:rPr>
          <w:rFonts w:ascii="Bookman Old Style" w:hAnsi="Bookman Old Style"/>
          <w:color w:val="000000" w:themeColor="text1"/>
        </w:rPr>
        <w:t>0</w:t>
      </w:r>
      <w:r w:rsidR="002E0753" w:rsidRPr="008444BC">
        <w:rPr>
          <w:rFonts w:ascii="Bookman Old Style" w:hAnsi="Bookman Old Style"/>
          <w:color w:val="000000" w:themeColor="text1"/>
        </w:rPr>
        <w:t xml:space="preserve">) </w:t>
      </w:r>
      <w:proofErr w:type="spellStart"/>
      <w:r w:rsidR="002E0753" w:rsidRPr="008444BC">
        <w:rPr>
          <w:rFonts w:ascii="Bookman Old Style" w:hAnsi="Bookman Old Style"/>
          <w:color w:val="000000" w:themeColor="text1"/>
        </w:rPr>
        <w:t>disertai</w:t>
      </w:r>
      <w:proofErr w:type="spellEnd"/>
      <w:r w:rsidR="002E0753" w:rsidRPr="008444BC">
        <w:rPr>
          <w:rFonts w:ascii="Bookman Old Style" w:hAnsi="Bookman Old Style"/>
          <w:color w:val="000000" w:themeColor="text1"/>
        </w:rPr>
        <w:t xml:space="preserve"> </w:t>
      </w:r>
      <w:proofErr w:type="spellStart"/>
      <w:r w:rsidR="002E0753" w:rsidRPr="008444BC">
        <w:rPr>
          <w:rFonts w:ascii="Bookman Old Style" w:hAnsi="Bookman Old Style"/>
          <w:color w:val="000000" w:themeColor="text1"/>
        </w:rPr>
        <w:t>keterangan</w:t>
      </w:r>
      <w:proofErr w:type="spellEnd"/>
      <w:r w:rsidR="006C4727" w:rsidRPr="008444BC">
        <w:rPr>
          <w:rFonts w:ascii="Bookman Old Style" w:hAnsi="Bookman Old Style"/>
          <w:color w:val="000000" w:themeColor="text1"/>
        </w:rPr>
        <w:t xml:space="preserve"> </w:t>
      </w:r>
      <w:proofErr w:type="spellStart"/>
      <w:r w:rsidR="002E0753" w:rsidRPr="008444BC">
        <w:rPr>
          <w:rFonts w:ascii="Bookman Old Style" w:hAnsi="Bookman Old Style"/>
          <w:color w:val="000000" w:themeColor="text1"/>
        </w:rPr>
        <w:t>sebagaimana</w:t>
      </w:r>
      <w:proofErr w:type="spellEnd"/>
      <w:r w:rsidR="002E0753" w:rsidRPr="008444BC">
        <w:rPr>
          <w:rFonts w:ascii="Bookman Old Style" w:hAnsi="Bookman Old Style"/>
          <w:color w:val="000000" w:themeColor="text1"/>
        </w:rPr>
        <w:t xml:space="preserve"> </w:t>
      </w:r>
      <w:proofErr w:type="spellStart"/>
      <w:r w:rsidR="006C4727" w:rsidRPr="008444BC">
        <w:rPr>
          <w:rFonts w:ascii="Bookman Old Style" w:hAnsi="Bookman Old Style"/>
          <w:color w:val="000000" w:themeColor="text1"/>
        </w:rPr>
        <w:t>dimaksud</w:t>
      </w:r>
      <w:proofErr w:type="spellEnd"/>
      <w:r w:rsidR="006C4727" w:rsidRPr="008444BC">
        <w:rPr>
          <w:rFonts w:ascii="Bookman Old Style" w:hAnsi="Bookman Old Style"/>
          <w:color w:val="000000" w:themeColor="text1"/>
        </w:rPr>
        <w:t xml:space="preserve"> pada </w:t>
      </w:r>
      <w:proofErr w:type="spellStart"/>
      <w:r w:rsidR="002E0753" w:rsidRPr="008444BC">
        <w:rPr>
          <w:rFonts w:ascii="Bookman Old Style" w:hAnsi="Bookman Old Style"/>
          <w:color w:val="000000" w:themeColor="text1"/>
        </w:rPr>
        <w:t>ayat</w:t>
      </w:r>
      <w:proofErr w:type="spellEnd"/>
      <w:r w:rsidR="002E0753" w:rsidRPr="008444BC">
        <w:rPr>
          <w:rFonts w:ascii="Bookman Old Style" w:hAnsi="Bookman Old Style"/>
          <w:color w:val="000000" w:themeColor="text1"/>
        </w:rPr>
        <w:t xml:space="preserve"> (3), </w:t>
      </w:r>
      <w:proofErr w:type="spellStart"/>
      <w:r w:rsidR="002E0753" w:rsidRPr="008444BC">
        <w:rPr>
          <w:rFonts w:ascii="Bookman Old Style" w:hAnsi="Bookman Old Style"/>
          <w:color w:val="000000" w:themeColor="text1"/>
        </w:rPr>
        <w:t>ayat</w:t>
      </w:r>
      <w:proofErr w:type="spellEnd"/>
      <w:r w:rsidR="002E0753" w:rsidRPr="008444BC">
        <w:rPr>
          <w:rFonts w:ascii="Bookman Old Style" w:hAnsi="Bookman Old Style"/>
          <w:color w:val="000000" w:themeColor="text1"/>
        </w:rPr>
        <w:t xml:space="preserve"> (4) dan </w:t>
      </w:r>
      <w:proofErr w:type="spellStart"/>
      <w:r w:rsidR="002E0753" w:rsidRPr="008444BC">
        <w:rPr>
          <w:rFonts w:ascii="Bookman Old Style" w:hAnsi="Bookman Old Style"/>
          <w:color w:val="000000" w:themeColor="text1"/>
        </w:rPr>
        <w:t>ayat</w:t>
      </w:r>
      <w:proofErr w:type="spellEnd"/>
      <w:r w:rsidR="002E0753" w:rsidRPr="008444BC">
        <w:rPr>
          <w:rFonts w:ascii="Bookman Old Style" w:hAnsi="Bookman Old Style"/>
          <w:color w:val="000000" w:themeColor="text1"/>
        </w:rPr>
        <w:t xml:space="preserve"> (5).</w:t>
      </w:r>
    </w:p>
    <w:p w14:paraId="165913DA" w14:textId="77777777" w:rsidR="0055143C" w:rsidRPr="008444BC" w:rsidRDefault="0055143C">
      <w:pPr>
        <w:spacing w:after="0" w:line="360" w:lineRule="auto"/>
        <w:jc w:val="both"/>
        <w:rPr>
          <w:rFonts w:ascii="Bookman Old Style" w:hAnsi="Bookman Old Style"/>
          <w:color w:val="000000"/>
          <w:sz w:val="24"/>
          <w:szCs w:val="24"/>
          <w:lang w:val="en-US"/>
        </w:rPr>
      </w:pPr>
    </w:p>
    <w:p w14:paraId="725B40B9" w14:textId="62E7DFA1" w:rsidR="0055143C" w:rsidRPr="00FB122D" w:rsidRDefault="0055143C">
      <w:pPr>
        <w:pStyle w:val="Heading8"/>
        <w:spacing w:before="0" w:after="0" w:line="360" w:lineRule="auto"/>
        <w:ind w:left="1985"/>
        <w:rPr>
          <w:szCs w:val="24"/>
          <w:lang w:val="en-US"/>
        </w:rPr>
      </w:pPr>
      <w:proofErr w:type="spellStart"/>
      <w:r w:rsidRPr="004E5A1F">
        <w:rPr>
          <w:szCs w:val="24"/>
          <w:lang w:val="en-US"/>
        </w:rPr>
        <w:t>Paragraf</w:t>
      </w:r>
      <w:proofErr w:type="spellEnd"/>
      <w:r w:rsidRPr="004E5A1F">
        <w:rPr>
          <w:szCs w:val="24"/>
          <w:lang w:val="en-US"/>
        </w:rPr>
        <w:t xml:space="preserve"> 7</w:t>
      </w:r>
    </w:p>
    <w:p w14:paraId="037B4A95" w14:textId="78048A96" w:rsidR="0055143C" w:rsidRPr="00FB122D" w:rsidRDefault="0055143C" w:rsidP="004E5A1F">
      <w:pPr>
        <w:pStyle w:val="Heading8"/>
        <w:spacing w:before="0" w:after="0" w:line="360" w:lineRule="auto"/>
        <w:ind w:left="1985"/>
        <w:rPr>
          <w:lang w:val="en-US"/>
        </w:rPr>
      </w:pPr>
      <w:proofErr w:type="spellStart"/>
      <w:r w:rsidRPr="008444BC">
        <w:rPr>
          <w:color w:val="000000"/>
          <w:szCs w:val="24"/>
          <w:lang w:val="en-US"/>
        </w:rPr>
        <w:t>Pencabutan</w:t>
      </w:r>
      <w:proofErr w:type="spellEnd"/>
      <w:r w:rsidRPr="008444BC">
        <w:rPr>
          <w:color w:val="000000"/>
          <w:szCs w:val="24"/>
          <w:lang w:val="en-US"/>
        </w:rPr>
        <w:t xml:space="preserve"> </w:t>
      </w:r>
      <w:proofErr w:type="spellStart"/>
      <w:r w:rsidRPr="008444BC">
        <w:rPr>
          <w:color w:val="000000"/>
          <w:szCs w:val="24"/>
          <w:lang w:val="en-US"/>
        </w:rPr>
        <w:t>Perizinan</w:t>
      </w:r>
      <w:proofErr w:type="spellEnd"/>
      <w:r w:rsidRPr="008444BC">
        <w:rPr>
          <w:color w:val="000000"/>
          <w:szCs w:val="24"/>
          <w:lang w:val="en-US"/>
        </w:rPr>
        <w:t xml:space="preserve"> </w:t>
      </w:r>
      <w:proofErr w:type="spellStart"/>
      <w:r w:rsidRPr="008444BC">
        <w:rPr>
          <w:color w:val="000000"/>
          <w:szCs w:val="24"/>
          <w:lang w:val="en-US"/>
        </w:rPr>
        <w:t>Berusaha</w:t>
      </w:r>
      <w:proofErr w:type="spellEnd"/>
      <w:r w:rsidRPr="008444BC">
        <w:rPr>
          <w:color w:val="000000"/>
          <w:szCs w:val="24"/>
          <w:lang w:val="en-US"/>
        </w:rPr>
        <w:t xml:space="preserve"> </w:t>
      </w:r>
      <w:proofErr w:type="spellStart"/>
      <w:r w:rsidR="0068362C" w:rsidRPr="004E5A1F">
        <w:rPr>
          <w:color w:val="000000"/>
          <w:szCs w:val="24"/>
          <w:lang w:val="en-US"/>
        </w:rPr>
        <w:t>U</w:t>
      </w:r>
      <w:r w:rsidRPr="008444BC">
        <w:rPr>
          <w:color w:val="000000"/>
          <w:szCs w:val="24"/>
          <w:lang w:val="en-US"/>
        </w:rPr>
        <w:t>ntuk</w:t>
      </w:r>
      <w:proofErr w:type="spellEnd"/>
      <w:r w:rsidRPr="008444BC">
        <w:rPr>
          <w:color w:val="000000"/>
          <w:szCs w:val="24"/>
          <w:lang w:val="en-US"/>
        </w:rPr>
        <w:t xml:space="preserve"> </w:t>
      </w:r>
      <w:proofErr w:type="spellStart"/>
      <w:r w:rsidRPr="008444BC">
        <w:rPr>
          <w:color w:val="000000"/>
          <w:szCs w:val="24"/>
          <w:lang w:val="en-US"/>
        </w:rPr>
        <w:t>Menunjang</w:t>
      </w:r>
      <w:proofErr w:type="spellEnd"/>
      <w:r w:rsidRPr="008444BC">
        <w:rPr>
          <w:color w:val="000000"/>
          <w:szCs w:val="24"/>
          <w:lang w:val="en-US"/>
        </w:rPr>
        <w:t xml:space="preserve"> </w:t>
      </w:r>
      <w:proofErr w:type="spellStart"/>
      <w:r w:rsidRPr="008444BC">
        <w:rPr>
          <w:color w:val="000000"/>
          <w:szCs w:val="24"/>
          <w:lang w:val="en-US"/>
        </w:rPr>
        <w:t>Kegiatan</w:t>
      </w:r>
      <w:proofErr w:type="spellEnd"/>
      <w:r w:rsidRPr="008444BC">
        <w:rPr>
          <w:color w:val="000000"/>
          <w:szCs w:val="24"/>
          <w:lang w:val="en-US"/>
        </w:rPr>
        <w:t xml:space="preserve"> Usaha </w:t>
      </w:r>
    </w:p>
    <w:p w14:paraId="3A97A29D" w14:textId="4137292F" w:rsidR="00E615B3" w:rsidRPr="004E5A1F" w:rsidRDefault="00E615B3" w:rsidP="004E5A1F">
      <w:pPr>
        <w:pStyle w:val="Style"/>
        <w:tabs>
          <w:tab w:val="left" w:pos="5854"/>
        </w:tabs>
        <w:spacing w:after="0" w:line="360" w:lineRule="auto"/>
        <w:ind w:right="23"/>
        <w:jc w:val="both"/>
        <w:rPr>
          <w:rFonts w:ascii="Bookman Old Style" w:hAnsi="Bookman Old Style" w:cstheme="minorHAnsi"/>
          <w:color w:val="000000" w:themeColor="text1"/>
        </w:rPr>
      </w:pPr>
    </w:p>
    <w:p w14:paraId="16EFF247" w14:textId="2559DB72" w:rsidR="00E615B3" w:rsidRPr="008444BC" w:rsidRDefault="00E615B3">
      <w:pPr>
        <w:pStyle w:val="Heading4"/>
        <w:spacing w:before="0" w:line="360" w:lineRule="auto"/>
        <w:ind w:left="2268"/>
        <w:jc w:val="center"/>
        <w:rPr>
          <w:rFonts w:ascii="Bookman Old Style" w:hAnsi="Bookman Old Style"/>
          <w:b w:val="0"/>
          <w:i w:val="0"/>
          <w:color w:val="000000" w:themeColor="text1"/>
          <w:sz w:val="24"/>
          <w:szCs w:val="24"/>
        </w:rPr>
      </w:pPr>
      <w:r w:rsidRPr="008444BC">
        <w:rPr>
          <w:rFonts w:ascii="Bookman Old Style" w:hAnsi="Bookman Old Style"/>
          <w:b w:val="0"/>
          <w:i w:val="0"/>
          <w:color w:val="000000" w:themeColor="text1"/>
          <w:sz w:val="24"/>
          <w:szCs w:val="24"/>
        </w:rPr>
        <w:t>Pasal</w:t>
      </w:r>
      <w:r w:rsidRPr="008444BC">
        <w:rPr>
          <w:rFonts w:ascii="Bookman Old Style" w:hAnsi="Bookman Old Style"/>
          <w:b w:val="0"/>
          <w:i w:val="0"/>
          <w:color w:val="000000" w:themeColor="text1"/>
          <w:sz w:val="24"/>
          <w:szCs w:val="24"/>
          <w:lang w:val="en-US"/>
        </w:rPr>
        <w:t xml:space="preserve"> </w:t>
      </w:r>
      <w:r w:rsidR="00351A9A" w:rsidRPr="004E5A1F">
        <w:rPr>
          <w:rFonts w:ascii="Bookman Old Style" w:hAnsi="Bookman Old Style"/>
          <w:b w:val="0"/>
          <w:i w:val="0"/>
          <w:color w:val="000000" w:themeColor="text1"/>
          <w:sz w:val="24"/>
          <w:szCs w:val="24"/>
          <w:lang w:val="en-US"/>
        </w:rPr>
        <w:t>6</w:t>
      </w:r>
      <w:r w:rsidR="0055143C" w:rsidRPr="004E5A1F">
        <w:rPr>
          <w:rFonts w:ascii="Bookman Old Style" w:hAnsi="Bookman Old Style"/>
          <w:b w:val="0"/>
          <w:i w:val="0"/>
          <w:color w:val="000000" w:themeColor="text1"/>
          <w:sz w:val="24"/>
          <w:szCs w:val="24"/>
          <w:lang w:val="en-US"/>
        </w:rPr>
        <w:t>2</w:t>
      </w:r>
    </w:p>
    <w:p w14:paraId="0E2E55F4" w14:textId="203E9526" w:rsidR="00E615B3" w:rsidRPr="008444BC" w:rsidRDefault="00E615B3" w:rsidP="004E5A1F">
      <w:pPr>
        <w:pStyle w:val="Style"/>
        <w:numPr>
          <w:ilvl w:val="0"/>
          <w:numId w:val="265"/>
        </w:numPr>
        <w:spacing w:after="0" w:line="360" w:lineRule="auto"/>
        <w:ind w:left="2552" w:right="23" w:hanging="572"/>
        <w:jc w:val="both"/>
        <w:rPr>
          <w:rFonts w:ascii="Bookman Old Style" w:hAnsi="Bookman Old Style" w:cstheme="minorHAnsi"/>
          <w:color w:val="000000" w:themeColor="text1"/>
          <w:lang w:val="id-ID"/>
        </w:rPr>
      </w:pPr>
      <w:r w:rsidRPr="008444BC">
        <w:rPr>
          <w:rFonts w:ascii="Bookman Old Style" w:hAnsi="Bookman Old Style" w:cstheme="minorHAnsi"/>
          <w:color w:val="000000" w:themeColor="text1"/>
          <w:lang w:val="id-ID"/>
        </w:rPr>
        <w:t xml:space="preserve">Sanksi administratif berupa </w:t>
      </w:r>
      <w:proofErr w:type="spellStart"/>
      <w:ins w:id="38" w:author="Laili Mahariani" w:date="2021-04-14T10:46:00Z">
        <w:r w:rsidR="007E164C" w:rsidRPr="00D04923">
          <w:rPr>
            <w:rFonts w:ascii="Bookman Old Style" w:hAnsi="Bookman Old Style" w:cstheme="minorHAnsi"/>
            <w:color w:val="000000" w:themeColor="text1"/>
          </w:rPr>
          <w:t>Pencabutan</w:t>
        </w:r>
        <w:proofErr w:type="spellEnd"/>
        <w:r w:rsidR="007E164C">
          <w:rPr>
            <w:rFonts w:ascii="Bookman Old Style" w:hAnsi="Bookman Old Style" w:cstheme="minorHAnsi"/>
            <w:color w:val="000000" w:themeColor="text1"/>
          </w:rPr>
          <w:t xml:space="preserve"> </w:t>
        </w:r>
      </w:ins>
      <w:proofErr w:type="spellStart"/>
      <w:r w:rsidR="0068362C" w:rsidRPr="004E5A1F">
        <w:rPr>
          <w:rFonts w:ascii="Bookman Old Style" w:hAnsi="Bookman Old Style"/>
          <w:color w:val="000000" w:themeColor="text1"/>
        </w:rPr>
        <w:t>Perizinan</w:t>
      </w:r>
      <w:proofErr w:type="spellEnd"/>
      <w:r w:rsidR="0068362C" w:rsidRPr="004E5A1F">
        <w:rPr>
          <w:rFonts w:ascii="Bookman Old Style" w:hAnsi="Bookman Old Style"/>
          <w:color w:val="000000" w:themeColor="text1"/>
        </w:rPr>
        <w:t xml:space="preserve"> </w:t>
      </w:r>
      <w:proofErr w:type="spellStart"/>
      <w:r w:rsidR="0068362C" w:rsidRPr="004E5A1F">
        <w:rPr>
          <w:rFonts w:ascii="Bookman Old Style" w:hAnsi="Bookman Old Style"/>
          <w:color w:val="000000" w:themeColor="text1"/>
        </w:rPr>
        <w:t>Berusaha</w:t>
      </w:r>
      <w:proofErr w:type="spellEnd"/>
      <w:r w:rsidR="0068362C" w:rsidRPr="004E5A1F">
        <w:rPr>
          <w:rFonts w:ascii="Bookman Old Style" w:hAnsi="Bookman Old Style"/>
          <w:color w:val="000000" w:themeColor="text1"/>
        </w:rPr>
        <w:t xml:space="preserve"> </w:t>
      </w:r>
      <w:proofErr w:type="spellStart"/>
      <w:r w:rsidR="0068362C" w:rsidRPr="004E5A1F">
        <w:rPr>
          <w:rFonts w:ascii="Bookman Old Style" w:hAnsi="Bookman Old Style"/>
          <w:color w:val="000000" w:themeColor="text1"/>
        </w:rPr>
        <w:t>Untuk</w:t>
      </w:r>
      <w:proofErr w:type="spellEnd"/>
      <w:r w:rsidR="0068362C" w:rsidRPr="004E5A1F">
        <w:rPr>
          <w:rFonts w:ascii="Bookman Old Style" w:hAnsi="Bookman Old Style"/>
          <w:color w:val="000000" w:themeColor="text1"/>
        </w:rPr>
        <w:t xml:space="preserve"> </w:t>
      </w:r>
      <w:proofErr w:type="spellStart"/>
      <w:r w:rsidR="0068362C" w:rsidRPr="004E5A1F">
        <w:rPr>
          <w:rFonts w:ascii="Bookman Old Style" w:hAnsi="Bookman Old Style"/>
          <w:color w:val="000000" w:themeColor="text1"/>
        </w:rPr>
        <w:t>Menunjang</w:t>
      </w:r>
      <w:proofErr w:type="spellEnd"/>
      <w:r w:rsidR="0068362C" w:rsidRPr="004E5A1F">
        <w:rPr>
          <w:rFonts w:ascii="Bookman Old Style" w:hAnsi="Bookman Old Style"/>
          <w:color w:val="000000" w:themeColor="text1"/>
        </w:rPr>
        <w:t xml:space="preserve"> </w:t>
      </w:r>
      <w:proofErr w:type="spellStart"/>
      <w:r w:rsidR="0068362C" w:rsidRPr="004E5A1F">
        <w:rPr>
          <w:rFonts w:ascii="Bookman Old Style" w:hAnsi="Bookman Old Style"/>
          <w:color w:val="000000" w:themeColor="text1"/>
        </w:rPr>
        <w:t>Kegiatan</w:t>
      </w:r>
      <w:proofErr w:type="spellEnd"/>
      <w:r w:rsidR="0068362C" w:rsidRPr="004E5A1F">
        <w:rPr>
          <w:rFonts w:ascii="Bookman Old Style" w:hAnsi="Bookman Old Style"/>
          <w:color w:val="000000" w:themeColor="text1"/>
        </w:rPr>
        <w:t xml:space="preserve"> Usah</w:t>
      </w:r>
      <w:r w:rsidR="0068362C" w:rsidRPr="008444BC">
        <w:rPr>
          <w:rFonts w:ascii="Bookman Old Style" w:hAnsi="Bookman Old Style"/>
          <w:color w:val="000000" w:themeColor="text1"/>
        </w:rPr>
        <w:t>a</w:t>
      </w:r>
      <w:r w:rsidRPr="008444BC">
        <w:rPr>
          <w:rFonts w:ascii="Bookman Old Style" w:hAnsi="Bookman Old Style" w:cstheme="minorHAnsi"/>
          <w:color w:val="000000" w:themeColor="text1"/>
          <w:lang w:val="id-ID"/>
        </w:rPr>
        <w:t xml:space="preserve"> dikenakan</w:t>
      </w:r>
      <w:r w:rsidRPr="008444BC">
        <w:rPr>
          <w:rFonts w:ascii="Bookman Old Style" w:hAnsi="Bookman Old Style" w:cstheme="minorHAnsi"/>
          <w:color w:val="000000" w:themeColor="text1"/>
        </w:rPr>
        <w:t xml:space="preserve"> </w:t>
      </w:r>
      <w:proofErr w:type="spellStart"/>
      <w:r w:rsidR="00227B3D" w:rsidRPr="004E5A1F">
        <w:rPr>
          <w:rFonts w:ascii="Bookman Old Style" w:hAnsi="Bookman Old Style" w:cstheme="minorHAnsi"/>
          <w:color w:val="000000" w:themeColor="text1"/>
        </w:rPr>
        <w:t>dalam</w:t>
      </w:r>
      <w:proofErr w:type="spellEnd"/>
      <w:r w:rsidR="00227B3D" w:rsidRPr="004E5A1F">
        <w:rPr>
          <w:rFonts w:ascii="Bookman Old Style" w:hAnsi="Bookman Old Style" w:cstheme="minorHAnsi"/>
          <w:color w:val="000000" w:themeColor="text1"/>
        </w:rPr>
        <w:t xml:space="preserve"> </w:t>
      </w:r>
      <w:proofErr w:type="spellStart"/>
      <w:r w:rsidR="00227B3D" w:rsidRPr="004E5A1F">
        <w:rPr>
          <w:rFonts w:ascii="Bookman Old Style" w:hAnsi="Bookman Old Style" w:cstheme="minorHAnsi"/>
          <w:color w:val="000000" w:themeColor="text1"/>
        </w:rPr>
        <w:t>hal</w:t>
      </w:r>
      <w:proofErr w:type="spellEnd"/>
      <w:r w:rsidRPr="008444BC">
        <w:rPr>
          <w:rFonts w:ascii="Bookman Old Style" w:hAnsi="Bookman Old Style" w:cstheme="minorHAnsi"/>
          <w:color w:val="000000" w:themeColor="text1"/>
          <w:lang w:val="id-ID"/>
        </w:rPr>
        <w:t xml:space="preserve"> </w:t>
      </w:r>
      <w:r w:rsidRPr="008444BC">
        <w:rPr>
          <w:rFonts w:ascii="Bookman Old Style" w:hAnsi="Bookman Old Style"/>
          <w:color w:val="000000" w:themeColor="text1"/>
        </w:rPr>
        <w:t>h</w:t>
      </w:r>
      <w:r w:rsidRPr="008444BC">
        <w:rPr>
          <w:rFonts w:ascii="Bookman Old Style" w:hAnsi="Bookman Old Style"/>
          <w:color w:val="000000" w:themeColor="text1"/>
          <w:lang w:val="id-ID"/>
        </w:rPr>
        <w:t xml:space="preserve">asil inspeksi lapangan </w:t>
      </w:r>
      <w:proofErr w:type="spellStart"/>
      <w:r w:rsidRPr="008444BC">
        <w:rPr>
          <w:rFonts w:ascii="Bookman Old Style" w:hAnsi="Bookman Old Style"/>
          <w:color w:val="000000" w:themeColor="text1"/>
        </w:rPr>
        <w:t>membuktikan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terjadinya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pelanggaran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atas</w:t>
      </w:r>
      <w:proofErr w:type="spellEnd"/>
      <w:r w:rsidRPr="008444BC">
        <w:rPr>
          <w:rFonts w:ascii="Bookman Old Style" w:hAnsi="Bookman Old Style"/>
          <w:color w:val="000000" w:themeColor="text1"/>
        </w:rPr>
        <w:t xml:space="preserve"> </w:t>
      </w:r>
      <w:proofErr w:type="spellStart"/>
      <w:r w:rsidR="00865FE6" w:rsidRPr="008444BC">
        <w:rPr>
          <w:rFonts w:ascii="Bookman Old Style" w:hAnsi="Bookman Old Style"/>
          <w:color w:val="000000" w:themeColor="text1"/>
        </w:rPr>
        <w:t>Perizinan</w:t>
      </w:r>
      <w:proofErr w:type="spellEnd"/>
      <w:r w:rsidR="00865FE6" w:rsidRPr="008444BC">
        <w:rPr>
          <w:rFonts w:ascii="Bookman Old Style" w:hAnsi="Bookman Old Style"/>
          <w:color w:val="000000" w:themeColor="text1"/>
        </w:rPr>
        <w:t xml:space="preserve"> </w:t>
      </w:r>
      <w:proofErr w:type="spellStart"/>
      <w:r w:rsidR="00865FE6" w:rsidRPr="008444BC">
        <w:rPr>
          <w:rFonts w:ascii="Bookman Old Style" w:hAnsi="Bookman Old Style"/>
          <w:color w:val="000000" w:themeColor="text1"/>
        </w:rPr>
        <w:t>Berusaha</w:t>
      </w:r>
      <w:proofErr w:type="spellEnd"/>
      <w:r w:rsidR="00865FE6" w:rsidRPr="008444BC">
        <w:rPr>
          <w:rFonts w:ascii="Bookman Old Style" w:hAnsi="Bookman Old Style"/>
          <w:color w:val="000000" w:themeColor="text1"/>
        </w:rPr>
        <w:t xml:space="preserve"> </w:t>
      </w:r>
      <w:proofErr w:type="spellStart"/>
      <w:r w:rsidR="0068362C" w:rsidRPr="008444BC">
        <w:rPr>
          <w:rFonts w:ascii="Bookman Old Style" w:hAnsi="Bookman Old Style"/>
          <w:color w:val="000000" w:themeColor="text1"/>
        </w:rPr>
        <w:t>U</w:t>
      </w:r>
      <w:r w:rsidR="007D5EC3" w:rsidRPr="004E5A1F">
        <w:rPr>
          <w:rFonts w:ascii="Bookman Old Style" w:hAnsi="Bookman Old Style"/>
          <w:color w:val="000000" w:themeColor="text1"/>
        </w:rPr>
        <w:t>ntuk</w:t>
      </w:r>
      <w:proofErr w:type="spellEnd"/>
      <w:r w:rsidR="007D5EC3" w:rsidRPr="004E5A1F">
        <w:rPr>
          <w:rFonts w:ascii="Bookman Old Style" w:hAnsi="Bookman Old Style"/>
          <w:color w:val="000000" w:themeColor="text1"/>
        </w:rPr>
        <w:t xml:space="preserve"> </w:t>
      </w:r>
      <w:proofErr w:type="spellStart"/>
      <w:r w:rsidR="0068362C" w:rsidRPr="008444BC">
        <w:rPr>
          <w:rFonts w:ascii="Bookman Old Style" w:hAnsi="Bookman Old Style"/>
          <w:color w:val="000000" w:themeColor="text1"/>
        </w:rPr>
        <w:t>M</w:t>
      </w:r>
      <w:r w:rsidR="00865FE6" w:rsidRPr="008444BC">
        <w:rPr>
          <w:rFonts w:ascii="Bookman Old Style" w:hAnsi="Bookman Old Style"/>
          <w:color w:val="000000" w:themeColor="text1"/>
        </w:rPr>
        <w:t>enunjang</w:t>
      </w:r>
      <w:proofErr w:type="spellEnd"/>
      <w:r w:rsidR="00865FE6" w:rsidRPr="008444BC">
        <w:rPr>
          <w:rFonts w:ascii="Bookman Old Style" w:hAnsi="Bookman Old Style"/>
          <w:color w:val="000000" w:themeColor="text1"/>
        </w:rPr>
        <w:t xml:space="preserve"> </w:t>
      </w:r>
      <w:proofErr w:type="spellStart"/>
      <w:r w:rsidR="0068362C" w:rsidRPr="008444BC">
        <w:rPr>
          <w:rFonts w:ascii="Bookman Old Style" w:hAnsi="Bookman Old Style"/>
          <w:color w:val="000000" w:themeColor="text1"/>
        </w:rPr>
        <w:t>K</w:t>
      </w:r>
      <w:r w:rsidR="00865FE6" w:rsidRPr="008444BC">
        <w:rPr>
          <w:rFonts w:ascii="Bookman Old Style" w:hAnsi="Bookman Old Style"/>
          <w:color w:val="000000" w:themeColor="text1"/>
        </w:rPr>
        <w:t>egiatan</w:t>
      </w:r>
      <w:proofErr w:type="spellEnd"/>
      <w:r w:rsidR="00865FE6" w:rsidRPr="008444BC">
        <w:rPr>
          <w:rFonts w:ascii="Bookman Old Style" w:hAnsi="Bookman Old Style"/>
          <w:color w:val="000000" w:themeColor="text1"/>
        </w:rPr>
        <w:t xml:space="preserve"> </w:t>
      </w:r>
      <w:r w:rsidR="0068362C" w:rsidRPr="008444BC">
        <w:rPr>
          <w:rFonts w:ascii="Bookman Old Style" w:hAnsi="Bookman Old Style"/>
          <w:color w:val="000000" w:themeColor="text1"/>
        </w:rPr>
        <w:t>U</w:t>
      </w:r>
      <w:r w:rsidR="00865FE6" w:rsidRPr="008444BC">
        <w:rPr>
          <w:rFonts w:ascii="Bookman Old Style" w:hAnsi="Bookman Old Style"/>
          <w:color w:val="000000" w:themeColor="text1"/>
        </w:rPr>
        <w:t xml:space="preserve">saha. </w:t>
      </w:r>
    </w:p>
    <w:p w14:paraId="22A4220C" w14:textId="1814A686" w:rsidR="00E615B3" w:rsidRPr="008444BC" w:rsidRDefault="00662837" w:rsidP="004E5A1F">
      <w:pPr>
        <w:pStyle w:val="Style"/>
        <w:numPr>
          <w:ilvl w:val="0"/>
          <w:numId w:val="265"/>
        </w:numPr>
        <w:spacing w:after="0" w:line="360" w:lineRule="auto"/>
        <w:ind w:left="2552" w:right="23" w:hanging="572"/>
        <w:jc w:val="both"/>
        <w:rPr>
          <w:rFonts w:ascii="Bookman Old Style" w:hAnsi="Bookman Old Style" w:cstheme="minorHAnsi"/>
          <w:color w:val="000000" w:themeColor="text1"/>
          <w:lang w:val="id-ID"/>
        </w:rPr>
      </w:pPr>
      <w:proofErr w:type="spellStart"/>
      <w:r w:rsidRPr="008444BC">
        <w:rPr>
          <w:rFonts w:ascii="Bookman Old Style" w:hAnsi="Bookman Old Style" w:cstheme="minorHAnsi"/>
          <w:color w:val="000000" w:themeColor="text1"/>
        </w:rPr>
        <w:t>Dalam</w:t>
      </w:r>
      <w:proofErr w:type="spellEnd"/>
      <w:r w:rsidRPr="008444BC">
        <w:rPr>
          <w:rFonts w:ascii="Bookman Old Style" w:hAnsi="Bookman Old Style" w:cstheme="minorHAnsi"/>
          <w:color w:val="000000" w:themeColor="text1"/>
        </w:rPr>
        <w:t xml:space="preserve"> </w:t>
      </w:r>
      <w:proofErr w:type="spellStart"/>
      <w:r w:rsidRPr="008444BC">
        <w:rPr>
          <w:rFonts w:ascii="Bookman Old Style" w:hAnsi="Bookman Old Style" w:cstheme="minorHAnsi"/>
          <w:color w:val="000000" w:themeColor="text1"/>
        </w:rPr>
        <w:t>hal</w:t>
      </w:r>
      <w:proofErr w:type="spellEnd"/>
      <w:r w:rsidRPr="008444BC">
        <w:rPr>
          <w:rFonts w:ascii="Bookman Old Style" w:hAnsi="Bookman Old Style" w:cstheme="minorHAnsi"/>
          <w:color w:val="000000" w:themeColor="text1"/>
        </w:rPr>
        <w:t xml:space="preserve"> </w:t>
      </w:r>
      <w:proofErr w:type="spellStart"/>
      <w:r w:rsidR="0068362C" w:rsidRPr="004E5A1F">
        <w:rPr>
          <w:rFonts w:ascii="Bookman Old Style" w:hAnsi="Bookman Old Style"/>
          <w:color w:val="000000" w:themeColor="text1"/>
        </w:rPr>
        <w:t>Perizinan</w:t>
      </w:r>
      <w:proofErr w:type="spellEnd"/>
      <w:r w:rsidR="0068362C" w:rsidRPr="004E5A1F">
        <w:rPr>
          <w:rFonts w:ascii="Bookman Old Style" w:hAnsi="Bookman Old Style"/>
          <w:color w:val="000000" w:themeColor="text1"/>
        </w:rPr>
        <w:t xml:space="preserve"> </w:t>
      </w:r>
      <w:proofErr w:type="spellStart"/>
      <w:r w:rsidR="0068362C" w:rsidRPr="004E5A1F">
        <w:rPr>
          <w:rFonts w:ascii="Bookman Old Style" w:hAnsi="Bookman Old Style"/>
          <w:color w:val="000000" w:themeColor="text1"/>
        </w:rPr>
        <w:t>Berusaha</w:t>
      </w:r>
      <w:proofErr w:type="spellEnd"/>
      <w:r w:rsidR="0068362C" w:rsidRPr="004E5A1F">
        <w:rPr>
          <w:rFonts w:ascii="Bookman Old Style" w:hAnsi="Bookman Old Style"/>
          <w:color w:val="000000" w:themeColor="text1"/>
        </w:rPr>
        <w:t xml:space="preserve"> </w:t>
      </w:r>
      <w:proofErr w:type="spellStart"/>
      <w:r w:rsidR="0068362C" w:rsidRPr="004E5A1F">
        <w:rPr>
          <w:rFonts w:ascii="Bookman Old Style" w:hAnsi="Bookman Old Style"/>
          <w:color w:val="000000" w:themeColor="text1"/>
        </w:rPr>
        <w:t>Untuk</w:t>
      </w:r>
      <w:proofErr w:type="spellEnd"/>
      <w:r w:rsidR="0068362C" w:rsidRPr="004E5A1F">
        <w:rPr>
          <w:rFonts w:ascii="Bookman Old Style" w:hAnsi="Bookman Old Style"/>
          <w:color w:val="000000" w:themeColor="text1"/>
        </w:rPr>
        <w:t xml:space="preserve"> </w:t>
      </w:r>
      <w:proofErr w:type="spellStart"/>
      <w:r w:rsidR="0068362C" w:rsidRPr="004E5A1F">
        <w:rPr>
          <w:rFonts w:ascii="Bookman Old Style" w:hAnsi="Bookman Old Style"/>
          <w:color w:val="000000" w:themeColor="text1"/>
        </w:rPr>
        <w:t>Menunjang</w:t>
      </w:r>
      <w:proofErr w:type="spellEnd"/>
      <w:r w:rsidR="0068362C" w:rsidRPr="004E5A1F">
        <w:rPr>
          <w:rFonts w:ascii="Bookman Old Style" w:hAnsi="Bookman Old Style"/>
          <w:color w:val="000000" w:themeColor="text1"/>
        </w:rPr>
        <w:t xml:space="preserve"> </w:t>
      </w:r>
      <w:proofErr w:type="spellStart"/>
      <w:r w:rsidR="0068362C" w:rsidRPr="004E5A1F">
        <w:rPr>
          <w:rFonts w:ascii="Bookman Old Style" w:hAnsi="Bookman Old Style"/>
          <w:color w:val="000000" w:themeColor="text1"/>
        </w:rPr>
        <w:t>Kegiatan</w:t>
      </w:r>
      <w:proofErr w:type="spellEnd"/>
      <w:r w:rsidR="0068362C" w:rsidRPr="004E5A1F">
        <w:rPr>
          <w:rFonts w:ascii="Bookman Old Style" w:hAnsi="Bookman Old Style"/>
          <w:color w:val="000000" w:themeColor="text1"/>
        </w:rPr>
        <w:t xml:space="preserve"> Usaha</w:t>
      </w:r>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diterbitkan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melalui</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sistem</w:t>
      </w:r>
      <w:proofErr w:type="spellEnd"/>
      <w:r w:rsidRPr="008444BC">
        <w:rPr>
          <w:rFonts w:ascii="Bookman Old Style" w:hAnsi="Bookman Old Style"/>
          <w:color w:val="000000" w:themeColor="text1"/>
        </w:rPr>
        <w:t xml:space="preserve"> OSS, </w:t>
      </w:r>
      <w:proofErr w:type="spellStart"/>
      <w:r w:rsidR="003D157C" w:rsidRPr="008444BC">
        <w:rPr>
          <w:rFonts w:ascii="Bookman Old Style" w:hAnsi="Bookman Old Style" w:cstheme="minorHAnsi"/>
          <w:color w:val="000000" w:themeColor="text1"/>
        </w:rPr>
        <w:t>k</w:t>
      </w:r>
      <w:r w:rsidR="00766516" w:rsidRPr="008444BC">
        <w:rPr>
          <w:rFonts w:ascii="Bookman Old Style" w:hAnsi="Bookman Old Style" w:cstheme="minorHAnsi"/>
          <w:color w:val="000000" w:themeColor="text1"/>
        </w:rPr>
        <w:t>ementerian</w:t>
      </w:r>
      <w:proofErr w:type="spellEnd"/>
      <w:r w:rsidR="00766516" w:rsidRPr="008444BC">
        <w:rPr>
          <w:rFonts w:ascii="Bookman Old Style" w:hAnsi="Bookman Old Style" w:cstheme="minorHAnsi"/>
          <w:color w:val="000000" w:themeColor="text1"/>
        </w:rPr>
        <w:t>/</w:t>
      </w:r>
      <w:proofErr w:type="spellStart"/>
      <w:r w:rsidR="00766516" w:rsidRPr="008444BC">
        <w:rPr>
          <w:rFonts w:ascii="Bookman Old Style" w:hAnsi="Bookman Old Style" w:cstheme="minorHAnsi"/>
          <w:color w:val="000000" w:themeColor="text1"/>
        </w:rPr>
        <w:t>lembaga</w:t>
      </w:r>
      <w:proofErr w:type="spellEnd"/>
      <w:r w:rsidR="00E615B3" w:rsidRPr="008444BC">
        <w:rPr>
          <w:rFonts w:ascii="Bookman Old Style" w:hAnsi="Bookman Old Style" w:cstheme="minorHAnsi"/>
          <w:color w:val="000000" w:themeColor="text1"/>
        </w:rPr>
        <w:t xml:space="preserve">, </w:t>
      </w:r>
      <w:proofErr w:type="spellStart"/>
      <w:r w:rsidR="00E615B3" w:rsidRPr="008444BC">
        <w:rPr>
          <w:rFonts w:ascii="Bookman Old Style" w:hAnsi="Bookman Old Style"/>
          <w:color w:val="000000" w:themeColor="text1"/>
        </w:rPr>
        <w:t>Pemerintah</w:t>
      </w:r>
      <w:proofErr w:type="spellEnd"/>
      <w:r w:rsidR="00E615B3" w:rsidRPr="008444BC">
        <w:rPr>
          <w:rFonts w:ascii="Bookman Old Style" w:hAnsi="Bookman Old Style"/>
          <w:color w:val="000000" w:themeColor="text1"/>
        </w:rPr>
        <w:t xml:space="preserve"> Daerah</w:t>
      </w:r>
      <w:r w:rsidR="00E615B3" w:rsidRPr="008444BC">
        <w:rPr>
          <w:rFonts w:ascii="Bookman Old Style" w:hAnsi="Bookman Old Style"/>
          <w:color w:val="000000" w:themeColor="text1"/>
          <w:lang w:val="id-ID"/>
        </w:rPr>
        <w:t xml:space="preserve"> provinsi, </w:t>
      </w:r>
      <w:proofErr w:type="spellStart"/>
      <w:r w:rsidR="00E615B3" w:rsidRPr="008444BC">
        <w:rPr>
          <w:rFonts w:ascii="Bookman Old Style" w:hAnsi="Bookman Old Style"/>
          <w:color w:val="000000" w:themeColor="text1"/>
        </w:rPr>
        <w:t>Pemerintah</w:t>
      </w:r>
      <w:proofErr w:type="spellEnd"/>
      <w:r w:rsidR="00E615B3" w:rsidRPr="008444BC">
        <w:rPr>
          <w:rFonts w:ascii="Bookman Old Style" w:hAnsi="Bookman Old Style"/>
          <w:color w:val="000000" w:themeColor="text1"/>
        </w:rPr>
        <w:t xml:space="preserve"> Daerah</w:t>
      </w:r>
      <w:r w:rsidR="00E615B3" w:rsidRPr="008444BC">
        <w:rPr>
          <w:rFonts w:ascii="Bookman Old Style" w:hAnsi="Bookman Old Style"/>
          <w:color w:val="000000" w:themeColor="text1"/>
          <w:lang w:val="id-ID"/>
        </w:rPr>
        <w:t xml:space="preserve"> kabupaten/kota, administrator KEK, atau badan pengusahaan KPBPB</w:t>
      </w:r>
      <w:r w:rsidR="00E615B3" w:rsidRPr="008444BC">
        <w:rPr>
          <w:rFonts w:ascii="Bookman Old Style" w:hAnsi="Bookman Old Style" w:cstheme="minorHAnsi"/>
          <w:color w:val="000000" w:themeColor="text1"/>
        </w:rPr>
        <w:t xml:space="preserve"> </w:t>
      </w:r>
      <w:proofErr w:type="spellStart"/>
      <w:r w:rsidR="00E615B3" w:rsidRPr="008444BC">
        <w:rPr>
          <w:rFonts w:ascii="Bookman Old Style" w:hAnsi="Bookman Old Style" w:cstheme="minorHAnsi"/>
          <w:color w:val="000000" w:themeColor="text1"/>
        </w:rPr>
        <w:t>sesuai</w:t>
      </w:r>
      <w:proofErr w:type="spellEnd"/>
      <w:r w:rsidR="00E615B3" w:rsidRPr="008444BC">
        <w:rPr>
          <w:rFonts w:ascii="Bookman Old Style" w:hAnsi="Bookman Old Style" w:cstheme="minorHAnsi"/>
          <w:color w:val="000000" w:themeColor="text1"/>
        </w:rPr>
        <w:t xml:space="preserve"> </w:t>
      </w:r>
      <w:proofErr w:type="spellStart"/>
      <w:r w:rsidR="00E615B3" w:rsidRPr="008444BC">
        <w:rPr>
          <w:rFonts w:ascii="Bookman Old Style" w:hAnsi="Bookman Old Style" w:cstheme="minorHAnsi"/>
          <w:color w:val="000000" w:themeColor="text1"/>
        </w:rPr>
        <w:t>kewenangannya</w:t>
      </w:r>
      <w:proofErr w:type="spellEnd"/>
      <w:r w:rsidR="00E615B3" w:rsidRPr="008444BC">
        <w:rPr>
          <w:rFonts w:ascii="Bookman Old Style" w:hAnsi="Bookman Old Style" w:cstheme="minorHAnsi"/>
          <w:color w:val="000000" w:themeColor="text1"/>
        </w:rPr>
        <w:t xml:space="preserve"> </w:t>
      </w:r>
      <w:proofErr w:type="spellStart"/>
      <w:r w:rsidR="006E56F3" w:rsidRPr="008444BC">
        <w:rPr>
          <w:rFonts w:ascii="Bookman Old Style" w:hAnsi="Bookman Old Style" w:cstheme="minorHAnsi"/>
          <w:color w:val="000000" w:themeColor="text1"/>
        </w:rPr>
        <w:t>dapat</w:t>
      </w:r>
      <w:proofErr w:type="spellEnd"/>
      <w:r w:rsidR="006E56F3" w:rsidRPr="008444BC">
        <w:rPr>
          <w:rFonts w:ascii="Bookman Old Style" w:hAnsi="Bookman Old Style" w:cstheme="minorHAnsi"/>
          <w:color w:val="000000" w:themeColor="text1"/>
        </w:rPr>
        <w:t xml:space="preserve"> </w:t>
      </w:r>
      <w:proofErr w:type="spellStart"/>
      <w:r w:rsidR="00E615B3" w:rsidRPr="008444BC">
        <w:rPr>
          <w:rFonts w:ascii="Bookman Old Style" w:hAnsi="Bookman Old Style" w:cstheme="minorHAnsi"/>
          <w:color w:val="000000" w:themeColor="text1"/>
        </w:rPr>
        <w:t>mengusulkan</w:t>
      </w:r>
      <w:proofErr w:type="spellEnd"/>
      <w:r w:rsidR="00E615B3" w:rsidRPr="008444BC">
        <w:rPr>
          <w:rFonts w:ascii="Bookman Old Style" w:hAnsi="Bookman Old Style" w:cstheme="minorHAnsi"/>
          <w:color w:val="000000" w:themeColor="text1"/>
        </w:rPr>
        <w:t xml:space="preserve"> </w:t>
      </w:r>
      <w:proofErr w:type="gramStart"/>
      <w:r w:rsidR="00612EBB" w:rsidRPr="004E5A1F">
        <w:rPr>
          <w:rFonts w:ascii="Bookman Old Style" w:hAnsi="Bookman Old Style" w:cstheme="minorHAnsi"/>
          <w:color w:val="000000" w:themeColor="text1"/>
        </w:rPr>
        <w:t>P</w:t>
      </w:r>
      <w:r w:rsidR="00E615B3" w:rsidRPr="008444BC">
        <w:rPr>
          <w:rFonts w:ascii="Bookman Old Style" w:hAnsi="Bookman Old Style"/>
          <w:color w:val="000000" w:themeColor="text1"/>
          <w:lang w:val="id-ID"/>
        </w:rPr>
        <w:t>encabutan</w:t>
      </w:r>
      <w:r w:rsidR="00E615B3" w:rsidRPr="008444BC">
        <w:rPr>
          <w:rFonts w:ascii="Bookman Old Style" w:hAnsi="Bookman Old Style"/>
          <w:color w:val="000000" w:themeColor="text1"/>
        </w:rPr>
        <w:t xml:space="preserve"> </w:t>
      </w:r>
      <w:r w:rsidR="007D5EC3" w:rsidRPr="004E5A1F">
        <w:rPr>
          <w:rFonts w:ascii="Bookman Old Style" w:hAnsi="Bookman Old Style" w:cstheme="minorHAnsi"/>
          <w:color w:val="000000" w:themeColor="text1"/>
          <w:lang w:val="id-ID"/>
        </w:rPr>
        <w:t xml:space="preserve"> </w:t>
      </w:r>
      <w:r w:rsidR="00E615B3" w:rsidRPr="008444BC">
        <w:rPr>
          <w:rFonts w:ascii="Bookman Old Style" w:hAnsi="Bookman Old Style" w:cstheme="minorHAnsi"/>
          <w:color w:val="000000" w:themeColor="text1"/>
          <w:lang w:val="id-ID"/>
        </w:rPr>
        <w:t>sebagaimana</w:t>
      </w:r>
      <w:proofErr w:type="gramEnd"/>
      <w:r w:rsidR="00E615B3" w:rsidRPr="008444BC">
        <w:rPr>
          <w:rFonts w:ascii="Bookman Old Style" w:hAnsi="Bookman Old Style" w:cstheme="minorHAnsi"/>
          <w:color w:val="000000" w:themeColor="text1"/>
          <w:lang w:val="id-ID"/>
        </w:rPr>
        <w:t xml:space="preserve"> dimaksud pada ayat (1)</w:t>
      </w:r>
      <w:r w:rsidR="0055143C" w:rsidRPr="004E5A1F">
        <w:rPr>
          <w:rFonts w:ascii="Bookman Old Style" w:hAnsi="Bookman Old Style" w:cstheme="minorHAnsi"/>
          <w:color w:val="000000" w:themeColor="text1"/>
        </w:rPr>
        <w:t xml:space="preserve"> </w:t>
      </w:r>
      <w:proofErr w:type="spellStart"/>
      <w:r w:rsidR="00E615B3" w:rsidRPr="008444BC">
        <w:rPr>
          <w:rFonts w:ascii="Bookman Old Style" w:hAnsi="Bookman Old Style" w:cstheme="minorHAnsi"/>
          <w:color w:val="000000" w:themeColor="text1"/>
        </w:rPr>
        <w:t>melalui</w:t>
      </w:r>
      <w:proofErr w:type="spellEnd"/>
      <w:r w:rsidR="00E615B3" w:rsidRPr="008444BC">
        <w:rPr>
          <w:rFonts w:ascii="Bookman Old Style" w:hAnsi="Bookman Old Style" w:cstheme="minorHAnsi"/>
          <w:color w:val="000000" w:themeColor="text1"/>
        </w:rPr>
        <w:t xml:space="preserve"> </w:t>
      </w:r>
      <w:proofErr w:type="spellStart"/>
      <w:r w:rsidR="00865FE6" w:rsidRPr="008444BC">
        <w:rPr>
          <w:rFonts w:ascii="Bookman Old Style" w:hAnsi="Bookman Old Style" w:cstheme="minorHAnsi"/>
          <w:color w:val="000000" w:themeColor="text1"/>
        </w:rPr>
        <w:t>S</w:t>
      </w:r>
      <w:r w:rsidR="00E615B3" w:rsidRPr="008444BC">
        <w:rPr>
          <w:rFonts w:ascii="Bookman Old Style" w:hAnsi="Bookman Old Style" w:cstheme="minorHAnsi"/>
          <w:color w:val="000000" w:themeColor="text1"/>
        </w:rPr>
        <w:t>istem</w:t>
      </w:r>
      <w:proofErr w:type="spellEnd"/>
      <w:r w:rsidR="00E615B3" w:rsidRPr="008444BC">
        <w:rPr>
          <w:rFonts w:ascii="Bookman Old Style" w:hAnsi="Bookman Old Style" w:cstheme="minorHAnsi"/>
          <w:color w:val="000000" w:themeColor="text1"/>
        </w:rPr>
        <w:t xml:space="preserve"> OSS</w:t>
      </w:r>
      <w:r w:rsidR="00751DB3" w:rsidRPr="008444BC">
        <w:rPr>
          <w:rFonts w:ascii="Bookman Old Style" w:hAnsi="Bookman Old Style" w:cstheme="minorHAnsi"/>
          <w:color w:val="000000" w:themeColor="text1"/>
        </w:rPr>
        <w:t xml:space="preserve"> </w:t>
      </w:r>
      <w:proofErr w:type="spellStart"/>
      <w:r w:rsidR="00751DB3" w:rsidRPr="008444BC">
        <w:rPr>
          <w:rFonts w:ascii="Bookman Old Style" w:hAnsi="Bookman Old Style" w:cstheme="minorHAnsi"/>
          <w:color w:val="000000" w:themeColor="text1"/>
        </w:rPr>
        <w:t>dilengkapi</w:t>
      </w:r>
      <w:proofErr w:type="spellEnd"/>
      <w:r w:rsidR="00751DB3" w:rsidRPr="008444BC">
        <w:rPr>
          <w:rFonts w:ascii="Bookman Old Style" w:hAnsi="Bookman Old Style" w:cstheme="minorHAnsi"/>
          <w:color w:val="000000" w:themeColor="text1"/>
        </w:rPr>
        <w:t xml:space="preserve"> </w:t>
      </w:r>
      <w:proofErr w:type="spellStart"/>
      <w:r w:rsidR="00751DB3" w:rsidRPr="008444BC">
        <w:rPr>
          <w:rFonts w:ascii="Bookman Old Style" w:hAnsi="Bookman Old Style" w:cstheme="minorHAnsi"/>
          <w:color w:val="000000" w:themeColor="text1"/>
        </w:rPr>
        <w:t>dokumen</w:t>
      </w:r>
      <w:proofErr w:type="spellEnd"/>
      <w:r w:rsidR="00751DB3" w:rsidRPr="008444BC">
        <w:rPr>
          <w:rFonts w:ascii="Bookman Old Style" w:hAnsi="Bookman Old Style" w:cstheme="minorHAnsi"/>
          <w:color w:val="000000" w:themeColor="text1"/>
        </w:rPr>
        <w:t xml:space="preserve"> </w:t>
      </w:r>
      <w:proofErr w:type="spellStart"/>
      <w:r w:rsidR="00751DB3" w:rsidRPr="008444BC">
        <w:rPr>
          <w:rFonts w:ascii="Bookman Old Style" w:hAnsi="Bookman Old Style" w:cstheme="minorHAnsi"/>
          <w:color w:val="000000" w:themeColor="text1"/>
        </w:rPr>
        <w:t>pendukung</w:t>
      </w:r>
      <w:proofErr w:type="spellEnd"/>
      <w:r w:rsidR="00E615B3" w:rsidRPr="008444BC">
        <w:rPr>
          <w:rFonts w:ascii="Bookman Old Style" w:hAnsi="Bookman Old Style" w:cstheme="minorHAnsi"/>
          <w:color w:val="000000" w:themeColor="text1"/>
        </w:rPr>
        <w:t>.</w:t>
      </w:r>
    </w:p>
    <w:p w14:paraId="0DBAE6E0" w14:textId="59B8026A" w:rsidR="00E615B3" w:rsidRPr="008444BC" w:rsidRDefault="00E615B3" w:rsidP="004E5A1F">
      <w:pPr>
        <w:pStyle w:val="Style"/>
        <w:numPr>
          <w:ilvl w:val="0"/>
          <w:numId w:val="265"/>
        </w:numPr>
        <w:spacing w:after="0" w:line="360" w:lineRule="auto"/>
        <w:ind w:left="2552" w:right="23" w:hanging="572"/>
        <w:jc w:val="both"/>
        <w:rPr>
          <w:rFonts w:ascii="Bookman Old Style" w:hAnsi="Bookman Old Style" w:cstheme="minorHAnsi"/>
          <w:color w:val="000000" w:themeColor="text1"/>
          <w:lang w:val="id-ID"/>
        </w:rPr>
      </w:pPr>
      <w:proofErr w:type="spellStart"/>
      <w:r w:rsidRPr="008444BC">
        <w:rPr>
          <w:rFonts w:ascii="Bookman Old Style" w:hAnsi="Bookman Old Style" w:cstheme="minorHAnsi"/>
          <w:color w:val="000000" w:themeColor="text1"/>
        </w:rPr>
        <w:t>Atas</w:t>
      </w:r>
      <w:proofErr w:type="spellEnd"/>
      <w:r w:rsidRPr="008444BC">
        <w:rPr>
          <w:rFonts w:ascii="Bookman Old Style" w:hAnsi="Bookman Old Style" w:cstheme="minorHAnsi"/>
          <w:color w:val="000000" w:themeColor="text1"/>
        </w:rPr>
        <w:t xml:space="preserve"> </w:t>
      </w:r>
      <w:proofErr w:type="spellStart"/>
      <w:r w:rsidRPr="008444BC">
        <w:rPr>
          <w:rFonts w:ascii="Bookman Old Style" w:hAnsi="Bookman Old Style" w:cstheme="minorHAnsi"/>
          <w:color w:val="000000" w:themeColor="text1"/>
        </w:rPr>
        <w:t>usulan</w:t>
      </w:r>
      <w:proofErr w:type="spellEnd"/>
      <w:r w:rsidRPr="008444BC">
        <w:rPr>
          <w:rFonts w:ascii="Bookman Old Style" w:hAnsi="Bookman Old Style" w:cstheme="minorHAnsi"/>
          <w:color w:val="000000" w:themeColor="text1"/>
        </w:rPr>
        <w:t xml:space="preserve"> </w:t>
      </w:r>
      <w:r w:rsidRPr="008444BC">
        <w:rPr>
          <w:rFonts w:ascii="Bookman Old Style" w:hAnsi="Bookman Old Style" w:cstheme="minorHAnsi"/>
          <w:color w:val="000000" w:themeColor="text1"/>
          <w:lang w:val="id-ID"/>
        </w:rPr>
        <w:t>sebagaimana dimaksud pada ayat (</w:t>
      </w:r>
      <w:r w:rsidRPr="008444BC">
        <w:rPr>
          <w:rFonts w:ascii="Bookman Old Style" w:hAnsi="Bookman Old Style" w:cstheme="minorHAnsi"/>
          <w:color w:val="000000" w:themeColor="text1"/>
        </w:rPr>
        <w:t>2</w:t>
      </w:r>
      <w:r w:rsidRPr="008444BC">
        <w:rPr>
          <w:rFonts w:ascii="Bookman Old Style" w:hAnsi="Bookman Old Style" w:cstheme="minorHAnsi"/>
          <w:color w:val="000000" w:themeColor="text1"/>
          <w:lang w:val="id-ID"/>
        </w:rPr>
        <w:t>)</w:t>
      </w:r>
      <w:r w:rsidRPr="008444BC">
        <w:rPr>
          <w:rFonts w:ascii="Bookman Old Style" w:hAnsi="Bookman Old Style" w:cstheme="minorHAnsi"/>
          <w:color w:val="000000" w:themeColor="text1"/>
        </w:rPr>
        <w:t xml:space="preserve">, </w:t>
      </w:r>
      <w:proofErr w:type="spellStart"/>
      <w:r w:rsidRPr="008444BC">
        <w:rPr>
          <w:rFonts w:ascii="Bookman Old Style" w:hAnsi="Bookman Old Style" w:cstheme="minorHAnsi"/>
          <w:color w:val="000000" w:themeColor="text1"/>
        </w:rPr>
        <w:t>Sistem</w:t>
      </w:r>
      <w:proofErr w:type="spellEnd"/>
      <w:r w:rsidRPr="008444BC">
        <w:rPr>
          <w:rFonts w:ascii="Bookman Old Style" w:hAnsi="Bookman Old Style" w:cstheme="minorHAnsi"/>
          <w:color w:val="000000" w:themeColor="text1"/>
        </w:rPr>
        <w:t xml:space="preserve"> OSS </w:t>
      </w:r>
      <w:proofErr w:type="spellStart"/>
      <w:r w:rsidRPr="008444BC">
        <w:rPr>
          <w:rFonts w:ascii="Bookman Old Style" w:hAnsi="Bookman Old Style" w:cstheme="minorHAnsi"/>
          <w:color w:val="000000" w:themeColor="text1"/>
        </w:rPr>
        <w:t>menerbitkan</w:t>
      </w:r>
      <w:proofErr w:type="spellEnd"/>
      <w:r w:rsidR="00F905B5" w:rsidRPr="008444BC">
        <w:rPr>
          <w:rFonts w:ascii="Bookman Old Style" w:hAnsi="Bookman Old Style" w:cstheme="minorHAnsi"/>
          <w:color w:val="000000" w:themeColor="text1"/>
        </w:rPr>
        <w:t xml:space="preserve"> </w:t>
      </w:r>
      <w:proofErr w:type="spellStart"/>
      <w:r w:rsidR="00612EBB" w:rsidRPr="004E5A1F">
        <w:rPr>
          <w:rFonts w:ascii="Bookman Old Style" w:hAnsi="Bookman Old Style" w:cstheme="minorHAnsi"/>
          <w:color w:val="000000" w:themeColor="text1"/>
        </w:rPr>
        <w:t>P</w:t>
      </w:r>
      <w:r w:rsidR="00F905B5" w:rsidRPr="008444BC">
        <w:rPr>
          <w:rFonts w:ascii="Bookman Old Style" w:hAnsi="Bookman Old Style" w:cstheme="minorHAnsi"/>
          <w:color w:val="000000" w:themeColor="text1"/>
        </w:rPr>
        <w:t>encabutan</w:t>
      </w:r>
      <w:proofErr w:type="spellEnd"/>
      <w:r w:rsidRPr="008444BC">
        <w:rPr>
          <w:rFonts w:ascii="Bookman Old Style" w:hAnsi="Bookman Old Style" w:cstheme="minorHAnsi"/>
          <w:color w:val="000000" w:themeColor="text1"/>
        </w:rPr>
        <w:t xml:space="preserve"> </w:t>
      </w:r>
      <w:proofErr w:type="spellStart"/>
      <w:r w:rsidR="0068362C" w:rsidRPr="004E5A1F">
        <w:rPr>
          <w:rFonts w:ascii="Bookman Old Style" w:hAnsi="Bookman Old Style"/>
          <w:color w:val="000000" w:themeColor="text1"/>
        </w:rPr>
        <w:t>Perizinan</w:t>
      </w:r>
      <w:proofErr w:type="spellEnd"/>
      <w:r w:rsidR="0068362C" w:rsidRPr="004E5A1F">
        <w:rPr>
          <w:rFonts w:ascii="Bookman Old Style" w:hAnsi="Bookman Old Style"/>
          <w:color w:val="000000" w:themeColor="text1"/>
        </w:rPr>
        <w:t xml:space="preserve"> </w:t>
      </w:r>
      <w:proofErr w:type="spellStart"/>
      <w:r w:rsidR="0068362C" w:rsidRPr="004E5A1F">
        <w:rPr>
          <w:rFonts w:ascii="Bookman Old Style" w:hAnsi="Bookman Old Style"/>
          <w:color w:val="000000" w:themeColor="text1"/>
        </w:rPr>
        <w:t>Berusaha</w:t>
      </w:r>
      <w:proofErr w:type="spellEnd"/>
      <w:r w:rsidR="0068362C" w:rsidRPr="004E5A1F">
        <w:rPr>
          <w:rFonts w:ascii="Bookman Old Style" w:hAnsi="Bookman Old Style"/>
          <w:color w:val="000000" w:themeColor="text1"/>
        </w:rPr>
        <w:t xml:space="preserve"> </w:t>
      </w:r>
      <w:proofErr w:type="spellStart"/>
      <w:r w:rsidR="0068362C" w:rsidRPr="004E5A1F">
        <w:rPr>
          <w:rFonts w:ascii="Bookman Old Style" w:hAnsi="Bookman Old Style"/>
          <w:color w:val="000000" w:themeColor="text1"/>
        </w:rPr>
        <w:t>Untuk</w:t>
      </w:r>
      <w:proofErr w:type="spellEnd"/>
      <w:r w:rsidR="0068362C" w:rsidRPr="004E5A1F">
        <w:rPr>
          <w:rFonts w:ascii="Bookman Old Style" w:hAnsi="Bookman Old Style"/>
          <w:color w:val="000000" w:themeColor="text1"/>
        </w:rPr>
        <w:t xml:space="preserve"> </w:t>
      </w:r>
      <w:proofErr w:type="spellStart"/>
      <w:r w:rsidR="0068362C" w:rsidRPr="004E5A1F">
        <w:rPr>
          <w:rFonts w:ascii="Bookman Old Style" w:hAnsi="Bookman Old Style"/>
          <w:color w:val="000000" w:themeColor="text1"/>
        </w:rPr>
        <w:t>Menunjang</w:t>
      </w:r>
      <w:proofErr w:type="spellEnd"/>
      <w:r w:rsidR="0068362C" w:rsidRPr="004E5A1F">
        <w:rPr>
          <w:rFonts w:ascii="Bookman Old Style" w:hAnsi="Bookman Old Style"/>
          <w:color w:val="000000" w:themeColor="text1"/>
        </w:rPr>
        <w:t xml:space="preserve"> </w:t>
      </w:r>
      <w:proofErr w:type="spellStart"/>
      <w:r w:rsidR="0068362C" w:rsidRPr="004E5A1F">
        <w:rPr>
          <w:rFonts w:ascii="Bookman Old Style" w:hAnsi="Bookman Old Style"/>
          <w:color w:val="000000" w:themeColor="text1"/>
        </w:rPr>
        <w:t>Kegiatan</w:t>
      </w:r>
      <w:proofErr w:type="spellEnd"/>
      <w:r w:rsidR="0068362C" w:rsidRPr="004E5A1F">
        <w:rPr>
          <w:rFonts w:ascii="Bookman Old Style" w:hAnsi="Bookman Old Style"/>
          <w:color w:val="000000" w:themeColor="text1"/>
        </w:rPr>
        <w:t xml:space="preserve"> Usah</w:t>
      </w:r>
      <w:r w:rsidR="0068362C" w:rsidRPr="008444BC">
        <w:rPr>
          <w:rFonts w:ascii="Bookman Old Style" w:hAnsi="Bookman Old Style"/>
          <w:color w:val="000000" w:themeColor="text1"/>
        </w:rPr>
        <w:t xml:space="preserve">a </w:t>
      </w:r>
      <w:proofErr w:type="spellStart"/>
      <w:r w:rsidRPr="008444BC">
        <w:rPr>
          <w:rFonts w:ascii="Bookman Old Style" w:hAnsi="Bookman Old Style" w:cstheme="minorHAnsi"/>
          <w:color w:val="000000" w:themeColor="text1"/>
        </w:rPr>
        <w:t>sesuai</w:t>
      </w:r>
      <w:proofErr w:type="spellEnd"/>
      <w:r w:rsidRPr="008444BC">
        <w:rPr>
          <w:rFonts w:ascii="Bookman Old Style" w:hAnsi="Bookman Old Style" w:cstheme="minorHAnsi"/>
          <w:color w:val="000000" w:themeColor="text1"/>
        </w:rPr>
        <w:t xml:space="preserve"> </w:t>
      </w:r>
      <w:proofErr w:type="spellStart"/>
      <w:r w:rsidRPr="008444BC">
        <w:rPr>
          <w:rFonts w:ascii="Bookman Old Style" w:hAnsi="Bookman Old Style" w:cstheme="minorHAnsi"/>
          <w:color w:val="000000" w:themeColor="text1"/>
        </w:rPr>
        <w:t>ketentuan</w:t>
      </w:r>
      <w:proofErr w:type="spellEnd"/>
      <w:r w:rsidRPr="008444BC">
        <w:rPr>
          <w:rFonts w:ascii="Bookman Old Style" w:hAnsi="Bookman Old Style" w:cstheme="minorHAnsi"/>
          <w:color w:val="000000" w:themeColor="text1"/>
        </w:rPr>
        <w:t xml:space="preserve"> </w:t>
      </w:r>
      <w:proofErr w:type="spellStart"/>
      <w:r w:rsidRPr="008444BC">
        <w:rPr>
          <w:rFonts w:ascii="Bookman Old Style" w:hAnsi="Bookman Old Style" w:cstheme="minorHAnsi"/>
          <w:color w:val="000000" w:themeColor="text1"/>
        </w:rPr>
        <w:t>peraturan</w:t>
      </w:r>
      <w:proofErr w:type="spellEnd"/>
      <w:r w:rsidRPr="008444BC">
        <w:rPr>
          <w:rFonts w:ascii="Bookman Old Style" w:hAnsi="Bookman Old Style" w:cstheme="minorHAnsi"/>
          <w:color w:val="000000" w:themeColor="text1"/>
        </w:rPr>
        <w:t xml:space="preserve"> </w:t>
      </w:r>
      <w:proofErr w:type="spellStart"/>
      <w:r w:rsidRPr="008444BC">
        <w:rPr>
          <w:rFonts w:ascii="Bookman Old Style" w:hAnsi="Bookman Old Style" w:cstheme="minorHAnsi"/>
          <w:color w:val="000000" w:themeColor="text1"/>
        </w:rPr>
        <w:t>perundang-undangan</w:t>
      </w:r>
      <w:proofErr w:type="spellEnd"/>
      <w:r w:rsidR="00B26A25" w:rsidRPr="008444BC">
        <w:rPr>
          <w:rFonts w:ascii="Bookman Old Style" w:hAnsi="Bookman Old Style" w:cstheme="minorHAnsi"/>
          <w:color w:val="000000" w:themeColor="text1"/>
        </w:rPr>
        <w:t>.</w:t>
      </w:r>
    </w:p>
    <w:p w14:paraId="0A2FA6DC" w14:textId="1899D45D" w:rsidR="00E615B3" w:rsidRPr="004E5A1F" w:rsidRDefault="00E615B3">
      <w:pPr>
        <w:pStyle w:val="Style"/>
        <w:numPr>
          <w:ilvl w:val="0"/>
          <w:numId w:val="265"/>
        </w:numPr>
        <w:spacing w:after="0" w:line="360" w:lineRule="auto"/>
        <w:ind w:left="2552" w:right="23" w:hanging="572"/>
        <w:jc w:val="both"/>
        <w:rPr>
          <w:rFonts w:ascii="Bookman Old Style" w:hAnsi="Bookman Old Style" w:cstheme="minorHAnsi"/>
          <w:color w:val="000000" w:themeColor="text1"/>
        </w:rPr>
      </w:pPr>
      <w:r w:rsidRPr="008444BC">
        <w:rPr>
          <w:rFonts w:ascii="Bookman Old Style" w:hAnsi="Bookman Old Style"/>
          <w:color w:val="000000" w:themeColor="text1"/>
          <w:lang w:val="id-ID"/>
        </w:rPr>
        <w:t>Format</w:t>
      </w:r>
      <w:r w:rsidR="00F905B5" w:rsidRPr="008444BC">
        <w:rPr>
          <w:rFonts w:ascii="Bookman Old Style" w:hAnsi="Bookman Old Style"/>
          <w:color w:val="000000" w:themeColor="text1"/>
        </w:rPr>
        <w:t xml:space="preserve"> </w:t>
      </w:r>
      <w:proofErr w:type="spellStart"/>
      <w:r w:rsidR="00612EBB" w:rsidRPr="004E5A1F">
        <w:rPr>
          <w:rFonts w:ascii="Bookman Old Style" w:hAnsi="Bookman Old Style"/>
          <w:color w:val="000000" w:themeColor="text1"/>
        </w:rPr>
        <w:t>P</w:t>
      </w:r>
      <w:r w:rsidR="00F905B5" w:rsidRPr="008444BC">
        <w:rPr>
          <w:rFonts w:ascii="Bookman Old Style" w:hAnsi="Bookman Old Style"/>
          <w:color w:val="000000" w:themeColor="text1"/>
        </w:rPr>
        <w:t>encabutan</w:t>
      </w:r>
      <w:proofErr w:type="spellEnd"/>
      <w:r w:rsidRPr="008444BC">
        <w:rPr>
          <w:rFonts w:ascii="Bookman Old Style" w:hAnsi="Bookman Old Style"/>
          <w:color w:val="000000" w:themeColor="text1"/>
          <w:lang w:val="id-ID"/>
        </w:rPr>
        <w:t xml:space="preserve"> </w:t>
      </w:r>
      <w:proofErr w:type="spellStart"/>
      <w:r w:rsidR="0068362C" w:rsidRPr="004E5A1F">
        <w:rPr>
          <w:rFonts w:ascii="Bookman Old Style" w:hAnsi="Bookman Old Style"/>
          <w:color w:val="000000" w:themeColor="text1"/>
        </w:rPr>
        <w:t>Perizinan</w:t>
      </w:r>
      <w:proofErr w:type="spellEnd"/>
      <w:r w:rsidR="0068362C" w:rsidRPr="004E5A1F">
        <w:rPr>
          <w:rFonts w:ascii="Bookman Old Style" w:hAnsi="Bookman Old Style"/>
          <w:color w:val="000000" w:themeColor="text1"/>
        </w:rPr>
        <w:t xml:space="preserve"> </w:t>
      </w:r>
      <w:proofErr w:type="spellStart"/>
      <w:r w:rsidR="0068362C" w:rsidRPr="004E5A1F">
        <w:rPr>
          <w:rFonts w:ascii="Bookman Old Style" w:hAnsi="Bookman Old Style"/>
          <w:color w:val="000000" w:themeColor="text1"/>
        </w:rPr>
        <w:t>Berusaha</w:t>
      </w:r>
      <w:proofErr w:type="spellEnd"/>
      <w:r w:rsidR="0068362C" w:rsidRPr="004E5A1F">
        <w:rPr>
          <w:rFonts w:ascii="Bookman Old Style" w:hAnsi="Bookman Old Style"/>
          <w:color w:val="000000" w:themeColor="text1"/>
        </w:rPr>
        <w:t xml:space="preserve"> </w:t>
      </w:r>
      <w:proofErr w:type="spellStart"/>
      <w:r w:rsidR="0068362C" w:rsidRPr="004E5A1F">
        <w:rPr>
          <w:rFonts w:ascii="Bookman Old Style" w:hAnsi="Bookman Old Style"/>
          <w:color w:val="000000" w:themeColor="text1"/>
        </w:rPr>
        <w:t>Untuk</w:t>
      </w:r>
      <w:proofErr w:type="spellEnd"/>
      <w:r w:rsidR="0068362C" w:rsidRPr="004E5A1F">
        <w:rPr>
          <w:rFonts w:ascii="Bookman Old Style" w:hAnsi="Bookman Old Style"/>
          <w:color w:val="000000" w:themeColor="text1"/>
        </w:rPr>
        <w:t xml:space="preserve"> </w:t>
      </w:r>
      <w:proofErr w:type="spellStart"/>
      <w:r w:rsidR="0068362C" w:rsidRPr="004E5A1F">
        <w:rPr>
          <w:rFonts w:ascii="Bookman Old Style" w:hAnsi="Bookman Old Style"/>
          <w:color w:val="000000" w:themeColor="text1"/>
        </w:rPr>
        <w:t>Menunjang</w:t>
      </w:r>
      <w:proofErr w:type="spellEnd"/>
      <w:r w:rsidR="0068362C" w:rsidRPr="004E5A1F">
        <w:rPr>
          <w:rFonts w:ascii="Bookman Old Style" w:hAnsi="Bookman Old Style"/>
          <w:color w:val="000000" w:themeColor="text1"/>
        </w:rPr>
        <w:t xml:space="preserve"> </w:t>
      </w:r>
      <w:proofErr w:type="spellStart"/>
      <w:r w:rsidR="0068362C" w:rsidRPr="004E5A1F">
        <w:rPr>
          <w:rFonts w:ascii="Bookman Old Style" w:hAnsi="Bookman Old Style"/>
          <w:color w:val="000000" w:themeColor="text1"/>
        </w:rPr>
        <w:t>Kegiatan</w:t>
      </w:r>
      <w:proofErr w:type="spellEnd"/>
      <w:r w:rsidR="0068362C" w:rsidRPr="004E5A1F">
        <w:rPr>
          <w:rFonts w:ascii="Bookman Old Style" w:hAnsi="Bookman Old Style"/>
          <w:color w:val="000000" w:themeColor="text1"/>
        </w:rPr>
        <w:t xml:space="preserve"> Usah</w:t>
      </w:r>
      <w:r w:rsidR="0068362C" w:rsidRPr="008444BC">
        <w:rPr>
          <w:rFonts w:ascii="Bookman Old Style" w:hAnsi="Bookman Old Style"/>
          <w:color w:val="000000" w:themeColor="text1"/>
        </w:rPr>
        <w:t>a</w:t>
      </w:r>
      <w:r w:rsidR="00B779D7" w:rsidRPr="008444BC">
        <w:rPr>
          <w:rFonts w:ascii="Bookman Old Style" w:hAnsi="Bookman Old Style"/>
          <w:color w:val="000000" w:themeColor="text1"/>
        </w:rPr>
        <w:t xml:space="preserve"> </w:t>
      </w:r>
      <w:proofErr w:type="spellStart"/>
      <w:r w:rsidR="00865FE6" w:rsidRPr="008444BC">
        <w:rPr>
          <w:rFonts w:ascii="Bookman Old Style" w:hAnsi="Bookman Old Style"/>
          <w:color w:val="000000" w:themeColor="text1"/>
        </w:rPr>
        <w:t>sebagaimana</w:t>
      </w:r>
      <w:proofErr w:type="spellEnd"/>
      <w:r w:rsidR="00865FE6" w:rsidRPr="008444BC">
        <w:rPr>
          <w:rFonts w:ascii="Bookman Old Style" w:hAnsi="Bookman Old Style"/>
          <w:color w:val="000000" w:themeColor="text1"/>
        </w:rPr>
        <w:t xml:space="preserve"> </w:t>
      </w:r>
      <w:proofErr w:type="spellStart"/>
      <w:r w:rsidR="00865FE6" w:rsidRPr="008444BC">
        <w:rPr>
          <w:rFonts w:ascii="Bookman Old Style" w:hAnsi="Bookman Old Style"/>
          <w:color w:val="000000" w:themeColor="text1"/>
        </w:rPr>
        <w:t>dimaksud</w:t>
      </w:r>
      <w:proofErr w:type="spellEnd"/>
      <w:r w:rsidR="00865FE6" w:rsidRPr="008444BC">
        <w:rPr>
          <w:rFonts w:ascii="Bookman Old Style" w:hAnsi="Bookman Old Style"/>
          <w:color w:val="000000" w:themeColor="text1"/>
        </w:rPr>
        <w:t xml:space="preserve"> pada </w:t>
      </w:r>
      <w:proofErr w:type="spellStart"/>
      <w:r w:rsidR="00865FE6" w:rsidRPr="008444BC">
        <w:rPr>
          <w:rFonts w:ascii="Bookman Old Style" w:hAnsi="Bookman Old Style"/>
          <w:color w:val="000000" w:themeColor="text1"/>
        </w:rPr>
        <w:t>ayat</w:t>
      </w:r>
      <w:proofErr w:type="spellEnd"/>
      <w:r w:rsidR="00865FE6" w:rsidRPr="008444BC">
        <w:rPr>
          <w:rFonts w:ascii="Bookman Old Style" w:hAnsi="Bookman Old Style"/>
          <w:color w:val="000000" w:themeColor="text1"/>
        </w:rPr>
        <w:t xml:space="preserve"> (</w:t>
      </w:r>
      <w:r w:rsidR="004E351A" w:rsidRPr="008444BC">
        <w:rPr>
          <w:rFonts w:ascii="Bookman Old Style" w:hAnsi="Bookman Old Style"/>
          <w:color w:val="000000" w:themeColor="text1"/>
        </w:rPr>
        <w:t>3</w:t>
      </w:r>
      <w:r w:rsidR="00865FE6" w:rsidRPr="008444BC">
        <w:rPr>
          <w:rFonts w:ascii="Bookman Old Style" w:hAnsi="Bookman Old Style"/>
          <w:color w:val="000000" w:themeColor="text1"/>
        </w:rPr>
        <w:t xml:space="preserve">) </w:t>
      </w:r>
      <w:r w:rsidRPr="008444BC">
        <w:rPr>
          <w:rFonts w:ascii="Bookman Old Style" w:hAnsi="Bookman Old Style"/>
          <w:color w:val="000000" w:themeColor="text1"/>
          <w:lang w:val="id-ID"/>
        </w:rPr>
        <w:t xml:space="preserve">tercantum </w:t>
      </w:r>
      <w:proofErr w:type="spellStart"/>
      <w:r w:rsidR="00865FE6" w:rsidRPr="008444BC">
        <w:rPr>
          <w:rFonts w:ascii="Bookman Old Style" w:hAnsi="Bookman Old Style"/>
          <w:color w:val="000000" w:themeColor="text1"/>
        </w:rPr>
        <w:t>dalam</w:t>
      </w:r>
      <w:proofErr w:type="spellEnd"/>
      <w:r w:rsidRPr="008444BC">
        <w:rPr>
          <w:rFonts w:ascii="Bookman Old Style" w:hAnsi="Bookman Old Style"/>
          <w:color w:val="000000" w:themeColor="text1"/>
          <w:lang w:val="id-ID"/>
        </w:rPr>
        <w:t xml:space="preserve"> </w:t>
      </w:r>
      <w:r w:rsidRPr="004E5A1F">
        <w:rPr>
          <w:rFonts w:ascii="Bookman Old Style" w:hAnsi="Bookman Old Style"/>
          <w:color w:val="000000" w:themeColor="text1"/>
        </w:rPr>
        <w:t>L</w:t>
      </w:r>
      <w:r w:rsidRPr="004E5A1F">
        <w:rPr>
          <w:rFonts w:ascii="Bookman Old Style" w:hAnsi="Bookman Old Style"/>
          <w:color w:val="000000" w:themeColor="text1"/>
          <w:lang w:val="id-ID"/>
        </w:rPr>
        <w:t>ampiran</w:t>
      </w:r>
      <w:r w:rsidR="004E351A" w:rsidRPr="008444BC">
        <w:rPr>
          <w:rFonts w:ascii="Bookman Old Style" w:hAnsi="Bookman Old Style"/>
          <w:color w:val="000000" w:themeColor="text1"/>
        </w:rPr>
        <w:t xml:space="preserve"> XXXV</w:t>
      </w:r>
      <w:r w:rsidRPr="008444BC">
        <w:rPr>
          <w:rFonts w:ascii="Bookman Old Style" w:hAnsi="Bookman Old Style"/>
          <w:color w:val="000000" w:themeColor="text1"/>
          <w:lang w:val="id-ID"/>
        </w:rPr>
        <w:t xml:space="preserve"> yang merupakan bagian tidak terpisahkan dari Peraturan Badan ini.</w:t>
      </w:r>
    </w:p>
    <w:p w14:paraId="51B79EDD" w14:textId="56CB244A" w:rsidR="00E615B3" w:rsidRPr="008444BC" w:rsidRDefault="00E615B3" w:rsidP="004E5A1F">
      <w:pPr>
        <w:pStyle w:val="Style"/>
        <w:numPr>
          <w:ilvl w:val="0"/>
          <w:numId w:val="265"/>
        </w:numPr>
        <w:spacing w:after="0" w:line="360" w:lineRule="auto"/>
        <w:ind w:left="2552" w:right="23" w:hanging="572"/>
        <w:jc w:val="both"/>
        <w:rPr>
          <w:rFonts w:ascii="Bookman Old Style" w:hAnsi="Bookman Old Style" w:cstheme="minorHAnsi"/>
          <w:color w:val="000000" w:themeColor="text1"/>
        </w:rPr>
      </w:pPr>
      <w:proofErr w:type="spellStart"/>
      <w:r w:rsidRPr="008444BC">
        <w:rPr>
          <w:rFonts w:ascii="Bookman Old Style" w:hAnsi="Bookman Old Style"/>
          <w:color w:val="000000" w:themeColor="text1"/>
        </w:rPr>
        <w:lastRenderedPageBreak/>
        <w:t>Pencabutan</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sebagaimana</w:t>
      </w:r>
      <w:proofErr w:type="spellEnd"/>
      <w:r w:rsidRPr="008444BC">
        <w:rPr>
          <w:rFonts w:ascii="Bookman Old Style" w:hAnsi="Bookman Old Style"/>
          <w:color w:val="000000" w:themeColor="text1"/>
        </w:rPr>
        <w:t xml:space="preserve"> </w:t>
      </w:r>
      <w:proofErr w:type="spellStart"/>
      <w:r w:rsidRPr="008444BC">
        <w:rPr>
          <w:rFonts w:ascii="Bookman Old Style" w:hAnsi="Bookman Old Style"/>
          <w:color w:val="000000" w:themeColor="text1"/>
        </w:rPr>
        <w:t>dimaksud</w:t>
      </w:r>
      <w:proofErr w:type="spellEnd"/>
      <w:r w:rsidRPr="008444BC">
        <w:rPr>
          <w:rFonts w:ascii="Bookman Old Style" w:hAnsi="Bookman Old Style"/>
          <w:color w:val="000000" w:themeColor="text1"/>
        </w:rPr>
        <w:t xml:space="preserve"> pada </w:t>
      </w:r>
      <w:proofErr w:type="spellStart"/>
      <w:r w:rsidRPr="008444BC">
        <w:rPr>
          <w:rFonts w:ascii="Bookman Old Style" w:hAnsi="Bookman Old Style"/>
          <w:color w:val="000000" w:themeColor="text1"/>
        </w:rPr>
        <w:t>ayat</w:t>
      </w:r>
      <w:proofErr w:type="spellEnd"/>
      <w:r w:rsidRPr="008444BC">
        <w:rPr>
          <w:rFonts w:ascii="Bookman Old Style" w:hAnsi="Bookman Old Style"/>
          <w:color w:val="000000" w:themeColor="text1"/>
        </w:rPr>
        <w:t xml:space="preserve"> (</w:t>
      </w:r>
      <w:r w:rsidR="008C6118" w:rsidRPr="008444BC">
        <w:rPr>
          <w:rFonts w:ascii="Bookman Old Style" w:hAnsi="Bookman Old Style"/>
          <w:color w:val="000000" w:themeColor="text1"/>
        </w:rPr>
        <w:t>3</w:t>
      </w:r>
      <w:r w:rsidRPr="008444BC">
        <w:rPr>
          <w:rFonts w:ascii="Bookman Old Style" w:hAnsi="Bookman Old Style"/>
          <w:color w:val="000000" w:themeColor="text1"/>
        </w:rPr>
        <w:t xml:space="preserve">) </w:t>
      </w:r>
      <w:proofErr w:type="spellStart"/>
      <w:r w:rsidRPr="008444BC">
        <w:rPr>
          <w:rFonts w:ascii="Bookman Old Style" w:eastAsia="Bookman Old Style" w:hAnsi="Bookman Old Style" w:cs="Bookman Old Style"/>
        </w:rPr>
        <w:t>dinotifikasi</w:t>
      </w:r>
      <w:proofErr w:type="spellEnd"/>
      <w:r w:rsidRPr="008444BC">
        <w:rPr>
          <w:rFonts w:ascii="Bookman Old Style" w:eastAsia="Bookman Old Style" w:hAnsi="Bookman Old Style" w:cs="Bookman Old Style"/>
        </w:rPr>
        <w:t xml:space="preserve"> oleh </w:t>
      </w:r>
      <w:proofErr w:type="spellStart"/>
      <w:r w:rsidRPr="008444BC">
        <w:rPr>
          <w:rFonts w:ascii="Bookman Old Style" w:eastAsia="Bookman Old Style" w:hAnsi="Bookman Old Style" w:cs="Bookman Old Style"/>
        </w:rPr>
        <w:t>Sistem</w:t>
      </w:r>
      <w:proofErr w:type="spellEnd"/>
      <w:r w:rsidRPr="008444BC">
        <w:rPr>
          <w:rFonts w:ascii="Bookman Old Style" w:eastAsia="Bookman Old Style" w:hAnsi="Bookman Old Style" w:cs="Bookman Old Style"/>
        </w:rPr>
        <w:t xml:space="preserve"> OSS </w:t>
      </w:r>
      <w:proofErr w:type="spellStart"/>
      <w:r w:rsidRPr="008444BC">
        <w:rPr>
          <w:rFonts w:ascii="Bookman Old Style" w:eastAsia="Bookman Old Style" w:hAnsi="Bookman Old Style" w:cs="Bookman Old Style"/>
        </w:rPr>
        <w:t>kepada</w:t>
      </w:r>
      <w:proofErr w:type="spellEnd"/>
      <w:r w:rsidRPr="008444BC">
        <w:rPr>
          <w:rFonts w:ascii="Bookman Old Style" w:eastAsia="Bookman Old Style" w:hAnsi="Bookman Old Style" w:cs="Bookman Old Style"/>
        </w:rPr>
        <w:t xml:space="preserve"> </w:t>
      </w:r>
      <w:proofErr w:type="spellStart"/>
      <w:r w:rsidR="007211B5" w:rsidRPr="008444BC">
        <w:rPr>
          <w:rFonts w:ascii="Bookman Old Style" w:eastAsia="Bookman Old Style" w:hAnsi="Bookman Old Style" w:cs="Bookman Old Style"/>
        </w:rPr>
        <w:t>kementerian</w:t>
      </w:r>
      <w:proofErr w:type="spellEnd"/>
      <w:r w:rsidR="007211B5" w:rsidRPr="008444BC">
        <w:rPr>
          <w:rFonts w:ascii="Bookman Old Style" w:eastAsia="Bookman Old Style" w:hAnsi="Bookman Old Style" w:cs="Bookman Old Style"/>
        </w:rPr>
        <w:t>/</w:t>
      </w:r>
      <w:proofErr w:type="spellStart"/>
      <w:r w:rsidR="007211B5" w:rsidRPr="008444BC">
        <w:rPr>
          <w:rFonts w:ascii="Bookman Old Style" w:eastAsia="Bookman Old Style" w:hAnsi="Bookman Old Style" w:cs="Bookman Old Style"/>
        </w:rPr>
        <w:t>lembaga</w:t>
      </w:r>
      <w:proofErr w:type="spellEnd"/>
      <w:r w:rsidRPr="008444BC">
        <w:rPr>
          <w:rFonts w:ascii="Bookman Old Style" w:eastAsia="Bookman Old Style" w:hAnsi="Bookman Old Style" w:cs="Bookman Old Style"/>
        </w:rPr>
        <w:t>,</w:t>
      </w:r>
      <w:r w:rsidR="00351A9A" w:rsidRPr="008444BC">
        <w:rPr>
          <w:rFonts w:ascii="Bookman Old Style" w:eastAsia="Bookman Old Style" w:hAnsi="Bookman Old Style" w:cs="Bookman Old Style"/>
        </w:rPr>
        <w:t xml:space="preserve"> </w:t>
      </w:r>
      <w:proofErr w:type="spellStart"/>
      <w:r w:rsidR="00351A9A" w:rsidRPr="008444BC">
        <w:rPr>
          <w:rFonts w:ascii="Bookman Old Style" w:hAnsi="Bookman Old Style"/>
          <w:color w:val="000000" w:themeColor="text1"/>
        </w:rPr>
        <w:t>Pemerintah</w:t>
      </w:r>
      <w:proofErr w:type="spellEnd"/>
      <w:r w:rsidR="00351A9A" w:rsidRPr="008444BC">
        <w:rPr>
          <w:rFonts w:ascii="Bookman Old Style" w:hAnsi="Bookman Old Style"/>
          <w:color w:val="000000" w:themeColor="text1"/>
        </w:rPr>
        <w:t xml:space="preserve"> Daerah</w:t>
      </w:r>
      <w:r w:rsidR="00351A9A" w:rsidRPr="008444BC">
        <w:rPr>
          <w:rFonts w:ascii="Bookman Old Style" w:hAnsi="Bookman Old Style"/>
          <w:color w:val="000000" w:themeColor="text1"/>
          <w:lang w:val="id-ID"/>
        </w:rPr>
        <w:t xml:space="preserve"> provinsi, </w:t>
      </w:r>
      <w:proofErr w:type="spellStart"/>
      <w:r w:rsidR="00351A9A" w:rsidRPr="008444BC">
        <w:rPr>
          <w:rFonts w:ascii="Bookman Old Style" w:hAnsi="Bookman Old Style"/>
          <w:color w:val="000000" w:themeColor="text1"/>
        </w:rPr>
        <w:t>Pemerintah</w:t>
      </w:r>
      <w:proofErr w:type="spellEnd"/>
      <w:r w:rsidR="00351A9A" w:rsidRPr="008444BC">
        <w:rPr>
          <w:rFonts w:ascii="Bookman Old Style" w:hAnsi="Bookman Old Style"/>
          <w:color w:val="000000" w:themeColor="text1"/>
        </w:rPr>
        <w:t xml:space="preserve"> Daerah</w:t>
      </w:r>
      <w:r w:rsidR="00351A9A" w:rsidRPr="008444BC">
        <w:rPr>
          <w:rFonts w:ascii="Bookman Old Style" w:hAnsi="Bookman Old Style"/>
          <w:color w:val="000000" w:themeColor="text1"/>
          <w:lang w:val="id-ID"/>
        </w:rPr>
        <w:t xml:space="preserve"> kabupaten/kota, administrator KEK, atau badan pengusahaan KPBPB</w:t>
      </w:r>
      <w:r w:rsidRPr="008444BC">
        <w:rPr>
          <w:rFonts w:ascii="Bookman Old Style" w:eastAsia="Bookman Old Style" w:hAnsi="Bookman Old Style" w:cs="Bookman Old Style"/>
        </w:rPr>
        <w:t xml:space="preserve"> dan </w:t>
      </w:r>
      <w:proofErr w:type="spellStart"/>
      <w:r w:rsidRPr="008444BC">
        <w:rPr>
          <w:rFonts w:ascii="Bookman Old Style" w:eastAsia="Bookman Old Style" w:hAnsi="Bookman Old Style" w:cs="Bookman Old Style"/>
        </w:rPr>
        <w:t>Pelaku</w:t>
      </w:r>
      <w:proofErr w:type="spellEnd"/>
      <w:r w:rsidRPr="008444BC">
        <w:rPr>
          <w:rFonts w:ascii="Bookman Old Style" w:eastAsia="Bookman Old Style" w:hAnsi="Bookman Old Style" w:cs="Bookman Old Style"/>
        </w:rPr>
        <w:t xml:space="preserve"> Usaha.</w:t>
      </w:r>
    </w:p>
    <w:p w14:paraId="418CE2D0" w14:textId="77777777" w:rsidR="00204044" w:rsidRPr="004E5A1F" w:rsidRDefault="00204044" w:rsidP="004E5A1F">
      <w:pPr>
        <w:pStyle w:val="Style"/>
        <w:tabs>
          <w:tab w:val="left" w:pos="2552"/>
        </w:tabs>
        <w:spacing w:after="0" w:line="360" w:lineRule="auto"/>
        <w:ind w:right="23"/>
        <w:jc w:val="both"/>
        <w:rPr>
          <w:rFonts w:ascii="Bookman Old Style" w:hAnsi="Bookman Old Style"/>
          <w:color w:val="000000" w:themeColor="text1"/>
          <w:lang w:val="id-ID"/>
        </w:rPr>
      </w:pPr>
    </w:p>
    <w:p w14:paraId="3D54FCD4" w14:textId="767B1905" w:rsidR="00662837" w:rsidRPr="008444BC" w:rsidRDefault="00662837" w:rsidP="00E45E94">
      <w:pPr>
        <w:pStyle w:val="Heading8"/>
        <w:spacing w:before="0" w:after="0" w:line="360" w:lineRule="auto"/>
        <w:ind w:left="1985"/>
        <w:rPr>
          <w:szCs w:val="24"/>
          <w:lang w:val="en-US"/>
        </w:rPr>
      </w:pPr>
      <w:proofErr w:type="spellStart"/>
      <w:r w:rsidRPr="008444BC">
        <w:rPr>
          <w:szCs w:val="24"/>
          <w:lang w:val="en-US"/>
        </w:rPr>
        <w:t>Bagian</w:t>
      </w:r>
      <w:proofErr w:type="spellEnd"/>
      <w:r w:rsidRPr="008444BC">
        <w:rPr>
          <w:szCs w:val="24"/>
          <w:lang w:val="en-US"/>
        </w:rPr>
        <w:t xml:space="preserve"> </w:t>
      </w:r>
      <w:proofErr w:type="spellStart"/>
      <w:r w:rsidRPr="008444BC">
        <w:rPr>
          <w:szCs w:val="24"/>
          <w:lang w:val="en-US"/>
        </w:rPr>
        <w:t>Kedelapan</w:t>
      </w:r>
      <w:proofErr w:type="spellEnd"/>
    </w:p>
    <w:p w14:paraId="00741A26" w14:textId="3334DE78" w:rsidR="00662837" w:rsidRPr="008444BC" w:rsidRDefault="00662837" w:rsidP="00E45E94">
      <w:pPr>
        <w:pStyle w:val="Heading8"/>
        <w:spacing w:before="0" w:after="0" w:line="360" w:lineRule="auto"/>
        <w:ind w:left="1985"/>
        <w:rPr>
          <w:rFonts w:eastAsia="Bookman Old Style" w:cs="Bookman Old Style"/>
          <w:iCs/>
          <w:szCs w:val="24"/>
          <w:lang w:val="en-US"/>
        </w:rPr>
      </w:pPr>
      <w:proofErr w:type="spellStart"/>
      <w:r w:rsidRPr="008444BC">
        <w:rPr>
          <w:rFonts w:eastAsia="Bookman Old Style" w:cs="Bookman Old Style"/>
          <w:szCs w:val="24"/>
          <w:lang w:val="en-US"/>
        </w:rPr>
        <w:t>Biaya</w:t>
      </w:r>
      <w:proofErr w:type="spellEnd"/>
    </w:p>
    <w:p w14:paraId="011BE213" w14:textId="77777777" w:rsidR="00662837" w:rsidRPr="008444BC" w:rsidRDefault="00662837">
      <w:pPr>
        <w:keepNext/>
        <w:keepLines/>
        <w:spacing w:after="0" w:line="360" w:lineRule="auto"/>
        <w:ind w:left="1985" w:firstLine="5"/>
        <w:jc w:val="center"/>
        <w:rPr>
          <w:rFonts w:ascii="Bookman Old Style" w:hAnsi="Bookman Old Style"/>
          <w:color w:val="000000"/>
          <w:sz w:val="24"/>
          <w:szCs w:val="24"/>
          <w:lang w:val="en-US"/>
        </w:rPr>
      </w:pPr>
    </w:p>
    <w:p w14:paraId="25BCA435" w14:textId="4F49EDB4" w:rsidR="00662837" w:rsidRPr="004E5A1F" w:rsidRDefault="00662837">
      <w:pPr>
        <w:pStyle w:val="Heading8"/>
        <w:spacing w:before="0" w:after="0" w:line="360" w:lineRule="auto"/>
        <w:ind w:left="1985"/>
        <w:rPr>
          <w:rFonts w:eastAsia="Bookman Old Style" w:cs="Bookman Old Style"/>
          <w:color w:val="000000"/>
          <w:szCs w:val="24"/>
        </w:rPr>
      </w:pPr>
      <w:r w:rsidRPr="004E5A1F">
        <w:rPr>
          <w:szCs w:val="24"/>
        </w:rPr>
        <w:t xml:space="preserve">Pasal </w:t>
      </w:r>
      <w:r w:rsidRPr="004E5A1F">
        <w:rPr>
          <w:szCs w:val="24"/>
          <w:lang w:val="en-US"/>
        </w:rPr>
        <w:t>63</w:t>
      </w:r>
    </w:p>
    <w:p w14:paraId="000002B5" w14:textId="6F8E7891" w:rsidR="00DC1B0C" w:rsidRPr="008444BC" w:rsidRDefault="002C21F9">
      <w:pPr>
        <w:numPr>
          <w:ilvl w:val="0"/>
          <w:numId w:val="74"/>
        </w:numPr>
        <w:tabs>
          <w:tab w:val="left" w:pos="2552"/>
        </w:tabs>
        <w:spacing w:after="0" w:line="360" w:lineRule="auto"/>
        <w:ind w:left="2552" w:hanging="559"/>
        <w:jc w:val="both"/>
        <w:rPr>
          <w:rFonts w:ascii="Bookman Old Style" w:hAnsi="Bookman Old Style"/>
          <w:sz w:val="24"/>
          <w:szCs w:val="24"/>
        </w:rPr>
      </w:pPr>
      <w:bookmarkStart w:id="39" w:name="_2s8eyo1" w:colFirst="0" w:colLast="0"/>
      <w:bookmarkStart w:id="40" w:name="_17dp8vu" w:colFirst="0" w:colLast="0"/>
      <w:bookmarkStart w:id="41" w:name="_3rdcrjn" w:colFirst="0" w:colLast="0"/>
      <w:bookmarkStart w:id="42" w:name="_26in1rg" w:colFirst="0" w:colLast="0"/>
      <w:bookmarkStart w:id="43" w:name="_lnxbz9" w:colFirst="0" w:colLast="0"/>
      <w:bookmarkStart w:id="44" w:name="_2jxsxqh" w:colFirst="0" w:colLast="0"/>
      <w:bookmarkEnd w:id="39"/>
      <w:bookmarkEnd w:id="40"/>
      <w:bookmarkEnd w:id="41"/>
      <w:bookmarkEnd w:id="42"/>
      <w:bookmarkEnd w:id="43"/>
      <w:bookmarkEnd w:id="44"/>
      <w:r w:rsidRPr="008444BC">
        <w:rPr>
          <w:rFonts w:ascii="Bookman Old Style" w:eastAsia="Bookman Old Style" w:hAnsi="Bookman Old Style" w:cs="Bookman Old Style"/>
          <w:sz w:val="24"/>
          <w:szCs w:val="24"/>
        </w:rPr>
        <w:t xml:space="preserve">Pelaku Usaha tidak dikenakan biaya dalam kegiatan </w:t>
      </w:r>
      <w:r w:rsidR="00130E69" w:rsidRPr="004E5A1F">
        <w:rPr>
          <w:rFonts w:ascii="Bookman Old Style" w:hAnsi="Bookman Old Style"/>
          <w:sz w:val="24"/>
          <w:szCs w:val="24"/>
        </w:rPr>
        <w:t>P</w:t>
      </w:r>
      <w:r w:rsidR="00130E69" w:rsidRPr="008444BC">
        <w:rPr>
          <w:rFonts w:ascii="Bookman Old Style" w:hAnsi="Bookman Old Style"/>
          <w:sz w:val="24"/>
          <w:szCs w:val="24"/>
        </w:rPr>
        <w:t xml:space="preserve">engawasan </w:t>
      </w:r>
      <w:r w:rsidR="00166539" w:rsidRPr="008444BC">
        <w:rPr>
          <w:rFonts w:ascii="Bookman Old Style" w:eastAsia="Bookman Old Style" w:hAnsi="Bookman Old Style" w:cs="Bookman Old Style"/>
          <w:sz w:val="24"/>
          <w:szCs w:val="24"/>
        </w:rPr>
        <w:t xml:space="preserve">Berbasis Risiko </w:t>
      </w:r>
      <w:r w:rsidRPr="008444BC">
        <w:rPr>
          <w:rFonts w:ascii="Bookman Old Style" w:eastAsia="Bookman Old Style" w:hAnsi="Bookman Old Style" w:cs="Bookman Old Style"/>
          <w:sz w:val="24"/>
          <w:szCs w:val="24"/>
        </w:rPr>
        <w:t xml:space="preserve">yang dilaksanakan oleh </w:t>
      </w:r>
      <w:r w:rsidR="00166539" w:rsidRPr="008444BC">
        <w:rPr>
          <w:rFonts w:ascii="Bookman Old Style" w:eastAsia="Bookman Old Style" w:hAnsi="Bookman Old Style" w:cs="Bookman Old Style"/>
          <w:sz w:val="24"/>
          <w:szCs w:val="24"/>
        </w:rPr>
        <w:t xml:space="preserve"> </w:t>
      </w:r>
      <w:proofErr w:type="spellStart"/>
      <w:r w:rsidR="00EA76FE">
        <w:rPr>
          <w:rFonts w:ascii="Bookman Old Style" w:eastAsia="Bookman Old Style" w:hAnsi="Bookman Old Style" w:cs="Bookman Old Style"/>
          <w:sz w:val="24"/>
          <w:szCs w:val="24"/>
          <w:lang w:val="en-US"/>
        </w:rPr>
        <w:t>k</w:t>
      </w:r>
      <w:r w:rsidR="00E716B8" w:rsidRPr="008444BC">
        <w:rPr>
          <w:rFonts w:ascii="Bookman Old Style" w:eastAsia="Bookman Old Style" w:hAnsi="Bookman Old Style" w:cs="Bookman Old Style"/>
          <w:sz w:val="24"/>
          <w:szCs w:val="24"/>
          <w:lang w:val="en-US"/>
        </w:rPr>
        <w:t>ementrian</w:t>
      </w:r>
      <w:proofErr w:type="spellEnd"/>
      <w:r w:rsidR="00E716B8" w:rsidRPr="008444BC">
        <w:rPr>
          <w:rFonts w:ascii="Bookman Old Style" w:eastAsia="Bookman Old Style" w:hAnsi="Bookman Old Style" w:cs="Bookman Old Style"/>
          <w:sz w:val="24"/>
          <w:szCs w:val="24"/>
          <w:lang w:val="en-US"/>
        </w:rPr>
        <w:t>/</w:t>
      </w:r>
      <w:proofErr w:type="spellStart"/>
      <w:r w:rsidR="00EA76FE">
        <w:rPr>
          <w:rFonts w:ascii="Bookman Old Style" w:eastAsia="Bookman Old Style" w:hAnsi="Bookman Old Style" w:cs="Bookman Old Style"/>
          <w:sz w:val="24"/>
          <w:szCs w:val="24"/>
          <w:lang w:val="en-US"/>
        </w:rPr>
        <w:t>l</w:t>
      </w:r>
      <w:r w:rsidR="00E716B8" w:rsidRPr="008444BC">
        <w:rPr>
          <w:rFonts w:ascii="Bookman Old Style" w:eastAsia="Bookman Old Style" w:hAnsi="Bookman Old Style" w:cs="Bookman Old Style"/>
          <w:sz w:val="24"/>
          <w:szCs w:val="24"/>
          <w:lang w:val="en-US"/>
        </w:rPr>
        <w:t>embaga</w:t>
      </w:r>
      <w:proofErr w:type="spellEnd"/>
      <w:r w:rsidR="00E716B8" w:rsidRPr="008444BC">
        <w:rPr>
          <w:rFonts w:ascii="Bookman Old Style" w:eastAsia="Bookman Old Style" w:hAnsi="Bookman Old Style" w:cs="Bookman Old Style"/>
          <w:sz w:val="24"/>
          <w:szCs w:val="24"/>
          <w:lang w:val="en-US"/>
        </w:rPr>
        <w:t xml:space="preserve">, </w:t>
      </w:r>
      <w:proofErr w:type="spellStart"/>
      <w:r w:rsidR="00E716B8" w:rsidRPr="008444BC">
        <w:rPr>
          <w:rFonts w:ascii="Bookman Old Style" w:eastAsia="Bookman Old Style" w:hAnsi="Bookman Old Style" w:cs="Bookman Old Style"/>
          <w:sz w:val="24"/>
          <w:szCs w:val="24"/>
          <w:lang w:val="en-US"/>
        </w:rPr>
        <w:t>Pemerintah</w:t>
      </w:r>
      <w:proofErr w:type="spellEnd"/>
      <w:r w:rsidR="00E716B8" w:rsidRPr="008444BC">
        <w:rPr>
          <w:rFonts w:ascii="Bookman Old Style" w:eastAsia="Bookman Old Style" w:hAnsi="Bookman Old Style" w:cs="Bookman Old Style"/>
          <w:sz w:val="24"/>
          <w:szCs w:val="24"/>
          <w:lang w:val="en-US"/>
        </w:rPr>
        <w:t xml:space="preserve"> Daerah </w:t>
      </w:r>
      <w:r w:rsidR="00A51F65" w:rsidRPr="008444BC">
        <w:rPr>
          <w:rFonts w:ascii="Bookman Old Style" w:eastAsia="Bookman Old Style" w:hAnsi="Bookman Old Style" w:cs="Bookman Old Style"/>
          <w:sz w:val="24"/>
          <w:szCs w:val="24"/>
          <w:lang w:val="en-US"/>
        </w:rPr>
        <w:t>p</w:t>
      </w:r>
      <w:r w:rsidR="00A51F65" w:rsidRPr="008444BC">
        <w:rPr>
          <w:rFonts w:ascii="Bookman Old Style" w:eastAsia="Bookman Old Style" w:hAnsi="Bookman Old Style" w:cs="Bookman Old Style"/>
          <w:sz w:val="24"/>
          <w:szCs w:val="24"/>
        </w:rPr>
        <w:t xml:space="preserve">rovinsi, </w:t>
      </w:r>
      <w:proofErr w:type="spellStart"/>
      <w:r w:rsidR="00E716B8" w:rsidRPr="008444BC">
        <w:rPr>
          <w:rFonts w:ascii="Bookman Old Style" w:eastAsia="Bookman Old Style" w:hAnsi="Bookman Old Style" w:cs="Bookman Old Style"/>
          <w:sz w:val="24"/>
          <w:szCs w:val="24"/>
          <w:lang w:val="en-US"/>
        </w:rPr>
        <w:t>Pemerintah</w:t>
      </w:r>
      <w:proofErr w:type="spellEnd"/>
      <w:r w:rsidR="00E716B8" w:rsidRPr="008444BC">
        <w:rPr>
          <w:rFonts w:ascii="Bookman Old Style" w:eastAsia="Bookman Old Style" w:hAnsi="Bookman Old Style" w:cs="Bookman Old Style"/>
          <w:sz w:val="24"/>
          <w:szCs w:val="24"/>
          <w:lang w:val="en-US"/>
        </w:rPr>
        <w:t xml:space="preserve"> Daerah </w:t>
      </w:r>
      <w:r w:rsidR="00A51F65" w:rsidRPr="008444BC">
        <w:rPr>
          <w:rFonts w:ascii="Bookman Old Style" w:eastAsia="Bookman Old Style" w:hAnsi="Bookman Old Style" w:cs="Bookman Old Style"/>
          <w:sz w:val="24"/>
          <w:szCs w:val="24"/>
          <w:lang w:val="en-US"/>
        </w:rPr>
        <w:t>k</w:t>
      </w:r>
      <w:r w:rsidR="00A51F65" w:rsidRPr="008444BC">
        <w:rPr>
          <w:rFonts w:ascii="Bookman Old Style" w:eastAsia="Bookman Old Style" w:hAnsi="Bookman Old Style" w:cs="Bookman Old Style"/>
          <w:sz w:val="24"/>
          <w:szCs w:val="24"/>
        </w:rPr>
        <w:t>abupaten/</w:t>
      </w:r>
      <w:r w:rsidR="00A51F65" w:rsidRPr="008444BC">
        <w:rPr>
          <w:rFonts w:ascii="Bookman Old Style" w:eastAsia="Bookman Old Style" w:hAnsi="Bookman Old Style" w:cs="Bookman Old Style"/>
          <w:sz w:val="24"/>
          <w:szCs w:val="24"/>
          <w:lang w:val="en-US"/>
        </w:rPr>
        <w:t>k</w:t>
      </w:r>
      <w:r w:rsidR="00A51F65" w:rsidRPr="008444BC">
        <w:rPr>
          <w:rFonts w:ascii="Bookman Old Style" w:eastAsia="Bookman Old Style" w:hAnsi="Bookman Old Style" w:cs="Bookman Old Style"/>
          <w:sz w:val="24"/>
          <w:szCs w:val="24"/>
        </w:rPr>
        <w:t>ota,</w:t>
      </w:r>
      <w:r w:rsidR="00256518" w:rsidRPr="008444BC">
        <w:rPr>
          <w:rFonts w:ascii="Bookman Old Style" w:eastAsia="Bookman Old Style" w:hAnsi="Bookman Old Style" w:cs="Bookman Old Style"/>
          <w:sz w:val="24"/>
          <w:szCs w:val="24"/>
          <w:lang w:val="en-US"/>
        </w:rPr>
        <w:t xml:space="preserve"> </w:t>
      </w:r>
      <w:r w:rsidR="00256518" w:rsidRPr="008444BC">
        <w:rPr>
          <w:rFonts w:ascii="Bookman Old Style" w:eastAsia="Bookman Old Style" w:hAnsi="Bookman Old Style" w:cs="Bookman Old Style"/>
          <w:sz w:val="24"/>
          <w:szCs w:val="24"/>
        </w:rPr>
        <w:t>administrator KEK</w:t>
      </w:r>
      <w:r w:rsidR="00256518" w:rsidRPr="008444BC">
        <w:rPr>
          <w:rFonts w:ascii="Bookman Old Style" w:eastAsia="Bookman Old Style" w:hAnsi="Bookman Old Style" w:cs="Bookman Old Style"/>
          <w:sz w:val="24"/>
          <w:szCs w:val="24"/>
          <w:lang w:val="en-US"/>
        </w:rPr>
        <w:t xml:space="preserve">, </w:t>
      </w:r>
      <w:proofErr w:type="spellStart"/>
      <w:r w:rsidR="00256518" w:rsidRPr="008444BC">
        <w:rPr>
          <w:rFonts w:ascii="Bookman Old Style" w:eastAsia="Bookman Old Style" w:hAnsi="Bookman Old Style" w:cs="Bookman Old Style"/>
          <w:sz w:val="24"/>
          <w:szCs w:val="24"/>
          <w:lang w:val="en-US"/>
        </w:rPr>
        <w:t>atau</w:t>
      </w:r>
      <w:proofErr w:type="spellEnd"/>
      <w:r w:rsidRPr="008444BC">
        <w:rPr>
          <w:rFonts w:ascii="Bookman Old Style" w:eastAsia="Bookman Old Style" w:hAnsi="Bookman Old Style" w:cs="Bookman Old Style"/>
          <w:sz w:val="24"/>
          <w:szCs w:val="24"/>
        </w:rPr>
        <w:t xml:space="preserve"> badan pengusahaan KPBPB </w:t>
      </w:r>
      <w:r w:rsidR="00166539" w:rsidRPr="008444BC">
        <w:rPr>
          <w:rFonts w:ascii="Bookman Old Style" w:eastAsia="Bookman Old Style" w:hAnsi="Bookman Old Style" w:cs="Bookman Old Style"/>
          <w:sz w:val="24"/>
          <w:szCs w:val="24"/>
        </w:rPr>
        <w:t>sesuai kewenangannya</w:t>
      </w:r>
      <w:r w:rsidRPr="008444BC">
        <w:rPr>
          <w:rFonts w:ascii="Bookman Old Style" w:eastAsia="Bookman Old Style" w:hAnsi="Bookman Old Style" w:cs="Bookman Old Style"/>
          <w:sz w:val="24"/>
          <w:szCs w:val="24"/>
        </w:rPr>
        <w:t>.</w:t>
      </w:r>
    </w:p>
    <w:p w14:paraId="000002B6" w14:textId="1C1F086D" w:rsidR="00DC1B0C" w:rsidRPr="008444BC" w:rsidRDefault="002C21F9">
      <w:pPr>
        <w:numPr>
          <w:ilvl w:val="0"/>
          <w:numId w:val="74"/>
        </w:numPr>
        <w:tabs>
          <w:tab w:val="left" w:pos="2552"/>
        </w:tabs>
        <w:spacing w:after="0" w:line="360" w:lineRule="auto"/>
        <w:ind w:left="2552" w:hanging="559"/>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Biaya yang diperlukan </w:t>
      </w:r>
      <w:proofErr w:type="spellStart"/>
      <w:r w:rsidR="00EA76FE">
        <w:rPr>
          <w:rFonts w:ascii="Bookman Old Style" w:eastAsia="Bookman Old Style" w:hAnsi="Bookman Old Style" w:cs="Bookman Old Style"/>
          <w:sz w:val="24"/>
          <w:szCs w:val="24"/>
          <w:lang w:val="en-US"/>
        </w:rPr>
        <w:t>k</w:t>
      </w:r>
      <w:r w:rsidR="00751427" w:rsidRPr="008444BC">
        <w:rPr>
          <w:rFonts w:ascii="Bookman Old Style" w:eastAsia="Bookman Old Style" w:hAnsi="Bookman Old Style" w:cs="Bookman Old Style"/>
          <w:sz w:val="24"/>
          <w:szCs w:val="24"/>
          <w:lang w:val="en-US"/>
        </w:rPr>
        <w:t>ementrian</w:t>
      </w:r>
      <w:proofErr w:type="spellEnd"/>
      <w:r w:rsidR="00751427" w:rsidRPr="008444BC">
        <w:rPr>
          <w:rFonts w:ascii="Bookman Old Style" w:eastAsia="Bookman Old Style" w:hAnsi="Bookman Old Style" w:cs="Bookman Old Style"/>
          <w:sz w:val="24"/>
          <w:szCs w:val="24"/>
          <w:lang w:val="en-US"/>
        </w:rPr>
        <w:t>/</w:t>
      </w:r>
      <w:proofErr w:type="spellStart"/>
      <w:r w:rsidR="00EA76FE">
        <w:rPr>
          <w:rFonts w:ascii="Bookman Old Style" w:eastAsia="Bookman Old Style" w:hAnsi="Bookman Old Style" w:cs="Bookman Old Style"/>
          <w:sz w:val="24"/>
          <w:szCs w:val="24"/>
          <w:lang w:val="en-US"/>
        </w:rPr>
        <w:t>l</w:t>
      </w:r>
      <w:r w:rsidR="00751427" w:rsidRPr="008444BC">
        <w:rPr>
          <w:rFonts w:ascii="Bookman Old Style" w:eastAsia="Bookman Old Style" w:hAnsi="Bookman Old Style" w:cs="Bookman Old Style"/>
          <w:sz w:val="24"/>
          <w:szCs w:val="24"/>
          <w:lang w:val="en-US"/>
        </w:rPr>
        <w:t>embaga</w:t>
      </w:r>
      <w:proofErr w:type="spellEnd"/>
      <w:r w:rsidRPr="008444BC">
        <w:rPr>
          <w:rFonts w:ascii="Bookman Old Style" w:eastAsia="Bookman Old Style" w:hAnsi="Bookman Old Style" w:cs="Bookman Old Style"/>
          <w:sz w:val="24"/>
          <w:szCs w:val="24"/>
        </w:rPr>
        <w:t xml:space="preserve"> untuk kegiatan </w:t>
      </w:r>
      <w:r w:rsidR="00130E69" w:rsidRPr="004E5A1F">
        <w:rPr>
          <w:rFonts w:ascii="Bookman Old Style" w:hAnsi="Bookman Old Style"/>
          <w:sz w:val="24"/>
          <w:szCs w:val="24"/>
        </w:rPr>
        <w:t>P</w:t>
      </w:r>
      <w:r w:rsidR="00130E69" w:rsidRPr="008444BC">
        <w:rPr>
          <w:rFonts w:ascii="Bookman Old Style" w:hAnsi="Bookman Old Style"/>
          <w:sz w:val="24"/>
          <w:szCs w:val="24"/>
        </w:rPr>
        <w:t xml:space="preserve">engawasan </w:t>
      </w:r>
      <w:r w:rsidR="00166539" w:rsidRPr="008444BC">
        <w:rPr>
          <w:rFonts w:ascii="Bookman Old Style" w:eastAsia="Bookman Old Style" w:hAnsi="Bookman Old Style" w:cs="Bookman Old Style"/>
          <w:sz w:val="24"/>
          <w:szCs w:val="24"/>
        </w:rPr>
        <w:t xml:space="preserve">Berbasis Risiko </w:t>
      </w:r>
      <w:r w:rsidRPr="008444BC">
        <w:rPr>
          <w:rFonts w:ascii="Bookman Old Style" w:eastAsia="Bookman Old Style" w:hAnsi="Bookman Old Style" w:cs="Bookman Old Style"/>
          <w:sz w:val="24"/>
          <w:szCs w:val="24"/>
        </w:rPr>
        <w:t>dibebankan pada Anggaran Pendapatan dan Belanja Negara.</w:t>
      </w:r>
    </w:p>
    <w:p w14:paraId="000002B7" w14:textId="50D0673A" w:rsidR="00DC1B0C" w:rsidRPr="008444BC" w:rsidRDefault="002C21F9">
      <w:pPr>
        <w:numPr>
          <w:ilvl w:val="0"/>
          <w:numId w:val="74"/>
        </w:numPr>
        <w:tabs>
          <w:tab w:val="left" w:pos="2552"/>
        </w:tabs>
        <w:spacing w:after="0" w:line="360" w:lineRule="auto"/>
        <w:ind w:left="2552" w:hanging="559"/>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Biaya yang diperlukan </w:t>
      </w:r>
      <w:proofErr w:type="spellStart"/>
      <w:r w:rsidR="00751427" w:rsidRPr="008444BC">
        <w:rPr>
          <w:rFonts w:ascii="Bookman Old Style" w:eastAsia="Bookman Old Style" w:hAnsi="Bookman Old Style" w:cs="Bookman Old Style"/>
          <w:sz w:val="24"/>
          <w:szCs w:val="24"/>
          <w:lang w:val="en-US"/>
        </w:rPr>
        <w:t>Pemerintah</w:t>
      </w:r>
      <w:proofErr w:type="spellEnd"/>
      <w:r w:rsidR="00751427" w:rsidRPr="008444BC">
        <w:rPr>
          <w:rFonts w:ascii="Bookman Old Style" w:eastAsia="Bookman Old Style" w:hAnsi="Bookman Old Style" w:cs="Bookman Old Style"/>
          <w:sz w:val="24"/>
          <w:szCs w:val="24"/>
          <w:lang w:val="en-US"/>
        </w:rPr>
        <w:t xml:space="preserve"> Daerah</w:t>
      </w:r>
      <w:r w:rsidR="008332F3" w:rsidRPr="008444BC">
        <w:rPr>
          <w:rFonts w:ascii="Bookman Old Style" w:eastAsia="Bookman Old Style" w:hAnsi="Bookman Old Style" w:cs="Bookman Old Style"/>
          <w:sz w:val="24"/>
          <w:szCs w:val="24"/>
        </w:rPr>
        <w:t xml:space="preserve"> </w:t>
      </w:r>
      <w:r w:rsidR="00567521" w:rsidRPr="008444BC">
        <w:rPr>
          <w:rFonts w:ascii="Bookman Old Style" w:eastAsia="Bookman Old Style" w:hAnsi="Bookman Old Style" w:cs="Bookman Old Style"/>
          <w:sz w:val="24"/>
          <w:szCs w:val="24"/>
          <w:lang w:val="en-US"/>
        </w:rPr>
        <w:t>p</w:t>
      </w:r>
      <w:r w:rsidR="008332F3" w:rsidRPr="008444BC">
        <w:rPr>
          <w:rFonts w:ascii="Bookman Old Style" w:eastAsia="Bookman Old Style" w:hAnsi="Bookman Old Style" w:cs="Bookman Old Style"/>
          <w:sz w:val="24"/>
          <w:szCs w:val="24"/>
        </w:rPr>
        <w:t>rovinsi</w:t>
      </w:r>
      <w:r w:rsidRPr="008444BC">
        <w:rPr>
          <w:rFonts w:ascii="Bookman Old Style" w:eastAsia="Bookman Old Style" w:hAnsi="Bookman Old Style" w:cs="Bookman Old Style"/>
          <w:sz w:val="24"/>
          <w:szCs w:val="24"/>
        </w:rPr>
        <w:t xml:space="preserve"> atau </w:t>
      </w:r>
      <w:proofErr w:type="spellStart"/>
      <w:r w:rsidR="00751427" w:rsidRPr="008444BC">
        <w:rPr>
          <w:rFonts w:ascii="Bookman Old Style" w:eastAsia="Bookman Old Style" w:hAnsi="Bookman Old Style" w:cs="Bookman Old Style"/>
          <w:sz w:val="24"/>
          <w:szCs w:val="24"/>
          <w:lang w:val="en-US"/>
        </w:rPr>
        <w:t>Pemerintah</w:t>
      </w:r>
      <w:proofErr w:type="spellEnd"/>
      <w:r w:rsidR="00751427" w:rsidRPr="008444BC">
        <w:rPr>
          <w:rFonts w:ascii="Bookman Old Style" w:eastAsia="Bookman Old Style" w:hAnsi="Bookman Old Style" w:cs="Bookman Old Style"/>
          <w:sz w:val="24"/>
          <w:szCs w:val="24"/>
          <w:lang w:val="en-US"/>
        </w:rPr>
        <w:t xml:space="preserve"> Daerah </w:t>
      </w:r>
      <w:r w:rsidR="00567521" w:rsidRPr="008444BC">
        <w:rPr>
          <w:rFonts w:ascii="Bookman Old Style" w:eastAsia="Bookman Old Style" w:hAnsi="Bookman Old Style" w:cs="Bookman Old Style"/>
          <w:sz w:val="24"/>
          <w:szCs w:val="24"/>
          <w:lang w:val="en-US"/>
        </w:rPr>
        <w:t>k</w:t>
      </w:r>
      <w:r w:rsidR="008332F3" w:rsidRPr="008444BC">
        <w:rPr>
          <w:rFonts w:ascii="Bookman Old Style" w:eastAsia="Bookman Old Style" w:hAnsi="Bookman Old Style" w:cs="Bookman Old Style"/>
          <w:sz w:val="24"/>
          <w:szCs w:val="24"/>
        </w:rPr>
        <w:t>abupaten/</w:t>
      </w:r>
      <w:r w:rsidR="00567521" w:rsidRPr="008444BC">
        <w:rPr>
          <w:rFonts w:ascii="Bookman Old Style" w:eastAsia="Bookman Old Style" w:hAnsi="Bookman Old Style" w:cs="Bookman Old Style"/>
          <w:sz w:val="24"/>
          <w:szCs w:val="24"/>
          <w:lang w:val="en-US"/>
        </w:rPr>
        <w:t>k</w:t>
      </w:r>
      <w:r w:rsidR="008332F3" w:rsidRPr="008444BC">
        <w:rPr>
          <w:rFonts w:ascii="Bookman Old Style" w:eastAsia="Bookman Old Style" w:hAnsi="Bookman Old Style" w:cs="Bookman Old Style"/>
          <w:sz w:val="24"/>
          <w:szCs w:val="24"/>
        </w:rPr>
        <w:t>ota</w:t>
      </w:r>
      <w:r w:rsidRPr="008444BC">
        <w:rPr>
          <w:rFonts w:ascii="Bookman Old Style" w:eastAsia="Bookman Old Style" w:hAnsi="Bookman Old Style" w:cs="Bookman Old Style"/>
          <w:sz w:val="24"/>
          <w:szCs w:val="24"/>
        </w:rPr>
        <w:t xml:space="preserve"> untuk kegiatan </w:t>
      </w:r>
      <w:r w:rsidR="00130E69" w:rsidRPr="004E5A1F">
        <w:rPr>
          <w:rFonts w:ascii="Bookman Old Style" w:hAnsi="Bookman Old Style"/>
          <w:sz w:val="24"/>
          <w:szCs w:val="24"/>
        </w:rPr>
        <w:t>P</w:t>
      </w:r>
      <w:r w:rsidR="00130E69" w:rsidRPr="008444BC">
        <w:rPr>
          <w:rFonts w:ascii="Bookman Old Style" w:hAnsi="Bookman Old Style"/>
          <w:sz w:val="24"/>
          <w:szCs w:val="24"/>
        </w:rPr>
        <w:t xml:space="preserve">engawasan </w:t>
      </w:r>
      <w:r w:rsidR="00166539" w:rsidRPr="008444BC">
        <w:rPr>
          <w:rFonts w:ascii="Bookman Old Style" w:eastAsia="Bookman Old Style" w:hAnsi="Bookman Old Style" w:cs="Bookman Old Style"/>
          <w:sz w:val="24"/>
          <w:szCs w:val="24"/>
        </w:rPr>
        <w:t xml:space="preserve">Berbasis Risiko </w:t>
      </w:r>
      <w:r w:rsidRPr="008444BC">
        <w:rPr>
          <w:rFonts w:ascii="Bookman Old Style" w:eastAsia="Bookman Old Style" w:hAnsi="Bookman Old Style" w:cs="Bookman Old Style"/>
          <w:sz w:val="24"/>
          <w:szCs w:val="24"/>
        </w:rPr>
        <w:t>dibebankan pada Anggaran Pendapatan dan Belanja Daerah masing-masing.</w:t>
      </w:r>
    </w:p>
    <w:p w14:paraId="000002B8" w14:textId="77E9A206" w:rsidR="00DC1B0C" w:rsidRPr="008444BC" w:rsidRDefault="002C21F9">
      <w:pPr>
        <w:numPr>
          <w:ilvl w:val="0"/>
          <w:numId w:val="74"/>
        </w:numPr>
        <w:tabs>
          <w:tab w:val="left" w:pos="2552"/>
        </w:tabs>
        <w:spacing w:after="0" w:line="360" w:lineRule="auto"/>
        <w:ind w:left="2552" w:hanging="559"/>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Biaya yang diperlukan </w:t>
      </w:r>
      <w:r w:rsidR="00256518" w:rsidRPr="008444BC">
        <w:rPr>
          <w:rFonts w:ascii="Bookman Old Style" w:eastAsia="Bookman Old Style" w:hAnsi="Bookman Old Style" w:cs="Bookman Old Style"/>
          <w:sz w:val="24"/>
          <w:szCs w:val="24"/>
          <w:lang w:val="en-US"/>
        </w:rPr>
        <w:t>a</w:t>
      </w:r>
      <w:r w:rsidR="00256518" w:rsidRPr="008444BC">
        <w:rPr>
          <w:rFonts w:ascii="Bookman Old Style" w:eastAsia="Bookman Old Style" w:hAnsi="Bookman Old Style" w:cs="Bookman Old Style"/>
          <w:sz w:val="24"/>
          <w:szCs w:val="24"/>
        </w:rPr>
        <w:t xml:space="preserve">dministrator KEK </w:t>
      </w:r>
      <w:proofErr w:type="spellStart"/>
      <w:r w:rsidR="00256518" w:rsidRPr="008444BC">
        <w:rPr>
          <w:rFonts w:ascii="Bookman Old Style" w:eastAsia="Bookman Old Style" w:hAnsi="Bookman Old Style" w:cs="Bookman Old Style"/>
          <w:sz w:val="24"/>
          <w:szCs w:val="24"/>
          <w:lang w:val="en-US"/>
        </w:rPr>
        <w:t>atau</w:t>
      </w:r>
      <w:proofErr w:type="spellEnd"/>
      <w:r w:rsidR="00256518"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 xml:space="preserve">badan pengusahaan KPBPB untuk kegiatan </w:t>
      </w:r>
      <w:r w:rsidR="00130E69" w:rsidRPr="004E5A1F">
        <w:rPr>
          <w:rFonts w:ascii="Bookman Old Style" w:hAnsi="Bookman Old Style"/>
          <w:sz w:val="24"/>
          <w:szCs w:val="24"/>
        </w:rPr>
        <w:t>P</w:t>
      </w:r>
      <w:r w:rsidR="00130E69" w:rsidRPr="008444BC">
        <w:rPr>
          <w:rFonts w:ascii="Bookman Old Style" w:hAnsi="Bookman Old Style"/>
          <w:sz w:val="24"/>
          <w:szCs w:val="24"/>
        </w:rPr>
        <w:t xml:space="preserve">engawasan </w:t>
      </w:r>
      <w:r w:rsidR="00166539" w:rsidRPr="008444BC">
        <w:rPr>
          <w:rFonts w:ascii="Bookman Old Style" w:eastAsia="Bookman Old Style" w:hAnsi="Bookman Old Style" w:cs="Bookman Old Style"/>
          <w:sz w:val="24"/>
          <w:szCs w:val="24"/>
        </w:rPr>
        <w:t xml:space="preserve">Berbasis Risiko </w:t>
      </w:r>
      <w:r w:rsidRPr="008444BC">
        <w:rPr>
          <w:rFonts w:ascii="Bookman Old Style" w:eastAsia="Bookman Old Style" w:hAnsi="Bookman Old Style" w:cs="Bookman Old Style"/>
          <w:sz w:val="24"/>
          <w:szCs w:val="24"/>
        </w:rPr>
        <w:t xml:space="preserve">dibebankan pada </w:t>
      </w:r>
      <w:r w:rsidR="004426C7" w:rsidRPr="008444BC">
        <w:rPr>
          <w:rFonts w:ascii="Bookman Old Style" w:eastAsia="Bookman Old Style" w:hAnsi="Bookman Old Style" w:cs="Bookman Old Style"/>
          <w:sz w:val="24"/>
          <w:szCs w:val="24"/>
          <w:lang w:val="en-US"/>
        </w:rPr>
        <w:t>a</w:t>
      </w:r>
      <w:r w:rsidRPr="008444BC">
        <w:rPr>
          <w:rFonts w:ascii="Bookman Old Style" w:eastAsia="Bookman Old Style" w:hAnsi="Bookman Old Style" w:cs="Bookman Old Style"/>
          <w:sz w:val="24"/>
          <w:szCs w:val="24"/>
        </w:rPr>
        <w:t xml:space="preserve">nggaran </w:t>
      </w:r>
      <w:r w:rsidR="00256518" w:rsidRPr="008444BC">
        <w:rPr>
          <w:rFonts w:ascii="Bookman Old Style" w:eastAsia="Bookman Old Style" w:hAnsi="Bookman Old Style" w:cs="Bookman Old Style"/>
          <w:sz w:val="24"/>
          <w:szCs w:val="24"/>
        </w:rPr>
        <w:t xml:space="preserve">administrator KEK </w:t>
      </w:r>
      <w:proofErr w:type="spellStart"/>
      <w:r w:rsidR="00256518" w:rsidRPr="008444BC">
        <w:rPr>
          <w:rFonts w:ascii="Bookman Old Style" w:eastAsia="Bookman Old Style" w:hAnsi="Bookman Old Style" w:cs="Bookman Old Style"/>
          <w:sz w:val="24"/>
          <w:szCs w:val="24"/>
          <w:lang w:val="en-US"/>
        </w:rPr>
        <w:t>atau</w:t>
      </w:r>
      <w:proofErr w:type="spellEnd"/>
      <w:r w:rsidR="00256518"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badan pengusahaan KPBPB.</w:t>
      </w:r>
    </w:p>
    <w:p w14:paraId="000002B9" w14:textId="77777777" w:rsidR="00DC1B0C" w:rsidRPr="008444BC" w:rsidRDefault="00DC1B0C">
      <w:pPr>
        <w:tabs>
          <w:tab w:val="left" w:pos="2552"/>
        </w:tabs>
        <w:spacing w:after="0" w:line="360" w:lineRule="auto"/>
        <w:jc w:val="both"/>
        <w:rPr>
          <w:rFonts w:ascii="Bookman Old Style" w:hAnsi="Bookman Old Style"/>
          <w:sz w:val="24"/>
          <w:szCs w:val="24"/>
        </w:rPr>
      </w:pPr>
    </w:p>
    <w:p w14:paraId="453E81A1" w14:textId="65B5702E" w:rsidR="00704173" w:rsidRPr="004E5A1F" w:rsidRDefault="006322F8" w:rsidP="004E5A1F">
      <w:pPr>
        <w:pStyle w:val="Heading3"/>
        <w:spacing w:before="0" w:after="0" w:line="360" w:lineRule="auto"/>
        <w:ind w:left="1985"/>
        <w:jc w:val="center"/>
        <w:rPr>
          <w:rFonts w:ascii="Bookman Old Style" w:hAnsi="Bookman Old Style" w:cstheme="minorHAnsi"/>
          <w:b w:val="0"/>
          <w:bCs/>
          <w:color w:val="000000" w:themeColor="text1"/>
          <w:sz w:val="24"/>
          <w:szCs w:val="24"/>
          <w:lang w:val="en-US"/>
        </w:rPr>
      </w:pPr>
      <w:r w:rsidRPr="004E5A1F">
        <w:rPr>
          <w:rFonts w:ascii="Bookman Old Style" w:hAnsi="Bookman Old Style" w:cstheme="minorHAnsi"/>
          <w:b w:val="0"/>
          <w:bCs/>
          <w:color w:val="000000" w:themeColor="text1"/>
          <w:sz w:val="24"/>
          <w:szCs w:val="24"/>
          <w:lang w:val="en-US"/>
        </w:rPr>
        <w:t xml:space="preserve">BAB </w:t>
      </w:r>
      <w:r w:rsidR="0077799F" w:rsidRPr="008444BC">
        <w:rPr>
          <w:rFonts w:ascii="Bookman Old Style" w:hAnsi="Bookman Old Style" w:cstheme="minorHAnsi"/>
          <w:b w:val="0"/>
          <w:bCs/>
          <w:color w:val="000000" w:themeColor="text1"/>
          <w:sz w:val="24"/>
          <w:szCs w:val="24"/>
          <w:lang w:val="en-US"/>
        </w:rPr>
        <w:t>VI</w:t>
      </w:r>
    </w:p>
    <w:p w14:paraId="4B192A5B" w14:textId="3F0108A8" w:rsidR="003E168E" w:rsidRPr="008444BC" w:rsidRDefault="003E168E">
      <w:pPr>
        <w:pStyle w:val="Heading7"/>
        <w:tabs>
          <w:tab w:val="left" w:pos="1985"/>
        </w:tabs>
        <w:spacing w:line="360" w:lineRule="auto"/>
        <w:ind w:left="1985"/>
        <w:rPr>
          <w:rFonts w:eastAsia="Bookman Old Style" w:cs="Bookman Old Style"/>
          <w:color w:val="000000"/>
          <w:sz w:val="24"/>
          <w:szCs w:val="24"/>
        </w:rPr>
      </w:pPr>
      <w:r w:rsidRPr="008444BC">
        <w:rPr>
          <w:sz w:val="24"/>
          <w:szCs w:val="24"/>
        </w:rPr>
        <w:t>KEADAAN KAHAR</w:t>
      </w:r>
    </w:p>
    <w:p w14:paraId="134B0CB4" w14:textId="77777777" w:rsidR="003E168E" w:rsidRPr="008444BC" w:rsidRDefault="003E168E">
      <w:pPr>
        <w:pStyle w:val="Heading8"/>
        <w:tabs>
          <w:tab w:val="left" w:pos="1985"/>
        </w:tabs>
        <w:spacing w:before="0" w:after="0" w:line="360" w:lineRule="auto"/>
        <w:ind w:left="1985"/>
        <w:rPr>
          <w:szCs w:val="24"/>
        </w:rPr>
      </w:pPr>
    </w:p>
    <w:p w14:paraId="000002BC" w14:textId="73C9E5AB" w:rsidR="00DC1B0C" w:rsidRPr="004E5A1F" w:rsidRDefault="002C21F9">
      <w:pPr>
        <w:pStyle w:val="Heading8"/>
        <w:tabs>
          <w:tab w:val="left" w:pos="1985"/>
        </w:tabs>
        <w:spacing w:before="0" w:after="0" w:line="360" w:lineRule="auto"/>
        <w:ind w:left="1985"/>
        <w:rPr>
          <w:rFonts w:eastAsia="Bookman Old Style" w:cs="Bookman Old Style"/>
          <w:color w:val="000000"/>
          <w:szCs w:val="24"/>
        </w:rPr>
      </w:pPr>
      <w:r w:rsidRPr="008444BC">
        <w:rPr>
          <w:szCs w:val="24"/>
        </w:rPr>
        <w:t>Pas</w:t>
      </w:r>
      <w:r w:rsidR="003256D5" w:rsidRPr="008444BC">
        <w:rPr>
          <w:szCs w:val="24"/>
        </w:rPr>
        <w:t>al</w:t>
      </w:r>
      <w:r w:rsidR="007E7FA5" w:rsidRPr="008444BC">
        <w:rPr>
          <w:szCs w:val="24"/>
          <w:lang w:val="en-US"/>
        </w:rPr>
        <w:t xml:space="preserve"> </w:t>
      </w:r>
      <w:r w:rsidR="007E6239" w:rsidRPr="004E5A1F">
        <w:rPr>
          <w:szCs w:val="24"/>
          <w:lang w:val="en-US"/>
        </w:rPr>
        <w:t>6</w:t>
      </w:r>
      <w:r w:rsidR="007D5EC3" w:rsidRPr="004E5A1F">
        <w:rPr>
          <w:szCs w:val="24"/>
          <w:lang w:val="en-US"/>
        </w:rPr>
        <w:t>4</w:t>
      </w:r>
    </w:p>
    <w:p w14:paraId="000002BD" w14:textId="2641E379" w:rsidR="00DC1B0C" w:rsidRPr="004E5A1F" w:rsidRDefault="002C21F9">
      <w:pPr>
        <w:numPr>
          <w:ilvl w:val="3"/>
          <w:numId w:val="62"/>
        </w:numPr>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Dalam hal</w:t>
      </w:r>
      <w:r w:rsidR="00E63FC2" w:rsidRPr="004E5A1F">
        <w:rPr>
          <w:rFonts w:ascii="Bookman Old Style" w:eastAsia="Bookman Old Style" w:hAnsi="Bookman Old Style" w:cs="Bookman Old Style"/>
          <w:sz w:val="24"/>
          <w:szCs w:val="24"/>
          <w:lang w:val="en-US"/>
        </w:rPr>
        <w:t xml:space="preserve"> OSS </w:t>
      </w:r>
      <w:proofErr w:type="spellStart"/>
      <w:r w:rsidR="00E63FC2" w:rsidRPr="004E5A1F">
        <w:rPr>
          <w:rFonts w:ascii="Bookman Old Style" w:eastAsia="Bookman Old Style" w:hAnsi="Bookman Old Style" w:cs="Bookman Old Style"/>
          <w:sz w:val="24"/>
          <w:szCs w:val="24"/>
          <w:lang w:val="en-US"/>
        </w:rPr>
        <w:t>tidak</w:t>
      </w:r>
      <w:proofErr w:type="spellEnd"/>
      <w:r w:rsidR="00E63FC2" w:rsidRPr="004E5A1F">
        <w:rPr>
          <w:rFonts w:ascii="Bookman Old Style" w:eastAsia="Bookman Old Style" w:hAnsi="Bookman Old Style" w:cs="Bookman Old Style"/>
          <w:sz w:val="24"/>
          <w:szCs w:val="24"/>
          <w:lang w:val="en-US"/>
        </w:rPr>
        <w:t xml:space="preserve"> </w:t>
      </w:r>
      <w:proofErr w:type="spellStart"/>
      <w:r w:rsidR="00E63FC2" w:rsidRPr="004E5A1F">
        <w:rPr>
          <w:rFonts w:ascii="Bookman Old Style" w:eastAsia="Bookman Old Style" w:hAnsi="Bookman Old Style" w:cs="Bookman Old Style"/>
          <w:sz w:val="24"/>
          <w:szCs w:val="24"/>
          <w:lang w:val="en-US"/>
        </w:rPr>
        <w:t>dapat</w:t>
      </w:r>
      <w:proofErr w:type="spellEnd"/>
      <w:r w:rsidR="00E63FC2" w:rsidRPr="004E5A1F">
        <w:rPr>
          <w:rFonts w:ascii="Bookman Old Style" w:eastAsia="Bookman Old Style" w:hAnsi="Bookman Old Style" w:cs="Bookman Old Style"/>
          <w:sz w:val="24"/>
          <w:szCs w:val="24"/>
          <w:lang w:val="en-US"/>
        </w:rPr>
        <w:t xml:space="preserve"> </w:t>
      </w:r>
      <w:proofErr w:type="spellStart"/>
      <w:r w:rsidR="00E63FC2" w:rsidRPr="004E5A1F">
        <w:rPr>
          <w:rFonts w:ascii="Bookman Old Style" w:eastAsia="Bookman Old Style" w:hAnsi="Bookman Old Style" w:cs="Bookman Old Style"/>
          <w:sz w:val="24"/>
          <w:szCs w:val="24"/>
          <w:lang w:val="en-US"/>
        </w:rPr>
        <w:t>berfungsi</w:t>
      </w:r>
      <w:proofErr w:type="spellEnd"/>
      <w:r w:rsidR="00E63FC2" w:rsidRPr="004E5A1F">
        <w:rPr>
          <w:rFonts w:ascii="Bookman Old Style" w:eastAsia="Bookman Old Style" w:hAnsi="Bookman Old Style" w:cs="Bookman Old Style"/>
          <w:sz w:val="24"/>
          <w:szCs w:val="24"/>
          <w:lang w:val="en-US"/>
        </w:rPr>
        <w:t xml:space="preserve"> </w:t>
      </w:r>
      <w:proofErr w:type="spellStart"/>
      <w:r w:rsidR="00E63FC2" w:rsidRPr="004E5A1F">
        <w:rPr>
          <w:rFonts w:ascii="Bookman Old Style" w:eastAsia="Bookman Old Style" w:hAnsi="Bookman Old Style" w:cs="Bookman Old Style"/>
          <w:sz w:val="24"/>
          <w:szCs w:val="24"/>
          <w:lang w:val="en-US"/>
        </w:rPr>
        <w:t>karena</w:t>
      </w:r>
      <w:proofErr w:type="spellEnd"/>
      <w:r w:rsidRPr="008444BC">
        <w:rPr>
          <w:rFonts w:ascii="Bookman Old Style" w:eastAsia="Bookman Old Style" w:hAnsi="Bookman Old Style" w:cs="Bookman Old Style"/>
          <w:sz w:val="24"/>
          <w:szCs w:val="24"/>
        </w:rPr>
        <w:t xml:space="preserve"> </w:t>
      </w:r>
      <w:r w:rsidR="00FF0752" w:rsidRPr="008444BC">
        <w:rPr>
          <w:rFonts w:ascii="Bookman Old Style" w:eastAsia="Bookman Old Style" w:hAnsi="Bookman Old Style" w:cs="Bookman Old Style"/>
          <w:sz w:val="24"/>
          <w:szCs w:val="24"/>
          <w:lang w:val="en-US"/>
        </w:rPr>
        <w:t>K</w:t>
      </w:r>
      <w:r w:rsidRPr="008444BC">
        <w:rPr>
          <w:rFonts w:ascii="Bookman Old Style" w:eastAsia="Bookman Old Style" w:hAnsi="Bookman Old Style" w:cs="Bookman Old Style"/>
          <w:sz w:val="24"/>
          <w:szCs w:val="24"/>
        </w:rPr>
        <w:t xml:space="preserve">eadaan </w:t>
      </w:r>
      <w:r w:rsidR="00FF0752" w:rsidRPr="008444BC">
        <w:rPr>
          <w:rFonts w:ascii="Bookman Old Style" w:eastAsia="Bookman Old Style" w:hAnsi="Bookman Old Style" w:cs="Bookman Old Style"/>
          <w:sz w:val="24"/>
          <w:szCs w:val="24"/>
          <w:lang w:val="en-US"/>
        </w:rPr>
        <w:t>K</w:t>
      </w:r>
      <w:r w:rsidRPr="008444BC">
        <w:rPr>
          <w:rFonts w:ascii="Bookman Old Style" w:eastAsia="Bookman Old Style" w:hAnsi="Bookman Old Style" w:cs="Bookman Old Style"/>
          <w:sz w:val="24"/>
          <w:szCs w:val="24"/>
        </w:rPr>
        <w:t>ahar (</w:t>
      </w:r>
      <w:r w:rsidRPr="008444BC">
        <w:rPr>
          <w:rFonts w:ascii="Bookman Old Style" w:eastAsia="Bookman Old Style" w:hAnsi="Bookman Old Style" w:cs="Bookman Old Style"/>
          <w:i/>
          <w:sz w:val="24"/>
          <w:szCs w:val="24"/>
        </w:rPr>
        <w:t>force majeure</w:t>
      </w:r>
      <w:r w:rsidRPr="008444BC">
        <w:rPr>
          <w:rFonts w:ascii="Bookman Old Style" w:eastAsia="Bookman Old Style" w:hAnsi="Bookman Old Style" w:cs="Bookman Old Style"/>
          <w:sz w:val="24"/>
          <w:szCs w:val="24"/>
        </w:rPr>
        <w:t>)</w:t>
      </w:r>
      <w:r w:rsidR="0075352A" w:rsidRPr="004E5A1F">
        <w:rPr>
          <w:rFonts w:ascii="Bookman Old Style" w:eastAsia="Bookman Old Style" w:hAnsi="Bookman Old Style" w:cs="Bookman Old Style"/>
          <w:sz w:val="24"/>
          <w:szCs w:val="24"/>
          <w:lang w:val="en-US"/>
        </w:rPr>
        <w:t xml:space="preserve"> </w:t>
      </w:r>
      <w:proofErr w:type="spellStart"/>
      <w:r w:rsidR="004F57A3" w:rsidRPr="008444BC">
        <w:rPr>
          <w:rFonts w:ascii="Bookman Old Style" w:eastAsia="Bookman Old Style" w:hAnsi="Bookman Old Style" w:cs="Bookman Old Style"/>
          <w:sz w:val="24"/>
          <w:szCs w:val="24"/>
          <w:lang w:val="en-US"/>
        </w:rPr>
        <w:t>pelaksanaan</w:t>
      </w:r>
      <w:proofErr w:type="spellEnd"/>
      <w:r w:rsidR="007C50F2" w:rsidRPr="008444BC">
        <w:rPr>
          <w:rFonts w:ascii="Bookman Old Style" w:eastAsia="Bookman Old Style" w:hAnsi="Bookman Old Style" w:cs="Bookman Old Style"/>
          <w:sz w:val="24"/>
          <w:szCs w:val="24"/>
          <w:lang w:val="en-US"/>
        </w:rPr>
        <w:t xml:space="preserve"> </w:t>
      </w:r>
      <w:proofErr w:type="spellStart"/>
      <w:r w:rsidR="007C50F2" w:rsidRPr="008444BC">
        <w:rPr>
          <w:rFonts w:ascii="Bookman Old Style" w:eastAsia="Bookman Old Style" w:hAnsi="Bookman Old Style" w:cs="Bookman Old Style"/>
          <w:sz w:val="24"/>
          <w:szCs w:val="24"/>
          <w:lang w:val="en-US"/>
        </w:rPr>
        <w:t>Pengawasan</w:t>
      </w:r>
      <w:proofErr w:type="spellEnd"/>
      <w:r w:rsidR="007C50F2" w:rsidRPr="008444BC">
        <w:rPr>
          <w:rFonts w:ascii="Bookman Old Style" w:eastAsia="Bookman Old Style" w:hAnsi="Bookman Old Style" w:cs="Bookman Old Style"/>
          <w:sz w:val="24"/>
          <w:szCs w:val="24"/>
          <w:lang w:val="en-US"/>
        </w:rPr>
        <w:t xml:space="preserve"> </w:t>
      </w:r>
      <w:proofErr w:type="spellStart"/>
      <w:r w:rsidR="007C50F2" w:rsidRPr="008444BC">
        <w:rPr>
          <w:rFonts w:ascii="Bookman Old Style" w:eastAsia="Bookman Old Style" w:hAnsi="Bookman Old Style" w:cs="Bookman Old Style"/>
          <w:sz w:val="24"/>
          <w:szCs w:val="24"/>
          <w:lang w:val="en-US"/>
        </w:rPr>
        <w:t>Berbasis</w:t>
      </w:r>
      <w:proofErr w:type="spellEnd"/>
      <w:r w:rsidR="007C50F2" w:rsidRPr="008444BC">
        <w:rPr>
          <w:rFonts w:ascii="Bookman Old Style" w:eastAsia="Bookman Old Style" w:hAnsi="Bookman Old Style" w:cs="Bookman Old Style"/>
          <w:sz w:val="24"/>
          <w:szCs w:val="24"/>
          <w:lang w:val="en-US"/>
        </w:rPr>
        <w:t xml:space="preserve"> </w:t>
      </w:r>
      <w:proofErr w:type="spellStart"/>
      <w:r w:rsidR="007C50F2" w:rsidRPr="008444BC">
        <w:rPr>
          <w:rFonts w:ascii="Bookman Old Style" w:eastAsia="Bookman Old Style" w:hAnsi="Bookman Old Style" w:cs="Bookman Old Style"/>
          <w:sz w:val="24"/>
          <w:szCs w:val="24"/>
          <w:lang w:val="en-US"/>
        </w:rPr>
        <w:t>Risiko</w:t>
      </w:r>
      <w:proofErr w:type="spellEnd"/>
      <w:r w:rsidR="007C50F2"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dapat dilakukan secara manual.</w:t>
      </w:r>
      <w:r w:rsidR="00E63FC2" w:rsidRPr="004E5A1F">
        <w:rPr>
          <w:rFonts w:ascii="Bookman Old Style" w:eastAsia="Bookman Old Style" w:hAnsi="Bookman Old Style" w:cs="Bookman Old Style"/>
          <w:sz w:val="24"/>
          <w:szCs w:val="24"/>
        </w:rPr>
        <w:t xml:space="preserve"> </w:t>
      </w:r>
    </w:p>
    <w:p w14:paraId="0A95B73B" w14:textId="62ABF415" w:rsidR="00856315" w:rsidRPr="004E5A1F" w:rsidRDefault="00856315">
      <w:pPr>
        <w:numPr>
          <w:ilvl w:val="3"/>
          <w:numId w:val="62"/>
        </w:numPr>
        <w:spacing w:after="0" w:line="360" w:lineRule="auto"/>
        <w:ind w:left="2552" w:hanging="566"/>
        <w:jc w:val="both"/>
        <w:rPr>
          <w:rFonts w:ascii="Bookman Old Style" w:hAnsi="Bookman Old Style"/>
          <w:color w:val="000000"/>
          <w:sz w:val="24"/>
          <w:szCs w:val="24"/>
        </w:rPr>
      </w:pPr>
      <w:proofErr w:type="spellStart"/>
      <w:r w:rsidRPr="008444BC">
        <w:rPr>
          <w:rFonts w:ascii="Bookman Old Style" w:hAnsi="Bookman Old Style"/>
          <w:color w:val="000000"/>
          <w:sz w:val="24"/>
          <w:szCs w:val="24"/>
          <w:lang w:val="en-US"/>
        </w:rPr>
        <w:lastRenderedPageBreak/>
        <w:t>Pe</w:t>
      </w:r>
      <w:r w:rsidR="004F57A3" w:rsidRPr="008444BC">
        <w:rPr>
          <w:rFonts w:ascii="Bookman Old Style" w:hAnsi="Bookman Old Style"/>
          <w:color w:val="000000"/>
          <w:sz w:val="24"/>
          <w:szCs w:val="24"/>
          <w:lang w:val="en-US"/>
        </w:rPr>
        <w:t>laksanaan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Pengawasan</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Berbasis</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Risiko</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secara</w:t>
      </w:r>
      <w:proofErr w:type="spellEnd"/>
      <w:r w:rsidRPr="008444BC">
        <w:rPr>
          <w:rFonts w:ascii="Bookman Old Style" w:hAnsi="Bookman Old Style"/>
          <w:color w:val="000000"/>
          <w:sz w:val="24"/>
          <w:szCs w:val="24"/>
          <w:lang w:val="en-US"/>
        </w:rPr>
        <w:t xml:space="preserve"> manual </w:t>
      </w:r>
      <w:proofErr w:type="spellStart"/>
      <w:r w:rsidRPr="008444BC">
        <w:rPr>
          <w:rFonts w:ascii="Bookman Old Style" w:hAnsi="Bookman Old Style"/>
          <w:color w:val="000000"/>
          <w:sz w:val="24"/>
          <w:szCs w:val="24"/>
          <w:lang w:val="en-US"/>
        </w:rPr>
        <w:t>sebagaimana</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dimaksud</w:t>
      </w:r>
      <w:proofErr w:type="spellEnd"/>
      <w:r w:rsidRPr="008444BC">
        <w:rPr>
          <w:rFonts w:ascii="Bookman Old Style" w:hAnsi="Bookman Old Style"/>
          <w:color w:val="000000"/>
          <w:sz w:val="24"/>
          <w:szCs w:val="24"/>
          <w:lang w:val="en-US"/>
        </w:rPr>
        <w:t xml:space="preserve"> pada </w:t>
      </w:r>
      <w:proofErr w:type="spellStart"/>
      <w:r w:rsidRPr="008444BC">
        <w:rPr>
          <w:rFonts w:ascii="Bookman Old Style" w:hAnsi="Bookman Old Style"/>
          <w:color w:val="000000"/>
          <w:sz w:val="24"/>
          <w:szCs w:val="24"/>
          <w:lang w:val="en-US"/>
        </w:rPr>
        <w:t>ayat</w:t>
      </w:r>
      <w:proofErr w:type="spellEnd"/>
      <w:r w:rsidRPr="008444BC">
        <w:rPr>
          <w:rFonts w:ascii="Bookman Old Style" w:hAnsi="Bookman Old Style"/>
          <w:color w:val="000000"/>
          <w:sz w:val="24"/>
          <w:szCs w:val="24"/>
          <w:lang w:val="en-US"/>
        </w:rPr>
        <w:t xml:space="preserve"> (1) </w:t>
      </w:r>
      <w:proofErr w:type="spellStart"/>
      <w:r w:rsidRPr="008444BC">
        <w:rPr>
          <w:rFonts w:ascii="Bookman Old Style" w:hAnsi="Bookman Old Style"/>
          <w:color w:val="000000"/>
          <w:sz w:val="24"/>
          <w:szCs w:val="24"/>
          <w:lang w:val="en-US"/>
        </w:rPr>
        <w:t>diatur</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sebagai</w:t>
      </w:r>
      <w:proofErr w:type="spellEnd"/>
      <w:r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berikut</w:t>
      </w:r>
      <w:proofErr w:type="spellEnd"/>
      <w:r w:rsidRPr="008444BC">
        <w:rPr>
          <w:rFonts w:ascii="Bookman Old Style" w:hAnsi="Bookman Old Style"/>
          <w:color w:val="000000"/>
          <w:sz w:val="24"/>
          <w:szCs w:val="24"/>
          <w:lang w:val="en-US"/>
        </w:rPr>
        <w:t>:</w:t>
      </w:r>
    </w:p>
    <w:p w14:paraId="693EDD06" w14:textId="192097DF" w:rsidR="00233504" w:rsidRPr="00FB122D" w:rsidRDefault="00B26A25" w:rsidP="004E5A1F">
      <w:pPr>
        <w:pStyle w:val="ListParagraph"/>
        <w:numPr>
          <w:ilvl w:val="1"/>
          <w:numId w:val="259"/>
        </w:numPr>
        <w:spacing w:after="0" w:line="360" w:lineRule="auto"/>
        <w:ind w:left="3119" w:hanging="567"/>
        <w:jc w:val="both"/>
        <w:rPr>
          <w:rFonts w:ascii="Bookman Old Style" w:hAnsi="Bookman Old Style"/>
          <w:color w:val="000000"/>
          <w:sz w:val="24"/>
          <w:szCs w:val="24"/>
        </w:rPr>
      </w:pPr>
      <w:proofErr w:type="spellStart"/>
      <w:r w:rsidRPr="008444BC">
        <w:rPr>
          <w:rFonts w:ascii="Bookman Old Style" w:hAnsi="Bookman Old Style"/>
          <w:color w:val="000000"/>
          <w:sz w:val="24"/>
          <w:szCs w:val="24"/>
          <w:lang w:val="en-US"/>
        </w:rPr>
        <w:t>p</w:t>
      </w:r>
      <w:r w:rsidR="00233504" w:rsidRPr="008444BC">
        <w:rPr>
          <w:rFonts w:ascii="Bookman Old Style" w:hAnsi="Bookman Old Style"/>
          <w:color w:val="000000"/>
          <w:sz w:val="24"/>
          <w:szCs w:val="24"/>
          <w:lang w:val="en-US"/>
        </w:rPr>
        <w:t>enyampaian</w:t>
      </w:r>
      <w:proofErr w:type="spellEnd"/>
      <w:r w:rsidR="00233504" w:rsidRPr="008444BC">
        <w:rPr>
          <w:rFonts w:ascii="Bookman Old Style" w:hAnsi="Bookman Old Style"/>
          <w:color w:val="000000"/>
          <w:sz w:val="24"/>
          <w:szCs w:val="24"/>
          <w:lang w:val="en-US"/>
        </w:rPr>
        <w:t xml:space="preserve"> </w:t>
      </w:r>
      <w:proofErr w:type="spellStart"/>
      <w:r w:rsidR="00233504" w:rsidRPr="008444BC">
        <w:rPr>
          <w:rFonts w:ascii="Bookman Old Style" w:hAnsi="Bookman Old Style"/>
          <w:color w:val="000000"/>
          <w:sz w:val="24"/>
          <w:szCs w:val="24"/>
          <w:lang w:val="en-US"/>
        </w:rPr>
        <w:t>laporan</w:t>
      </w:r>
      <w:proofErr w:type="spellEnd"/>
      <w:r w:rsidR="00233504" w:rsidRPr="008444BC">
        <w:rPr>
          <w:rFonts w:ascii="Bookman Old Style" w:hAnsi="Bookman Old Style"/>
          <w:color w:val="000000"/>
          <w:sz w:val="24"/>
          <w:szCs w:val="24"/>
          <w:lang w:val="en-US"/>
        </w:rPr>
        <w:t xml:space="preserve"> </w:t>
      </w:r>
      <w:proofErr w:type="spellStart"/>
      <w:r w:rsidR="00233504" w:rsidRPr="008444BC">
        <w:rPr>
          <w:rFonts w:ascii="Bookman Old Style" w:hAnsi="Bookman Old Style"/>
          <w:color w:val="000000"/>
          <w:sz w:val="24"/>
          <w:szCs w:val="24"/>
          <w:lang w:val="en-US"/>
        </w:rPr>
        <w:t>Pelaku</w:t>
      </w:r>
      <w:proofErr w:type="spellEnd"/>
      <w:r w:rsidR="00233504" w:rsidRPr="008444BC">
        <w:rPr>
          <w:rFonts w:ascii="Bookman Old Style" w:hAnsi="Bookman Old Style"/>
          <w:color w:val="000000"/>
          <w:sz w:val="24"/>
          <w:szCs w:val="24"/>
          <w:lang w:val="en-US"/>
        </w:rPr>
        <w:t xml:space="preserve"> Usaha </w:t>
      </w:r>
      <w:proofErr w:type="spellStart"/>
      <w:r w:rsidR="00233504" w:rsidRPr="008444BC">
        <w:rPr>
          <w:rFonts w:ascii="Bookman Old Style" w:hAnsi="Bookman Old Style"/>
          <w:color w:val="000000"/>
          <w:sz w:val="24"/>
          <w:szCs w:val="24"/>
          <w:lang w:val="en-US"/>
        </w:rPr>
        <w:t>tetap</w:t>
      </w:r>
      <w:proofErr w:type="spellEnd"/>
      <w:r w:rsidR="00233504" w:rsidRPr="008444BC">
        <w:rPr>
          <w:rFonts w:ascii="Bookman Old Style" w:hAnsi="Bookman Old Style"/>
          <w:color w:val="000000"/>
          <w:sz w:val="24"/>
          <w:szCs w:val="24"/>
          <w:lang w:val="en-US"/>
        </w:rPr>
        <w:t xml:space="preserve"> </w:t>
      </w:r>
      <w:proofErr w:type="spellStart"/>
      <w:r w:rsidR="00233504" w:rsidRPr="008444BC">
        <w:rPr>
          <w:rFonts w:ascii="Bookman Old Style" w:hAnsi="Bookman Old Style"/>
          <w:color w:val="000000"/>
          <w:sz w:val="24"/>
          <w:szCs w:val="24"/>
          <w:lang w:val="en-US"/>
        </w:rPr>
        <w:t>dilaksanakan</w:t>
      </w:r>
      <w:proofErr w:type="spellEnd"/>
      <w:r w:rsidR="00233504" w:rsidRPr="008444BC">
        <w:rPr>
          <w:rFonts w:ascii="Bookman Old Style" w:hAnsi="Bookman Old Style"/>
          <w:color w:val="000000"/>
          <w:sz w:val="24"/>
          <w:szCs w:val="24"/>
          <w:lang w:val="en-US"/>
        </w:rPr>
        <w:t xml:space="preserve"> </w:t>
      </w:r>
      <w:proofErr w:type="spellStart"/>
      <w:r w:rsidR="00233504" w:rsidRPr="008444BC">
        <w:rPr>
          <w:rFonts w:ascii="Bookman Old Style" w:hAnsi="Bookman Old Style"/>
          <w:color w:val="000000"/>
          <w:sz w:val="24"/>
          <w:szCs w:val="24"/>
          <w:lang w:val="en-US"/>
        </w:rPr>
        <w:t>secara</w:t>
      </w:r>
      <w:proofErr w:type="spellEnd"/>
      <w:r w:rsidR="00233504" w:rsidRPr="008444BC">
        <w:rPr>
          <w:rFonts w:ascii="Bookman Old Style" w:hAnsi="Bookman Old Style"/>
          <w:color w:val="000000"/>
          <w:sz w:val="24"/>
          <w:szCs w:val="24"/>
          <w:lang w:val="en-US"/>
        </w:rPr>
        <w:t xml:space="preserve"> </w:t>
      </w:r>
      <w:proofErr w:type="spellStart"/>
      <w:r w:rsidR="00233504" w:rsidRPr="008444BC">
        <w:rPr>
          <w:rFonts w:ascii="Bookman Old Style" w:hAnsi="Bookman Old Style"/>
          <w:color w:val="000000"/>
          <w:sz w:val="24"/>
          <w:szCs w:val="24"/>
          <w:lang w:val="en-US"/>
        </w:rPr>
        <w:t>berkala</w:t>
      </w:r>
      <w:proofErr w:type="spellEnd"/>
      <w:r w:rsidR="00233504" w:rsidRPr="008444BC">
        <w:rPr>
          <w:rFonts w:ascii="Bookman Old Style" w:hAnsi="Bookman Old Style"/>
          <w:color w:val="000000"/>
          <w:sz w:val="24"/>
          <w:szCs w:val="24"/>
          <w:lang w:val="en-US"/>
        </w:rPr>
        <w:t xml:space="preserve"> </w:t>
      </w:r>
      <w:proofErr w:type="spellStart"/>
      <w:r w:rsidR="00233504" w:rsidRPr="008444BC">
        <w:rPr>
          <w:rFonts w:ascii="Bookman Old Style" w:hAnsi="Bookman Old Style"/>
          <w:color w:val="000000"/>
          <w:sz w:val="24"/>
          <w:szCs w:val="24"/>
          <w:lang w:val="en-US"/>
        </w:rPr>
        <w:t>dengan</w:t>
      </w:r>
      <w:proofErr w:type="spellEnd"/>
      <w:r w:rsidR="00233504" w:rsidRPr="008444BC">
        <w:rPr>
          <w:rFonts w:ascii="Bookman Old Style" w:hAnsi="Bookman Old Style"/>
          <w:color w:val="000000"/>
          <w:sz w:val="24"/>
          <w:szCs w:val="24"/>
          <w:lang w:val="en-US"/>
        </w:rPr>
        <w:t xml:space="preserve"> </w:t>
      </w:r>
      <w:proofErr w:type="spellStart"/>
      <w:r w:rsidR="00233504" w:rsidRPr="008444BC">
        <w:rPr>
          <w:rFonts w:ascii="Bookman Old Style" w:hAnsi="Bookman Old Style"/>
          <w:color w:val="000000"/>
          <w:sz w:val="24"/>
          <w:szCs w:val="24"/>
          <w:lang w:val="en-US"/>
        </w:rPr>
        <w:t>menggunakan</w:t>
      </w:r>
      <w:proofErr w:type="spellEnd"/>
      <w:r w:rsidR="00233504" w:rsidRPr="008444BC">
        <w:rPr>
          <w:rFonts w:ascii="Bookman Old Style" w:hAnsi="Bookman Old Style"/>
          <w:color w:val="000000"/>
          <w:sz w:val="24"/>
          <w:szCs w:val="24"/>
          <w:lang w:val="en-US"/>
        </w:rPr>
        <w:t xml:space="preserve"> format </w:t>
      </w:r>
      <w:proofErr w:type="spellStart"/>
      <w:r w:rsidR="00233504" w:rsidRPr="008444BC">
        <w:rPr>
          <w:rFonts w:ascii="Bookman Old Style" w:hAnsi="Bookman Old Style"/>
          <w:color w:val="000000"/>
          <w:sz w:val="24"/>
          <w:szCs w:val="24"/>
          <w:lang w:val="en-US"/>
        </w:rPr>
        <w:t>sebagaimana</w:t>
      </w:r>
      <w:proofErr w:type="spellEnd"/>
      <w:r w:rsidR="00233504" w:rsidRPr="008444BC">
        <w:rPr>
          <w:rFonts w:ascii="Bookman Old Style" w:hAnsi="Bookman Old Style"/>
          <w:color w:val="000000"/>
          <w:sz w:val="24"/>
          <w:szCs w:val="24"/>
          <w:lang w:val="en-US"/>
        </w:rPr>
        <w:t xml:space="preserve"> </w:t>
      </w:r>
      <w:proofErr w:type="spellStart"/>
      <w:r w:rsidR="00233504" w:rsidRPr="008444BC">
        <w:rPr>
          <w:rFonts w:ascii="Bookman Old Style" w:hAnsi="Bookman Old Style"/>
          <w:color w:val="000000"/>
          <w:sz w:val="24"/>
          <w:szCs w:val="24"/>
          <w:lang w:val="en-US"/>
        </w:rPr>
        <w:t>tercantum</w:t>
      </w:r>
      <w:proofErr w:type="spellEnd"/>
      <w:r w:rsidR="00233504" w:rsidRPr="008444BC">
        <w:rPr>
          <w:rFonts w:ascii="Bookman Old Style" w:hAnsi="Bookman Old Style"/>
          <w:color w:val="000000"/>
          <w:sz w:val="24"/>
          <w:szCs w:val="24"/>
          <w:lang w:val="en-US"/>
        </w:rPr>
        <w:t xml:space="preserve"> </w:t>
      </w:r>
      <w:proofErr w:type="spellStart"/>
      <w:r w:rsidR="00233504" w:rsidRPr="008444BC">
        <w:rPr>
          <w:rFonts w:ascii="Bookman Old Style" w:hAnsi="Bookman Old Style"/>
          <w:color w:val="000000"/>
          <w:sz w:val="24"/>
          <w:szCs w:val="24"/>
          <w:lang w:val="en-US"/>
        </w:rPr>
        <w:t>dalam</w:t>
      </w:r>
      <w:proofErr w:type="spellEnd"/>
      <w:r w:rsidR="00233504" w:rsidRPr="008444BC">
        <w:rPr>
          <w:rFonts w:ascii="Bookman Old Style" w:hAnsi="Bookman Old Style"/>
          <w:color w:val="000000"/>
          <w:sz w:val="24"/>
          <w:szCs w:val="24"/>
          <w:lang w:val="en-US"/>
        </w:rPr>
        <w:t xml:space="preserve"> </w:t>
      </w:r>
      <w:proofErr w:type="spellStart"/>
      <w:r w:rsidR="00233504" w:rsidRPr="008444BC">
        <w:rPr>
          <w:rFonts w:ascii="Bookman Old Style" w:hAnsi="Bookman Old Style"/>
          <w:color w:val="000000"/>
          <w:sz w:val="24"/>
          <w:szCs w:val="24"/>
          <w:lang w:val="en-US"/>
        </w:rPr>
        <w:t>lampiran</w:t>
      </w:r>
      <w:proofErr w:type="spellEnd"/>
      <w:r w:rsidR="00233504" w:rsidRPr="008444BC">
        <w:rPr>
          <w:rFonts w:ascii="Bookman Old Style" w:hAnsi="Bookman Old Style"/>
          <w:color w:val="000000"/>
          <w:sz w:val="24"/>
          <w:szCs w:val="24"/>
          <w:lang w:val="en-US"/>
        </w:rPr>
        <w:t xml:space="preserve"> </w:t>
      </w:r>
      <w:proofErr w:type="spellStart"/>
      <w:r w:rsidR="00233504" w:rsidRPr="008444BC">
        <w:rPr>
          <w:rFonts w:ascii="Bookman Old Style" w:hAnsi="Bookman Old Style"/>
          <w:color w:val="000000"/>
          <w:sz w:val="24"/>
          <w:szCs w:val="24"/>
          <w:lang w:val="en-US"/>
        </w:rPr>
        <w:t>Peraturan</w:t>
      </w:r>
      <w:proofErr w:type="spellEnd"/>
      <w:r w:rsidR="00233504" w:rsidRPr="008444BC">
        <w:rPr>
          <w:rFonts w:ascii="Bookman Old Style" w:hAnsi="Bookman Old Style"/>
          <w:color w:val="000000"/>
          <w:sz w:val="24"/>
          <w:szCs w:val="24"/>
          <w:lang w:val="en-US"/>
        </w:rPr>
        <w:t xml:space="preserve"> Badan </w:t>
      </w:r>
      <w:proofErr w:type="spellStart"/>
      <w:r w:rsidR="00233504" w:rsidRPr="00FB122D">
        <w:rPr>
          <w:rFonts w:ascii="Bookman Old Style" w:hAnsi="Bookman Old Style"/>
          <w:color w:val="000000"/>
          <w:sz w:val="24"/>
          <w:szCs w:val="24"/>
          <w:lang w:val="en-US"/>
        </w:rPr>
        <w:t>ini</w:t>
      </w:r>
      <w:proofErr w:type="spellEnd"/>
      <w:r w:rsidR="00C67898" w:rsidRPr="00FB122D">
        <w:rPr>
          <w:rFonts w:ascii="Bookman Old Style" w:hAnsi="Bookman Old Style"/>
          <w:color w:val="000000"/>
          <w:sz w:val="24"/>
          <w:szCs w:val="24"/>
          <w:lang w:val="en-US"/>
        </w:rPr>
        <w:t>;</w:t>
      </w:r>
    </w:p>
    <w:p w14:paraId="7A541877" w14:textId="408D127E" w:rsidR="00F12806" w:rsidRPr="004E5A1F" w:rsidRDefault="00B26A25" w:rsidP="004E5A1F">
      <w:pPr>
        <w:pStyle w:val="ListParagraph"/>
        <w:numPr>
          <w:ilvl w:val="1"/>
          <w:numId w:val="259"/>
        </w:numPr>
        <w:spacing w:after="0" w:line="360" w:lineRule="auto"/>
        <w:ind w:left="3119" w:hanging="567"/>
        <w:jc w:val="both"/>
        <w:rPr>
          <w:rFonts w:ascii="Bookman Old Style" w:hAnsi="Bookman Old Style"/>
          <w:color w:val="000000"/>
          <w:sz w:val="24"/>
          <w:szCs w:val="24"/>
        </w:rPr>
      </w:pPr>
      <w:proofErr w:type="spellStart"/>
      <w:r w:rsidRPr="00FB122D">
        <w:rPr>
          <w:rFonts w:ascii="Bookman Old Style" w:hAnsi="Bookman Old Style"/>
          <w:color w:val="000000"/>
          <w:sz w:val="24"/>
          <w:szCs w:val="24"/>
          <w:lang w:val="en-US"/>
        </w:rPr>
        <w:t>p</w:t>
      </w:r>
      <w:r w:rsidR="004F57A3" w:rsidRPr="00FB122D">
        <w:rPr>
          <w:rFonts w:ascii="Bookman Old Style" w:hAnsi="Bookman Old Style"/>
          <w:color w:val="000000"/>
          <w:sz w:val="24"/>
          <w:szCs w:val="24"/>
          <w:lang w:val="en-US"/>
        </w:rPr>
        <w:t>erencanaan</w:t>
      </w:r>
      <w:proofErr w:type="spellEnd"/>
      <w:r w:rsidR="004F57A3" w:rsidRPr="00FB122D">
        <w:rPr>
          <w:rFonts w:ascii="Bookman Old Style" w:hAnsi="Bookman Old Style"/>
          <w:color w:val="000000"/>
          <w:sz w:val="24"/>
          <w:szCs w:val="24"/>
          <w:lang w:val="en-US"/>
        </w:rPr>
        <w:t xml:space="preserve"> </w:t>
      </w:r>
      <w:proofErr w:type="spellStart"/>
      <w:r w:rsidR="004F57A3" w:rsidRPr="00FB122D">
        <w:rPr>
          <w:rFonts w:ascii="Bookman Old Style" w:hAnsi="Bookman Old Style"/>
          <w:color w:val="000000"/>
          <w:sz w:val="24"/>
          <w:szCs w:val="24"/>
          <w:lang w:val="en-US"/>
        </w:rPr>
        <w:t>inspeksi</w:t>
      </w:r>
      <w:proofErr w:type="spellEnd"/>
      <w:r w:rsidR="004F57A3" w:rsidRPr="00FB122D">
        <w:rPr>
          <w:rFonts w:ascii="Bookman Old Style" w:hAnsi="Bookman Old Style"/>
          <w:color w:val="000000"/>
          <w:sz w:val="24"/>
          <w:szCs w:val="24"/>
          <w:lang w:val="en-US"/>
        </w:rPr>
        <w:t xml:space="preserve"> </w:t>
      </w:r>
      <w:proofErr w:type="spellStart"/>
      <w:r w:rsidR="004F57A3" w:rsidRPr="00FB122D">
        <w:rPr>
          <w:rFonts w:ascii="Bookman Old Style" w:hAnsi="Bookman Old Style"/>
          <w:color w:val="000000"/>
          <w:sz w:val="24"/>
          <w:szCs w:val="24"/>
          <w:lang w:val="en-US"/>
        </w:rPr>
        <w:t>lapanga</w:t>
      </w:r>
      <w:r w:rsidR="00454D51" w:rsidRPr="00FB122D">
        <w:rPr>
          <w:rFonts w:ascii="Bookman Old Style" w:hAnsi="Bookman Old Style"/>
          <w:color w:val="000000"/>
          <w:sz w:val="24"/>
          <w:szCs w:val="24"/>
          <w:lang w:val="en-US"/>
        </w:rPr>
        <w:t>n</w:t>
      </w:r>
      <w:proofErr w:type="spellEnd"/>
      <w:r w:rsidR="00454D51" w:rsidRPr="00FB122D">
        <w:rPr>
          <w:rFonts w:ascii="Bookman Old Style" w:hAnsi="Bookman Old Style"/>
          <w:color w:val="000000"/>
          <w:sz w:val="24"/>
          <w:szCs w:val="24"/>
          <w:lang w:val="en-US"/>
        </w:rPr>
        <w:t xml:space="preserve"> </w:t>
      </w:r>
      <w:proofErr w:type="spellStart"/>
      <w:r w:rsidR="00454D51" w:rsidRPr="00FB122D">
        <w:rPr>
          <w:rFonts w:ascii="Bookman Old Style" w:hAnsi="Bookman Old Style"/>
          <w:color w:val="000000"/>
          <w:sz w:val="24"/>
          <w:szCs w:val="24"/>
          <w:lang w:val="en-US"/>
        </w:rPr>
        <w:t>tetap</w:t>
      </w:r>
      <w:proofErr w:type="spellEnd"/>
      <w:r w:rsidR="00454D51" w:rsidRPr="00FB122D">
        <w:rPr>
          <w:rFonts w:ascii="Bookman Old Style" w:hAnsi="Bookman Old Style"/>
          <w:color w:val="000000"/>
          <w:sz w:val="24"/>
          <w:szCs w:val="24"/>
          <w:lang w:val="en-US"/>
        </w:rPr>
        <w:t xml:space="preserve"> </w:t>
      </w:r>
      <w:proofErr w:type="spellStart"/>
      <w:r w:rsidR="00454D51" w:rsidRPr="00FB122D">
        <w:rPr>
          <w:rFonts w:ascii="Bookman Old Style" w:hAnsi="Bookman Old Style"/>
          <w:color w:val="000000"/>
          <w:sz w:val="24"/>
          <w:szCs w:val="24"/>
          <w:lang w:val="en-US"/>
        </w:rPr>
        <w:t>dilaksanakan</w:t>
      </w:r>
      <w:proofErr w:type="spellEnd"/>
      <w:r w:rsidR="00F12806" w:rsidRPr="004E5A1F">
        <w:rPr>
          <w:rFonts w:ascii="Bookman Old Style" w:hAnsi="Bookman Old Style"/>
          <w:color w:val="000000"/>
          <w:sz w:val="24"/>
          <w:szCs w:val="24"/>
          <w:lang w:val="en-US"/>
        </w:rPr>
        <w:t xml:space="preserve"> </w:t>
      </w:r>
      <w:proofErr w:type="spellStart"/>
      <w:r w:rsidR="00F12806" w:rsidRPr="004E5A1F">
        <w:rPr>
          <w:rFonts w:ascii="Bookman Old Style" w:hAnsi="Bookman Old Style"/>
          <w:color w:val="000000"/>
          <w:sz w:val="24"/>
          <w:szCs w:val="24"/>
          <w:lang w:val="en-US"/>
        </w:rPr>
        <w:t>sesuai</w:t>
      </w:r>
      <w:proofErr w:type="spellEnd"/>
      <w:r w:rsidR="00F12806" w:rsidRPr="004E5A1F">
        <w:rPr>
          <w:rFonts w:ascii="Bookman Old Style" w:hAnsi="Bookman Old Style"/>
          <w:color w:val="000000"/>
          <w:sz w:val="24"/>
          <w:szCs w:val="24"/>
          <w:lang w:val="en-US"/>
        </w:rPr>
        <w:t xml:space="preserve"> </w:t>
      </w:r>
      <w:proofErr w:type="spellStart"/>
      <w:r w:rsidR="00F12806" w:rsidRPr="004E5A1F">
        <w:rPr>
          <w:rFonts w:ascii="Bookman Old Style" w:hAnsi="Bookman Old Style"/>
          <w:color w:val="000000"/>
          <w:sz w:val="24"/>
          <w:szCs w:val="24"/>
          <w:lang w:val="en-US"/>
        </w:rPr>
        <w:t>jadwal</w:t>
      </w:r>
      <w:proofErr w:type="spellEnd"/>
      <w:r w:rsidR="00454D51" w:rsidRPr="00FB122D">
        <w:rPr>
          <w:rFonts w:ascii="Bookman Old Style" w:hAnsi="Bookman Old Style"/>
          <w:color w:val="000000"/>
          <w:sz w:val="24"/>
          <w:szCs w:val="24"/>
          <w:lang w:val="en-US"/>
        </w:rPr>
        <w:t xml:space="preserve"> oleh </w:t>
      </w:r>
      <w:proofErr w:type="spellStart"/>
      <w:r w:rsidR="00227B3D" w:rsidRPr="00FB122D">
        <w:rPr>
          <w:rFonts w:ascii="Bookman Old Style" w:hAnsi="Bookman Old Style"/>
          <w:color w:val="000000"/>
          <w:sz w:val="24"/>
          <w:szCs w:val="24"/>
          <w:lang w:val="en-US"/>
        </w:rPr>
        <w:t>setiap</w:t>
      </w:r>
      <w:proofErr w:type="spellEnd"/>
      <w:r w:rsidR="00227B3D" w:rsidRPr="00FB122D">
        <w:rPr>
          <w:rFonts w:ascii="Bookman Old Style" w:hAnsi="Bookman Old Style"/>
          <w:color w:val="000000"/>
          <w:sz w:val="24"/>
          <w:szCs w:val="24"/>
          <w:lang w:val="en-US"/>
        </w:rPr>
        <w:t xml:space="preserve"> </w:t>
      </w:r>
      <w:proofErr w:type="spellStart"/>
      <w:r w:rsidR="00F12806" w:rsidRPr="004E5A1F">
        <w:rPr>
          <w:rFonts w:ascii="Bookman Old Style" w:hAnsi="Bookman Old Style"/>
          <w:color w:val="000000"/>
          <w:sz w:val="24"/>
          <w:szCs w:val="24"/>
          <w:lang w:val="en-US"/>
        </w:rPr>
        <w:t>koordinator</w:t>
      </w:r>
      <w:proofErr w:type="spellEnd"/>
      <w:r w:rsidR="00454D51" w:rsidRPr="00FB122D">
        <w:rPr>
          <w:rFonts w:ascii="Bookman Old Style" w:hAnsi="Bookman Old Style"/>
          <w:color w:val="000000"/>
          <w:sz w:val="24"/>
          <w:szCs w:val="24"/>
          <w:lang w:val="en-US"/>
        </w:rPr>
        <w:t xml:space="preserve"> </w:t>
      </w:r>
      <w:r w:rsidR="00F12806" w:rsidRPr="004E5A1F">
        <w:rPr>
          <w:rFonts w:ascii="Bookman Old Style" w:hAnsi="Bookman Old Style" w:cs="Arial"/>
          <w:color w:val="000000" w:themeColor="text1"/>
          <w:sz w:val="24"/>
          <w:szCs w:val="24"/>
        </w:rPr>
        <w:t xml:space="preserve">Pelaksanaan Pengawasan </w:t>
      </w:r>
      <w:r w:rsidR="00F12806" w:rsidRPr="004E5A1F">
        <w:rPr>
          <w:rFonts w:ascii="Bookman Old Style" w:hAnsi="Bookman Old Style" w:cstheme="minorHAnsi"/>
          <w:color w:val="000000" w:themeColor="text1"/>
          <w:sz w:val="24"/>
          <w:szCs w:val="24"/>
        </w:rPr>
        <w:t>Perizinan Berusaha Berbasis Risiko</w:t>
      </w:r>
      <w:r w:rsidR="00F12806" w:rsidRPr="00FB122D">
        <w:rPr>
          <w:rFonts w:ascii="Bookman Old Style" w:hAnsi="Bookman Old Style"/>
          <w:color w:val="000000"/>
          <w:sz w:val="24"/>
          <w:szCs w:val="24"/>
          <w:lang w:val="en-US"/>
        </w:rPr>
        <w:t xml:space="preserve"> </w:t>
      </w:r>
      <w:proofErr w:type="spellStart"/>
      <w:r w:rsidR="00F12806" w:rsidRPr="00FB122D">
        <w:rPr>
          <w:rFonts w:ascii="Bookman Old Style" w:hAnsi="Bookman Old Style"/>
          <w:color w:val="000000"/>
          <w:sz w:val="24"/>
          <w:szCs w:val="24"/>
          <w:lang w:val="en-US"/>
        </w:rPr>
        <w:t>melalui</w:t>
      </w:r>
      <w:proofErr w:type="spellEnd"/>
      <w:r w:rsidR="00F12806" w:rsidRPr="00FB122D">
        <w:rPr>
          <w:rFonts w:ascii="Bookman Old Style" w:hAnsi="Bookman Old Style"/>
          <w:color w:val="000000"/>
          <w:sz w:val="24"/>
          <w:szCs w:val="24"/>
          <w:lang w:val="en-US"/>
        </w:rPr>
        <w:t xml:space="preserve"> </w:t>
      </w:r>
      <w:r w:rsidR="00D41DDD" w:rsidRPr="004E5A1F">
        <w:rPr>
          <w:rFonts w:ascii="Bookman Old Style" w:hAnsi="Bookman Old Style"/>
          <w:color w:val="000000"/>
          <w:sz w:val="24"/>
          <w:szCs w:val="24"/>
          <w:lang w:val="en-US"/>
        </w:rPr>
        <w:t>media</w:t>
      </w:r>
      <w:r w:rsidR="00F12806" w:rsidRPr="00FB122D">
        <w:rPr>
          <w:rFonts w:ascii="Bookman Old Style" w:hAnsi="Bookman Old Style"/>
          <w:color w:val="000000"/>
          <w:sz w:val="24"/>
          <w:szCs w:val="24"/>
          <w:lang w:val="en-US"/>
        </w:rPr>
        <w:t xml:space="preserve"> </w:t>
      </w:r>
      <w:proofErr w:type="spellStart"/>
      <w:r w:rsidR="00F12806" w:rsidRPr="00FB122D">
        <w:rPr>
          <w:rFonts w:ascii="Bookman Old Style" w:hAnsi="Bookman Old Style"/>
          <w:color w:val="000000"/>
          <w:sz w:val="24"/>
          <w:szCs w:val="24"/>
          <w:lang w:val="en-US"/>
        </w:rPr>
        <w:t>komunikasi</w:t>
      </w:r>
      <w:proofErr w:type="spellEnd"/>
      <w:r w:rsidR="00F12806" w:rsidRPr="00FB122D">
        <w:rPr>
          <w:rFonts w:ascii="Bookman Old Style" w:hAnsi="Bookman Old Style"/>
          <w:color w:val="000000"/>
          <w:sz w:val="24"/>
          <w:szCs w:val="24"/>
          <w:lang w:val="en-US"/>
        </w:rPr>
        <w:t xml:space="preserve"> yang </w:t>
      </w:r>
      <w:proofErr w:type="spellStart"/>
      <w:r w:rsidR="00F12806" w:rsidRPr="00FB122D">
        <w:rPr>
          <w:rFonts w:ascii="Bookman Old Style" w:hAnsi="Bookman Old Style"/>
          <w:color w:val="000000"/>
          <w:sz w:val="24"/>
          <w:szCs w:val="24"/>
          <w:lang w:val="en-US"/>
        </w:rPr>
        <w:t>tersedia</w:t>
      </w:r>
      <w:proofErr w:type="spellEnd"/>
      <w:r w:rsidR="00C67898" w:rsidRPr="004E5A1F">
        <w:rPr>
          <w:rFonts w:ascii="Bookman Old Style" w:hAnsi="Bookman Old Style"/>
          <w:color w:val="000000"/>
          <w:sz w:val="24"/>
          <w:szCs w:val="24"/>
          <w:lang w:val="en-US"/>
        </w:rPr>
        <w:t>;</w:t>
      </w:r>
    </w:p>
    <w:p w14:paraId="2BB20D71" w14:textId="29900B4D" w:rsidR="00233504" w:rsidRPr="00FB122D" w:rsidRDefault="00B26A25" w:rsidP="004E5A1F">
      <w:pPr>
        <w:pStyle w:val="ListParagraph"/>
        <w:numPr>
          <w:ilvl w:val="1"/>
          <w:numId w:val="259"/>
        </w:numPr>
        <w:spacing w:after="0" w:line="360" w:lineRule="auto"/>
        <w:ind w:left="3119" w:hanging="567"/>
        <w:jc w:val="both"/>
        <w:rPr>
          <w:rFonts w:ascii="Bookman Old Style" w:hAnsi="Bookman Old Style"/>
          <w:color w:val="000000"/>
          <w:sz w:val="24"/>
          <w:szCs w:val="24"/>
        </w:rPr>
      </w:pPr>
      <w:proofErr w:type="spellStart"/>
      <w:r w:rsidRPr="00FB122D">
        <w:rPr>
          <w:rFonts w:ascii="Bookman Old Style" w:hAnsi="Bookman Old Style"/>
          <w:color w:val="000000"/>
          <w:sz w:val="24"/>
          <w:szCs w:val="24"/>
          <w:lang w:val="en-US"/>
        </w:rPr>
        <w:t>h</w:t>
      </w:r>
      <w:r w:rsidR="00233504" w:rsidRPr="00FB122D">
        <w:rPr>
          <w:rFonts w:ascii="Bookman Old Style" w:hAnsi="Bookman Old Style"/>
          <w:color w:val="000000"/>
          <w:sz w:val="24"/>
          <w:szCs w:val="24"/>
          <w:lang w:val="en-US"/>
        </w:rPr>
        <w:t>asil</w:t>
      </w:r>
      <w:proofErr w:type="spellEnd"/>
      <w:r w:rsidR="00233504" w:rsidRPr="00FB122D">
        <w:rPr>
          <w:rFonts w:ascii="Bookman Old Style" w:hAnsi="Bookman Old Style"/>
          <w:color w:val="000000"/>
          <w:sz w:val="24"/>
          <w:szCs w:val="24"/>
          <w:lang w:val="en-US"/>
        </w:rPr>
        <w:t xml:space="preserve"> </w:t>
      </w:r>
      <w:proofErr w:type="spellStart"/>
      <w:r w:rsidR="00233504" w:rsidRPr="00FB122D">
        <w:rPr>
          <w:rFonts w:ascii="Bookman Old Style" w:hAnsi="Bookman Old Style"/>
          <w:color w:val="000000"/>
          <w:sz w:val="24"/>
          <w:szCs w:val="24"/>
          <w:lang w:val="en-US"/>
        </w:rPr>
        <w:t>inspeksi</w:t>
      </w:r>
      <w:proofErr w:type="spellEnd"/>
      <w:r w:rsidR="00233504" w:rsidRPr="00FB122D">
        <w:rPr>
          <w:rFonts w:ascii="Bookman Old Style" w:hAnsi="Bookman Old Style"/>
          <w:color w:val="000000"/>
          <w:sz w:val="24"/>
          <w:szCs w:val="24"/>
          <w:lang w:val="en-US"/>
        </w:rPr>
        <w:t xml:space="preserve"> </w:t>
      </w:r>
      <w:proofErr w:type="spellStart"/>
      <w:r w:rsidR="00233504" w:rsidRPr="00FB122D">
        <w:rPr>
          <w:rFonts w:ascii="Bookman Old Style" w:hAnsi="Bookman Old Style"/>
          <w:color w:val="000000"/>
          <w:sz w:val="24"/>
          <w:szCs w:val="24"/>
          <w:lang w:val="en-US"/>
        </w:rPr>
        <w:t>lapangan</w:t>
      </w:r>
      <w:proofErr w:type="spellEnd"/>
      <w:r w:rsidR="00233504" w:rsidRPr="00FB122D">
        <w:rPr>
          <w:rFonts w:ascii="Bookman Old Style" w:hAnsi="Bookman Old Style"/>
          <w:color w:val="000000"/>
          <w:sz w:val="24"/>
          <w:szCs w:val="24"/>
          <w:lang w:val="en-US"/>
        </w:rPr>
        <w:t xml:space="preserve"> </w:t>
      </w:r>
      <w:proofErr w:type="spellStart"/>
      <w:r w:rsidR="00233504" w:rsidRPr="00FB122D">
        <w:rPr>
          <w:rFonts w:ascii="Bookman Old Style" w:hAnsi="Bookman Old Style"/>
          <w:color w:val="000000"/>
          <w:sz w:val="24"/>
          <w:szCs w:val="24"/>
          <w:lang w:val="en-US"/>
        </w:rPr>
        <w:t>dituangkan</w:t>
      </w:r>
      <w:proofErr w:type="spellEnd"/>
      <w:r w:rsidR="00233504" w:rsidRPr="00FB122D">
        <w:rPr>
          <w:rFonts w:ascii="Bookman Old Style" w:hAnsi="Bookman Old Style"/>
          <w:color w:val="000000"/>
          <w:sz w:val="24"/>
          <w:szCs w:val="24"/>
          <w:lang w:val="en-US"/>
        </w:rPr>
        <w:t xml:space="preserve"> </w:t>
      </w:r>
      <w:proofErr w:type="spellStart"/>
      <w:r w:rsidR="00233504" w:rsidRPr="00FB122D">
        <w:rPr>
          <w:rFonts w:ascii="Bookman Old Style" w:hAnsi="Bookman Old Style"/>
          <w:color w:val="000000"/>
          <w:sz w:val="24"/>
          <w:szCs w:val="24"/>
          <w:lang w:val="en-US"/>
        </w:rPr>
        <w:t>ke</w:t>
      </w:r>
      <w:proofErr w:type="spellEnd"/>
      <w:r w:rsidR="00233504" w:rsidRPr="00FB122D">
        <w:rPr>
          <w:rFonts w:ascii="Bookman Old Style" w:hAnsi="Bookman Old Style"/>
          <w:color w:val="000000"/>
          <w:sz w:val="24"/>
          <w:szCs w:val="24"/>
          <w:lang w:val="en-US"/>
        </w:rPr>
        <w:t xml:space="preserve"> </w:t>
      </w:r>
      <w:proofErr w:type="spellStart"/>
      <w:r w:rsidR="00233504" w:rsidRPr="00FB122D">
        <w:rPr>
          <w:rFonts w:ascii="Bookman Old Style" w:hAnsi="Bookman Old Style"/>
          <w:color w:val="000000"/>
          <w:sz w:val="24"/>
          <w:szCs w:val="24"/>
          <w:lang w:val="en-US"/>
        </w:rPr>
        <w:t>dalam</w:t>
      </w:r>
      <w:proofErr w:type="spellEnd"/>
      <w:r w:rsidR="00233504" w:rsidRPr="00FB122D">
        <w:rPr>
          <w:rFonts w:ascii="Bookman Old Style" w:hAnsi="Bookman Old Style"/>
          <w:color w:val="000000"/>
          <w:sz w:val="24"/>
          <w:szCs w:val="24"/>
          <w:lang w:val="en-US"/>
        </w:rPr>
        <w:t xml:space="preserve"> BAP </w:t>
      </w:r>
      <w:proofErr w:type="spellStart"/>
      <w:r w:rsidR="00233504" w:rsidRPr="00FB122D">
        <w:rPr>
          <w:rFonts w:ascii="Bookman Old Style" w:hAnsi="Bookman Old Style"/>
          <w:color w:val="000000"/>
          <w:sz w:val="24"/>
          <w:szCs w:val="24"/>
          <w:lang w:val="en-US"/>
        </w:rPr>
        <w:t>dengan</w:t>
      </w:r>
      <w:proofErr w:type="spellEnd"/>
      <w:r w:rsidR="00233504" w:rsidRPr="00FB122D">
        <w:rPr>
          <w:rFonts w:ascii="Bookman Old Style" w:hAnsi="Bookman Old Style"/>
          <w:color w:val="000000"/>
          <w:sz w:val="24"/>
          <w:szCs w:val="24"/>
          <w:lang w:val="en-US"/>
        </w:rPr>
        <w:t xml:space="preserve"> </w:t>
      </w:r>
      <w:proofErr w:type="spellStart"/>
      <w:r w:rsidR="00233504" w:rsidRPr="00FB122D">
        <w:rPr>
          <w:rFonts w:ascii="Bookman Old Style" w:hAnsi="Bookman Old Style"/>
          <w:color w:val="000000"/>
          <w:sz w:val="24"/>
          <w:szCs w:val="24"/>
          <w:lang w:val="en-US"/>
        </w:rPr>
        <w:t>menggunakan</w:t>
      </w:r>
      <w:proofErr w:type="spellEnd"/>
      <w:r w:rsidR="00233504" w:rsidRPr="00FB122D">
        <w:rPr>
          <w:rFonts w:ascii="Bookman Old Style" w:hAnsi="Bookman Old Style"/>
          <w:color w:val="000000"/>
          <w:sz w:val="24"/>
          <w:szCs w:val="24"/>
          <w:lang w:val="en-US"/>
        </w:rPr>
        <w:t xml:space="preserve"> format </w:t>
      </w:r>
      <w:proofErr w:type="spellStart"/>
      <w:r w:rsidR="00233504" w:rsidRPr="00FB122D">
        <w:rPr>
          <w:rFonts w:ascii="Bookman Old Style" w:hAnsi="Bookman Old Style"/>
          <w:color w:val="000000"/>
          <w:sz w:val="24"/>
          <w:szCs w:val="24"/>
          <w:lang w:val="en-US"/>
        </w:rPr>
        <w:t>sebagaimana</w:t>
      </w:r>
      <w:proofErr w:type="spellEnd"/>
      <w:r w:rsidR="00233504" w:rsidRPr="00FB122D">
        <w:rPr>
          <w:rFonts w:ascii="Bookman Old Style" w:hAnsi="Bookman Old Style"/>
          <w:color w:val="000000"/>
          <w:sz w:val="24"/>
          <w:szCs w:val="24"/>
          <w:lang w:val="en-US"/>
        </w:rPr>
        <w:t xml:space="preserve"> </w:t>
      </w:r>
      <w:proofErr w:type="spellStart"/>
      <w:r w:rsidR="00233504" w:rsidRPr="00FB122D">
        <w:rPr>
          <w:rFonts w:ascii="Bookman Old Style" w:hAnsi="Bookman Old Style"/>
          <w:color w:val="000000"/>
          <w:sz w:val="24"/>
          <w:szCs w:val="24"/>
          <w:lang w:val="en-US"/>
        </w:rPr>
        <w:t>tercantum</w:t>
      </w:r>
      <w:proofErr w:type="spellEnd"/>
      <w:r w:rsidR="00233504" w:rsidRPr="00FB122D">
        <w:rPr>
          <w:rFonts w:ascii="Bookman Old Style" w:hAnsi="Bookman Old Style"/>
          <w:color w:val="000000"/>
          <w:sz w:val="24"/>
          <w:szCs w:val="24"/>
          <w:lang w:val="en-US"/>
        </w:rPr>
        <w:t xml:space="preserve"> </w:t>
      </w:r>
      <w:proofErr w:type="spellStart"/>
      <w:r w:rsidR="00233504" w:rsidRPr="00FB122D">
        <w:rPr>
          <w:rFonts w:ascii="Bookman Old Style" w:hAnsi="Bookman Old Style"/>
          <w:color w:val="000000"/>
          <w:sz w:val="24"/>
          <w:szCs w:val="24"/>
          <w:lang w:val="en-US"/>
        </w:rPr>
        <w:t>dalam</w:t>
      </w:r>
      <w:proofErr w:type="spellEnd"/>
      <w:r w:rsidR="00233504" w:rsidRPr="00FB122D">
        <w:rPr>
          <w:rFonts w:ascii="Bookman Old Style" w:hAnsi="Bookman Old Style"/>
          <w:color w:val="000000"/>
          <w:sz w:val="24"/>
          <w:szCs w:val="24"/>
          <w:lang w:val="en-US"/>
        </w:rPr>
        <w:t xml:space="preserve"> </w:t>
      </w:r>
      <w:proofErr w:type="spellStart"/>
      <w:r w:rsidR="00233504" w:rsidRPr="00FB122D">
        <w:rPr>
          <w:rFonts w:ascii="Bookman Old Style" w:hAnsi="Bookman Old Style"/>
          <w:color w:val="000000"/>
          <w:sz w:val="24"/>
          <w:szCs w:val="24"/>
          <w:lang w:val="en-US"/>
        </w:rPr>
        <w:t>lampiran</w:t>
      </w:r>
      <w:proofErr w:type="spellEnd"/>
      <w:r w:rsidR="00233504" w:rsidRPr="00FB122D">
        <w:rPr>
          <w:rFonts w:ascii="Bookman Old Style" w:hAnsi="Bookman Old Style"/>
          <w:color w:val="000000"/>
          <w:sz w:val="24"/>
          <w:szCs w:val="24"/>
          <w:lang w:val="en-US"/>
        </w:rPr>
        <w:t xml:space="preserve"> </w:t>
      </w:r>
      <w:proofErr w:type="spellStart"/>
      <w:r w:rsidR="00233504" w:rsidRPr="00FB122D">
        <w:rPr>
          <w:rFonts w:ascii="Bookman Old Style" w:hAnsi="Bookman Old Style"/>
          <w:color w:val="000000"/>
          <w:sz w:val="24"/>
          <w:szCs w:val="24"/>
          <w:lang w:val="en-US"/>
        </w:rPr>
        <w:t>Peraturan</w:t>
      </w:r>
      <w:proofErr w:type="spellEnd"/>
      <w:r w:rsidR="00233504" w:rsidRPr="00FB122D">
        <w:rPr>
          <w:rFonts w:ascii="Bookman Old Style" w:hAnsi="Bookman Old Style"/>
          <w:color w:val="000000"/>
          <w:sz w:val="24"/>
          <w:szCs w:val="24"/>
          <w:lang w:val="en-US"/>
        </w:rPr>
        <w:t xml:space="preserve"> Badan </w:t>
      </w:r>
      <w:proofErr w:type="spellStart"/>
      <w:r w:rsidR="00233504" w:rsidRPr="00FB122D">
        <w:rPr>
          <w:rFonts w:ascii="Bookman Old Style" w:hAnsi="Bookman Old Style"/>
          <w:color w:val="000000"/>
          <w:sz w:val="24"/>
          <w:szCs w:val="24"/>
          <w:lang w:val="en-US"/>
        </w:rPr>
        <w:t>ini</w:t>
      </w:r>
      <w:proofErr w:type="spellEnd"/>
      <w:r w:rsidR="003929A2" w:rsidRPr="00FB122D">
        <w:rPr>
          <w:rFonts w:ascii="Bookman Old Style" w:hAnsi="Bookman Old Style"/>
          <w:color w:val="000000"/>
          <w:sz w:val="24"/>
          <w:szCs w:val="24"/>
          <w:lang w:val="en-US"/>
        </w:rPr>
        <w:t xml:space="preserve"> dan </w:t>
      </w:r>
      <w:r w:rsidR="003929A2" w:rsidRPr="004E5A1F">
        <w:rPr>
          <w:rFonts w:ascii="Bookman Old Style" w:hAnsi="Bookman Old Style" w:cs="Arial"/>
          <w:color w:val="000000" w:themeColor="text1"/>
          <w:sz w:val="24"/>
          <w:szCs w:val="24"/>
        </w:rPr>
        <w:t xml:space="preserve">pelaksana </w:t>
      </w:r>
      <w:proofErr w:type="spellStart"/>
      <w:r w:rsidR="001A19A6">
        <w:rPr>
          <w:rFonts w:ascii="Bookman Old Style" w:hAnsi="Bookman Old Style" w:cs="Arial"/>
          <w:color w:val="000000" w:themeColor="text1"/>
          <w:sz w:val="24"/>
          <w:szCs w:val="24"/>
          <w:lang w:val="en-US"/>
        </w:rPr>
        <w:t>i</w:t>
      </w:r>
      <w:proofErr w:type="spellEnd"/>
      <w:r w:rsidR="003929A2" w:rsidRPr="004E5A1F">
        <w:rPr>
          <w:rFonts w:ascii="Bookman Old Style" w:hAnsi="Bookman Old Style" w:cs="Arial"/>
          <w:color w:val="000000" w:themeColor="text1"/>
          <w:sz w:val="24"/>
          <w:szCs w:val="24"/>
        </w:rPr>
        <w:t xml:space="preserve">nspeksi </w:t>
      </w:r>
      <w:r w:rsidR="001A19A6">
        <w:rPr>
          <w:rFonts w:ascii="Bookman Old Style" w:hAnsi="Bookman Old Style" w:cs="Arial"/>
          <w:color w:val="000000" w:themeColor="text1"/>
          <w:sz w:val="24"/>
          <w:szCs w:val="24"/>
          <w:lang w:val="en-US"/>
        </w:rPr>
        <w:t>l</w:t>
      </w:r>
      <w:r w:rsidR="003929A2" w:rsidRPr="004E5A1F">
        <w:rPr>
          <w:rFonts w:ascii="Bookman Old Style" w:hAnsi="Bookman Old Style" w:cs="Arial"/>
          <w:color w:val="000000" w:themeColor="text1"/>
          <w:sz w:val="24"/>
          <w:szCs w:val="24"/>
        </w:rPr>
        <w:t xml:space="preserve">apangan menginput hasil </w:t>
      </w:r>
      <w:proofErr w:type="spellStart"/>
      <w:r w:rsidR="001A19A6">
        <w:rPr>
          <w:rFonts w:ascii="Bookman Old Style" w:hAnsi="Bookman Old Style" w:cs="Arial"/>
          <w:color w:val="000000" w:themeColor="text1"/>
          <w:sz w:val="24"/>
          <w:szCs w:val="24"/>
          <w:lang w:val="en-US"/>
        </w:rPr>
        <w:t>i</w:t>
      </w:r>
      <w:proofErr w:type="spellEnd"/>
      <w:r w:rsidR="003929A2" w:rsidRPr="004E5A1F">
        <w:rPr>
          <w:rFonts w:ascii="Bookman Old Style" w:hAnsi="Bookman Old Style" w:cs="Arial"/>
          <w:color w:val="000000" w:themeColor="text1"/>
          <w:sz w:val="24"/>
          <w:szCs w:val="24"/>
        </w:rPr>
        <w:t xml:space="preserve">nspeksi </w:t>
      </w:r>
      <w:r w:rsidR="001A19A6">
        <w:rPr>
          <w:rFonts w:ascii="Bookman Old Style" w:hAnsi="Bookman Old Style" w:cs="Arial"/>
          <w:color w:val="000000" w:themeColor="text1"/>
          <w:sz w:val="24"/>
          <w:szCs w:val="24"/>
          <w:lang w:val="en-US"/>
        </w:rPr>
        <w:t>l</w:t>
      </w:r>
      <w:r w:rsidR="003929A2" w:rsidRPr="004E5A1F">
        <w:rPr>
          <w:rFonts w:ascii="Bookman Old Style" w:hAnsi="Bookman Old Style" w:cs="Arial"/>
          <w:color w:val="000000" w:themeColor="text1"/>
          <w:sz w:val="24"/>
          <w:szCs w:val="24"/>
        </w:rPr>
        <w:t xml:space="preserve">apangan </w:t>
      </w:r>
      <w:proofErr w:type="spellStart"/>
      <w:r w:rsidR="00820884" w:rsidRPr="004E5A1F">
        <w:rPr>
          <w:rFonts w:ascii="Bookman Old Style" w:hAnsi="Bookman Old Style" w:cs="Arial"/>
          <w:color w:val="000000" w:themeColor="text1"/>
          <w:sz w:val="24"/>
          <w:szCs w:val="24"/>
          <w:lang w:val="en-US"/>
        </w:rPr>
        <w:t>ke</w:t>
      </w:r>
      <w:proofErr w:type="spellEnd"/>
      <w:r w:rsidR="00820884" w:rsidRPr="004E5A1F">
        <w:rPr>
          <w:rFonts w:ascii="Bookman Old Style" w:hAnsi="Bookman Old Style" w:cs="Arial"/>
          <w:color w:val="000000" w:themeColor="text1"/>
          <w:sz w:val="24"/>
          <w:szCs w:val="24"/>
          <w:lang w:val="en-US"/>
        </w:rPr>
        <w:t xml:space="preserve"> </w:t>
      </w:r>
      <w:proofErr w:type="spellStart"/>
      <w:r w:rsidR="00820884" w:rsidRPr="004E5A1F">
        <w:rPr>
          <w:rFonts w:ascii="Bookman Old Style" w:hAnsi="Bookman Old Style" w:cs="Arial"/>
          <w:color w:val="000000" w:themeColor="text1"/>
          <w:sz w:val="24"/>
          <w:szCs w:val="24"/>
          <w:lang w:val="en-US"/>
        </w:rPr>
        <w:t>dalam</w:t>
      </w:r>
      <w:proofErr w:type="spellEnd"/>
      <w:r w:rsidR="00820884" w:rsidRPr="004E5A1F">
        <w:rPr>
          <w:rFonts w:ascii="Bookman Old Style" w:hAnsi="Bookman Old Style" w:cs="Arial"/>
          <w:color w:val="000000" w:themeColor="text1"/>
          <w:sz w:val="24"/>
          <w:szCs w:val="24"/>
          <w:lang w:val="en-US"/>
        </w:rPr>
        <w:t xml:space="preserve"> </w:t>
      </w:r>
      <w:r w:rsidR="00130E69" w:rsidRPr="004E5A1F">
        <w:rPr>
          <w:rFonts w:ascii="Bookman Old Style" w:hAnsi="Bookman Old Style" w:cs="Arial"/>
          <w:color w:val="000000" w:themeColor="text1"/>
          <w:sz w:val="24"/>
          <w:szCs w:val="24"/>
        </w:rPr>
        <w:t>S</w:t>
      </w:r>
      <w:r w:rsidR="00130E69" w:rsidRPr="00FB122D">
        <w:rPr>
          <w:rFonts w:ascii="Bookman Old Style" w:hAnsi="Bookman Old Style" w:cs="Arial"/>
          <w:color w:val="000000" w:themeColor="text1"/>
          <w:sz w:val="24"/>
          <w:szCs w:val="24"/>
        </w:rPr>
        <w:t xml:space="preserve">istem </w:t>
      </w:r>
      <w:r w:rsidR="00820884" w:rsidRPr="004E5A1F">
        <w:rPr>
          <w:rFonts w:ascii="Bookman Old Style" w:hAnsi="Bookman Old Style" w:cs="Arial"/>
          <w:color w:val="000000" w:themeColor="text1"/>
          <w:sz w:val="24"/>
          <w:szCs w:val="24"/>
          <w:lang w:val="en-US"/>
        </w:rPr>
        <w:t xml:space="preserve">OSS </w:t>
      </w:r>
      <w:proofErr w:type="spellStart"/>
      <w:r w:rsidR="00820884" w:rsidRPr="004E5A1F">
        <w:rPr>
          <w:rFonts w:ascii="Bookman Old Style" w:hAnsi="Bookman Old Style" w:cs="Arial"/>
          <w:color w:val="000000" w:themeColor="text1"/>
          <w:sz w:val="24"/>
          <w:szCs w:val="24"/>
          <w:lang w:val="en-US"/>
        </w:rPr>
        <w:t>setelah</w:t>
      </w:r>
      <w:proofErr w:type="spellEnd"/>
      <w:r w:rsidR="00820884" w:rsidRPr="004E5A1F">
        <w:rPr>
          <w:rFonts w:ascii="Bookman Old Style" w:hAnsi="Bookman Old Style" w:cs="Arial"/>
          <w:color w:val="000000" w:themeColor="text1"/>
          <w:sz w:val="24"/>
          <w:szCs w:val="24"/>
        </w:rPr>
        <w:t xml:space="preserve"> berakhirnya </w:t>
      </w:r>
      <w:r w:rsidR="00FF0752" w:rsidRPr="00FB122D">
        <w:rPr>
          <w:rFonts w:ascii="Bookman Old Style" w:hAnsi="Bookman Old Style" w:cs="Arial"/>
          <w:color w:val="000000" w:themeColor="text1"/>
          <w:sz w:val="24"/>
          <w:szCs w:val="24"/>
          <w:lang w:val="en-US"/>
        </w:rPr>
        <w:t>K</w:t>
      </w:r>
      <w:r w:rsidR="00820884" w:rsidRPr="004E5A1F">
        <w:rPr>
          <w:rFonts w:ascii="Bookman Old Style" w:hAnsi="Bookman Old Style" w:cs="Arial"/>
          <w:color w:val="000000" w:themeColor="text1"/>
          <w:sz w:val="24"/>
          <w:szCs w:val="24"/>
        </w:rPr>
        <w:t xml:space="preserve">eadaan </w:t>
      </w:r>
      <w:r w:rsidR="00FF0752" w:rsidRPr="00FB122D">
        <w:rPr>
          <w:rFonts w:ascii="Bookman Old Style" w:hAnsi="Bookman Old Style" w:cs="Arial"/>
          <w:color w:val="000000" w:themeColor="text1"/>
          <w:sz w:val="24"/>
          <w:szCs w:val="24"/>
          <w:lang w:val="en-US"/>
        </w:rPr>
        <w:t>K</w:t>
      </w:r>
      <w:r w:rsidR="00820884" w:rsidRPr="004E5A1F">
        <w:rPr>
          <w:rFonts w:ascii="Bookman Old Style" w:hAnsi="Bookman Old Style" w:cs="Arial"/>
          <w:color w:val="000000" w:themeColor="text1"/>
          <w:sz w:val="24"/>
          <w:szCs w:val="24"/>
        </w:rPr>
        <w:t>ahar</w:t>
      </w:r>
      <w:r w:rsidR="00C67898" w:rsidRPr="004E5A1F">
        <w:rPr>
          <w:rFonts w:ascii="Bookman Old Style" w:hAnsi="Bookman Old Style"/>
          <w:color w:val="000000"/>
          <w:sz w:val="24"/>
          <w:szCs w:val="24"/>
          <w:lang w:val="en-US"/>
        </w:rPr>
        <w:t>;</w:t>
      </w:r>
    </w:p>
    <w:p w14:paraId="68BA6EDB" w14:textId="04B80301" w:rsidR="00233504" w:rsidRPr="00FB122D" w:rsidRDefault="00B26A25" w:rsidP="004E5A1F">
      <w:pPr>
        <w:pStyle w:val="ListParagraph"/>
        <w:numPr>
          <w:ilvl w:val="1"/>
          <w:numId w:val="259"/>
        </w:numPr>
        <w:spacing w:after="0" w:line="360" w:lineRule="auto"/>
        <w:ind w:left="3119" w:hanging="567"/>
        <w:jc w:val="both"/>
        <w:rPr>
          <w:rFonts w:ascii="Bookman Old Style" w:hAnsi="Bookman Old Style"/>
          <w:color w:val="000000"/>
          <w:sz w:val="24"/>
          <w:szCs w:val="24"/>
        </w:rPr>
      </w:pPr>
      <w:proofErr w:type="spellStart"/>
      <w:r w:rsidRPr="00FB122D">
        <w:rPr>
          <w:rFonts w:ascii="Bookman Old Style" w:hAnsi="Bookman Old Style"/>
          <w:color w:val="000000"/>
          <w:sz w:val="24"/>
          <w:szCs w:val="24"/>
          <w:lang w:val="en-US"/>
        </w:rPr>
        <w:t>p</w:t>
      </w:r>
      <w:r w:rsidR="00233504" w:rsidRPr="00FB122D">
        <w:rPr>
          <w:rFonts w:ascii="Bookman Old Style" w:hAnsi="Bookman Old Style"/>
          <w:color w:val="000000"/>
          <w:sz w:val="24"/>
          <w:szCs w:val="24"/>
          <w:lang w:val="en-US"/>
        </w:rPr>
        <w:t>ermohonan</w:t>
      </w:r>
      <w:proofErr w:type="spellEnd"/>
      <w:r w:rsidR="00233504" w:rsidRPr="00FB122D">
        <w:rPr>
          <w:rFonts w:ascii="Bookman Old Style" w:hAnsi="Bookman Old Style"/>
          <w:color w:val="000000"/>
          <w:sz w:val="24"/>
          <w:szCs w:val="24"/>
          <w:lang w:val="en-US"/>
        </w:rPr>
        <w:t xml:space="preserve"> </w:t>
      </w:r>
      <w:proofErr w:type="spellStart"/>
      <w:r w:rsidR="00233504" w:rsidRPr="00FB122D">
        <w:rPr>
          <w:rFonts w:ascii="Bookman Old Style" w:hAnsi="Bookman Old Style"/>
          <w:color w:val="000000"/>
          <w:sz w:val="24"/>
          <w:szCs w:val="24"/>
          <w:lang w:val="en-US"/>
        </w:rPr>
        <w:t>tindakan</w:t>
      </w:r>
      <w:proofErr w:type="spellEnd"/>
      <w:r w:rsidR="00233504" w:rsidRPr="00FB122D">
        <w:rPr>
          <w:rFonts w:ascii="Bookman Old Style" w:hAnsi="Bookman Old Style"/>
          <w:color w:val="000000"/>
          <w:sz w:val="24"/>
          <w:szCs w:val="24"/>
          <w:lang w:val="en-US"/>
        </w:rPr>
        <w:t xml:space="preserve"> </w:t>
      </w:r>
      <w:proofErr w:type="spellStart"/>
      <w:r w:rsidR="00233504" w:rsidRPr="00FB122D">
        <w:rPr>
          <w:rFonts w:ascii="Bookman Old Style" w:hAnsi="Bookman Old Style"/>
          <w:color w:val="000000"/>
          <w:sz w:val="24"/>
          <w:szCs w:val="24"/>
          <w:lang w:val="en-US"/>
        </w:rPr>
        <w:t>administratif</w:t>
      </w:r>
      <w:proofErr w:type="spellEnd"/>
      <w:r w:rsidR="00233504" w:rsidRPr="00FB122D">
        <w:rPr>
          <w:rFonts w:ascii="Bookman Old Style" w:hAnsi="Bookman Old Style"/>
          <w:color w:val="000000"/>
          <w:sz w:val="24"/>
          <w:szCs w:val="24"/>
          <w:lang w:val="en-US"/>
        </w:rPr>
        <w:t xml:space="preserve"> </w:t>
      </w:r>
      <w:proofErr w:type="spellStart"/>
      <w:r w:rsidR="00233504" w:rsidRPr="00FB122D">
        <w:rPr>
          <w:rFonts w:ascii="Bookman Old Style" w:hAnsi="Bookman Old Style"/>
          <w:color w:val="000000"/>
          <w:sz w:val="24"/>
          <w:szCs w:val="24"/>
          <w:lang w:val="en-US"/>
        </w:rPr>
        <w:t>di</w:t>
      </w:r>
      <w:r w:rsidR="004F57A3" w:rsidRPr="00FB122D">
        <w:rPr>
          <w:rFonts w:ascii="Bookman Old Style" w:hAnsi="Bookman Old Style"/>
          <w:color w:val="000000"/>
          <w:sz w:val="24"/>
          <w:szCs w:val="24"/>
          <w:lang w:val="en-US"/>
        </w:rPr>
        <w:t>lengkapi</w:t>
      </w:r>
      <w:proofErr w:type="spellEnd"/>
      <w:r w:rsidR="004F57A3" w:rsidRPr="00FB122D">
        <w:rPr>
          <w:rFonts w:ascii="Bookman Old Style" w:hAnsi="Bookman Old Style"/>
          <w:color w:val="000000"/>
          <w:sz w:val="24"/>
          <w:szCs w:val="24"/>
          <w:lang w:val="en-US"/>
        </w:rPr>
        <w:t xml:space="preserve"> </w:t>
      </w:r>
      <w:proofErr w:type="spellStart"/>
      <w:r w:rsidR="00233504" w:rsidRPr="00FB122D">
        <w:rPr>
          <w:rFonts w:ascii="Bookman Old Style" w:hAnsi="Bookman Old Style"/>
          <w:color w:val="000000"/>
          <w:sz w:val="24"/>
          <w:szCs w:val="24"/>
          <w:lang w:val="en-US"/>
        </w:rPr>
        <w:t>dokumen</w:t>
      </w:r>
      <w:proofErr w:type="spellEnd"/>
      <w:r w:rsidR="00233504" w:rsidRPr="00FB122D">
        <w:rPr>
          <w:rFonts w:ascii="Bookman Old Style" w:hAnsi="Bookman Old Style"/>
          <w:color w:val="000000"/>
          <w:sz w:val="24"/>
          <w:szCs w:val="24"/>
          <w:lang w:val="en-US"/>
        </w:rPr>
        <w:t xml:space="preserve"> </w:t>
      </w:r>
      <w:proofErr w:type="spellStart"/>
      <w:r w:rsidR="004F57A3" w:rsidRPr="00FB122D">
        <w:rPr>
          <w:rFonts w:ascii="Bookman Old Style" w:hAnsi="Bookman Old Style"/>
          <w:color w:val="000000"/>
          <w:sz w:val="24"/>
          <w:szCs w:val="24"/>
          <w:lang w:val="en-US"/>
        </w:rPr>
        <w:t>serta</w:t>
      </w:r>
      <w:proofErr w:type="spellEnd"/>
      <w:r w:rsidR="004F57A3" w:rsidRPr="00FB122D">
        <w:rPr>
          <w:rFonts w:ascii="Bookman Old Style" w:hAnsi="Bookman Old Style"/>
          <w:color w:val="000000"/>
          <w:sz w:val="24"/>
          <w:szCs w:val="24"/>
          <w:lang w:val="en-US"/>
        </w:rPr>
        <w:t xml:space="preserve"> </w:t>
      </w:r>
      <w:proofErr w:type="spellStart"/>
      <w:r w:rsidR="004F57A3" w:rsidRPr="00FB122D">
        <w:rPr>
          <w:rFonts w:ascii="Bookman Old Style" w:hAnsi="Bookman Old Style"/>
          <w:color w:val="000000"/>
          <w:sz w:val="24"/>
          <w:szCs w:val="24"/>
          <w:lang w:val="en-US"/>
        </w:rPr>
        <w:t>diterbitkan</w:t>
      </w:r>
      <w:proofErr w:type="spellEnd"/>
      <w:r w:rsidR="004F57A3" w:rsidRPr="00FB122D">
        <w:rPr>
          <w:rFonts w:ascii="Bookman Old Style" w:hAnsi="Bookman Old Style"/>
          <w:color w:val="000000"/>
          <w:sz w:val="24"/>
          <w:szCs w:val="24"/>
          <w:lang w:val="en-US"/>
        </w:rPr>
        <w:t xml:space="preserve"> </w:t>
      </w:r>
      <w:proofErr w:type="spellStart"/>
      <w:r w:rsidR="004F57A3" w:rsidRPr="00FB122D">
        <w:rPr>
          <w:rFonts w:ascii="Bookman Old Style" w:hAnsi="Bookman Old Style"/>
          <w:color w:val="000000"/>
          <w:sz w:val="24"/>
          <w:szCs w:val="24"/>
          <w:lang w:val="en-US"/>
        </w:rPr>
        <w:t>menggunakan</w:t>
      </w:r>
      <w:proofErr w:type="spellEnd"/>
      <w:r w:rsidR="004F57A3" w:rsidRPr="00FB122D">
        <w:rPr>
          <w:rFonts w:ascii="Bookman Old Style" w:hAnsi="Bookman Old Style"/>
          <w:color w:val="000000"/>
          <w:sz w:val="24"/>
          <w:szCs w:val="24"/>
          <w:lang w:val="en-US"/>
        </w:rPr>
        <w:t xml:space="preserve"> format </w:t>
      </w:r>
      <w:proofErr w:type="spellStart"/>
      <w:r w:rsidR="004F57A3" w:rsidRPr="00FB122D">
        <w:rPr>
          <w:rFonts w:ascii="Bookman Old Style" w:hAnsi="Bookman Old Style"/>
          <w:color w:val="000000"/>
          <w:sz w:val="24"/>
          <w:szCs w:val="24"/>
          <w:lang w:val="en-US"/>
        </w:rPr>
        <w:t>sebagaimana</w:t>
      </w:r>
      <w:proofErr w:type="spellEnd"/>
      <w:r w:rsidR="004F57A3" w:rsidRPr="00FB122D">
        <w:rPr>
          <w:rFonts w:ascii="Bookman Old Style" w:hAnsi="Bookman Old Style"/>
          <w:color w:val="000000"/>
          <w:sz w:val="24"/>
          <w:szCs w:val="24"/>
          <w:lang w:val="en-US"/>
        </w:rPr>
        <w:t xml:space="preserve"> </w:t>
      </w:r>
      <w:proofErr w:type="spellStart"/>
      <w:r w:rsidR="004F57A3" w:rsidRPr="00FB122D">
        <w:rPr>
          <w:rFonts w:ascii="Bookman Old Style" w:hAnsi="Bookman Old Style"/>
          <w:color w:val="000000"/>
          <w:sz w:val="24"/>
          <w:szCs w:val="24"/>
          <w:lang w:val="en-US"/>
        </w:rPr>
        <w:t>tercantum</w:t>
      </w:r>
      <w:proofErr w:type="spellEnd"/>
      <w:r w:rsidR="004F57A3" w:rsidRPr="00FB122D">
        <w:rPr>
          <w:rFonts w:ascii="Bookman Old Style" w:hAnsi="Bookman Old Style"/>
          <w:color w:val="000000"/>
          <w:sz w:val="24"/>
          <w:szCs w:val="24"/>
          <w:lang w:val="en-US"/>
        </w:rPr>
        <w:t xml:space="preserve"> pada </w:t>
      </w:r>
      <w:proofErr w:type="spellStart"/>
      <w:r w:rsidR="004F57A3" w:rsidRPr="00FB122D">
        <w:rPr>
          <w:rFonts w:ascii="Bookman Old Style" w:hAnsi="Bookman Old Style"/>
          <w:color w:val="000000"/>
          <w:sz w:val="24"/>
          <w:szCs w:val="24"/>
          <w:lang w:val="en-US"/>
        </w:rPr>
        <w:t>lampiran</w:t>
      </w:r>
      <w:proofErr w:type="spellEnd"/>
      <w:r w:rsidR="004F57A3" w:rsidRPr="00FB122D">
        <w:rPr>
          <w:rFonts w:ascii="Bookman Old Style" w:hAnsi="Bookman Old Style"/>
          <w:color w:val="000000"/>
          <w:sz w:val="24"/>
          <w:szCs w:val="24"/>
          <w:lang w:val="en-US"/>
        </w:rPr>
        <w:t xml:space="preserve"> </w:t>
      </w:r>
      <w:proofErr w:type="spellStart"/>
      <w:r w:rsidR="004F57A3" w:rsidRPr="00FB122D">
        <w:rPr>
          <w:rFonts w:ascii="Bookman Old Style" w:hAnsi="Bookman Old Style"/>
          <w:color w:val="000000"/>
          <w:sz w:val="24"/>
          <w:szCs w:val="24"/>
          <w:lang w:val="en-US"/>
        </w:rPr>
        <w:t>Peraturan</w:t>
      </w:r>
      <w:proofErr w:type="spellEnd"/>
      <w:r w:rsidR="004F57A3" w:rsidRPr="00FB122D">
        <w:rPr>
          <w:rFonts w:ascii="Bookman Old Style" w:hAnsi="Bookman Old Style"/>
          <w:color w:val="000000"/>
          <w:sz w:val="24"/>
          <w:szCs w:val="24"/>
          <w:lang w:val="en-US"/>
        </w:rPr>
        <w:t xml:space="preserve"> Badan </w:t>
      </w:r>
      <w:proofErr w:type="spellStart"/>
      <w:r w:rsidR="004F57A3" w:rsidRPr="00FB122D">
        <w:rPr>
          <w:rFonts w:ascii="Bookman Old Style" w:hAnsi="Bookman Old Style"/>
          <w:color w:val="000000"/>
          <w:sz w:val="24"/>
          <w:szCs w:val="24"/>
          <w:lang w:val="en-US"/>
        </w:rPr>
        <w:t>ini</w:t>
      </w:r>
      <w:proofErr w:type="spellEnd"/>
      <w:r w:rsidR="00C67898" w:rsidRPr="004E5A1F">
        <w:rPr>
          <w:rFonts w:ascii="Bookman Old Style" w:hAnsi="Bookman Old Style"/>
          <w:color w:val="000000"/>
          <w:sz w:val="24"/>
          <w:szCs w:val="24"/>
          <w:lang w:val="en-US"/>
        </w:rPr>
        <w:t>;</w:t>
      </w:r>
      <w:r w:rsidR="00C67898" w:rsidRPr="00FB122D">
        <w:rPr>
          <w:rFonts w:ascii="Bookman Old Style" w:hAnsi="Bookman Old Style"/>
          <w:color w:val="000000"/>
          <w:sz w:val="24"/>
          <w:szCs w:val="24"/>
          <w:lang w:val="en-US"/>
        </w:rPr>
        <w:t xml:space="preserve"> dan</w:t>
      </w:r>
    </w:p>
    <w:p w14:paraId="1F71BBD0" w14:textId="707D85C9" w:rsidR="00233504" w:rsidRPr="008444BC" w:rsidRDefault="00B26A25" w:rsidP="004E5A1F">
      <w:pPr>
        <w:pStyle w:val="ListParagraph"/>
        <w:numPr>
          <w:ilvl w:val="1"/>
          <w:numId w:val="259"/>
        </w:numPr>
        <w:spacing w:after="0" w:line="360" w:lineRule="auto"/>
        <w:ind w:left="3119" w:hanging="567"/>
        <w:jc w:val="both"/>
        <w:rPr>
          <w:rFonts w:ascii="Bookman Old Style" w:hAnsi="Bookman Old Style"/>
          <w:color w:val="000000"/>
          <w:sz w:val="24"/>
          <w:szCs w:val="24"/>
          <w:lang w:val="en-US"/>
        </w:rPr>
      </w:pPr>
      <w:proofErr w:type="spellStart"/>
      <w:r w:rsidRPr="008444BC">
        <w:rPr>
          <w:rFonts w:ascii="Bookman Old Style" w:hAnsi="Bookman Old Style"/>
          <w:color w:val="000000"/>
          <w:sz w:val="24"/>
          <w:szCs w:val="24"/>
          <w:lang w:val="en-US"/>
        </w:rPr>
        <w:t>p</w:t>
      </w:r>
      <w:r w:rsidR="00233504" w:rsidRPr="008444BC">
        <w:rPr>
          <w:rFonts w:ascii="Bookman Old Style" w:hAnsi="Bookman Old Style"/>
          <w:color w:val="000000"/>
          <w:sz w:val="24"/>
          <w:szCs w:val="24"/>
          <w:lang w:val="en-US"/>
        </w:rPr>
        <w:t>emberian</w:t>
      </w:r>
      <w:proofErr w:type="spellEnd"/>
      <w:r w:rsidR="00233504"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s</w:t>
      </w:r>
      <w:r w:rsidR="00233504" w:rsidRPr="008444BC">
        <w:rPr>
          <w:rFonts w:ascii="Bookman Old Style" w:hAnsi="Bookman Old Style"/>
          <w:color w:val="000000"/>
          <w:sz w:val="24"/>
          <w:szCs w:val="24"/>
          <w:lang w:val="en-US"/>
        </w:rPr>
        <w:t>anksi</w:t>
      </w:r>
      <w:proofErr w:type="spellEnd"/>
      <w:r w:rsidR="00233504" w:rsidRPr="008444BC">
        <w:rPr>
          <w:rFonts w:ascii="Bookman Old Style" w:hAnsi="Bookman Old Style"/>
          <w:color w:val="000000"/>
          <w:sz w:val="24"/>
          <w:szCs w:val="24"/>
          <w:lang w:val="en-US"/>
        </w:rPr>
        <w:t xml:space="preserve"> </w:t>
      </w:r>
      <w:proofErr w:type="spellStart"/>
      <w:r w:rsidR="004F57A3" w:rsidRPr="008444BC">
        <w:rPr>
          <w:rFonts w:ascii="Bookman Old Style" w:hAnsi="Bookman Old Style"/>
          <w:color w:val="000000"/>
          <w:sz w:val="24"/>
          <w:szCs w:val="24"/>
          <w:lang w:val="en-US"/>
        </w:rPr>
        <w:t>dilengkapi</w:t>
      </w:r>
      <w:proofErr w:type="spellEnd"/>
      <w:r w:rsidR="004F57A3" w:rsidRPr="008444BC">
        <w:rPr>
          <w:rFonts w:ascii="Bookman Old Style" w:hAnsi="Bookman Old Style"/>
          <w:color w:val="000000"/>
          <w:sz w:val="24"/>
          <w:szCs w:val="24"/>
          <w:lang w:val="en-US"/>
        </w:rPr>
        <w:t xml:space="preserve"> </w:t>
      </w:r>
      <w:proofErr w:type="spellStart"/>
      <w:r w:rsidR="004F57A3" w:rsidRPr="008444BC">
        <w:rPr>
          <w:rFonts w:ascii="Bookman Old Style" w:hAnsi="Bookman Old Style"/>
          <w:color w:val="000000"/>
          <w:sz w:val="24"/>
          <w:szCs w:val="24"/>
          <w:lang w:val="en-US"/>
        </w:rPr>
        <w:t>dokumen</w:t>
      </w:r>
      <w:proofErr w:type="spellEnd"/>
      <w:r w:rsidR="004F57A3" w:rsidRPr="008444BC">
        <w:rPr>
          <w:rFonts w:ascii="Bookman Old Style" w:hAnsi="Bookman Old Style"/>
          <w:color w:val="000000"/>
          <w:sz w:val="24"/>
          <w:szCs w:val="24"/>
          <w:lang w:val="en-US"/>
        </w:rPr>
        <w:t xml:space="preserve"> </w:t>
      </w:r>
      <w:proofErr w:type="spellStart"/>
      <w:r w:rsidR="004F57A3" w:rsidRPr="008444BC">
        <w:rPr>
          <w:rFonts w:ascii="Bookman Old Style" w:hAnsi="Bookman Old Style"/>
          <w:color w:val="000000"/>
          <w:sz w:val="24"/>
          <w:szCs w:val="24"/>
          <w:lang w:val="en-US"/>
        </w:rPr>
        <w:t>serta</w:t>
      </w:r>
      <w:proofErr w:type="spellEnd"/>
      <w:r w:rsidR="004F57A3" w:rsidRPr="008444BC">
        <w:rPr>
          <w:rFonts w:ascii="Bookman Old Style" w:hAnsi="Bookman Old Style"/>
          <w:color w:val="000000"/>
          <w:sz w:val="24"/>
          <w:szCs w:val="24"/>
          <w:lang w:val="en-US"/>
        </w:rPr>
        <w:t xml:space="preserve"> </w:t>
      </w:r>
      <w:proofErr w:type="spellStart"/>
      <w:r w:rsidR="004F57A3" w:rsidRPr="008444BC">
        <w:rPr>
          <w:rFonts w:ascii="Bookman Old Style" w:hAnsi="Bookman Old Style"/>
          <w:color w:val="000000"/>
          <w:sz w:val="24"/>
          <w:szCs w:val="24"/>
          <w:lang w:val="en-US"/>
        </w:rPr>
        <w:t>diterbitkan</w:t>
      </w:r>
      <w:proofErr w:type="spellEnd"/>
      <w:r w:rsidR="00233504" w:rsidRPr="008444BC">
        <w:rPr>
          <w:rFonts w:ascii="Bookman Old Style" w:hAnsi="Bookman Old Style"/>
          <w:color w:val="000000"/>
          <w:sz w:val="24"/>
          <w:szCs w:val="24"/>
          <w:lang w:val="en-US"/>
        </w:rPr>
        <w:t xml:space="preserve"> </w:t>
      </w:r>
      <w:proofErr w:type="spellStart"/>
      <w:r w:rsidRPr="008444BC">
        <w:rPr>
          <w:rFonts w:ascii="Bookman Old Style" w:hAnsi="Bookman Old Style"/>
          <w:color w:val="000000"/>
          <w:sz w:val="24"/>
          <w:szCs w:val="24"/>
          <w:lang w:val="en-US"/>
        </w:rPr>
        <w:t>dengan</w:t>
      </w:r>
      <w:proofErr w:type="spellEnd"/>
      <w:r w:rsidRPr="008444BC">
        <w:rPr>
          <w:rFonts w:ascii="Bookman Old Style" w:hAnsi="Bookman Old Style"/>
          <w:color w:val="000000"/>
          <w:sz w:val="24"/>
          <w:szCs w:val="24"/>
          <w:lang w:val="en-US"/>
        </w:rPr>
        <w:t xml:space="preserve"> </w:t>
      </w:r>
      <w:proofErr w:type="spellStart"/>
      <w:r w:rsidR="00233504" w:rsidRPr="008444BC">
        <w:rPr>
          <w:rFonts w:ascii="Bookman Old Style" w:hAnsi="Bookman Old Style"/>
          <w:color w:val="000000"/>
          <w:sz w:val="24"/>
          <w:szCs w:val="24"/>
          <w:lang w:val="en-US"/>
        </w:rPr>
        <w:t>menggunakan</w:t>
      </w:r>
      <w:proofErr w:type="spellEnd"/>
      <w:r w:rsidR="00233504" w:rsidRPr="008444BC">
        <w:rPr>
          <w:rFonts w:ascii="Bookman Old Style" w:hAnsi="Bookman Old Style"/>
          <w:color w:val="000000"/>
          <w:sz w:val="24"/>
          <w:szCs w:val="24"/>
          <w:lang w:val="en-US"/>
        </w:rPr>
        <w:t xml:space="preserve"> format </w:t>
      </w:r>
      <w:proofErr w:type="spellStart"/>
      <w:r w:rsidR="00D1158E" w:rsidRPr="008444BC">
        <w:rPr>
          <w:rFonts w:ascii="Bookman Old Style" w:hAnsi="Bookman Old Style"/>
          <w:color w:val="000000"/>
          <w:sz w:val="24"/>
          <w:szCs w:val="24"/>
          <w:lang w:val="en-US"/>
        </w:rPr>
        <w:t>sebagaimana</w:t>
      </w:r>
      <w:proofErr w:type="spellEnd"/>
      <w:r w:rsidR="00D1158E" w:rsidRPr="008444BC">
        <w:rPr>
          <w:rFonts w:ascii="Bookman Old Style" w:hAnsi="Bookman Old Style"/>
          <w:color w:val="000000"/>
          <w:sz w:val="24"/>
          <w:szCs w:val="24"/>
          <w:lang w:val="en-US"/>
        </w:rPr>
        <w:t xml:space="preserve"> </w:t>
      </w:r>
      <w:proofErr w:type="spellStart"/>
      <w:r w:rsidR="00D1158E" w:rsidRPr="008444BC">
        <w:rPr>
          <w:rFonts w:ascii="Bookman Old Style" w:hAnsi="Bookman Old Style"/>
          <w:color w:val="000000"/>
          <w:sz w:val="24"/>
          <w:szCs w:val="24"/>
          <w:lang w:val="en-US"/>
        </w:rPr>
        <w:t>tercantum</w:t>
      </w:r>
      <w:proofErr w:type="spellEnd"/>
      <w:r w:rsidR="00D1158E" w:rsidRPr="008444BC">
        <w:rPr>
          <w:rFonts w:ascii="Bookman Old Style" w:hAnsi="Bookman Old Style"/>
          <w:color w:val="000000"/>
          <w:sz w:val="24"/>
          <w:szCs w:val="24"/>
          <w:lang w:val="en-US"/>
        </w:rPr>
        <w:t xml:space="preserve"> </w:t>
      </w:r>
      <w:proofErr w:type="spellStart"/>
      <w:r w:rsidR="00D1158E" w:rsidRPr="008444BC">
        <w:rPr>
          <w:rFonts w:ascii="Bookman Old Style" w:hAnsi="Bookman Old Style"/>
          <w:color w:val="000000"/>
          <w:sz w:val="24"/>
          <w:szCs w:val="24"/>
          <w:lang w:val="en-US"/>
        </w:rPr>
        <w:t>dalam</w:t>
      </w:r>
      <w:proofErr w:type="spellEnd"/>
      <w:r w:rsidR="00D1158E" w:rsidRPr="008444BC">
        <w:rPr>
          <w:rFonts w:ascii="Bookman Old Style" w:hAnsi="Bookman Old Style"/>
          <w:color w:val="000000"/>
          <w:sz w:val="24"/>
          <w:szCs w:val="24"/>
          <w:lang w:val="en-US"/>
        </w:rPr>
        <w:t xml:space="preserve"> </w:t>
      </w:r>
      <w:proofErr w:type="spellStart"/>
      <w:r w:rsidR="00D1158E" w:rsidRPr="008444BC">
        <w:rPr>
          <w:rFonts w:ascii="Bookman Old Style" w:hAnsi="Bookman Old Style"/>
          <w:color w:val="000000"/>
          <w:sz w:val="24"/>
          <w:szCs w:val="24"/>
          <w:lang w:val="en-US"/>
        </w:rPr>
        <w:t>lampiran</w:t>
      </w:r>
      <w:proofErr w:type="spellEnd"/>
      <w:r w:rsidR="00D1158E" w:rsidRPr="008444BC">
        <w:rPr>
          <w:rFonts w:ascii="Bookman Old Style" w:hAnsi="Bookman Old Style"/>
          <w:color w:val="000000"/>
          <w:sz w:val="24"/>
          <w:szCs w:val="24"/>
          <w:lang w:val="en-US"/>
        </w:rPr>
        <w:t xml:space="preserve"> </w:t>
      </w:r>
      <w:proofErr w:type="spellStart"/>
      <w:r w:rsidR="00D1158E" w:rsidRPr="008444BC">
        <w:rPr>
          <w:rFonts w:ascii="Bookman Old Style" w:hAnsi="Bookman Old Style"/>
          <w:color w:val="000000"/>
          <w:sz w:val="24"/>
          <w:szCs w:val="24"/>
          <w:lang w:val="en-US"/>
        </w:rPr>
        <w:t>Peraturan</w:t>
      </w:r>
      <w:proofErr w:type="spellEnd"/>
      <w:r w:rsidR="00D1158E" w:rsidRPr="008444BC">
        <w:rPr>
          <w:rFonts w:ascii="Bookman Old Style" w:hAnsi="Bookman Old Style"/>
          <w:color w:val="000000"/>
          <w:sz w:val="24"/>
          <w:szCs w:val="24"/>
          <w:lang w:val="en-US"/>
        </w:rPr>
        <w:t xml:space="preserve"> Badan </w:t>
      </w:r>
      <w:proofErr w:type="spellStart"/>
      <w:r w:rsidR="00D1158E" w:rsidRPr="008444BC">
        <w:rPr>
          <w:rFonts w:ascii="Bookman Old Style" w:hAnsi="Bookman Old Style"/>
          <w:color w:val="000000"/>
          <w:sz w:val="24"/>
          <w:szCs w:val="24"/>
          <w:lang w:val="en-US"/>
        </w:rPr>
        <w:t>ini</w:t>
      </w:r>
      <w:proofErr w:type="spellEnd"/>
      <w:r w:rsidR="00233504" w:rsidRPr="008444BC">
        <w:rPr>
          <w:rFonts w:ascii="Bookman Old Style" w:hAnsi="Bookman Old Style"/>
          <w:color w:val="000000"/>
          <w:sz w:val="24"/>
          <w:szCs w:val="24"/>
          <w:lang w:val="en-US"/>
        </w:rPr>
        <w:t>.</w:t>
      </w:r>
    </w:p>
    <w:p w14:paraId="72AADDF1" w14:textId="4F452FE7" w:rsidR="00233504" w:rsidRPr="004E5A1F" w:rsidRDefault="00233504" w:rsidP="004E5A1F">
      <w:pPr>
        <w:numPr>
          <w:ilvl w:val="3"/>
          <w:numId w:val="260"/>
        </w:numPr>
        <w:spacing w:after="0" w:line="360" w:lineRule="auto"/>
        <w:ind w:left="2520" w:hanging="540"/>
        <w:jc w:val="both"/>
        <w:rPr>
          <w:rFonts w:ascii="Bookman Old Style" w:hAnsi="Bookman Old Style"/>
          <w:color w:val="000000"/>
          <w:sz w:val="24"/>
          <w:szCs w:val="24"/>
        </w:rPr>
      </w:pPr>
      <w:proofErr w:type="spellStart"/>
      <w:r w:rsidRPr="008444BC">
        <w:rPr>
          <w:rFonts w:ascii="Bookman Old Style" w:hAnsi="Bookman Old Style" w:cs="Arial"/>
          <w:color w:val="000000" w:themeColor="text1"/>
          <w:sz w:val="24"/>
          <w:szCs w:val="24"/>
          <w:lang w:val="en-US"/>
        </w:rPr>
        <w:t>Penetapan</w:t>
      </w:r>
      <w:proofErr w:type="spellEnd"/>
      <w:r w:rsidRPr="008444BC">
        <w:rPr>
          <w:rFonts w:ascii="Bookman Old Style" w:hAnsi="Bookman Old Style" w:cs="Arial"/>
          <w:color w:val="000000" w:themeColor="text1"/>
          <w:sz w:val="24"/>
          <w:szCs w:val="24"/>
          <w:lang w:val="en-US"/>
        </w:rPr>
        <w:t xml:space="preserve"> dan </w:t>
      </w:r>
      <w:proofErr w:type="spellStart"/>
      <w:r w:rsidRPr="008444BC">
        <w:rPr>
          <w:rFonts w:ascii="Bookman Old Style" w:hAnsi="Bookman Old Style" w:cs="Arial"/>
          <w:color w:val="000000" w:themeColor="text1"/>
          <w:sz w:val="24"/>
          <w:szCs w:val="24"/>
          <w:lang w:val="en-US"/>
        </w:rPr>
        <w:t>pengaturan</w:t>
      </w:r>
      <w:proofErr w:type="spellEnd"/>
      <w:r w:rsidRPr="008444BC">
        <w:rPr>
          <w:rFonts w:ascii="Bookman Old Style" w:hAnsi="Bookman Old Style" w:cs="Arial"/>
          <w:color w:val="000000" w:themeColor="text1"/>
          <w:sz w:val="24"/>
          <w:szCs w:val="24"/>
          <w:lang w:val="en-US"/>
        </w:rPr>
        <w:t xml:space="preserve"> </w:t>
      </w:r>
      <w:r w:rsidR="00B26A25" w:rsidRPr="008444BC">
        <w:rPr>
          <w:rFonts w:ascii="Bookman Old Style" w:hAnsi="Bookman Old Style" w:cs="Arial"/>
          <w:color w:val="000000" w:themeColor="text1"/>
          <w:sz w:val="24"/>
          <w:szCs w:val="24"/>
          <w:lang w:val="en-US"/>
        </w:rPr>
        <w:t>K</w:t>
      </w:r>
      <w:r w:rsidRPr="008444BC">
        <w:rPr>
          <w:rFonts w:ascii="Bookman Old Style" w:hAnsi="Bookman Old Style" w:cs="Arial"/>
          <w:color w:val="000000" w:themeColor="text1"/>
          <w:sz w:val="24"/>
          <w:szCs w:val="24"/>
        </w:rPr>
        <w:t xml:space="preserve">eadaan </w:t>
      </w:r>
      <w:r w:rsidR="00B26A25" w:rsidRPr="008444BC">
        <w:rPr>
          <w:rFonts w:ascii="Bookman Old Style" w:hAnsi="Bookman Old Style" w:cs="Arial"/>
          <w:color w:val="000000" w:themeColor="text1"/>
          <w:sz w:val="24"/>
          <w:szCs w:val="24"/>
          <w:lang w:val="en-US"/>
        </w:rPr>
        <w:t>K</w:t>
      </w:r>
      <w:r w:rsidRPr="008444BC">
        <w:rPr>
          <w:rFonts w:ascii="Bookman Old Style" w:hAnsi="Bookman Old Style" w:cs="Arial"/>
          <w:color w:val="000000" w:themeColor="text1"/>
          <w:sz w:val="24"/>
          <w:szCs w:val="24"/>
        </w:rPr>
        <w:t xml:space="preserve">ahar </w:t>
      </w:r>
      <w:proofErr w:type="spellStart"/>
      <w:r w:rsidRPr="008444BC">
        <w:rPr>
          <w:rFonts w:ascii="Bookman Old Style" w:hAnsi="Bookman Old Style" w:cs="Arial"/>
          <w:color w:val="000000" w:themeColor="text1"/>
          <w:sz w:val="24"/>
          <w:szCs w:val="24"/>
          <w:lang w:val="en-US"/>
        </w:rPr>
        <w:t>sebagaimana</w:t>
      </w:r>
      <w:proofErr w:type="spellEnd"/>
      <w:r w:rsidRPr="008444BC">
        <w:rPr>
          <w:rFonts w:ascii="Bookman Old Style" w:hAnsi="Bookman Old Style" w:cs="Arial"/>
          <w:color w:val="000000" w:themeColor="text1"/>
          <w:sz w:val="24"/>
          <w:szCs w:val="24"/>
          <w:lang w:val="en-US"/>
        </w:rPr>
        <w:t xml:space="preserve"> </w:t>
      </w:r>
      <w:proofErr w:type="spellStart"/>
      <w:r w:rsidR="00D41DDD" w:rsidRPr="008444BC">
        <w:rPr>
          <w:rFonts w:ascii="Bookman Old Style" w:hAnsi="Bookman Old Style" w:cs="Arial"/>
          <w:color w:val="000000" w:themeColor="text1"/>
          <w:sz w:val="24"/>
          <w:szCs w:val="24"/>
          <w:lang w:val="en-US"/>
        </w:rPr>
        <w:t>diatur</w:t>
      </w:r>
      <w:proofErr w:type="spellEnd"/>
      <w:r w:rsidRPr="008444BC">
        <w:rPr>
          <w:rFonts w:ascii="Bookman Old Style" w:hAnsi="Bookman Old Style" w:cs="Arial"/>
          <w:color w:val="000000" w:themeColor="text1"/>
          <w:sz w:val="24"/>
          <w:szCs w:val="24"/>
          <w:lang w:val="en-US"/>
        </w:rPr>
        <w:t xml:space="preserve"> </w:t>
      </w:r>
      <w:proofErr w:type="spellStart"/>
      <w:r w:rsidR="00B26A25" w:rsidRPr="008444BC">
        <w:rPr>
          <w:rFonts w:ascii="Bookman Old Style" w:hAnsi="Bookman Old Style" w:cs="Arial"/>
          <w:color w:val="000000" w:themeColor="text1"/>
          <w:sz w:val="24"/>
          <w:szCs w:val="24"/>
          <w:lang w:val="en-US"/>
        </w:rPr>
        <w:t>dalam</w:t>
      </w:r>
      <w:proofErr w:type="spellEnd"/>
      <w:r w:rsidRPr="008444BC">
        <w:rPr>
          <w:rFonts w:ascii="Bookman Old Style" w:hAnsi="Bookman Old Style" w:cs="Arial"/>
          <w:color w:val="000000" w:themeColor="text1"/>
          <w:sz w:val="24"/>
          <w:szCs w:val="24"/>
          <w:lang w:val="en-US"/>
        </w:rPr>
        <w:t xml:space="preserve"> </w:t>
      </w:r>
      <w:proofErr w:type="spellStart"/>
      <w:r w:rsidRPr="008444BC">
        <w:rPr>
          <w:rFonts w:ascii="Bookman Old Style" w:hAnsi="Bookman Old Style" w:cs="Arial"/>
          <w:color w:val="000000" w:themeColor="text1"/>
          <w:sz w:val="24"/>
          <w:szCs w:val="24"/>
          <w:lang w:val="en-US"/>
        </w:rPr>
        <w:t>Peraturan</w:t>
      </w:r>
      <w:proofErr w:type="spellEnd"/>
      <w:r w:rsidRPr="008444BC">
        <w:rPr>
          <w:rFonts w:ascii="Bookman Old Style" w:hAnsi="Bookman Old Style" w:cs="Arial"/>
          <w:color w:val="000000" w:themeColor="text1"/>
          <w:sz w:val="24"/>
          <w:szCs w:val="24"/>
          <w:lang w:val="en-US"/>
        </w:rPr>
        <w:t xml:space="preserve"> BKPM </w:t>
      </w:r>
      <w:proofErr w:type="spellStart"/>
      <w:r w:rsidRPr="008444BC">
        <w:rPr>
          <w:rFonts w:ascii="Bookman Old Style" w:hAnsi="Bookman Old Style" w:cs="Arial"/>
          <w:color w:val="000000" w:themeColor="text1"/>
          <w:sz w:val="24"/>
          <w:szCs w:val="24"/>
          <w:lang w:val="en-US"/>
        </w:rPr>
        <w:t>tentang</w:t>
      </w:r>
      <w:proofErr w:type="spellEnd"/>
      <w:r w:rsidRPr="008444BC">
        <w:rPr>
          <w:rFonts w:ascii="Bookman Old Style" w:hAnsi="Bookman Old Style" w:cs="Arial"/>
          <w:color w:val="000000" w:themeColor="text1"/>
          <w:sz w:val="24"/>
          <w:szCs w:val="24"/>
          <w:lang w:val="en-US"/>
        </w:rPr>
        <w:t xml:space="preserve"> </w:t>
      </w:r>
      <w:proofErr w:type="spellStart"/>
      <w:r w:rsidR="00B26A25" w:rsidRPr="008444BC">
        <w:rPr>
          <w:rFonts w:ascii="Bookman Old Style" w:hAnsi="Bookman Old Style" w:cs="Arial"/>
          <w:color w:val="000000" w:themeColor="text1"/>
          <w:sz w:val="24"/>
          <w:szCs w:val="24"/>
          <w:lang w:val="en-US"/>
        </w:rPr>
        <w:t>sistem</w:t>
      </w:r>
      <w:proofErr w:type="spellEnd"/>
      <w:r w:rsidR="00B26A25" w:rsidRPr="008444BC">
        <w:rPr>
          <w:rFonts w:ascii="Bookman Old Style" w:hAnsi="Bookman Old Style" w:cs="Arial"/>
          <w:color w:val="000000" w:themeColor="text1"/>
          <w:sz w:val="24"/>
          <w:szCs w:val="24"/>
          <w:lang w:val="en-US"/>
        </w:rPr>
        <w:t xml:space="preserve"> </w:t>
      </w:r>
      <w:proofErr w:type="spellStart"/>
      <w:r w:rsidR="00B26A25" w:rsidRPr="008444BC">
        <w:rPr>
          <w:rFonts w:ascii="Bookman Old Style" w:hAnsi="Bookman Old Style" w:cs="Arial"/>
          <w:color w:val="000000" w:themeColor="text1"/>
          <w:sz w:val="24"/>
          <w:szCs w:val="24"/>
          <w:lang w:val="en-US"/>
        </w:rPr>
        <w:t>perizinan</w:t>
      </w:r>
      <w:proofErr w:type="spellEnd"/>
      <w:r w:rsidR="00B26A25" w:rsidRPr="008444BC">
        <w:rPr>
          <w:rFonts w:ascii="Bookman Old Style" w:hAnsi="Bookman Old Style" w:cs="Arial"/>
          <w:color w:val="000000" w:themeColor="text1"/>
          <w:sz w:val="24"/>
          <w:szCs w:val="24"/>
          <w:lang w:val="en-US"/>
        </w:rPr>
        <w:t xml:space="preserve"> </w:t>
      </w:r>
      <w:proofErr w:type="spellStart"/>
      <w:r w:rsidR="00B26A25" w:rsidRPr="008444BC">
        <w:rPr>
          <w:rFonts w:ascii="Bookman Old Style" w:hAnsi="Bookman Old Style" w:cs="Arial"/>
          <w:color w:val="000000" w:themeColor="text1"/>
          <w:sz w:val="24"/>
          <w:szCs w:val="24"/>
          <w:lang w:val="en-US"/>
        </w:rPr>
        <w:t>berusaha</w:t>
      </w:r>
      <w:proofErr w:type="spellEnd"/>
      <w:r w:rsidR="00B26A25" w:rsidRPr="008444BC">
        <w:rPr>
          <w:rFonts w:ascii="Bookman Old Style" w:hAnsi="Bookman Old Style" w:cs="Arial"/>
          <w:color w:val="000000" w:themeColor="text1"/>
          <w:sz w:val="24"/>
          <w:szCs w:val="24"/>
          <w:lang w:val="en-US"/>
        </w:rPr>
        <w:t xml:space="preserve"> </w:t>
      </w:r>
      <w:proofErr w:type="spellStart"/>
      <w:r w:rsidR="00B26A25" w:rsidRPr="008444BC">
        <w:rPr>
          <w:rFonts w:ascii="Bookman Old Style" w:hAnsi="Bookman Old Style" w:cs="Arial"/>
          <w:color w:val="000000" w:themeColor="text1"/>
          <w:sz w:val="24"/>
          <w:szCs w:val="24"/>
          <w:lang w:val="en-US"/>
        </w:rPr>
        <w:t>berbasis</w:t>
      </w:r>
      <w:proofErr w:type="spellEnd"/>
      <w:r w:rsidR="00B26A25" w:rsidRPr="008444BC">
        <w:rPr>
          <w:rFonts w:ascii="Bookman Old Style" w:hAnsi="Bookman Old Style" w:cs="Arial"/>
          <w:color w:val="000000" w:themeColor="text1"/>
          <w:sz w:val="24"/>
          <w:szCs w:val="24"/>
          <w:lang w:val="en-US"/>
        </w:rPr>
        <w:t xml:space="preserve"> </w:t>
      </w:r>
      <w:proofErr w:type="spellStart"/>
      <w:r w:rsidR="00B26A25" w:rsidRPr="008444BC">
        <w:rPr>
          <w:rFonts w:ascii="Bookman Old Style" w:hAnsi="Bookman Old Style" w:cs="Arial"/>
          <w:color w:val="000000" w:themeColor="text1"/>
          <w:sz w:val="24"/>
          <w:szCs w:val="24"/>
          <w:lang w:val="en-US"/>
        </w:rPr>
        <w:t>risiko</w:t>
      </w:r>
      <w:proofErr w:type="spellEnd"/>
      <w:r w:rsidR="00B26A25" w:rsidRPr="008444BC">
        <w:rPr>
          <w:rFonts w:ascii="Bookman Old Style" w:hAnsi="Bookman Old Style" w:cs="Arial"/>
          <w:color w:val="000000" w:themeColor="text1"/>
          <w:sz w:val="24"/>
          <w:szCs w:val="24"/>
          <w:lang w:val="en-US"/>
        </w:rPr>
        <w:t xml:space="preserve"> </w:t>
      </w:r>
      <w:proofErr w:type="spellStart"/>
      <w:r w:rsidR="00B26A25" w:rsidRPr="008444BC">
        <w:rPr>
          <w:rFonts w:ascii="Bookman Old Style" w:hAnsi="Bookman Old Style" w:cs="Arial"/>
          <w:color w:val="000000" w:themeColor="text1"/>
          <w:sz w:val="24"/>
          <w:szCs w:val="24"/>
          <w:lang w:val="en-US"/>
        </w:rPr>
        <w:t>terintegrasi</w:t>
      </w:r>
      <w:proofErr w:type="spellEnd"/>
      <w:r w:rsidR="00B26A25" w:rsidRPr="008444BC">
        <w:rPr>
          <w:rFonts w:ascii="Bookman Old Style" w:hAnsi="Bookman Old Style" w:cs="Arial"/>
          <w:color w:val="000000" w:themeColor="text1"/>
          <w:sz w:val="24"/>
          <w:szCs w:val="24"/>
          <w:lang w:val="en-US"/>
        </w:rPr>
        <w:t xml:space="preserve"> </w:t>
      </w:r>
      <w:proofErr w:type="spellStart"/>
      <w:r w:rsidR="00B26A25" w:rsidRPr="008444BC">
        <w:rPr>
          <w:rFonts w:ascii="Bookman Old Style" w:hAnsi="Bookman Old Style" w:cs="Arial"/>
          <w:color w:val="000000" w:themeColor="text1"/>
          <w:sz w:val="24"/>
          <w:szCs w:val="24"/>
          <w:lang w:val="en-US"/>
        </w:rPr>
        <w:t>secara</w:t>
      </w:r>
      <w:proofErr w:type="spellEnd"/>
      <w:r w:rsidR="00B26A25" w:rsidRPr="008444BC">
        <w:rPr>
          <w:rFonts w:ascii="Bookman Old Style" w:hAnsi="Bookman Old Style" w:cs="Arial"/>
          <w:color w:val="000000" w:themeColor="text1"/>
          <w:sz w:val="24"/>
          <w:szCs w:val="24"/>
          <w:lang w:val="en-US"/>
        </w:rPr>
        <w:t xml:space="preserve"> </w:t>
      </w:r>
      <w:proofErr w:type="spellStart"/>
      <w:r w:rsidR="00B26A25" w:rsidRPr="008444BC">
        <w:rPr>
          <w:rFonts w:ascii="Bookman Old Style" w:hAnsi="Bookman Old Style" w:cs="Arial"/>
          <w:color w:val="000000" w:themeColor="text1"/>
          <w:sz w:val="24"/>
          <w:szCs w:val="24"/>
          <w:lang w:val="en-US"/>
        </w:rPr>
        <w:t>elektronik</w:t>
      </w:r>
      <w:proofErr w:type="spellEnd"/>
      <w:r w:rsidRPr="008444BC">
        <w:rPr>
          <w:rFonts w:ascii="Bookman Old Style" w:hAnsi="Bookman Old Style" w:cs="Arial"/>
          <w:color w:val="000000" w:themeColor="text1"/>
          <w:sz w:val="24"/>
          <w:szCs w:val="24"/>
          <w:lang w:val="en-US"/>
        </w:rPr>
        <w:t>.</w:t>
      </w:r>
    </w:p>
    <w:p w14:paraId="27F00617" w14:textId="77777777" w:rsidR="00E45E94" w:rsidRDefault="00E45E94" w:rsidP="004E5A1F">
      <w:pPr>
        <w:pStyle w:val="Heading3"/>
        <w:spacing w:before="0" w:after="0" w:line="360" w:lineRule="auto"/>
        <w:ind w:left="1985"/>
        <w:jc w:val="center"/>
        <w:rPr>
          <w:rFonts w:ascii="Bookman Old Style" w:hAnsi="Bookman Old Style"/>
          <w:b w:val="0"/>
          <w:bCs/>
          <w:sz w:val="24"/>
          <w:szCs w:val="24"/>
          <w:lang w:val="en-US"/>
        </w:rPr>
      </w:pPr>
    </w:p>
    <w:p w14:paraId="528B2F52" w14:textId="14269A09" w:rsidR="00704173" w:rsidRPr="004E5A1F" w:rsidRDefault="006322F8" w:rsidP="004E5A1F">
      <w:pPr>
        <w:pStyle w:val="Heading3"/>
        <w:spacing w:before="0" w:after="0" w:line="360" w:lineRule="auto"/>
        <w:ind w:left="1985"/>
        <w:jc w:val="center"/>
        <w:rPr>
          <w:rFonts w:ascii="Bookman Old Style" w:hAnsi="Bookman Old Style" w:cstheme="minorHAnsi"/>
          <w:b w:val="0"/>
          <w:bCs/>
          <w:color w:val="000000" w:themeColor="text1"/>
          <w:sz w:val="24"/>
          <w:szCs w:val="24"/>
          <w:lang w:val="en-US"/>
        </w:rPr>
      </w:pPr>
      <w:r w:rsidRPr="004E5A1F">
        <w:rPr>
          <w:rFonts w:ascii="Bookman Old Style" w:hAnsi="Bookman Old Style"/>
          <w:b w:val="0"/>
          <w:bCs/>
          <w:sz w:val="24"/>
          <w:szCs w:val="24"/>
          <w:lang w:val="en-US"/>
        </w:rPr>
        <w:t xml:space="preserve">BAB </w:t>
      </w:r>
      <w:r w:rsidR="0077799F" w:rsidRPr="008444BC">
        <w:rPr>
          <w:rFonts w:ascii="Bookman Old Style" w:hAnsi="Bookman Old Style"/>
          <w:b w:val="0"/>
          <w:bCs/>
          <w:sz w:val="24"/>
          <w:szCs w:val="24"/>
          <w:lang w:val="en-US"/>
        </w:rPr>
        <w:t>VII</w:t>
      </w:r>
    </w:p>
    <w:p w14:paraId="000002C2" w14:textId="090C6AD0" w:rsidR="00DC1B0C" w:rsidRPr="008444BC" w:rsidRDefault="002C21F9">
      <w:pPr>
        <w:pStyle w:val="Heading7"/>
        <w:spacing w:line="360" w:lineRule="auto"/>
        <w:ind w:left="1985"/>
        <w:rPr>
          <w:rFonts w:eastAsia="Bookman Old Style" w:cs="Bookman Old Style"/>
          <w:color w:val="000000"/>
          <w:sz w:val="24"/>
          <w:szCs w:val="24"/>
        </w:rPr>
      </w:pPr>
      <w:r w:rsidRPr="008444BC">
        <w:rPr>
          <w:sz w:val="24"/>
          <w:szCs w:val="24"/>
        </w:rPr>
        <w:t>KETENTUAN PERALIHAN</w:t>
      </w:r>
    </w:p>
    <w:p w14:paraId="000002C3" w14:textId="77777777" w:rsidR="00DC1B0C" w:rsidRPr="004E5A1F" w:rsidRDefault="00DC1B0C">
      <w:pPr>
        <w:spacing w:after="0" w:line="360" w:lineRule="auto"/>
        <w:ind w:left="1985"/>
        <w:jc w:val="center"/>
        <w:rPr>
          <w:rFonts w:ascii="Bookman Old Style" w:hAnsi="Bookman Old Style"/>
          <w:strike/>
          <w:sz w:val="24"/>
          <w:szCs w:val="24"/>
        </w:rPr>
      </w:pPr>
    </w:p>
    <w:p w14:paraId="3D282D50" w14:textId="2A113B9C" w:rsidR="009F66E6" w:rsidRPr="004E5A1F" w:rsidRDefault="003256D5">
      <w:pPr>
        <w:pStyle w:val="Heading8"/>
        <w:spacing w:before="0" w:after="0" w:line="360" w:lineRule="auto"/>
        <w:ind w:left="1985"/>
        <w:rPr>
          <w:szCs w:val="24"/>
          <w:lang w:val="en-US"/>
        </w:rPr>
      </w:pPr>
      <w:r w:rsidRPr="008444BC">
        <w:rPr>
          <w:szCs w:val="24"/>
        </w:rPr>
        <w:t>Pasal</w:t>
      </w:r>
      <w:r w:rsidR="00443B88" w:rsidRPr="008444BC">
        <w:rPr>
          <w:szCs w:val="24"/>
          <w:lang w:val="en-US"/>
        </w:rPr>
        <w:t xml:space="preserve"> </w:t>
      </w:r>
      <w:r w:rsidR="007E6239" w:rsidRPr="004E5A1F">
        <w:rPr>
          <w:szCs w:val="24"/>
          <w:lang w:val="en-US"/>
        </w:rPr>
        <w:t>6</w:t>
      </w:r>
      <w:r w:rsidR="007D5EC3" w:rsidRPr="004E5A1F">
        <w:rPr>
          <w:szCs w:val="24"/>
          <w:lang w:val="en-US"/>
        </w:rPr>
        <w:t>5</w:t>
      </w:r>
    </w:p>
    <w:p w14:paraId="2FFC6EA9" w14:textId="2326ED1F" w:rsidR="005D2CDB" w:rsidRPr="004E5A1F" w:rsidRDefault="009F66E6" w:rsidP="004E5A1F">
      <w:pPr>
        <w:pStyle w:val="ListParagraph"/>
        <w:numPr>
          <w:ilvl w:val="0"/>
          <w:numId w:val="226"/>
        </w:numPr>
        <w:spacing w:after="0" w:line="360" w:lineRule="auto"/>
        <w:ind w:left="2552" w:hanging="567"/>
        <w:jc w:val="both"/>
        <w:rPr>
          <w:rFonts w:ascii="Bookman Old Style" w:eastAsia="Times New Roman" w:hAnsi="Bookman Old Style" w:cs="Times New Roman"/>
          <w:sz w:val="24"/>
          <w:szCs w:val="24"/>
          <w:lang w:val="en-ID"/>
        </w:rPr>
      </w:pPr>
      <w:proofErr w:type="spellStart"/>
      <w:r w:rsidRPr="004E5A1F">
        <w:rPr>
          <w:rFonts w:ascii="Bookman Old Style" w:eastAsia="Times New Roman" w:hAnsi="Bookman Old Style" w:cs="Times New Roman"/>
          <w:sz w:val="24"/>
          <w:szCs w:val="24"/>
          <w:lang w:val="en-ID"/>
        </w:rPr>
        <w:t>Dalam</w:t>
      </w:r>
      <w:proofErr w:type="spellEnd"/>
      <w:r w:rsidRPr="004E5A1F">
        <w:rPr>
          <w:rFonts w:ascii="Bookman Old Style" w:eastAsia="Times New Roman" w:hAnsi="Bookman Old Style" w:cs="Times New Roman"/>
          <w:sz w:val="24"/>
          <w:szCs w:val="24"/>
          <w:lang w:val="en-ID"/>
        </w:rPr>
        <w:t xml:space="preserve"> </w:t>
      </w:r>
      <w:proofErr w:type="spellStart"/>
      <w:r w:rsidRPr="004E5A1F">
        <w:rPr>
          <w:rFonts w:ascii="Bookman Old Style" w:eastAsia="Times New Roman" w:hAnsi="Bookman Old Style" w:cs="Times New Roman"/>
          <w:sz w:val="24"/>
          <w:szCs w:val="24"/>
          <w:lang w:val="en-ID"/>
        </w:rPr>
        <w:t>hal</w:t>
      </w:r>
      <w:proofErr w:type="spellEnd"/>
      <w:r w:rsidR="008D4540" w:rsidRPr="008444BC">
        <w:rPr>
          <w:rFonts w:ascii="Bookman Old Style" w:eastAsia="Times New Roman" w:hAnsi="Bookman Old Style" w:cs="Times New Roman"/>
          <w:sz w:val="24"/>
          <w:szCs w:val="24"/>
          <w:lang w:val="en-ID"/>
        </w:rPr>
        <w:t xml:space="preserve"> </w:t>
      </w:r>
      <w:proofErr w:type="spellStart"/>
      <w:r w:rsidR="008D4540" w:rsidRPr="008444BC">
        <w:rPr>
          <w:rFonts w:ascii="Bookman Old Style" w:eastAsia="Times New Roman" w:hAnsi="Bookman Old Style" w:cs="Times New Roman"/>
          <w:sz w:val="24"/>
          <w:szCs w:val="24"/>
          <w:lang w:val="en-ID"/>
        </w:rPr>
        <w:t>Sistem</w:t>
      </w:r>
      <w:proofErr w:type="spellEnd"/>
      <w:r w:rsidR="008D4540" w:rsidRPr="008444BC">
        <w:rPr>
          <w:rFonts w:ascii="Bookman Old Style" w:eastAsia="Times New Roman" w:hAnsi="Bookman Old Style" w:cs="Times New Roman"/>
          <w:sz w:val="24"/>
          <w:szCs w:val="24"/>
          <w:lang w:val="en-ID"/>
        </w:rPr>
        <w:t xml:space="preserve"> OSS </w:t>
      </w:r>
      <w:proofErr w:type="spellStart"/>
      <w:r w:rsidR="008D4540" w:rsidRPr="008444BC">
        <w:rPr>
          <w:rFonts w:ascii="Bookman Old Style" w:eastAsia="Times New Roman" w:hAnsi="Bookman Old Style" w:cs="Times New Roman"/>
          <w:sz w:val="24"/>
          <w:szCs w:val="24"/>
          <w:lang w:val="en-ID"/>
        </w:rPr>
        <w:t>belum</w:t>
      </w:r>
      <w:proofErr w:type="spellEnd"/>
      <w:r w:rsidR="008D4540" w:rsidRPr="008444BC">
        <w:rPr>
          <w:rFonts w:ascii="Bookman Old Style" w:eastAsia="Times New Roman" w:hAnsi="Bookman Old Style" w:cs="Times New Roman"/>
          <w:sz w:val="24"/>
          <w:szCs w:val="24"/>
          <w:lang w:val="en-ID"/>
        </w:rPr>
        <w:t xml:space="preserve"> </w:t>
      </w:r>
      <w:proofErr w:type="spellStart"/>
      <w:r w:rsidR="008D4540" w:rsidRPr="008444BC">
        <w:rPr>
          <w:rFonts w:ascii="Bookman Old Style" w:eastAsia="Times New Roman" w:hAnsi="Bookman Old Style" w:cs="Times New Roman"/>
          <w:sz w:val="24"/>
          <w:szCs w:val="24"/>
          <w:lang w:val="en-ID"/>
        </w:rPr>
        <w:t>dapat</w:t>
      </w:r>
      <w:proofErr w:type="spellEnd"/>
      <w:r w:rsidR="008D4540" w:rsidRPr="008444BC">
        <w:rPr>
          <w:rFonts w:ascii="Bookman Old Style" w:eastAsia="Times New Roman" w:hAnsi="Bookman Old Style" w:cs="Times New Roman"/>
          <w:sz w:val="24"/>
          <w:szCs w:val="24"/>
          <w:lang w:val="en-ID"/>
        </w:rPr>
        <w:t xml:space="preserve"> </w:t>
      </w:r>
      <w:proofErr w:type="spellStart"/>
      <w:r w:rsidR="005F6F8B" w:rsidRPr="008444BC">
        <w:rPr>
          <w:rFonts w:ascii="Bookman Old Style" w:eastAsia="Times New Roman" w:hAnsi="Bookman Old Style" w:cs="Times New Roman"/>
          <w:sz w:val="24"/>
          <w:szCs w:val="24"/>
          <w:lang w:val="en-ID"/>
        </w:rPr>
        <w:t>digunakan</w:t>
      </w:r>
      <w:proofErr w:type="spellEnd"/>
      <w:r w:rsidR="005F6F8B" w:rsidRPr="008444BC">
        <w:rPr>
          <w:rFonts w:ascii="Bookman Old Style" w:eastAsia="Times New Roman" w:hAnsi="Bookman Old Style" w:cs="Times New Roman"/>
          <w:sz w:val="24"/>
          <w:szCs w:val="24"/>
          <w:lang w:val="en-ID"/>
        </w:rPr>
        <w:t xml:space="preserve"> </w:t>
      </w:r>
      <w:proofErr w:type="spellStart"/>
      <w:r w:rsidR="005F6F8B" w:rsidRPr="008444BC">
        <w:rPr>
          <w:rFonts w:ascii="Bookman Old Style" w:eastAsia="Times New Roman" w:hAnsi="Bookman Old Style" w:cs="Times New Roman"/>
          <w:sz w:val="24"/>
          <w:szCs w:val="24"/>
          <w:lang w:val="en-ID"/>
        </w:rPr>
        <w:t>untuk</w:t>
      </w:r>
      <w:proofErr w:type="spellEnd"/>
      <w:r w:rsidR="005F6F8B" w:rsidRPr="008444BC">
        <w:rPr>
          <w:rFonts w:ascii="Bookman Old Style" w:eastAsia="Times New Roman" w:hAnsi="Bookman Old Style" w:cs="Times New Roman"/>
          <w:sz w:val="24"/>
          <w:szCs w:val="24"/>
          <w:lang w:val="en-ID"/>
        </w:rPr>
        <w:t>:</w:t>
      </w:r>
    </w:p>
    <w:p w14:paraId="6AA3CC23" w14:textId="3688D911" w:rsidR="00364A87" w:rsidRPr="008444BC" w:rsidRDefault="00F078BD" w:rsidP="004E5A1F">
      <w:pPr>
        <w:pStyle w:val="ListParagraph"/>
        <w:numPr>
          <w:ilvl w:val="4"/>
          <w:numId w:val="258"/>
        </w:numPr>
        <w:spacing w:after="0" w:line="360" w:lineRule="auto"/>
        <w:ind w:left="3119" w:hanging="567"/>
        <w:jc w:val="both"/>
        <w:rPr>
          <w:rFonts w:ascii="Bookman Old Style" w:eastAsia="Times New Roman" w:hAnsi="Bookman Old Style" w:cs="Times New Roman"/>
          <w:sz w:val="24"/>
          <w:szCs w:val="24"/>
          <w:lang w:val="en-ID"/>
        </w:rPr>
      </w:pPr>
      <w:proofErr w:type="spellStart"/>
      <w:r w:rsidRPr="008444BC">
        <w:rPr>
          <w:rFonts w:ascii="Bookman Old Style" w:eastAsia="Times New Roman" w:hAnsi="Bookman Old Style" w:cs="Times New Roman"/>
          <w:sz w:val="24"/>
          <w:szCs w:val="24"/>
          <w:lang w:val="en-ID"/>
        </w:rPr>
        <w:t>p</w:t>
      </w:r>
      <w:r w:rsidR="00364A87" w:rsidRPr="008444BC">
        <w:rPr>
          <w:rFonts w:ascii="Bookman Old Style" w:eastAsia="Times New Roman" w:hAnsi="Bookman Old Style" w:cs="Times New Roman"/>
          <w:sz w:val="24"/>
          <w:szCs w:val="24"/>
          <w:lang w:val="en-ID"/>
        </w:rPr>
        <w:t>enyampaian</w:t>
      </w:r>
      <w:proofErr w:type="spellEnd"/>
      <w:r w:rsidR="00364A87"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l</w:t>
      </w:r>
      <w:r w:rsidR="00364A87" w:rsidRPr="008444BC">
        <w:rPr>
          <w:rFonts w:ascii="Bookman Old Style" w:eastAsia="Times New Roman" w:hAnsi="Bookman Old Style" w:cs="Times New Roman"/>
          <w:sz w:val="24"/>
          <w:szCs w:val="24"/>
          <w:lang w:val="en-ID"/>
        </w:rPr>
        <w:t>aporan</w:t>
      </w:r>
      <w:proofErr w:type="spellEnd"/>
      <w:r w:rsidR="00364A87" w:rsidRPr="008444BC">
        <w:rPr>
          <w:rFonts w:ascii="Bookman Old Style" w:eastAsia="Times New Roman" w:hAnsi="Bookman Old Style" w:cs="Times New Roman"/>
          <w:sz w:val="24"/>
          <w:szCs w:val="24"/>
          <w:lang w:val="en-ID"/>
        </w:rPr>
        <w:t xml:space="preserve"> </w:t>
      </w:r>
      <w:proofErr w:type="spellStart"/>
      <w:r w:rsidR="00565CEE" w:rsidRPr="008444BC">
        <w:rPr>
          <w:rFonts w:ascii="Bookman Old Style" w:eastAsia="Times New Roman" w:hAnsi="Bookman Old Style" w:cs="Times New Roman"/>
          <w:sz w:val="24"/>
          <w:szCs w:val="24"/>
          <w:lang w:val="en-ID"/>
        </w:rPr>
        <w:t>k</w:t>
      </w:r>
      <w:r w:rsidR="00364A87" w:rsidRPr="008444BC">
        <w:rPr>
          <w:rFonts w:ascii="Bookman Old Style" w:eastAsia="Times New Roman" w:hAnsi="Bookman Old Style" w:cs="Times New Roman"/>
          <w:sz w:val="24"/>
          <w:szCs w:val="24"/>
          <w:lang w:val="en-ID"/>
        </w:rPr>
        <w:t>antor</w:t>
      </w:r>
      <w:proofErr w:type="spellEnd"/>
      <w:r w:rsidR="00364A87" w:rsidRPr="008444BC">
        <w:rPr>
          <w:rFonts w:ascii="Bookman Old Style" w:eastAsia="Times New Roman" w:hAnsi="Bookman Old Style" w:cs="Times New Roman"/>
          <w:sz w:val="24"/>
          <w:szCs w:val="24"/>
          <w:lang w:val="en-ID"/>
        </w:rPr>
        <w:t xml:space="preserve"> </w:t>
      </w:r>
      <w:proofErr w:type="spellStart"/>
      <w:r w:rsidR="00565CEE" w:rsidRPr="008444BC">
        <w:rPr>
          <w:rFonts w:ascii="Bookman Old Style" w:eastAsia="Times New Roman" w:hAnsi="Bookman Old Style" w:cs="Times New Roman"/>
          <w:sz w:val="24"/>
          <w:szCs w:val="24"/>
          <w:lang w:val="en-ID"/>
        </w:rPr>
        <w:t>p</w:t>
      </w:r>
      <w:r w:rsidR="00364A87" w:rsidRPr="008444BC">
        <w:rPr>
          <w:rFonts w:ascii="Bookman Old Style" w:eastAsia="Times New Roman" w:hAnsi="Bookman Old Style" w:cs="Times New Roman"/>
          <w:sz w:val="24"/>
          <w:szCs w:val="24"/>
          <w:lang w:val="en-ID"/>
        </w:rPr>
        <w:t>erwakilan</w:t>
      </w:r>
      <w:proofErr w:type="spellEnd"/>
      <w:r w:rsidR="00364A87" w:rsidRPr="008444BC">
        <w:rPr>
          <w:rFonts w:ascii="Bookman Old Style" w:eastAsia="Times New Roman" w:hAnsi="Bookman Old Style" w:cs="Times New Roman"/>
          <w:sz w:val="24"/>
          <w:szCs w:val="24"/>
          <w:lang w:val="en-ID"/>
        </w:rPr>
        <w:t>;</w:t>
      </w:r>
    </w:p>
    <w:p w14:paraId="5E29012F" w14:textId="323E3FBF" w:rsidR="00364A87" w:rsidRPr="004E5A1F" w:rsidRDefault="00F078BD" w:rsidP="004E5A1F">
      <w:pPr>
        <w:pStyle w:val="ListParagraph"/>
        <w:numPr>
          <w:ilvl w:val="4"/>
          <w:numId w:val="258"/>
        </w:numPr>
        <w:spacing w:after="0" w:line="360" w:lineRule="auto"/>
        <w:ind w:left="3119" w:hanging="567"/>
        <w:jc w:val="both"/>
        <w:rPr>
          <w:rFonts w:ascii="Bookman Old Style" w:eastAsia="Times New Roman" w:hAnsi="Bookman Old Style" w:cs="Times New Roman"/>
          <w:sz w:val="24"/>
          <w:szCs w:val="24"/>
          <w:lang w:val="en-ID"/>
        </w:rPr>
      </w:pPr>
      <w:proofErr w:type="spellStart"/>
      <w:r w:rsidRPr="008444BC">
        <w:rPr>
          <w:rFonts w:ascii="Bookman Old Style" w:eastAsia="Times New Roman" w:hAnsi="Bookman Old Style" w:cs="Times New Roman"/>
          <w:sz w:val="24"/>
          <w:szCs w:val="24"/>
          <w:lang w:val="en-ID"/>
        </w:rPr>
        <w:lastRenderedPageBreak/>
        <w:t>p</w:t>
      </w:r>
      <w:r w:rsidR="00364A87" w:rsidRPr="008444BC">
        <w:rPr>
          <w:rFonts w:ascii="Bookman Old Style" w:eastAsia="Times New Roman" w:hAnsi="Bookman Old Style" w:cs="Times New Roman"/>
          <w:sz w:val="24"/>
          <w:szCs w:val="24"/>
          <w:lang w:val="en-ID"/>
        </w:rPr>
        <w:t>enyampaian</w:t>
      </w:r>
      <w:proofErr w:type="spellEnd"/>
      <w:r w:rsidR="00364A87"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l</w:t>
      </w:r>
      <w:r w:rsidR="00364A87" w:rsidRPr="008444BC">
        <w:rPr>
          <w:rFonts w:ascii="Bookman Old Style" w:eastAsia="Times New Roman" w:hAnsi="Bookman Old Style" w:cs="Times New Roman"/>
          <w:sz w:val="24"/>
          <w:szCs w:val="24"/>
          <w:lang w:val="en-ID"/>
        </w:rPr>
        <w:t>aporan</w:t>
      </w:r>
      <w:proofErr w:type="spellEnd"/>
      <w:r w:rsidR="00364A87"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r</w:t>
      </w:r>
      <w:r w:rsidR="00364A87" w:rsidRPr="008444BC">
        <w:rPr>
          <w:rFonts w:ascii="Bookman Old Style" w:eastAsia="Times New Roman" w:hAnsi="Bookman Old Style" w:cs="Times New Roman"/>
          <w:sz w:val="24"/>
          <w:szCs w:val="24"/>
          <w:lang w:val="en-ID"/>
        </w:rPr>
        <w:t>ealisasi</w:t>
      </w:r>
      <w:proofErr w:type="spellEnd"/>
      <w:r w:rsidR="00364A87"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p</w:t>
      </w:r>
      <w:r w:rsidR="00364A87" w:rsidRPr="008444BC">
        <w:rPr>
          <w:rFonts w:ascii="Bookman Old Style" w:eastAsia="Times New Roman" w:hAnsi="Bookman Old Style" w:cs="Times New Roman"/>
          <w:sz w:val="24"/>
          <w:szCs w:val="24"/>
          <w:lang w:val="en-ID"/>
        </w:rPr>
        <w:t>embebasan</w:t>
      </w:r>
      <w:proofErr w:type="spellEnd"/>
      <w:r w:rsidR="00364A87"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b</w:t>
      </w:r>
      <w:r w:rsidR="00364A87" w:rsidRPr="008444BC">
        <w:rPr>
          <w:rFonts w:ascii="Bookman Old Style" w:eastAsia="Times New Roman" w:hAnsi="Bookman Old Style" w:cs="Times New Roman"/>
          <w:sz w:val="24"/>
          <w:szCs w:val="24"/>
          <w:lang w:val="en-ID"/>
        </w:rPr>
        <w:t>ea</w:t>
      </w:r>
      <w:proofErr w:type="spellEnd"/>
      <w:r w:rsidR="00364A87"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m</w:t>
      </w:r>
      <w:r w:rsidR="00364A87" w:rsidRPr="008444BC">
        <w:rPr>
          <w:rFonts w:ascii="Bookman Old Style" w:eastAsia="Times New Roman" w:hAnsi="Bookman Old Style" w:cs="Times New Roman"/>
          <w:sz w:val="24"/>
          <w:szCs w:val="24"/>
          <w:lang w:val="en-ID"/>
        </w:rPr>
        <w:t>asuk</w:t>
      </w:r>
      <w:proofErr w:type="spellEnd"/>
      <w:r w:rsidR="00364A87"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i</w:t>
      </w:r>
      <w:proofErr w:type="spellEnd"/>
      <w:r w:rsidR="00364A87" w:rsidRPr="008444BC">
        <w:rPr>
          <w:rFonts w:ascii="Bookman Old Style" w:eastAsia="Bookman Old Style" w:hAnsi="Bookman Old Style" w:cs="Bookman Old Style"/>
          <w:sz w:val="24"/>
          <w:szCs w:val="24"/>
        </w:rPr>
        <w:t>mportasi mesin dan/atau barang dan bahan</w:t>
      </w:r>
      <w:r w:rsidR="00364A87" w:rsidRPr="008444BC">
        <w:rPr>
          <w:rFonts w:ascii="Bookman Old Style" w:eastAsia="Times New Roman" w:hAnsi="Bookman Old Style" w:cs="Times New Roman"/>
          <w:sz w:val="24"/>
          <w:szCs w:val="24"/>
          <w:lang w:val="en-ID"/>
        </w:rPr>
        <w:t>;</w:t>
      </w:r>
    </w:p>
    <w:p w14:paraId="0310936A" w14:textId="25610506" w:rsidR="00364A87" w:rsidRPr="00FB122D" w:rsidRDefault="00F078BD" w:rsidP="004E5A1F">
      <w:pPr>
        <w:pStyle w:val="ListParagraph"/>
        <w:numPr>
          <w:ilvl w:val="4"/>
          <w:numId w:val="258"/>
        </w:numPr>
        <w:spacing w:after="0" w:line="360" w:lineRule="auto"/>
        <w:ind w:left="3119" w:hanging="567"/>
        <w:jc w:val="both"/>
        <w:rPr>
          <w:rFonts w:ascii="Bookman Old Style" w:eastAsia="Times New Roman" w:hAnsi="Bookman Old Style" w:cs="Times New Roman"/>
          <w:sz w:val="24"/>
          <w:szCs w:val="24"/>
          <w:lang w:val="en-ID"/>
        </w:rPr>
      </w:pPr>
      <w:proofErr w:type="spellStart"/>
      <w:r w:rsidRPr="00FB122D">
        <w:rPr>
          <w:rFonts w:ascii="Bookman Old Style" w:eastAsia="Times New Roman" w:hAnsi="Bookman Old Style" w:cs="Times New Roman"/>
          <w:sz w:val="24"/>
          <w:szCs w:val="24"/>
          <w:lang w:val="en-ID"/>
        </w:rPr>
        <w:t>p</w:t>
      </w:r>
      <w:r w:rsidR="00364A87" w:rsidRPr="00FB122D">
        <w:rPr>
          <w:rFonts w:ascii="Bookman Old Style" w:eastAsia="Times New Roman" w:hAnsi="Bookman Old Style" w:cs="Times New Roman"/>
          <w:sz w:val="24"/>
          <w:szCs w:val="24"/>
          <w:lang w:val="en-ID"/>
        </w:rPr>
        <w:t>ermohonan</w:t>
      </w:r>
      <w:proofErr w:type="spellEnd"/>
      <w:r w:rsidR="00364A87" w:rsidRPr="00FB122D">
        <w:rPr>
          <w:rFonts w:ascii="Bookman Old Style" w:eastAsia="Times New Roman" w:hAnsi="Bookman Old Style" w:cs="Times New Roman"/>
          <w:sz w:val="24"/>
          <w:szCs w:val="24"/>
          <w:lang w:val="en-ID"/>
        </w:rPr>
        <w:t xml:space="preserve"> </w:t>
      </w:r>
      <w:proofErr w:type="spellStart"/>
      <w:r w:rsidRPr="00FB122D">
        <w:rPr>
          <w:rFonts w:ascii="Bookman Old Style" w:eastAsia="Times New Roman" w:hAnsi="Bookman Old Style" w:cs="Times New Roman"/>
          <w:sz w:val="24"/>
          <w:szCs w:val="24"/>
          <w:lang w:val="en-ID"/>
        </w:rPr>
        <w:t>t</w:t>
      </w:r>
      <w:r w:rsidR="00364A87" w:rsidRPr="00FB122D">
        <w:rPr>
          <w:rFonts w:ascii="Bookman Old Style" w:eastAsia="Times New Roman" w:hAnsi="Bookman Old Style" w:cs="Times New Roman"/>
          <w:sz w:val="24"/>
          <w:szCs w:val="24"/>
          <w:lang w:val="en-ID"/>
        </w:rPr>
        <w:t>indakan</w:t>
      </w:r>
      <w:proofErr w:type="spellEnd"/>
      <w:r w:rsidR="00364A87" w:rsidRPr="00FB122D">
        <w:rPr>
          <w:rFonts w:ascii="Bookman Old Style" w:eastAsia="Times New Roman" w:hAnsi="Bookman Old Style" w:cs="Times New Roman"/>
          <w:sz w:val="24"/>
          <w:szCs w:val="24"/>
          <w:lang w:val="en-ID"/>
        </w:rPr>
        <w:t xml:space="preserve"> </w:t>
      </w:r>
      <w:proofErr w:type="spellStart"/>
      <w:r w:rsidRPr="00FB122D">
        <w:rPr>
          <w:rFonts w:ascii="Bookman Old Style" w:eastAsia="Times New Roman" w:hAnsi="Bookman Old Style" w:cs="Times New Roman"/>
          <w:sz w:val="24"/>
          <w:szCs w:val="24"/>
          <w:lang w:val="en-ID"/>
        </w:rPr>
        <w:t>a</w:t>
      </w:r>
      <w:r w:rsidR="00364A87" w:rsidRPr="00FB122D">
        <w:rPr>
          <w:rFonts w:ascii="Bookman Old Style" w:eastAsia="Times New Roman" w:hAnsi="Bookman Old Style" w:cs="Times New Roman"/>
          <w:sz w:val="24"/>
          <w:szCs w:val="24"/>
          <w:lang w:val="en-ID"/>
        </w:rPr>
        <w:t>dministratif</w:t>
      </w:r>
      <w:proofErr w:type="spellEnd"/>
      <w:r w:rsidR="00364A87" w:rsidRPr="00FB122D">
        <w:rPr>
          <w:rFonts w:ascii="Bookman Old Style" w:eastAsia="Times New Roman" w:hAnsi="Bookman Old Style" w:cs="Times New Roman"/>
          <w:sz w:val="24"/>
          <w:szCs w:val="24"/>
          <w:lang w:val="en-ID"/>
        </w:rPr>
        <w:t xml:space="preserve"> oleh </w:t>
      </w:r>
      <w:proofErr w:type="spellStart"/>
      <w:r w:rsidR="00364A87" w:rsidRPr="00FB122D">
        <w:rPr>
          <w:rFonts w:ascii="Bookman Old Style" w:eastAsia="Times New Roman" w:hAnsi="Bookman Old Style" w:cs="Times New Roman"/>
          <w:sz w:val="24"/>
          <w:szCs w:val="24"/>
          <w:lang w:val="en-ID"/>
        </w:rPr>
        <w:t>Pelaku</w:t>
      </w:r>
      <w:proofErr w:type="spellEnd"/>
      <w:r w:rsidR="00364A87" w:rsidRPr="00FB122D">
        <w:rPr>
          <w:rFonts w:ascii="Bookman Old Style" w:eastAsia="Times New Roman" w:hAnsi="Bookman Old Style" w:cs="Times New Roman"/>
          <w:sz w:val="24"/>
          <w:szCs w:val="24"/>
          <w:lang w:val="en-ID"/>
        </w:rPr>
        <w:t xml:space="preserve"> Usaha; dan</w:t>
      </w:r>
    </w:p>
    <w:p w14:paraId="78AA1A78" w14:textId="63FAEAE4" w:rsidR="00364A87" w:rsidRPr="00FB122D" w:rsidRDefault="00F078BD" w:rsidP="004E5A1F">
      <w:pPr>
        <w:pStyle w:val="ListParagraph"/>
        <w:numPr>
          <w:ilvl w:val="4"/>
          <w:numId w:val="258"/>
        </w:numPr>
        <w:spacing w:after="0" w:line="360" w:lineRule="auto"/>
        <w:ind w:left="3119" w:hanging="567"/>
        <w:jc w:val="both"/>
        <w:rPr>
          <w:rFonts w:ascii="Bookman Old Style" w:eastAsia="Times New Roman" w:hAnsi="Bookman Old Style" w:cs="Times New Roman"/>
          <w:sz w:val="24"/>
          <w:szCs w:val="24"/>
          <w:lang w:val="en-ID"/>
        </w:rPr>
      </w:pPr>
      <w:proofErr w:type="spellStart"/>
      <w:r w:rsidRPr="00FB122D">
        <w:rPr>
          <w:rFonts w:ascii="Bookman Old Style" w:eastAsia="Times New Roman" w:hAnsi="Bookman Old Style" w:cs="Times New Roman"/>
          <w:sz w:val="24"/>
          <w:szCs w:val="24"/>
          <w:lang w:val="en-ID"/>
        </w:rPr>
        <w:t>p</w:t>
      </w:r>
      <w:r w:rsidR="00364A87" w:rsidRPr="00FB122D">
        <w:rPr>
          <w:rFonts w:ascii="Bookman Old Style" w:eastAsia="Times New Roman" w:hAnsi="Bookman Old Style" w:cs="Times New Roman"/>
          <w:sz w:val="24"/>
          <w:szCs w:val="24"/>
          <w:lang w:val="en-ID"/>
        </w:rPr>
        <w:t>emberian</w:t>
      </w:r>
      <w:proofErr w:type="spellEnd"/>
      <w:r w:rsidR="00364A87" w:rsidRPr="00FB122D">
        <w:rPr>
          <w:rFonts w:ascii="Bookman Old Style" w:eastAsia="Times New Roman" w:hAnsi="Bookman Old Style" w:cs="Times New Roman"/>
          <w:sz w:val="24"/>
          <w:szCs w:val="24"/>
          <w:lang w:val="en-ID"/>
        </w:rPr>
        <w:t xml:space="preserve"> </w:t>
      </w:r>
      <w:proofErr w:type="spellStart"/>
      <w:r w:rsidRPr="00FB122D">
        <w:rPr>
          <w:rFonts w:ascii="Bookman Old Style" w:eastAsia="Times New Roman" w:hAnsi="Bookman Old Style" w:cs="Times New Roman"/>
          <w:sz w:val="24"/>
          <w:szCs w:val="24"/>
          <w:lang w:val="en-ID"/>
        </w:rPr>
        <w:t>s</w:t>
      </w:r>
      <w:r w:rsidR="00364A87" w:rsidRPr="00FB122D">
        <w:rPr>
          <w:rFonts w:ascii="Bookman Old Style" w:eastAsia="Times New Roman" w:hAnsi="Bookman Old Style" w:cs="Times New Roman"/>
          <w:sz w:val="24"/>
          <w:szCs w:val="24"/>
          <w:lang w:val="en-ID"/>
        </w:rPr>
        <w:t>anksi</w:t>
      </w:r>
      <w:proofErr w:type="spellEnd"/>
      <w:r w:rsidR="00364A87" w:rsidRPr="00FB122D">
        <w:rPr>
          <w:rFonts w:ascii="Bookman Old Style" w:eastAsia="Times New Roman" w:hAnsi="Bookman Old Style" w:cs="Times New Roman"/>
          <w:sz w:val="24"/>
          <w:szCs w:val="24"/>
          <w:lang w:val="en-ID"/>
        </w:rPr>
        <w:t xml:space="preserve"> </w:t>
      </w:r>
      <w:proofErr w:type="spellStart"/>
      <w:r w:rsidRPr="00FB122D">
        <w:rPr>
          <w:rFonts w:ascii="Bookman Old Style" w:eastAsia="Times New Roman" w:hAnsi="Bookman Old Style" w:cs="Times New Roman"/>
          <w:sz w:val="24"/>
          <w:szCs w:val="24"/>
          <w:lang w:val="en-ID"/>
        </w:rPr>
        <w:t>a</w:t>
      </w:r>
      <w:r w:rsidR="00364A87" w:rsidRPr="00FB122D">
        <w:rPr>
          <w:rFonts w:ascii="Bookman Old Style" w:eastAsia="Times New Roman" w:hAnsi="Bookman Old Style" w:cs="Times New Roman"/>
          <w:sz w:val="24"/>
          <w:szCs w:val="24"/>
          <w:lang w:val="en-ID"/>
        </w:rPr>
        <w:t>dministratif</w:t>
      </w:r>
      <w:proofErr w:type="spellEnd"/>
      <w:r w:rsidR="00364A87" w:rsidRPr="00FB122D">
        <w:rPr>
          <w:rFonts w:ascii="Bookman Old Style" w:eastAsia="Times New Roman" w:hAnsi="Bookman Old Style" w:cs="Times New Roman"/>
          <w:sz w:val="24"/>
          <w:szCs w:val="24"/>
          <w:lang w:val="en-ID"/>
        </w:rPr>
        <w:t xml:space="preserve"> </w:t>
      </w:r>
      <w:proofErr w:type="spellStart"/>
      <w:r w:rsidR="00364A87" w:rsidRPr="00FB122D">
        <w:rPr>
          <w:rFonts w:ascii="Bookman Old Style" w:eastAsia="Times New Roman" w:hAnsi="Bookman Old Style" w:cs="Times New Roman"/>
          <w:sz w:val="24"/>
          <w:szCs w:val="24"/>
          <w:lang w:val="en-ID"/>
        </w:rPr>
        <w:t>kepada</w:t>
      </w:r>
      <w:proofErr w:type="spellEnd"/>
      <w:r w:rsidR="00364A87" w:rsidRPr="00FB122D">
        <w:rPr>
          <w:rFonts w:ascii="Bookman Old Style" w:eastAsia="Times New Roman" w:hAnsi="Bookman Old Style" w:cs="Times New Roman"/>
          <w:sz w:val="24"/>
          <w:szCs w:val="24"/>
          <w:lang w:val="en-ID"/>
        </w:rPr>
        <w:t xml:space="preserve"> </w:t>
      </w:r>
      <w:proofErr w:type="spellStart"/>
      <w:r w:rsidR="00364A87" w:rsidRPr="00FB122D">
        <w:rPr>
          <w:rFonts w:ascii="Bookman Old Style" w:eastAsia="Times New Roman" w:hAnsi="Bookman Old Style" w:cs="Times New Roman"/>
          <w:sz w:val="24"/>
          <w:szCs w:val="24"/>
          <w:lang w:val="en-ID"/>
        </w:rPr>
        <w:t>Pelaku</w:t>
      </w:r>
      <w:proofErr w:type="spellEnd"/>
      <w:r w:rsidR="00364A87" w:rsidRPr="00FB122D">
        <w:rPr>
          <w:rFonts w:ascii="Bookman Old Style" w:eastAsia="Times New Roman" w:hAnsi="Bookman Old Style" w:cs="Times New Roman"/>
          <w:sz w:val="24"/>
          <w:szCs w:val="24"/>
          <w:lang w:val="en-ID"/>
        </w:rPr>
        <w:t xml:space="preserve"> Usaha</w:t>
      </w:r>
      <w:r w:rsidR="00C67898" w:rsidRPr="00FB122D">
        <w:rPr>
          <w:rFonts w:ascii="Bookman Old Style" w:eastAsia="Times New Roman" w:hAnsi="Bookman Old Style" w:cs="Times New Roman"/>
          <w:sz w:val="24"/>
          <w:szCs w:val="24"/>
          <w:lang w:val="en-ID"/>
        </w:rPr>
        <w:t>,</w:t>
      </w:r>
    </w:p>
    <w:p w14:paraId="72678AB7" w14:textId="1A1C68FD" w:rsidR="00364A87" w:rsidRPr="004E5A1F" w:rsidRDefault="00364A87" w:rsidP="004E5A1F">
      <w:pPr>
        <w:pStyle w:val="ListParagraph"/>
        <w:spacing w:after="0" w:line="360" w:lineRule="auto"/>
        <w:ind w:left="2552"/>
        <w:jc w:val="both"/>
        <w:rPr>
          <w:rFonts w:ascii="Bookman Old Style" w:eastAsia="Times New Roman" w:hAnsi="Bookman Old Style" w:cs="Times New Roman"/>
          <w:sz w:val="24"/>
          <w:szCs w:val="24"/>
          <w:lang w:val="en-ID"/>
        </w:rPr>
      </w:pPr>
      <w:proofErr w:type="spellStart"/>
      <w:r w:rsidRPr="008444BC">
        <w:rPr>
          <w:rFonts w:ascii="Bookman Old Style" w:eastAsia="Times New Roman" w:hAnsi="Bookman Old Style" w:cs="Times New Roman"/>
          <w:sz w:val="24"/>
          <w:szCs w:val="24"/>
          <w:lang w:val="en-ID"/>
        </w:rPr>
        <w:t>dapat</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disampaikan</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secara</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luar</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jaringan</w:t>
      </w:r>
      <w:proofErr w:type="spellEnd"/>
      <w:r w:rsidRPr="008444BC">
        <w:rPr>
          <w:rFonts w:ascii="Bookman Old Style" w:eastAsia="Times New Roman" w:hAnsi="Bookman Old Style" w:cs="Times New Roman"/>
          <w:sz w:val="24"/>
          <w:szCs w:val="24"/>
          <w:lang w:val="en-ID"/>
        </w:rPr>
        <w:t xml:space="preserve"> (luring) </w:t>
      </w:r>
      <w:proofErr w:type="spellStart"/>
      <w:r w:rsidRPr="008444BC">
        <w:rPr>
          <w:rFonts w:ascii="Bookman Old Style" w:eastAsia="Times New Roman" w:hAnsi="Bookman Old Style" w:cs="Times New Roman"/>
          <w:sz w:val="24"/>
          <w:szCs w:val="24"/>
          <w:lang w:val="en-ID"/>
        </w:rPr>
        <w:t>sesuai</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dengan</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ketentuan</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peraturan</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perundang-undangan</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dalam</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jangka</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waktu</w:t>
      </w:r>
      <w:proofErr w:type="spellEnd"/>
      <w:r w:rsidRPr="008444BC">
        <w:rPr>
          <w:rFonts w:ascii="Bookman Old Style" w:eastAsia="Times New Roman" w:hAnsi="Bookman Old Style" w:cs="Times New Roman"/>
          <w:sz w:val="24"/>
          <w:szCs w:val="24"/>
          <w:lang w:val="en-ID"/>
        </w:rPr>
        <w:t xml:space="preserve"> paling lama 6 (</w:t>
      </w:r>
      <w:proofErr w:type="spellStart"/>
      <w:r w:rsidRPr="008444BC">
        <w:rPr>
          <w:rFonts w:ascii="Bookman Old Style" w:eastAsia="Times New Roman" w:hAnsi="Bookman Old Style" w:cs="Times New Roman"/>
          <w:sz w:val="24"/>
          <w:szCs w:val="24"/>
          <w:lang w:val="en-ID"/>
        </w:rPr>
        <w:t>enam</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bulan</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sejak</w:t>
      </w:r>
      <w:proofErr w:type="spellEnd"/>
      <w:r w:rsidRPr="008444BC">
        <w:rPr>
          <w:rFonts w:ascii="Bookman Old Style" w:eastAsia="Times New Roman" w:hAnsi="Bookman Old Style" w:cs="Times New Roman"/>
          <w:sz w:val="24"/>
          <w:szCs w:val="24"/>
          <w:lang w:val="en-ID"/>
        </w:rPr>
        <w:t xml:space="preserve"> </w:t>
      </w:r>
      <w:proofErr w:type="spellStart"/>
      <w:r w:rsidR="005F6F8B" w:rsidRPr="008444BC">
        <w:rPr>
          <w:rFonts w:ascii="Bookman Old Style" w:eastAsia="Times New Roman" w:hAnsi="Bookman Old Style" w:cs="Times New Roman"/>
          <w:sz w:val="24"/>
          <w:szCs w:val="24"/>
          <w:lang w:val="en-ID"/>
        </w:rPr>
        <w:t>ditetapkan</w:t>
      </w:r>
      <w:proofErr w:type="spellEnd"/>
      <w:r w:rsidR="005F6F8B"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Peraturan</w:t>
      </w:r>
      <w:proofErr w:type="spellEnd"/>
      <w:r w:rsidRPr="008444BC">
        <w:rPr>
          <w:rFonts w:ascii="Bookman Old Style" w:eastAsia="Times New Roman" w:hAnsi="Bookman Old Style" w:cs="Times New Roman"/>
          <w:sz w:val="24"/>
          <w:szCs w:val="24"/>
          <w:lang w:val="en-ID"/>
        </w:rPr>
        <w:t xml:space="preserve"> Badan </w:t>
      </w:r>
      <w:proofErr w:type="spellStart"/>
      <w:r w:rsidRPr="008444BC">
        <w:rPr>
          <w:rFonts w:ascii="Bookman Old Style" w:eastAsia="Times New Roman" w:hAnsi="Bookman Old Style" w:cs="Times New Roman"/>
          <w:sz w:val="24"/>
          <w:szCs w:val="24"/>
          <w:lang w:val="en-ID"/>
        </w:rPr>
        <w:t>ini</w:t>
      </w:r>
      <w:proofErr w:type="spellEnd"/>
      <w:r w:rsidR="00F22E54" w:rsidRPr="008444BC">
        <w:rPr>
          <w:rFonts w:ascii="Bookman Old Style" w:eastAsia="Times New Roman" w:hAnsi="Bookman Old Style" w:cs="Times New Roman"/>
          <w:sz w:val="24"/>
          <w:szCs w:val="24"/>
          <w:lang w:val="en-ID"/>
        </w:rPr>
        <w:t>.</w:t>
      </w:r>
    </w:p>
    <w:p w14:paraId="33228098" w14:textId="110A96D4" w:rsidR="00F22E54" w:rsidRPr="008444BC" w:rsidRDefault="00F22E54" w:rsidP="004E5A1F">
      <w:pPr>
        <w:pStyle w:val="ListParagraph"/>
        <w:numPr>
          <w:ilvl w:val="0"/>
          <w:numId w:val="226"/>
        </w:numPr>
        <w:spacing w:after="0" w:line="360" w:lineRule="auto"/>
        <w:ind w:left="2552" w:hanging="567"/>
        <w:jc w:val="both"/>
        <w:rPr>
          <w:rFonts w:ascii="Bookman Old Style" w:eastAsia="Times New Roman" w:hAnsi="Bookman Old Style" w:cs="Times New Roman"/>
          <w:sz w:val="24"/>
          <w:szCs w:val="24"/>
          <w:lang w:val="en-ID"/>
        </w:rPr>
      </w:pPr>
      <w:proofErr w:type="spellStart"/>
      <w:r w:rsidRPr="008444BC">
        <w:rPr>
          <w:rFonts w:ascii="Bookman Old Style" w:eastAsia="Times New Roman" w:hAnsi="Bookman Old Style" w:cs="Times New Roman"/>
          <w:sz w:val="24"/>
          <w:szCs w:val="24"/>
          <w:lang w:val="en-ID"/>
        </w:rPr>
        <w:t>Dalam</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hal</w:t>
      </w:r>
      <w:proofErr w:type="spellEnd"/>
      <w:r w:rsidRPr="008444BC">
        <w:rPr>
          <w:rFonts w:ascii="Bookman Old Style" w:eastAsia="Times New Roman" w:hAnsi="Bookman Old Style" w:cs="Times New Roman"/>
          <w:sz w:val="24"/>
          <w:szCs w:val="24"/>
          <w:lang w:val="en-ID"/>
        </w:rPr>
        <w:t xml:space="preserve"> tata </w:t>
      </w:r>
      <w:proofErr w:type="spellStart"/>
      <w:r w:rsidRPr="008444BC">
        <w:rPr>
          <w:rFonts w:ascii="Bookman Old Style" w:eastAsia="Times New Roman" w:hAnsi="Bookman Old Style" w:cs="Times New Roman"/>
          <w:sz w:val="24"/>
          <w:szCs w:val="24"/>
          <w:lang w:val="en-ID"/>
        </w:rPr>
        <w:t>cara</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penyelenggaraan</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inspeksi</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lapangan</w:t>
      </w:r>
      <w:proofErr w:type="spellEnd"/>
      <w:r w:rsidRPr="008444BC">
        <w:rPr>
          <w:rFonts w:ascii="Bookman Old Style" w:eastAsia="Times New Roman" w:hAnsi="Bookman Old Style" w:cs="Times New Roman"/>
          <w:sz w:val="24"/>
          <w:szCs w:val="24"/>
          <w:lang w:val="en-ID"/>
        </w:rPr>
        <w:t xml:space="preserve"> </w:t>
      </w:r>
      <w:proofErr w:type="spellStart"/>
      <w:r w:rsidR="009F66E6" w:rsidRPr="008444BC">
        <w:rPr>
          <w:rFonts w:ascii="Bookman Old Style" w:eastAsia="Times New Roman" w:hAnsi="Bookman Old Style" w:cs="Times New Roman"/>
          <w:sz w:val="24"/>
          <w:szCs w:val="24"/>
          <w:lang w:val="en-ID"/>
        </w:rPr>
        <w:t>sebagaimana</w:t>
      </w:r>
      <w:proofErr w:type="spellEnd"/>
      <w:r w:rsidR="009F66E6" w:rsidRPr="008444BC">
        <w:rPr>
          <w:rFonts w:ascii="Bookman Old Style" w:eastAsia="Times New Roman" w:hAnsi="Bookman Old Style" w:cs="Times New Roman"/>
          <w:sz w:val="24"/>
          <w:szCs w:val="24"/>
          <w:lang w:val="en-ID"/>
        </w:rPr>
        <w:t xml:space="preserve"> </w:t>
      </w:r>
      <w:proofErr w:type="spellStart"/>
      <w:r w:rsidR="009F66E6" w:rsidRPr="008444BC">
        <w:rPr>
          <w:rFonts w:ascii="Bookman Old Style" w:eastAsia="Times New Roman" w:hAnsi="Bookman Old Style" w:cs="Times New Roman"/>
          <w:sz w:val="24"/>
          <w:szCs w:val="24"/>
          <w:lang w:val="en-ID"/>
        </w:rPr>
        <w:t>tercantum</w:t>
      </w:r>
      <w:proofErr w:type="spellEnd"/>
      <w:r w:rsidR="009F66E6" w:rsidRPr="008444BC">
        <w:rPr>
          <w:rFonts w:ascii="Bookman Old Style" w:eastAsia="Times New Roman" w:hAnsi="Bookman Old Style" w:cs="Times New Roman"/>
          <w:sz w:val="24"/>
          <w:szCs w:val="24"/>
          <w:lang w:val="en-ID"/>
        </w:rPr>
        <w:t xml:space="preserve"> </w:t>
      </w:r>
      <w:proofErr w:type="spellStart"/>
      <w:r w:rsidR="009F66E6" w:rsidRPr="008444BC">
        <w:rPr>
          <w:rFonts w:ascii="Bookman Old Style" w:eastAsia="Times New Roman" w:hAnsi="Bookman Old Style" w:cs="Times New Roman"/>
          <w:sz w:val="24"/>
          <w:szCs w:val="24"/>
          <w:lang w:val="en-ID"/>
        </w:rPr>
        <w:t>dalam</w:t>
      </w:r>
      <w:proofErr w:type="spellEnd"/>
      <w:r w:rsidR="009F66E6" w:rsidRPr="008444BC">
        <w:rPr>
          <w:rFonts w:ascii="Bookman Old Style" w:eastAsia="Times New Roman" w:hAnsi="Bookman Old Style" w:cs="Times New Roman"/>
          <w:sz w:val="24"/>
          <w:szCs w:val="24"/>
          <w:lang w:val="en-ID"/>
        </w:rPr>
        <w:t xml:space="preserve"> </w:t>
      </w:r>
      <w:proofErr w:type="spellStart"/>
      <w:r w:rsidR="009F66E6" w:rsidRPr="008444BC">
        <w:rPr>
          <w:rFonts w:ascii="Bookman Old Style" w:eastAsia="Times New Roman" w:hAnsi="Bookman Old Style" w:cs="Times New Roman"/>
          <w:sz w:val="24"/>
          <w:szCs w:val="24"/>
          <w:lang w:val="en-ID"/>
        </w:rPr>
        <w:t>Peraturan</w:t>
      </w:r>
      <w:proofErr w:type="spellEnd"/>
      <w:r w:rsidR="009F66E6" w:rsidRPr="008444BC">
        <w:rPr>
          <w:rFonts w:ascii="Bookman Old Style" w:eastAsia="Times New Roman" w:hAnsi="Bookman Old Style" w:cs="Times New Roman"/>
          <w:sz w:val="24"/>
          <w:szCs w:val="24"/>
          <w:lang w:val="en-ID"/>
        </w:rPr>
        <w:t xml:space="preserve"> Badan </w:t>
      </w:r>
      <w:proofErr w:type="spellStart"/>
      <w:r w:rsidR="009F66E6" w:rsidRPr="008444BC">
        <w:rPr>
          <w:rFonts w:ascii="Bookman Old Style" w:eastAsia="Times New Roman" w:hAnsi="Bookman Old Style" w:cs="Times New Roman"/>
          <w:sz w:val="24"/>
          <w:szCs w:val="24"/>
          <w:lang w:val="en-ID"/>
        </w:rPr>
        <w:t>ini</w:t>
      </w:r>
      <w:proofErr w:type="spellEnd"/>
      <w:r w:rsidR="009F66E6" w:rsidRPr="008444BC">
        <w:rPr>
          <w:rFonts w:ascii="Bookman Old Style" w:eastAsia="Times New Roman" w:hAnsi="Bookman Old Style" w:cs="Times New Roman"/>
          <w:sz w:val="24"/>
          <w:szCs w:val="24"/>
          <w:lang w:val="en-ID"/>
        </w:rPr>
        <w:t xml:space="preserve"> </w:t>
      </w:r>
      <w:proofErr w:type="spellStart"/>
      <w:r w:rsidR="009F66E6" w:rsidRPr="008444BC">
        <w:rPr>
          <w:rFonts w:ascii="Bookman Old Style" w:eastAsia="Times New Roman" w:hAnsi="Bookman Old Style" w:cs="Times New Roman"/>
          <w:sz w:val="24"/>
          <w:szCs w:val="24"/>
          <w:lang w:val="en-ID"/>
        </w:rPr>
        <w:t>belum</w:t>
      </w:r>
      <w:proofErr w:type="spellEnd"/>
      <w:r w:rsidR="009F66E6" w:rsidRPr="008444BC">
        <w:rPr>
          <w:rFonts w:ascii="Bookman Old Style" w:eastAsia="Times New Roman" w:hAnsi="Bookman Old Style" w:cs="Times New Roman"/>
          <w:sz w:val="24"/>
          <w:szCs w:val="24"/>
          <w:lang w:val="en-ID"/>
        </w:rPr>
        <w:t xml:space="preserve"> </w:t>
      </w:r>
      <w:proofErr w:type="spellStart"/>
      <w:r w:rsidR="009F66E6" w:rsidRPr="008444BC">
        <w:rPr>
          <w:rFonts w:ascii="Bookman Old Style" w:eastAsia="Times New Roman" w:hAnsi="Bookman Old Style" w:cs="Times New Roman"/>
          <w:sz w:val="24"/>
          <w:szCs w:val="24"/>
          <w:lang w:val="en-ID"/>
        </w:rPr>
        <w:t>dapat</w:t>
      </w:r>
      <w:proofErr w:type="spellEnd"/>
      <w:r w:rsidR="009F66E6" w:rsidRPr="008444BC">
        <w:rPr>
          <w:rFonts w:ascii="Bookman Old Style" w:eastAsia="Times New Roman" w:hAnsi="Bookman Old Style" w:cs="Times New Roman"/>
          <w:sz w:val="24"/>
          <w:szCs w:val="24"/>
          <w:lang w:val="en-ID"/>
        </w:rPr>
        <w:t xml:space="preserve"> </w:t>
      </w:r>
      <w:proofErr w:type="spellStart"/>
      <w:r w:rsidR="009F66E6" w:rsidRPr="008444BC">
        <w:rPr>
          <w:rFonts w:ascii="Bookman Old Style" w:eastAsia="Times New Roman" w:hAnsi="Bookman Old Style" w:cs="Times New Roman"/>
          <w:sz w:val="24"/>
          <w:szCs w:val="24"/>
          <w:lang w:val="en-ID"/>
        </w:rPr>
        <w:t>dilakukan</w:t>
      </w:r>
      <w:proofErr w:type="spellEnd"/>
      <w:r w:rsidR="009F66E6" w:rsidRPr="008444BC">
        <w:rPr>
          <w:rFonts w:ascii="Bookman Old Style" w:eastAsia="Times New Roman" w:hAnsi="Bookman Old Style" w:cs="Times New Roman"/>
          <w:sz w:val="24"/>
          <w:szCs w:val="24"/>
          <w:lang w:val="en-ID"/>
        </w:rPr>
        <w:t xml:space="preserve"> </w:t>
      </w:r>
      <w:proofErr w:type="spellStart"/>
      <w:r w:rsidR="009F66E6" w:rsidRPr="008444BC">
        <w:rPr>
          <w:rFonts w:ascii="Bookman Old Style" w:eastAsia="Times New Roman" w:hAnsi="Bookman Old Style" w:cs="Times New Roman"/>
          <w:sz w:val="24"/>
          <w:szCs w:val="24"/>
          <w:lang w:val="en-ID"/>
        </w:rPr>
        <w:t>melalui</w:t>
      </w:r>
      <w:proofErr w:type="spellEnd"/>
      <w:r w:rsidR="009F66E6" w:rsidRPr="008444BC">
        <w:rPr>
          <w:rFonts w:ascii="Bookman Old Style" w:eastAsia="Times New Roman" w:hAnsi="Bookman Old Style" w:cs="Times New Roman"/>
          <w:sz w:val="24"/>
          <w:szCs w:val="24"/>
          <w:lang w:val="en-ID"/>
        </w:rPr>
        <w:t xml:space="preserve"> </w:t>
      </w:r>
      <w:proofErr w:type="spellStart"/>
      <w:r w:rsidR="00565CEE" w:rsidRPr="008444BC">
        <w:rPr>
          <w:rFonts w:ascii="Bookman Old Style" w:eastAsia="Times New Roman" w:hAnsi="Bookman Old Style" w:cs="Times New Roman"/>
          <w:sz w:val="24"/>
          <w:szCs w:val="24"/>
          <w:lang w:val="en-ID"/>
        </w:rPr>
        <w:t>S</w:t>
      </w:r>
      <w:r w:rsidR="009F66E6" w:rsidRPr="008444BC">
        <w:rPr>
          <w:rFonts w:ascii="Bookman Old Style" w:eastAsia="Times New Roman" w:hAnsi="Bookman Old Style" w:cs="Times New Roman"/>
          <w:sz w:val="24"/>
          <w:szCs w:val="24"/>
          <w:lang w:val="en-ID"/>
        </w:rPr>
        <w:t>istem</w:t>
      </w:r>
      <w:proofErr w:type="spellEnd"/>
      <w:r w:rsidR="009F66E6" w:rsidRPr="008444BC">
        <w:rPr>
          <w:rFonts w:ascii="Bookman Old Style" w:eastAsia="Times New Roman" w:hAnsi="Bookman Old Style" w:cs="Times New Roman"/>
          <w:sz w:val="24"/>
          <w:szCs w:val="24"/>
          <w:lang w:val="en-ID"/>
        </w:rPr>
        <w:t xml:space="preserve"> OSS, </w:t>
      </w:r>
      <w:proofErr w:type="spellStart"/>
      <w:r w:rsidRPr="008444BC">
        <w:rPr>
          <w:rFonts w:ascii="Bookman Old Style" w:eastAsia="Times New Roman" w:hAnsi="Bookman Old Style" w:cs="Times New Roman"/>
          <w:sz w:val="24"/>
          <w:szCs w:val="24"/>
          <w:lang w:val="en-ID"/>
        </w:rPr>
        <w:t>maka</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pelaksanaan</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penyelenggaraan</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inspeksi</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lapangan</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dapat</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dilaksanakan</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tanpa</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melalui</w:t>
      </w:r>
      <w:proofErr w:type="spellEnd"/>
      <w:r w:rsidRPr="008444BC">
        <w:rPr>
          <w:rFonts w:ascii="Bookman Old Style" w:eastAsia="Times New Roman" w:hAnsi="Bookman Old Style" w:cs="Times New Roman"/>
          <w:sz w:val="24"/>
          <w:szCs w:val="24"/>
          <w:lang w:val="en-ID"/>
        </w:rPr>
        <w:t xml:space="preserve"> </w:t>
      </w:r>
      <w:proofErr w:type="spellStart"/>
      <w:r w:rsidR="00565CEE" w:rsidRPr="008444BC">
        <w:rPr>
          <w:rFonts w:ascii="Bookman Old Style" w:eastAsia="Times New Roman" w:hAnsi="Bookman Old Style" w:cs="Times New Roman"/>
          <w:sz w:val="24"/>
          <w:szCs w:val="24"/>
          <w:lang w:val="en-ID"/>
        </w:rPr>
        <w:t>S</w:t>
      </w:r>
      <w:r w:rsidRPr="008444BC">
        <w:rPr>
          <w:rFonts w:ascii="Bookman Old Style" w:eastAsia="Times New Roman" w:hAnsi="Bookman Old Style" w:cs="Times New Roman"/>
          <w:sz w:val="24"/>
          <w:szCs w:val="24"/>
          <w:lang w:val="en-ID"/>
        </w:rPr>
        <w:t>istem</w:t>
      </w:r>
      <w:proofErr w:type="spellEnd"/>
      <w:r w:rsidRPr="008444BC">
        <w:rPr>
          <w:rFonts w:ascii="Bookman Old Style" w:eastAsia="Times New Roman" w:hAnsi="Bookman Old Style" w:cs="Times New Roman"/>
          <w:sz w:val="24"/>
          <w:szCs w:val="24"/>
          <w:lang w:val="en-ID"/>
        </w:rPr>
        <w:t xml:space="preserve"> OSS. </w:t>
      </w:r>
    </w:p>
    <w:p w14:paraId="49060D22" w14:textId="3FA2E114" w:rsidR="005D10FF" w:rsidRPr="008444BC" w:rsidRDefault="000D2078" w:rsidP="004E5A1F">
      <w:pPr>
        <w:pStyle w:val="ListParagraph"/>
        <w:numPr>
          <w:ilvl w:val="0"/>
          <w:numId w:val="226"/>
        </w:numPr>
        <w:spacing w:after="0" w:line="360" w:lineRule="auto"/>
        <w:ind w:left="2552" w:hanging="567"/>
        <w:jc w:val="both"/>
        <w:rPr>
          <w:rFonts w:ascii="Bookman Old Style" w:eastAsia="Times New Roman" w:hAnsi="Bookman Old Style" w:cs="Times New Roman"/>
          <w:sz w:val="24"/>
          <w:szCs w:val="24"/>
          <w:lang w:val="en-ID"/>
        </w:rPr>
      </w:pPr>
      <w:r w:rsidRPr="008444BC">
        <w:rPr>
          <w:rFonts w:ascii="Bookman Old Style" w:eastAsia="Times New Roman" w:hAnsi="Bookman Old Style" w:cs="Times New Roman"/>
          <w:sz w:val="24"/>
          <w:szCs w:val="24"/>
          <w:lang w:val="en-ID"/>
        </w:rPr>
        <w:t xml:space="preserve">Hasil, </w:t>
      </w:r>
      <w:proofErr w:type="spellStart"/>
      <w:r w:rsidR="008D4540" w:rsidRPr="008444BC">
        <w:rPr>
          <w:rFonts w:ascii="Bookman Old Style" w:eastAsia="Times New Roman" w:hAnsi="Bookman Old Style" w:cs="Times New Roman"/>
          <w:sz w:val="24"/>
          <w:szCs w:val="24"/>
          <w:lang w:val="en-ID"/>
        </w:rPr>
        <w:t>p</w:t>
      </w:r>
      <w:r w:rsidRPr="008444BC">
        <w:rPr>
          <w:rFonts w:ascii="Bookman Old Style" w:eastAsia="Times New Roman" w:hAnsi="Bookman Old Style" w:cs="Times New Roman"/>
          <w:sz w:val="24"/>
          <w:szCs w:val="24"/>
          <w:lang w:val="en-ID"/>
        </w:rPr>
        <w:t>enilaian</w:t>
      </w:r>
      <w:proofErr w:type="spellEnd"/>
      <w:r w:rsidRPr="008444BC">
        <w:rPr>
          <w:rFonts w:ascii="Bookman Old Style" w:eastAsia="Times New Roman" w:hAnsi="Bookman Old Style" w:cs="Times New Roman"/>
          <w:sz w:val="24"/>
          <w:szCs w:val="24"/>
          <w:lang w:val="en-ID"/>
        </w:rPr>
        <w:t xml:space="preserve">, dan </w:t>
      </w:r>
      <w:proofErr w:type="spellStart"/>
      <w:r w:rsidRPr="008444BC">
        <w:rPr>
          <w:rFonts w:ascii="Bookman Old Style" w:eastAsia="Times New Roman" w:hAnsi="Bookman Old Style" w:cs="Times New Roman"/>
          <w:sz w:val="24"/>
          <w:szCs w:val="24"/>
          <w:lang w:val="en-ID"/>
        </w:rPr>
        <w:t>tindak</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lanjut</w:t>
      </w:r>
      <w:proofErr w:type="spellEnd"/>
      <w:r w:rsidR="00F22E54" w:rsidRPr="008444BC">
        <w:rPr>
          <w:rFonts w:ascii="Bookman Old Style" w:eastAsia="Times New Roman" w:hAnsi="Bookman Old Style" w:cs="Times New Roman"/>
          <w:sz w:val="24"/>
          <w:szCs w:val="24"/>
          <w:lang w:val="en-ID"/>
        </w:rPr>
        <w:t xml:space="preserve"> </w:t>
      </w:r>
      <w:proofErr w:type="spellStart"/>
      <w:r w:rsidR="008D4540" w:rsidRPr="008444BC">
        <w:rPr>
          <w:rFonts w:ascii="Bookman Old Style" w:eastAsia="Times New Roman" w:hAnsi="Bookman Old Style" w:cs="Times New Roman"/>
          <w:sz w:val="24"/>
          <w:szCs w:val="24"/>
          <w:lang w:val="en-ID"/>
        </w:rPr>
        <w:t>i</w:t>
      </w:r>
      <w:r w:rsidR="00F22E54" w:rsidRPr="008444BC">
        <w:rPr>
          <w:rFonts w:ascii="Bookman Old Style" w:eastAsia="Times New Roman" w:hAnsi="Bookman Old Style" w:cs="Times New Roman"/>
          <w:sz w:val="24"/>
          <w:szCs w:val="24"/>
          <w:lang w:val="en-ID"/>
        </w:rPr>
        <w:t>nspeksi</w:t>
      </w:r>
      <w:proofErr w:type="spellEnd"/>
      <w:r w:rsidR="00F22E54" w:rsidRPr="008444BC">
        <w:rPr>
          <w:rFonts w:ascii="Bookman Old Style" w:eastAsia="Times New Roman" w:hAnsi="Bookman Old Style" w:cs="Times New Roman"/>
          <w:sz w:val="24"/>
          <w:szCs w:val="24"/>
          <w:lang w:val="en-ID"/>
        </w:rPr>
        <w:t xml:space="preserve"> </w:t>
      </w:r>
      <w:proofErr w:type="spellStart"/>
      <w:r w:rsidR="00F22E54" w:rsidRPr="008444BC">
        <w:rPr>
          <w:rFonts w:ascii="Bookman Old Style" w:eastAsia="Times New Roman" w:hAnsi="Bookman Old Style" w:cs="Times New Roman"/>
          <w:sz w:val="24"/>
          <w:szCs w:val="24"/>
          <w:lang w:val="en-ID"/>
        </w:rPr>
        <w:t>lapangan</w:t>
      </w:r>
      <w:proofErr w:type="spellEnd"/>
      <w:r w:rsidR="00F22E54"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atas</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Perizinan</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Berusaha</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Berbasis</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Risiko</w:t>
      </w:r>
      <w:proofErr w:type="spellEnd"/>
      <w:r w:rsidRPr="008444BC">
        <w:rPr>
          <w:rFonts w:ascii="Bookman Old Style" w:eastAsia="Times New Roman" w:hAnsi="Bookman Old Style" w:cs="Times New Roman"/>
          <w:sz w:val="24"/>
          <w:szCs w:val="24"/>
          <w:lang w:val="en-ID"/>
        </w:rPr>
        <w:t xml:space="preserve"> </w:t>
      </w:r>
      <w:r w:rsidR="00F22E54" w:rsidRPr="008444BC">
        <w:rPr>
          <w:rFonts w:ascii="Bookman Old Style" w:eastAsia="Times New Roman" w:hAnsi="Bookman Old Style" w:cs="Times New Roman"/>
          <w:sz w:val="24"/>
          <w:szCs w:val="24"/>
          <w:lang w:val="en-ID"/>
        </w:rPr>
        <w:t xml:space="preserve">yang </w:t>
      </w:r>
      <w:proofErr w:type="spellStart"/>
      <w:r w:rsidRPr="008444BC">
        <w:rPr>
          <w:rFonts w:ascii="Bookman Old Style" w:eastAsia="Times New Roman" w:hAnsi="Bookman Old Style" w:cs="Times New Roman"/>
          <w:sz w:val="24"/>
          <w:szCs w:val="24"/>
          <w:lang w:val="en-ID"/>
        </w:rPr>
        <w:t>telah</w:t>
      </w:r>
      <w:proofErr w:type="spellEnd"/>
      <w:r w:rsidRPr="008444BC">
        <w:rPr>
          <w:rFonts w:ascii="Bookman Old Style" w:eastAsia="Times New Roman" w:hAnsi="Bookman Old Style" w:cs="Times New Roman"/>
          <w:sz w:val="24"/>
          <w:szCs w:val="24"/>
          <w:lang w:val="en-ID"/>
        </w:rPr>
        <w:t xml:space="preserve"> </w:t>
      </w:r>
      <w:proofErr w:type="spellStart"/>
      <w:r w:rsidR="00F22E54" w:rsidRPr="008444BC">
        <w:rPr>
          <w:rFonts w:ascii="Bookman Old Style" w:eastAsia="Times New Roman" w:hAnsi="Bookman Old Style" w:cs="Times New Roman"/>
          <w:sz w:val="24"/>
          <w:szCs w:val="24"/>
          <w:lang w:val="en-ID"/>
        </w:rPr>
        <w:t>dilaksanakan</w:t>
      </w:r>
      <w:proofErr w:type="spellEnd"/>
      <w:r w:rsidRPr="008444BC">
        <w:rPr>
          <w:rFonts w:ascii="Bookman Old Style" w:eastAsia="Times New Roman" w:hAnsi="Bookman Old Style" w:cs="Times New Roman"/>
          <w:sz w:val="24"/>
          <w:szCs w:val="24"/>
          <w:lang w:val="en-ID"/>
        </w:rPr>
        <w:t xml:space="preserve"> </w:t>
      </w:r>
      <w:proofErr w:type="spellStart"/>
      <w:r w:rsidR="00F22E54" w:rsidRPr="008444BC">
        <w:rPr>
          <w:rFonts w:ascii="Bookman Old Style" w:eastAsia="Times New Roman" w:hAnsi="Bookman Old Style" w:cs="Times New Roman"/>
          <w:sz w:val="24"/>
          <w:szCs w:val="24"/>
          <w:lang w:val="en-ID"/>
        </w:rPr>
        <w:t>tanpa</w:t>
      </w:r>
      <w:proofErr w:type="spellEnd"/>
      <w:r w:rsidR="00F22E54" w:rsidRPr="008444BC">
        <w:rPr>
          <w:rFonts w:ascii="Bookman Old Style" w:eastAsia="Times New Roman" w:hAnsi="Bookman Old Style" w:cs="Times New Roman"/>
          <w:sz w:val="24"/>
          <w:szCs w:val="24"/>
          <w:lang w:val="en-ID"/>
        </w:rPr>
        <w:t xml:space="preserve"> </w:t>
      </w:r>
      <w:proofErr w:type="spellStart"/>
      <w:r w:rsidR="00F22E54" w:rsidRPr="008444BC">
        <w:rPr>
          <w:rFonts w:ascii="Bookman Old Style" w:eastAsia="Times New Roman" w:hAnsi="Bookman Old Style" w:cs="Times New Roman"/>
          <w:sz w:val="24"/>
          <w:szCs w:val="24"/>
          <w:lang w:val="en-ID"/>
        </w:rPr>
        <w:t>melalui</w:t>
      </w:r>
      <w:proofErr w:type="spellEnd"/>
      <w:r w:rsidR="00F22E54" w:rsidRPr="008444BC">
        <w:rPr>
          <w:rFonts w:ascii="Bookman Old Style" w:eastAsia="Times New Roman" w:hAnsi="Bookman Old Style" w:cs="Times New Roman"/>
          <w:sz w:val="24"/>
          <w:szCs w:val="24"/>
          <w:lang w:val="en-ID"/>
        </w:rPr>
        <w:t xml:space="preserve"> </w:t>
      </w:r>
      <w:proofErr w:type="spellStart"/>
      <w:r w:rsidR="00565CEE" w:rsidRPr="008444BC">
        <w:rPr>
          <w:rFonts w:ascii="Bookman Old Style" w:eastAsia="Times New Roman" w:hAnsi="Bookman Old Style" w:cs="Times New Roman"/>
          <w:sz w:val="24"/>
          <w:szCs w:val="24"/>
          <w:lang w:val="en-ID"/>
        </w:rPr>
        <w:t>S</w:t>
      </w:r>
      <w:r w:rsidR="00F22E54" w:rsidRPr="008444BC">
        <w:rPr>
          <w:rFonts w:ascii="Bookman Old Style" w:eastAsia="Times New Roman" w:hAnsi="Bookman Old Style" w:cs="Times New Roman"/>
          <w:sz w:val="24"/>
          <w:szCs w:val="24"/>
          <w:lang w:val="en-ID"/>
        </w:rPr>
        <w:t>istem</w:t>
      </w:r>
      <w:proofErr w:type="spellEnd"/>
      <w:r w:rsidR="00F22E54" w:rsidRPr="008444BC">
        <w:rPr>
          <w:rFonts w:ascii="Bookman Old Style" w:eastAsia="Times New Roman" w:hAnsi="Bookman Old Style" w:cs="Times New Roman"/>
          <w:sz w:val="24"/>
          <w:szCs w:val="24"/>
          <w:lang w:val="en-ID"/>
        </w:rPr>
        <w:t xml:space="preserve"> OSS</w:t>
      </w:r>
      <w:r w:rsidR="00F078BD" w:rsidRPr="008444BC">
        <w:rPr>
          <w:rFonts w:ascii="Bookman Old Style" w:eastAsia="Times New Roman" w:hAnsi="Bookman Old Style" w:cs="Times New Roman"/>
          <w:sz w:val="24"/>
          <w:szCs w:val="24"/>
          <w:lang w:val="en-ID"/>
        </w:rPr>
        <w:t xml:space="preserve"> </w:t>
      </w:r>
      <w:proofErr w:type="spellStart"/>
      <w:r w:rsidR="00F078BD" w:rsidRPr="008444BC">
        <w:rPr>
          <w:rFonts w:ascii="Bookman Old Style" w:eastAsia="Times New Roman" w:hAnsi="Bookman Old Style" w:cs="Times New Roman"/>
          <w:sz w:val="24"/>
          <w:szCs w:val="24"/>
          <w:lang w:val="en-ID"/>
        </w:rPr>
        <w:t>sebaga</w:t>
      </w:r>
      <w:r w:rsidR="008D4540" w:rsidRPr="008444BC">
        <w:rPr>
          <w:rFonts w:ascii="Bookman Old Style" w:eastAsia="Times New Roman" w:hAnsi="Bookman Old Style" w:cs="Times New Roman"/>
          <w:sz w:val="24"/>
          <w:szCs w:val="24"/>
          <w:lang w:val="en-ID"/>
        </w:rPr>
        <w:t>i</w:t>
      </w:r>
      <w:r w:rsidR="00F078BD" w:rsidRPr="008444BC">
        <w:rPr>
          <w:rFonts w:ascii="Bookman Old Style" w:eastAsia="Times New Roman" w:hAnsi="Bookman Old Style" w:cs="Times New Roman"/>
          <w:sz w:val="24"/>
          <w:szCs w:val="24"/>
          <w:lang w:val="en-ID"/>
        </w:rPr>
        <w:t>mana</w:t>
      </w:r>
      <w:proofErr w:type="spellEnd"/>
      <w:r w:rsidR="00F078BD" w:rsidRPr="008444BC">
        <w:rPr>
          <w:rFonts w:ascii="Bookman Old Style" w:eastAsia="Times New Roman" w:hAnsi="Bookman Old Style" w:cs="Times New Roman"/>
          <w:sz w:val="24"/>
          <w:szCs w:val="24"/>
          <w:lang w:val="en-ID"/>
        </w:rPr>
        <w:t xml:space="preserve"> </w:t>
      </w:r>
      <w:proofErr w:type="spellStart"/>
      <w:r w:rsidR="00F078BD" w:rsidRPr="008444BC">
        <w:rPr>
          <w:rFonts w:ascii="Bookman Old Style" w:eastAsia="Times New Roman" w:hAnsi="Bookman Old Style" w:cs="Times New Roman"/>
          <w:sz w:val="24"/>
          <w:szCs w:val="24"/>
          <w:lang w:val="en-ID"/>
        </w:rPr>
        <w:t>dimaksud</w:t>
      </w:r>
      <w:proofErr w:type="spellEnd"/>
      <w:r w:rsidR="00F078BD" w:rsidRPr="008444BC">
        <w:rPr>
          <w:rFonts w:ascii="Bookman Old Style" w:eastAsia="Times New Roman" w:hAnsi="Bookman Old Style" w:cs="Times New Roman"/>
          <w:sz w:val="24"/>
          <w:szCs w:val="24"/>
          <w:lang w:val="en-ID"/>
        </w:rPr>
        <w:t xml:space="preserve"> pada </w:t>
      </w:r>
      <w:proofErr w:type="spellStart"/>
      <w:r w:rsidR="00F078BD" w:rsidRPr="008444BC">
        <w:rPr>
          <w:rFonts w:ascii="Bookman Old Style" w:eastAsia="Times New Roman" w:hAnsi="Bookman Old Style" w:cs="Times New Roman"/>
          <w:sz w:val="24"/>
          <w:szCs w:val="24"/>
          <w:lang w:val="en-ID"/>
        </w:rPr>
        <w:t>ayat</w:t>
      </w:r>
      <w:proofErr w:type="spellEnd"/>
      <w:r w:rsidR="00F078BD" w:rsidRPr="008444BC">
        <w:rPr>
          <w:rFonts w:ascii="Bookman Old Style" w:eastAsia="Times New Roman" w:hAnsi="Bookman Old Style" w:cs="Times New Roman"/>
          <w:sz w:val="24"/>
          <w:szCs w:val="24"/>
          <w:lang w:val="en-ID"/>
        </w:rPr>
        <w:t xml:space="preserve"> (2)</w:t>
      </w:r>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diinput</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ke</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dalam</w:t>
      </w:r>
      <w:proofErr w:type="spellEnd"/>
      <w:r w:rsidRPr="008444BC">
        <w:rPr>
          <w:rFonts w:ascii="Bookman Old Style" w:eastAsia="Times New Roman" w:hAnsi="Bookman Old Style" w:cs="Times New Roman"/>
          <w:sz w:val="24"/>
          <w:szCs w:val="24"/>
          <w:lang w:val="en-ID"/>
        </w:rPr>
        <w:t xml:space="preserve"> </w:t>
      </w:r>
      <w:proofErr w:type="spellStart"/>
      <w:r w:rsidR="00565CEE" w:rsidRPr="008444BC">
        <w:rPr>
          <w:rFonts w:ascii="Bookman Old Style" w:eastAsia="Times New Roman" w:hAnsi="Bookman Old Style" w:cs="Times New Roman"/>
          <w:sz w:val="24"/>
          <w:szCs w:val="24"/>
          <w:lang w:val="en-ID"/>
        </w:rPr>
        <w:t>S</w:t>
      </w:r>
      <w:r w:rsidRPr="008444BC">
        <w:rPr>
          <w:rFonts w:ascii="Bookman Old Style" w:eastAsia="Times New Roman" w:hAnsi="Bookman Old Style" w:cs="Times New Roman"/>
          <w:sz w:val="24"/>
          <w:szCs w:val="24"/>
          <w:lang w:val="en-ID"/>
        </w:rPr>
        <w:t>istem</w:t>
      </w:r>
      <w:proofErr w:type="spellEnd"/>
      <w:r w:rsidRPr="008444BC">
        <w:rPr>
          <w:rFonts w:ascii="Bookman Old Style" w:eastAsia="Times New Roman" w:hAnsi="Bookman Old Style" w:cs="Times New Roman"/>
          <w:sz w:val="24"/>
          <w:szCs w:val="24"/>
          <w:lang w:val="en-ID"/>
        </w:rPr>
        <w:t xml:space="preserve"> OSS </w:t>
      </w:r>
      <w:proofErr w:type="spellStart"/>
      <w:r w:rsidRPr="008444BC">
        <w:rPr>
          <w:rFonts w:ascii="Bookman Old Style" w:eastAsia="Times New Roman" w:hAnsi="Bookman Old Style" w:cs="Times New Roman"/>
          <w:sz w:val="24"/>
          <w:szCs w:val="24"/>
          <w:lang w:val="en-ID"/>
        </w:rPr>
        <w:t>setelah</w:t>
      </w:r>
      <w:proofErr w:type="spellEnd"/>
      <w:r w:rsidRPr="008444BC">
        <w:rPr>
          <w:rFonts w:ascii="Bookman Old Style" w:eastAsia="Times New Roman" w:hAnsi="Bookman Old Style" w:cs="Times New Roman"/>
          <w:sz w:val="24"/>
          <w:szCs w:val="24"/>
          <w:lang w:val="en-ID"/>
        </w:rPr>
        <w:t xml:space="preserve"> </w:t>
      </w:r>
      <w:proofErr w:type="spellStart"/>
      <w:r w:rsidR="00565CEE" w:rsidRPr="008444BC">
        <w:rPr>
          <w:rFonts w:ascii="Bookman Old Style" w:eastAsia="Times New Roman" w:hAnsi="Bookman Old Style" w:cs="Times New Roman"/>
          <w:sz w:val="24"/>
          <w:szCs w:val="24"/>
          <w:lang w:val="en-ID"/>
        </w:rPr>
        <w:t>S</w:t>
      </w:r>
      <w:r w:rsidRPr="008444BC">
        <w:rPr>
          <w:rFonts w:ascii="Bookman Old Style" w:eastAsia="Times New Roman" w:hAnsi="Bookman Old Style" w:cs="Times New Roman"/>
          <w:sz w:val="24"/>
          <w:szCs w:val="24"/>
          <w:lang w:val="en-ID"/>
        </w:rPr>
        <w:t>istem</w:t>
      </w:r>
      <w:proofErr w:type="spellEnd"/>
      <w:r w:rsidRPr="008444BC">
        <w:rPr>
          <w:rFonts w:ascii="Bookman Old Style" w:eastAsia="Times New Roman" w:hAnsi="Bookman Old Style" w:cs="Times New Roman"/>
          <w:sz w:val="24"/>
          <w:szCs w:val="24"/>
          <w:lang w:val="en-ID"/>
        </w:rPr>
        <w:t xml:space="preserve"> OSS </w:t>
      </w:r>
      <w:proofErr w:type="spellStart"/>
      <w:r w:rsidRPr="008444BC">
        <w:rPr>
          <w:rFonts w:ascii="Bookman Old Style" w:eastAsia="Times New Roman" w:hAnsi="Bookman Old Style" w:cs="Times New Roman"/>
          <w:sz w:val="24"/>
          <w:szCs w:val="24"/>
          <w:lang w:val="en-ID"/>
        </w:rPr>
        <w:t>siap</w:t>
      </w:r>
      <w:proofErr w:type="spellEnd"/>
      <w:r w:rsidRPr="008444BC">
        <w:rPr>
          <w:rFonts w:ascii="Bookman Old Style" w:eastAsia="Times New Roman" w:hAnsi="Bookman Old Style" w:cs="Times New Roman"/>
          <w:sz w:val="24"/>
          <w:szCs w:val="24"/>
          <w:lang w:val="en-ID"/>
        </w:rPr>
        <w:t xml:space="preserve"> </w:t>
      </w:r>
      <w:proofErr w:type="spellStart"/>
      <w:r w:rsidRPr="008444BC">
        <w:rPr>
          <w:rFonts w:ascii="Bookman Old Style" w:eastAsia="Times New Roman" w:hAnsi="Bookman Old Style" w:cs="Times New Roman"/>
          <w:sz w:val="24"/>
          <w:szCs w:val="24"/>
          <w:lang w:val="en-ID"/>
        </w:rPr>
        <w:t>digunakan</w:t>
      </w:r>
      <w:proofErr w:type="spellEnd"/>
      <w:r w:rsidRPr="008444BC">
        <w:rPr>
          <w:rFonts w:ascii="Bookman Old Style" w:eastAsia="Times New Roman" w:hAnsi="Bookman Old Style" w:cs="Times New Roman"/>
          <w:sz w:val="24"/>
          <w:szCs w:val="24"/>
          <w:lang w:val="en-ID"/>
        </w:rPr>
        <w:t>.</w:t>
      </w:r>
    </w:p>
    <w:p w14:paraId="50C4C2AE" w14:textId="4F8C00C3" w:rsidR="005D10FF" w:rsidRPr="004E5A1F" w:rsidRDefault="005D10FF" w:rsidP="004E5A1F">
      <w:pPr>
        <w:pStyle w:val="ListParagraph"/>
        <w:numPr>
          <w:ilvl w:val="0"/>
          <w:numId w:val="226"/>
        </w:numPr>
        <w:spacing w:after="0" w:line="360" w:lineRule="auto"/>
        <w:ind w:left="2552" w:hanging="567"/>
        <w:jc w:val="both"/>
        <w:rPr>
          <w:rFonts w:ascii="Bookman Old Style" w:eastAsia="Times New Roman" w:hAnsi="Bookman Old Style" w:cs="Times New Roman"/>
          <w:sz w:val="24"/>
          <w:szCs w:val="24"/>
          <w:lang w:val="en-ID"/>
        </w:rPr>
      </w:pPr>
      <w:r w:rsidRPr="004E5A1F">
        <w:rPr>
          <w:rFonts w:ascii="Bookman Old Style" w:eastAsia="Bookman Old Style" w:hAnsi="Bookman Old Style" w:cs="Bookman Old Style"/>
          <w:sz w:val="24"/>
          <w:szCs w:val="24"/>
          <w:lang w:val="en-US"/>
        </w:rPr>
        <w:t xml:space="preserve">Tata </w:t>
      </w:r>
      <w:proofErr w:type="spellStart"/>
      <w:r w:rsidRPr="004E5A1F">
        <w:rPr>
          <w:rFonts w:ascii="Bookman Old Style" w:eastAsia="Bookman Old Style" w:hAnsi="Bookman Old Style" w:cs="Bookman Old Style"/>
          <w:sz w:val="24"/>
          <w:szCs w:val="24"/>
          <w:lang w:val="en-US"/>
        </w:rPr>
        <w:t>cara</w:t>
      </w:r>
      <w:proofErr w:type="spellEnd"/>
      <w:r w:rsidRPr="004E5A1F">
        <w:rPr>
          <w:rFonts w:ascii="Bookman Old Style" w:eastAsia="Bookman Old Style" w:hAnsi="Bookman Old Style" w:cs="Bookman Old Style"/>
          <w:sz w:val="24"/>
          <w:szCs w:val="24"/>
          <w:lang w:val="en-US"/>
        </w:rPr>
        <w:t xml:space="preserve"> </w:t>
      </w:r>
      <w:r w:rsidRPr="004E5A1F">
        <w:rPr>
          <w:rFonts w:ascii="Bookman Old Style" w:hAnsi="Bookman Old Style"/>
          <w:sz w:val="24"/>
          <w:szCs w:val="24"/>
        </w:rPr>
        <w:t xml:space="preserve">Pengawasan Perizinan Berusaha yang diterbitkan sebelum berlakunya Peraturan </w:t>
      </w:r>
      <w:r w:rsidRPr="004E5A1F">
        <w:rPr>
          <w:rFonts w:ascii="Bookman Old Style" w:hAnsi="Bookman Old Style"/>
          <w:sz w:val="24"/>
          <w:szCs w:val="24"/>
          <w:lang w:val="en-US"/>
        </w:rPr>
        <w:t xml:space="preserve">Badan </w:t>
      </w:r>
      <w:r w:rsidRPr="004E5A1F">
        <w:rPr>
          <w:rFonts w:ascii="Bookman Old Style" w:hAnsi="Bookman Old Style"/>
          <w:sz w:val="24"/>
          <w:szCs w:val="24"/>
        </w:rPr>
        <w:t xml:space="preserve">ini, dilakukan berdasarkan </w:t>
      </w:r>
      <w:r w:rsidRPr="004E5A1F">
        <w:rPr>
          <w:rFonts w:ascii="Bookman Old Style" w:hAnsi="Bookman Old Style"/>
          <w:sz w:val="24"/>
          <w:szCs w:val="24"/>
          <w:lang w:val="en-US"/>
        </w:rPr>
        <w:t>R</w:t>
      </w:r>
      <w:r w:rsidRPr="004E5A1F">
        <w:rPr>
          <w:rFonts w:ascii="Bookman Old Style" w:hAnsi="Bookman Old Style"/>
          <w:sz w:val="24"/>
          <w:szCs w:val="24"/>
        </w:rPr>
        <w:t xml:space="preserve">isiko sebagaimana diatur dalam Peraturan </w:t>
      </w:r>
      <w:r w:rsidRPr="004E5A1F">
        <w:rPr>
          <w:rFonts w:ascii="Bookman Old Style" w:hAnsi="Bookman Old Style"/>
          <w:sz w:val="24"/>
          <w:szCs w:val="24"/>
          <w:lang w:val="en-US"/>
        </w:rPr>
        <w:t xml:space="preserve">Badan </w:t>
      </w:r>
      <w:r w:rsidRPr="004E5A1F">
        <w:rPr>
          <w:rFonts w:ascii="Bookman Old Style" w:hAnsi="Bookman Old Style"/>
          <w:sz w:val="24"/>
          <w:szCs w:val="24"/>
        </w:rPr>
        <w:t>ini.</w:t>
      </w:r>
    </w:p>
    <w:p w14:paraId="101F79C9" w14:textId="77777777" w:rsidR="00E81DF7" w:rsidRPr="004E5A1F" w:rsidRDefault="00E81DF7" w:rsidP="004E5A1F">
      <w:pPr>
        <w:spacing w:after="0" w:line="360" w:lineRule="auto"/>
        <w:rPr>
          <w:rFonts w:ascii="Bookman Old Style" w:hAnsi="Bookman Old Style"/>
          <w:sz w:val="24"/>
          <w:szCs w:val="24"/>
        </w:rPr>
      </w:pPr>
      <w:bookmarkStart w:id="45" w:name="_z337ya" w:colFirst="0" w:colLast="0"/>
      <w:bookmarkEnd w:id="45"/>
    </w:p>
    <w:p w14:paraId="000002D2" w14:textId="756BEFB2" w:rsidR="00DC1B0C" w:rsidRPr="004E5A1F" w:rsidRDefault="002C21F9" w:rsidP="004E5A1F">
      <w:pPr>
        <w:pStyle w:val="Heading7"/>
        <w:spacing w:line="360" w:lineRule="auto"/>
        <w:ind w:left="1985"/>
        <w:rPr>
          <w:sz w:val="24"/>
          <w:szCs w:val="24"/>
        </w:rPr>
      </w:pPr>
      <w:r w:rsidRPr="008444BC">
        <w:rPr>
          <w:iCs w:val="0"/>
          <w:sz w:val="24"/>
          <w:szCs w:val="24"/>
        </w:rPr>
        <w:t xml:space="preserve">BAB </w:t>
      </w:r>
      <w:r w:rsidR="00662837" w:rsidRPr="008444BC">
        <w:rPr>
          <w:iCs w:val="0"/>
          <w:sz w:val="24"/>
          <w:szCs w:val="24"/>
          <w:lang w:val="en-US"/>
        </w:rPr>
        <w:t>VII</w:t>
      </w:r>
      <w:r w:rsidRPr="008444BC">
        <w:rPr>
          <w:iCs w:val="0"/>
          <w:sz w:val="24"/>
          <w:szCs w:val="24"/>
        </w:rPr>
        <w:br/>
        <w:t>KETENTUAN PENUTUP</w:t>
      </w:r>
    </w:p>
    <w:p w14:paraId="1FF38AE0" w14:textId="77777777" w:rsidR="007E7FA5" w:rsidRPr="008444BC" w:rsidRDefault="007E7FA5">
      <w:pPr>
        <w:pStyle w:val="Heading8"/>
        <w:spacing w:before="0" w:after="0" w:line="360" w:lineRule="auto"/>
        <w:ind w:left="1985"/>
        <w:rPr>
          <w:szCs w:val="24"/>
        </w:rPr>
      </w:pPr>
    </w:p>
    <w:p w14:paraId="000002D3" w14:textId="4750FF78" w:rsidR="00DC1B0C" w:rsidRPr="004E5A1F" w:rsidRDefault="003256D5">
      <w:pPr>
        <w:pStyle w:val="Heading8"/>
        <w:spacing w:before="0" w:after="0" w:line="360" w:lineRule="auto"/>
        <w:ind w:left="1985"/>
        <w:rPr>
          <w:rFonts w:eastAsia="Bookman Old Style" w:cs="Bookman Old Style"/>
          <w:color w:val="000000"/>
          <w:szCs w:val="24"/>
        </w:rPr>
      </w:pPr>
      <w:r w:rsidRPr="008444BC">
        <w:rPr>
          <w:szCs w:val="24"/>
        </w:rPr>
        <w:t>Pasal</w:t>
      </w:r>
      <w:r w:rsidR="00443B88" w:rsidRPr="008444BC">
        <w:rPr>
          <w:szCs w:val="24"/>
          <w:lang w:val="en-US"/>
        </w:rPr>
        <w:t xml:space="preserve"> </w:t>
      </w:r>
      <w:r w:rsidR="007E6239" w:rsidRPr="004E5A1F">
        <w:rPr>
          <w:szCs w:val="24"/>
          <w:lang w:val="en-US"/>
        </w:rPr>
        <w:t>6</w:t>
      </w:r>
      <w:r w:rsidR="007D5EC3" w:rsidRPr="004E5A1F">
        <w:rPr>
          <w:szCs w:val="24"/>
          <w:lang w:val="en-US"/>
        </w:rPr>
        <w:t>6</w:t>
      </w:r>
    </w:p>
    <w:p w14:paraId="000002D4" w14:textId="6677774C" w:rsidR="00DC1B0C" w:rsidRPr="008444BC" w:rsidRDefault="002C21F9" w:rsidP="004E5A1F">
      <w:pPr>
        <w:widowControl w:val="0"/>
        <w:spacing w:after="0" w:line="360" w:lineRule="auto"/>
        <w:ind w:left="1985" w:right="-1"/>
        <w:jc w:val="both"/>
        <w:rPr>
          <w:rFonts w:ascii="Bookman Old Style" w:eastAsia="Bookman Old Style" w:hAnsi="Bookman Old Style" w:cs="Bookman Old Style"/>
          <w:sz w:val="24"/>
          <w:szCs w:val="24"/>
        </w:rPr>
      </w:pPr>
      <w:r w:rsidRPr="004E5A1F">
        <w:rPr>
          <w:rFonts w:ascii="Bookman Old Style" w:eastAsia="Bookman Old Style" w:hAnsi="Bookman Old Style" w:cs="Bookman Old Style"/>
          <w:sz w:val="24"/>
          <w:szCs w:val="24"/>
        </w:rPr>
        <w:t xml:space="preserve">Pada saat Peraturan Badan ini mulai berlaku, Peraturan Badan Koordinasi Penanaman Modal Nomor </w:t>
      </w:r>
      <w:r w:rsidR="00704173" w:rsidRPr="004E5A1F">
        <w:rPr>
          <w:rFonts w:ascii="Bookman Old Style" w:eastAsia="Bookman Old Style" w:hAnsi="Bookman Old Style" w:cs="Bookman Old Style"/>
          <w:sz w:val="24"/>
          <w:szCs w:val="24"/>
        </w:rPr>
        <w:t xml:space="preserve">6 </w:t>
      </w:r>
      <w:r w:rsidRPr="004E5A1F">
        <w:rPr>
          <w:rFonts w:ascii="Bookman Old Style" w:eastAsia="Bookman Old Style" w:hAnsi="Bookman Old Style" w:cs="Bookman Old Style"/>
          <w:sz w:val="24"/>
          <w:szCs w:val="24"/>
        </w:rPr>
        <w:t xml:space="preserve">Tahun </w:t>
      </w:r>
      <w:r w:rsidR="00704173" w:rsidRPr="004E5A1F">
        <w:rPr>
          <w:rFonts w:ascii="Bookman Old Style" w:eastAsia="Bookman Old Style" w:hAnsi="Bookman Old Style" w:cs="Bookman Old Style"/>
          <w:sz w:val="24"/>
          <w:szCs w:val="24"/>
        </w:rPr>
        <w:t xml:space="preserve">2020 </w:t>
      </w:r>
      <w:r w:rsidRPr="004E5A1F">
        <w:rPr>
          <w:rFonts w:ascii="Bookman Old Style" w:eastAsia="Bookman Old Style" w:hAnsi="Bookman Old Style" w:cs="Bookman Old Style"/>
          <w:sz w:val="24"/>
          <w:szCs w:val="24"/>
        </w:rPr>
        <w:t xml:space="preserve">tentang Pedoman dan Tata Cara Pengendalian Pelaksanaan Penanaman Modal (Berita Negara Republik Indonesia </w:t>
      </w:r>
      <w:r w:rsidR="00FA13EA" w:rsidRPr="004E5A1F">
        <w:rPr>
          <w:rFonts w:ascii="Bookman Old Style" w:eastAsia="Bookman Old Style" w:hAnsi="Bookman Old Style" w:cs="Bookman Old Style"/>
          <w:sz w:val="24"/>
          <w:szCs w:val="24"/>
        </w:rPr>
        <w:t xml:space="preserve">  </w:t>
      </w:r>
      <w:r w:rsidRPr="004E5A1F">
        <w:rPr>
          <w:rFonts w:ascii="Bookman Old Style" w:eastAsia="Bookman Old Style" w:hAnsi="Bookman Old Style" w:cs="Bookman Old Style"/>
          <w:sz w:val="24"/>
          <w:szCs w:val="24"/>
        </w:rPr>
        <w:t xml:space="preserve">Tahun </w:t>
      </w:r>
      <w:r w:rsidR="00704173" w:rsidRPr="004E5A1F">
        <w:rPr>
          <w:rFonts w:ascii="Bookman Old Style" w:eastAsia="Bookman Old Style" w:hAnsi="Bookman Old Style" w:cs="Bookman Old Style"/>
          <w:sz w:val="24"/>
          <w:szCs w:val="24"/>
        </w:rPr>
        <w:t xml:space="preserve">2020 </w:t>
      </w:r>
      <w:r w:rsidRPr="004E5A1F">
        <w:rPr>
          <w:rFonts w:ascii="Bookman Old Style" w:eastAsia="Bookman Old Style" w:hAnsi="Bookman Old Style" w:cs="Bookman Old Style"/>
          <w:sz w:val="24"/>
          <w:szCs w:val="24"/>
        </w:rPr>
        <w:t xml:space="preserve">Nomor </w:t>
      </w:r>
      <w:r w:rsidR="00704173" w:rsidRPr="004E5A1F">
        <w:rPr>
          <w:rFonts w:ascii="Bookman Old Style" w:eastAsia="Bookman Old Style" w:hAnsi="Bookman Old Style" w:cs="Bookman Old Style"/>
          <w:sz w:val="24"/>
          <w:szCs w:val="24"/>
        </w:rPr>
        <w:t>1330</w:t>
      </w:r>
      <w:r w:rsidRPr="004E5A1F">
        <w:rPr>
          <w:rFonts w:ascii="Bookman Old Style" w:eastAsia="Bookman Old Style" w:hAnsi="Bookman Old Style" w:cs="Bookman Old Style"/>
          <w:sz w:val="24"/>
          <w:szCs w:val="24"/>
        </w:rPr>
        <w:t>), dicabut dan dinyatakan tidak berlaku.</w:t>
      </w:r>
    </w:p>
    <w:p w14:paraId="2FA29ED2" w14:textId="77777777" w:rsidR="00565647" w:rsidRPr="008444BC" w:rsidRDefault="00565647" w:rsidP="004E5A1F">
      <w:pPr>
        <w:widowControl w:val="0"/>
        <w:spacing w:after="0" w:line="360" w:lineRule="auto"/>
        <w:ind w:right="101"/>
        <w:jc w:val="both"/>
        <w:rPr>
          <w:rFonts w:ascii="Bookman Old Style" w:eastAsia="Times New Roman" w:hAnsi="Bookman Old Style" w:cs="Times New Roman"/>
          <w:color w:val="000000"/>
          <w:sz w:val="24"/>
          <w:szCs w:val="24"/>
        </w:rPr>
      </w:pPr>
    </w:p>
    <w:p w14:paraId="000002D6" w14:textId="57ADBB2C" w:rsidR="00DC1B0C" w:rsidRPr="004E5A1F" w:rsidRDefault="003256D5">
      <w:pPr>
        <w:pStyle w:val="Heading8"/>
        <w:spacing w:before="0" w:after="0" w:line="360" w:lineRule="auto"/>
        <w:ind w:left="1985"/>
        <w:rPr>
          <w:rFonts w:eastAsia="Bookman Old Style" w:cs="Bookman Old Style"/>
          <w:color w:val="000000"/>
          <w:szCs w:val="24"/>
        </w:rPr>
      </w:pPr>
      <w:r w:rsidRPr="008444BC">
        <w:rPr>
          <w:szCs w:val="24"/>
        </w:rPr>
        <w:lastRenderedPageBreak/>
        <w:t>Pasal</w:t>
      </w:r>
      <w:r w:rsidR="00443B88" w:rsidRPr="008444BC">
        <w:rPr>
          <w:szCs w:val="24"/>
          <w:lang w:val="en-US"/>
        </w:rPr>
        <w:t xml:space="preserve"> </w:t>
      </w:r>
      <w:r w:rsidR="007D5EC3" w:rsidRPr="004E5A1F">
        <w:rPr>
          <w:szCs w:val="24"/>
          <w:lang w:val="en-US"/>
        </w:rPr>
        <w:t>67</w:t>
      </w:r>
    </w:p>
    <w:p w14:paraId="2E7DD621" w14:textId="5F8128CB" w:rsidR="00B26A25" w:rsidRPr="008444BC" w:rsidRDefault="002C21F9" w:rsidP="004E5A1F">
      <w:pPr>
        <w:spacing w:after="0" w:line="360" w:lineRule="auto"/>
        <w:ind w:left="1985" w:right="-1"/>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Peraturan Badan ini mulai berlaku pada tanggal </w:t>
      </w:r>
      <w:r w:rsidR="001C3D7C" w:rsidRPr="008444BC">
        <w:rPr>
          <w:rFonts w:ascii="Bookman Old Style" w:eastAsia="Bookman Old Style" w:hAnsi="Bookman Old Style" w:cs="Bookman Old Style"/>
          <w:sz w:val="24"/>
          <w:szCs w:val="24"/>
          <w:lang w:val="en-US"/>
        </w:rPr>
        <w:t xml:space="preserve">2 </w:t>
      </w:r>
      <w:proofErr w:type="spellStart"/>
      <w:r w:rsidR="001C3D7C" w:rsidRPr="008444BC">
        <w:rPr>
          <w:rFonts w:ascii="Bookman Old Style" w:eastAsia="Bookman Old Style" w:hAnsi="Bookman Old Style" w:cs="Bookman Old Style"/>
          <w:sz w:val="24"/>
          <w:szCs w:val="24"/>
          <w:lang w:val="en-US"/>
        </w:rPr>
        <w:t>Juni</w:t>
      </w:r>
      <w:proofErr w:type="spellEnd"/>
      <w:r w:rsidR="007B0228">
        <w:rPr>
          <w:rFonts w:ascii="Bookman Old Style" w:eastAsia="Bookman Old Style" w:hAnsi="Bookman Old Style" w:cs="Bookman Old Style"/>
          <w:sz w:val="24"/>
          <w:szCs w:val="24"/>
        </w:rPr>
        <w:t xml:space="preserve"> </w:t>
      </w:r>
      <w:r w:rsidR="001C3D7C" w:rsidRPr="008444BC">
        <w:rPr>
          <w:rFonts w:ascii="Bookman Old Style" w:eastAsia="Bookman Old Style" w:hAnsi="Bookman Old Style" w:cs="Bookman Old Style"/>
          <w:sz w:val="24"/>
          <w:szCs w:val="24"/>
          <w:lang w:val="en-US"/>
        </w:rPr>
        <w:t>2021</w:t>
      </w:r>
      <w:r w:rsidRPr="008444BC">
        <w:rPr>
          <w:rFonts w:ascii="Bookman Old Style" w:eastAsia="Bookman Old Style" w:hAnsi="Bookman Old Style" w:cs="Bookman Old Style"/>
          <w:sz w:val="24"/>
          <w:szCs w:val="24"/>
        </w:rPr>
        <w:t>.</w:t>
      </w:r>
      <w:r w:rsidR="00B26A25" w:rsidRPr="008444BC">
        <w:rPr>
          <w:rFonts w:ascii="Bookman Old Style" w:hAnsi="Bookman Old Style"/>
          <w:sz w:val="24"/>
          <w:szCs w:val="24"/>
        </w:rPr>
        <w:br w:type="page"/>
      </w:r>
    </w:p>
    <w:p w14:paraId="62CC1D1F" w14:textId="77777777" w:rsidR="00E45E94" w:rsidRPr="00446655" w:rsidRDefault="00E45E94" w:rsidP="004E5A1F">
      <w:pPr>
        <w:widowControl w:val="0"/>
        <w:spacing w:after="0" w:line="360" w:lineRule="auto"/>
        <w:ind w:left="1985" w:right="333"/>
        <w:jc w:val="both"/>
        <w:rPr>
          <w:rFonts w:ascii="Bookman Old Style" w:eastAsia="Bookman Old Style" w:hAnsi="Bookman Old Style" w:cs="Bookman Old Style"/>
          <w:i/>
          <w:iCs/>
          <w:sz w:val="24"/>
          <w:szCs w:val="24"/>
        </w:rPr>
      </w:pPr>
    </w:p>
    <w:p w14:paraId="000002D8" w14:textId="3E266A63" w:rsidR="00DC1B0C" w:rsidRPr="008444BC" w:rsidRDefault="002C21F9" w:rsidP="004E5A1F">
      <w:pPr>
        <w:widowControl w:val="0"/>
        <w:spacing w:after="0" w:line="360" w:lineRule="auto"/>
        <w:ind w:left="1985" w:right="333"/>
        <w:jc w:val="both"/>
        <w:rPr>
          <w:rFonts w:ascii="Bookman Old Style" w:eastAsia="Times New Roman" w:hAnsi="Bookman Old Style" w:cs="Times New Roman"/>
          <w:color w:val="000000"/>
          <w:sz w:val="24"/>
          <w:szCs w:val="24"/>
        </w:rPr>
      </w:pPr>
      <w:r w:rsidRPr="008444BC">
        <w:rPr>
          <w:rFonts w:ascii="Bookman Old Style" w:eastAsia="Bookman Old Style" w:hAnsi="Bookman Old Style" w:cs="Bookman Old Style"/>
          <w:sz w:val="24"/>
          <w:szCs w:val="24"/>
        </w:rPr>
        <w:t>Agar setiap orang mengetahuinya, memerintahkan pengundangan Peraturan Badan ini dengan penempatannya dalam Berita Negara Republik Indonesia.</w:t>
      </w:r>
    </w:p>
    <w:p w14:paraId="74520992" w14:textId="77777777" w:rsidR="00EB25AB" w:rsidRPr="008444BC" w:rsidRDefault="00EB25AB">
      <w:pPr>
        <w:widowControl w:val="0"/>
        <w:spacing w:after="0" w:line="360" w:lineRule="auto"/>
        <w:ind w:left="1985" w:right="101"/>
        <w:jc w:val="both"/>
        <w:rPr>
          <w:rFonts w:ascii="Bookman Old Style" w:eastAsia="Times New Roman" w:hAnsi="Bookman Old Style" w:cs="Times New Roman"/>
          <w:color w:val="000000"/>
          <w:sz w:val="24"/>
          <w:szCs w:val="24"/>
        </w:rPr>
      </w:pPr>
    </w:p>
    <w:p w14:paraId="000002DA" w14:textId="77777777" w:rsidR="00DC1B0C" w:rsidRPr="008444BC" w:rsidRDefault="00DC1B0C" w:rsidP="004E5A1F">
      <w:pPr>
        <w:tabs>
          <w:tab w:val="left" w:pos="5220"/>
          <w:tab w:val="left" w:pos="5580"/>
        </w:tabs>
        <w:spacing w:after="0" w:line="360" w:lineRule="auto"/>
        <w:jc w:val="both"/>
        <w:rPr>
          <w:rFonts w:ascii="Bookman Old Style" w:hAnsi="Bookman Old Style"/>
          <w:sz w:val="24"/>
          <w:szCs w:val="24"/>
        </w:rPr>
      </w:pPr>
    </w:p>
    <w:p w14:paraId="000002DB" w14:textId="77777777" w:rsidR="00DC1B0C" w:rsidRPr="008444BC" w:rsidRDefault="002C21F9">
      <w:pPr>
        <w:spacing w:after="0" w:line="360" w:lineRule="auto"/>
        <w:ind w:left="2552"/>
        <w:jc w:val="both"/>
        <w:rPr>
          <w:rFonts w:ascii="Bookman Old Style" w:hAnsi="Bookman Old Style"/>
          <w:sz w:val="24"/>
          <w:szCs w:val="24"/>
        </w:rPr>
      </w:pPr>
      <w:r w:rsidRPr="008444BC">
        <w:rPr>
          <w:rFonts w:ascii="Bookman Old Style" w:eastAsia="Bookman Old Style" w:hAnsi="Bookman Old Style" w:cs="Bookman Old Style"/>
          <w:sz w:val="24"/>
          <w:szCs w:val="24"/>
        </w:rPr>
        <w:t>Ditetapkan di Jakarta</w:t>
      </w:r>
    </w:p>
    <w:p w14:paraId="000002DC" w14:textId="17D3E416" w:rsidR="00DC1B0C" w:rsidRPr="008444BC" w:rsidRDefault="002C21F9">
      <w:pPr>
        <w:spacing w:after="0" w:line="360" w:lineRule="auto"/>
        <w:ind w:left="2552"/>
        <w:jc w:val="both"/>
        <w:rPr>
          <w:rFonts w:ascii="Bookman Old Style" w:hAnsi="Bookman Old Style"/>
          <w:sz w:val="24"/>
          <w:szCs w:val="24"/>
        </w:rPr>
      </w:pPr>
      <w:r w:rsidRPr="008444BC">
        <w:rPr>
          <w:rFonts w:ascii="Bookman Old Style" w:eastAsia="Bookman Old Style" w:hAnsi="Bookman Old Style" w:cs="Bookman Old Style"/>
          <w:sz w:val="24"/>
          <w:szCs w:val="24"/>
        </w:rPr>
        <w:t>pada tanggal</w:t>
      </w:r>
      <w:ins w:id="46" w:author="Laili Mahariani" w:date="2021-04-19T10:45:00Z">
        <w:r w:rsidR="006C0A92">
          <w:rPr>
            <w:rFonts w:ascii="Bookman Old Style" w:eastAsia="Bookman Old Style" w:hAnsi="Bookman Old Style" w:cs="Bookman Old Style"/>
            <w:sz w:val="24"/>
            <w:szCs w:val="24"/>
            <w:lang w:val="en-US"/>
          </w:rPr>
          <w:t xml:space="preserve"> </w:t>
        </w:r>
      </w:ins>
      <w:ins w:id="47" w:author="Laili Mahariani" w:date="2021-04-19T10:36:00Z">
        <w:r w:rsidR="006C0A92" w:rsidRPr="00ED7A1F">
          <w:rPr>
            <w:rFonts w:ascii="Bookman Old Style" w:eastAsia="Bookman Old Style" w:hAnsi="Bookman Old Style" w:cs="Bookman Old Style"/>
            <w:sz w:val="24"/>
            <w:szCs w:val="24"/>
          </w:rPr>
          <w:t>29 Maret 2021</w:t>
        </w:r>
      </w:ins>
      <w:r w:rsidRPr="008444BC">
        <w:rPr>
          <w:rFonts w:ascii="Bookman Old Style" w:eastAsia="Bookman Old Style" w:hAnsi="Bookman Old Style" w:cs="Bookman Old Style"/>
          <w:sz w:val="24"/>
          <w:szCs w:val="24"/>
        </w:rPr>
        <w:tab/>
      </w:r>
    </w:p>
    <w:p w14:paraId="000002DD" w14:textId="77777777" w:rsidR="00DC1B0C" w:rsidRPr="008444BC" w:rsidRDefault="00DC1B0C">
      <w:pPr>
        <w:spacing w:after="0" w:line="360" w:lineRule="auto"/>
        <w:ind w:left="2552"/>
        <w:jc w:val="both"/>
        <w:rPr>
          <w:rFonts w:ascii="Bookman Old Style" w:hAnsi="Bookman Old Style"/>
          <w:sz w:val="24"/>
          <w:szCs w:val="24"/>
        </w:rPr>
      </w:pPr>
    </w:p>
    <w:p w14:paraId="000002DE" w14:textId="77777777" w:rsidR="00DC1B0C" w:rsidRPr="008444BC" w:rsidRDefault="002C21F9">
      <w:pPr>
        <w:spacing w:after="0" w:line="360" w:lineRule="auto"/>
        <w:ind w:left="2552"/>
        <w:rPr>
          <w:rFonts w:ascii="Bookman Old Style" w:hAnsi="Bookman Old Style"/>
          <w:sz w:val="24"/>
          <w:szCs w:val="24"/>
        </w:rPr>
      </w:pPr>
      <w:r w:rsidRPr="008444BC">
        <w:rPr>
          <w:rFonts w:ascii="Bookman Old Style" w:eastAsia="Bookman Old Style" w:hAnsi="Bookman Old Style" w:cs="Bookman Old Style"/>
          <w:sz w:val="24"/>
          <w:szCs w:val="24"/>
        </w:rPr>
        <w:t>KEPALA BADAN KOORDINASI PENANAMAN MODAL</w:t>
      </w:r>
    </w:p>
    <w:p w14:paraId="000002DF" w14:textId="77777777" w:rsidR="00DC1B0C" w:rsidRPr="008444BC" w:rsidRDefault="002C21F9">
      <w:pPr>
        <w:spacing w:after="0" w:line="360" w:lineRule="auto"/>
        <w:ind w:left="2552"/>
        <w:rPr>
          <w:rFonts w:ascii="Bookman Old Style" w:hAnsi="Bookman Old Style"/>
          <w:sz w:val="24"/>
          <w:szCs w:val="24"/>
        </w:rPr>
      </w:pPr>
      <w:r w:rsidRPr="008444BC">
        <w:rPr>
          <w:rFonts w:ascii="Bookman Old Style" w:eastAsia="Bookman Old Style" w:hAnsi="Bookman Old Style" w:cs="Bookman Old Style"/>
          <w:sz w:val="24"/>
          <w:szCs w:val="24"/>
        </w:rPr>
        <w:t>REPUBLIK INDONESIA,</w:t>
      </w:r>
    </w:p>
    <w:p w14:paraId="000002E0" w14:textId="77777777" w:rsidR="00DC1B0C" w:rsidRPr="008444BC" w:rsidRDefault="00DC1B0C">
      <w:pPr>
        <w:spacing w:after="0" w:line="360" w:lineRule="auto"/>
        <w:ind w:left="2552"/>
        <w:jc w:val="center"/>
        <w:rPr>
          <w:rFonts w:ascii="Bookman Old Style" w:hAnsi="Bookman Old Style"/>
          <w:sz w:val="24"/>
          <w:szCs w:val="24"/>
        </w:rPr>
      </w:pPr>
    </w:p>
    <w:p w14:paraId="000002E1" w14:textId="77777777" w:rsidR="00DC1B0C" w:rsidRPr="008444BC" w:rsidRDefault="00DC1B0C">
      <w:pPr>
        <w:spacing w:after="0" w:line="360" w:lineRule="auto"/>
        <w:ind w:left="2552"/>
        <w:jc w:val="center"/>
        <w:rPr>
          <w:rFonts w:ascii="Bookman Old Style" w:hAnsi="Bookman Old Style"/>
          <w:sz w:val="24"/>
          <w:szCs w:val="24"/>
        </w:rPr>
      </w:pPr>
    </w:p>
    <w:p w14:paraId="000002E2" w14:textId="77777777" w:rsidR="00DC1B0C" w:rsidRPr="008444BC" w:rsidRDefault="00DC1B0C">
      <w:pPr>
        <w:spacing w:after="0" w:line="360" w:lineRule="auto"/>
        <w:ind w:left="2552"/>
        <w:jc w:val="center"/>
        <w:rPr>
          <w:rFonts w:ascii="Bookman Old Style" w:hAnsi="Bookman Old Style"/>
          <w:sz w:val="24"/>
          <w:szCs w:val="24"/>
        </w:rPr>
      </w:pPr>
    </w:p>
    <w:p w14:paraId="000002E3" w14:textId="77777777" w:rsidR="00DC1B0C" w:rsidRPr="008444BC" w:rsidRDefault="002C21F9">
      <w:pPr>
        <w:spacing w:after="0" w:line="360" w:lineRule="auto"/>
        <w:ind w:left="2552"/>
        <w:jc w:val="center"/>
        <w:rPr>
          <w:rFonts w:ascii="Bookman Old Style" w:hAnsi="Bookman Old Style"/>
          <w:sz w:val="24"/>
          <w:szCs w:val="24"/>
        </w:rPr>
      </w:pPr>
      <w:r w:rsidRPr="008444BC">
        <w:rPr>
          <w:rFonts w:ascii="Bookman Old Style" w:eastAsia="Bookman Old Style" w:hAnsi="Bookman Old Style" w:cs="Bookman Old Style"/>
          <w:sz w:val="24"/>
          <w:szCs w:val="24"/>
        </w:rPr>
        <w:t>BAHLIL LAHADALIA</w:t>
      </w:r>
    </w:p>
    <w:p w14:paraId="000002E4" w14:textId="77777777" w:rsidR="00DC1B0C" w:rsidRPr="008444BC" w:rsidRDefault="00DC1B0C">
      <w:pPr>
        <w:tabs>
          <w:tab w:val="left" w:pos="4820"/>
        </w:tabs>
        <w:spacing w:after="0" w:line="360" w:lineRule="auto"/>
        <w:ind w:left="4820"/>
        <w:jc w:val="both"/>
        <w:rPr>
          <w:rFonts w:ascii="Bookman Old Style" w:hAnsi="Bookman Old Style"/>
          <w:sz w:val="24"/>
          <w:szCs w:val="24"/>
        </w:rPr>
      </w:pPr>
    </w:p>
    <w:p w14:paraId="000002E5" w14:textId="77777777" w:rsidR="00DC1B0C" w:rsidRPr="008444BC" w:rsidRDefault="002C21F9">
      <w:pPr>
        <w:spacing w:after="0" w:line="360" w:lineRule="auto"/>
        <w:rPr>
          <w:rFonts w:ascii="Bookman Old Style" w:hAnsi="Bookman Old Style"/>
          <w:sz w:val="24"/>
          <w:szCs w:val="24"/>
        </w:rPr>
      </w:pPr>
      <w:r w:rsidRPr="008444BC">
        <w:rPr>
          <w:rFonts w:ascii="Bookman Old Style" w:eastAsia="Bookman Old Style" w:hAnsi="Bookman Old Style" w:cs="Bookman Old Style"/>
          <w:sz w:val="24"/>
          <w:szCs w:val="24"/>
        </w:rPr>
        <w:t>Diundangkan di Jakarta</w:t>
      </w:r>
    </w:p>
    <w:p w14:paraId="000002E6" w14:textId="77777777" w:rsidR="00DC1B0C" w:rsidRPr="008444BC" w:rsidRDefault="002C21F9">
      <w:pPr>
        <w:spacing w:after="0" w:line="360" w:lineRule="auto"/>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pada tanggal </w:t>
      </w:r>
    </w:p>
    <w:p w14:paraId="000002E7" w14:textId="77777777" w:rsidR="00DC1B0C" w:rsidRPr="008444BC" w:rsidRDefault="00DC1B0C">
      <w:pPr>
        <w:spacing w:after="0" w:line="360" w:lineRule="auto"/>
        <w:jc w:val="both"/>
        <w:rPr>
          <w:rFonts w:ascii="Bookman Old Style" w:hAnsi="Bookman Old Style"/>
          <w:sz w:val="24"/>
          <w:szCs w:val="24"/>
        </w:rPr>
      </w:pPr>
    </w:p>
    <w:p w14:paraId="000002E8" w14:textId="77777777" w:rsidR="00DC1B0C" w:rsidRPr="008444BC" w:rsidRDefault="002C21F9">
      <w:pPr>
        <w:spacing w:after="0" w:line="360" w:lineRule="auto"/>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DIREKTUR JENDERAL </w:t>
      </w:r>
    </w:p>
    <w:p w14:paraId="000002E9" w14:textId="77777777" w:rsidR="00DC1B0C" w:rsidRPr="008444BC" w:rsidRDefault="002C21F9">
      <w:pPr>
        <w:spacing w:after="0" w:line="360" w:lineRule="auto"/>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PERATURAN PERUNDANG-UNDANGAN </w:t>
      </w:r>
    </w:p>
    <w:p w14:paraId="000002EA" w14:textId="77777777" w:rsidR="00DC1B0C" w:rsidRPr="008444BC" w:rsidRDefault="002C21F9">
      <w:pPr>
        <w:spacing w:after="0" w:line="360" w:lineRule="auto"/>
        <w:jc w:val="both"/>
        <w:rPr>
          <w:rFonts w:ascii="Bookman Old Style" w:hAnsi="Bookman Old Style"/>
          <w:sz w:val="24"/>
          <w:szCs w:val="24"/>
        </w:rPr>
      </w:pPr>
      <w:r w:rsidRPr="008444BC">
        <w:rPr>
          <w:rFonts w:ascii="Bookman Old Style" w:eastAsia="Bookman Old Style" w:hAnsi="Bookman Old Style" w:cs="Bookman Old Style"/>
          <w:sz w:val="24"/>
          <w:szCs w:val="24"/>
        </w:rPr>
        <w:t>KEMENTERIAN HUKUM DAN HAK ASASI MANUSIA</w:t>
      </w:r>
    </w:p>
    <w:p w14:paraId="000002EB" w14:textId="77777777" w:rsidR="00DC1B0C" w:rsidRPr="008444BC" w:rsidRDefault="002C21F9">
      <w:pPr>
        <w:spacing w:after="0" w:line="360" w:lineRule="auto"/>
        <w:jc w:val="both"/>
        <w:rPr>
          <w:rFonts w:ascii="Bookman Old Style" w:hAnsi="Bookman Old Style"/>
          <w:sz w:val="24"/>
          <w:szCs w:val="24"/>
        </w:rPr>
      </w:pPr>
      <w:r w:rsidRPr="008444BC">
        <w:rPr>
          <w:rFonts w:ascii="Bookman Old Style" w:eastAsia="Bookman Old Style" w:hAnsi="Bookman Old Style" w:cs="Bookman Old Style"/>
          <w:sz w:val="24"/>
          <w:szCs w:val="24"/>
        </w:rPr>
        <w:t>REPUBLIK INDONESIA,</w:t>
      </w:r>
    </w:p>
    <w:p w14:paraId="000002EC" w14:textId="77777777" w:rsidR="00DC1B0C" w:rsidRPr="008444BC" w:rsidRDefault="00DC1B0C">
      <w:pPr>
        <w:tabs>
          <w:tab w:val="left" w:pos="3449"/>
        </w:tabs>
        <w:spacing w:after="0" w:line="360" w:lineRule="auto"/>
        <w:jc w:val="both"/>
        <w:rPr>
          <w:rFonts w:ascii="Bookman Old Style" w:hAnsi="Bookman Old Style"/>
          <w:sz w:val="24"/>
          <w:szCs w:val="24"/>
        </w:rPr>
      </w:pPr>
    </w:p>
    <w:p w14:paraId="000002ED" w14:textId="77777777" w:rsidR="00DC1B0C" w:rsidRPr="008444BC" w:rsidRDefault="00DC1B0C">
      <w:pPr>
        <w:tabs>
          <w:tab w:val="left" w:pos="3449"/>
        </w:tabs>
        <w:spacing w:after="0" w:line="360" w:lineRule="auto"/>
        <w:jc w:val="both"/>
        <w:rPr>
          <w:rFonts w:ascii="Bookman Old Style" w:hAnsi="Bookman Old Style"/>
          <w:sz w:val="24"/>
          <w:szCs w:val="24"/>
        </w:rPr>
      </w:pPr>
    </w:p>
    <w:p w14:paraId="000002EE" w14:textId="77777777" w:rsidR="00DC1B0C" w:rsidRPr="008444BC" w:rsidRDefault="00DC1B0C">
      <w:pPr>
        <w:tabs>
          <w:tab w:val="left" w:pos="3449"/>
        </w:tabs>
        <w:spacing w:after="0" w:line="360" w:lineRule="auto"/>
        <w:jc w:val="both"/>
        <w:rPr>
          <w:rFonts w:ascii="Bookman Old Style" w:hAnsi="Bookman Old Style"/>
          <w:sz w:val="24"/>
          <w:szCs w:val="24"/>
        </w:rPr>
      </w:pPr>
    </w:p>
    <w:p w14:paraId="000002EF" w14:textId="77777777" w:rsidR="00DC1B0C" w:rsidRPr="008444BC" w:rsidRDefault="002C21F9">
      <w:pPr>
        <w:tabs>
          <w:tab w:val="left" w:pos="3449"/>
        </w:tabs>
        <w:spacing w:after="0" w:line="360" w:lineRule="auto"/>
        <w:jc w:val="both"/>
        <w:rPr>
          <w:rFonts w:ascii="Bookman Old Style" w:hAnsi="Bookman Old Style"/>
          <w:sz w:val="24"/>
          <w:szCs w:val="24"/>
        </w:rPr>
      </w:pPr>
      <w:r w:rsidRPr="008444BC">
        <w:rPr>
          <w:rFonts w:ascii="Bookman Old Style" w:eastAsia="Bookman Old Style" w:hAnsi="Bookman Old Style" w:cs="Bookman Old Style"/>
          <w:sz w:val="24"/>
          <w:szCs w:val="24"/>
        </w:rPr>
        <w:t>WIDODO EKATJAHJANA</w:t>
      </w:r>
      <w:r w:rsidRPr="008444BC">
        <w:rPr>
          <w:rFonts w:ascii="Bookman Old Style" w:eastAsia="Bookman Old Style" w:hAnsi="Bookman Old Style" w:cs="Bookman Old Style"/>
          <w:sz w:val="24"/>
          <w:szCs w:val="24"/>
        </w:rPr>
        <w:tab/>
      </w:r>
    </w:p>
    <w:p w14:paraId="000002F0" w14:textId="77777777" w:rsidR="00DC1B0C" w:rsidRPr="008444BC" w:rsidRDefault="00DC1B0C">
      <w:pPr>
        <w:tabs>
          <w:tab w:val="left" w:pos="1029"/>
        </w:tabs>
        <w:spacing w:after="0" w:line="360" w:lineRule="auto"/>
        <w:jc w:val="both"/>
        <w:rPr>
          <w:rFonts w:ascii="Bookman Old Style" w:hAnsi="Bookman Old Style"/>
          <w:sz w:val="24"/>
          <w:szCs w:val="24"/>
        </w:rPr>
      </w:pPr>
    </w:p>
    <w:p w14:paraId="000002F1" w14:textId="77777777" w:rsidR="00DC1B0C" w:rsidRPr="008444BC" w:rsidRDefault="002C21F9">
      <w:pPr>
        <w:tabs>
          <w:tab w:val="left" w:pos="1029"/>
        </w:tabs>
        <w:spacing w:after="0" w:line="360" w:lineRule="auto"/>
        <w:jc w:val="both"/>
        <w:rPr>
          <w:rFonts w:ascii="Bookman Old Style" w:hAnsi="Bookman Old Style"/>
          <w:sz w:val="24"/>
          <w:szCs w:val="24"/>
        </w:rPr>
      </w:pPr>
      <w:r w:rsidRPr="008444BC">
        <w:rPr>
          <w:rFonts w:ascii="Bookman Old Style" w:eastAsia="Bookman Old Style" w:hAnsi="Bookman Old Style" w:cs="Bookman Old Style"/>
          <w:sz w:val="24"/>
          <w:szCs w:val="24"/>
        </w:rPr>
        <w:tab/>
      </w:r>
    </w:p>
    <w:p w14:paraId="000002F2" w14:textId="49EEA0A1" w:rsidR="00DC1B0C" w:rsidRPr="005E57A3" w:rsidRDefault="002C21F9">
      <w:pPr>
        <w:spacing w:after="0" w:line="360" w:lineRule="auto"/>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BERITA NEGARA REPUBLIK INDONESIA TAHUN </w:t>
      </w:r>
      <w:r w:rsidR="00A67DE4" w:rsidRPr="008444BC">
        <w:rPr>
          <w:rFonts w:ascii="Bookman Old Style" w:eastAsia="Bookman Old Style" w:hAnsi="Bookman Old Style" w:cs="Bookman Old Style"/>
          <w:sz w:val="24"/>
          <w:szCs w:val="24"/>
          <w:lang w:val="en-US"/>
        </w:rPr>
        <w:t>202</w:t>
      </w:r>
      <w:r w:rsidR="009A6872" w:rsidRPr="008444BC">
        <w:rPr>
          <w:rFonts w:ascii="Bookman Old Style" w:eastAsia="Bookman Old Style" w:hAnsi="Bookman Old Style" w:cs="Bookman Old Style"/>
          <w:sz w:val="24"/>
          <w:szCs w:val="24"/>
          <w:lang w:val="en-US"/>
        </w:rPr>
        <w:t>1</w:t>
      </w:r>
      <w:r w:rsidRPr="008444BC">
        <w:rPr>
          <w:rFonts w:ascii="Bookman Old Style" w:eastAsia="Bookman Old Style" w:hAnsi="Bookman Old Style" w:cs="Bookman Old Style"/>
          <w:sz w:val="24"/>
          <w:szCs w:val="24"/>
        </w:rPr>
        <w:t xml:space="preserve"> NOMOR …</w:t>
      </w:r>
    </w:p>
    <w:p w14:paraId="000002F3" w14:textId="77777777" w:rsidR="00DC1B0C" w:rsidRPr="005E57A3" w:rsidRDefault="00DC1B0C">
      <w:pPr>
        <w:spacing w:after="0" w:line="360" w:lineRule="auto"/>
        <w:ind w:left="2835"/>
        <w:jc w:val="center"/>
        <w:rPr>
          <w:rFonts w:ascii="Bookman Old Style" w:hAnsi="Bookman Old Style"/>
          <w:sz w:val="24"/>
          <w:szCs w:val="24"/>
        </w:rPr>
      </w:pPr>
    </w:p>
    <w:sectPr w:rsidR="00DC1B0C" w:rsidRPr="005E57A3" w:rsidSect="004E5A1F">
      <w:headerReference w:type="default" r:id="rId11"/>
      <w:pgSz w:w="11907" w:h="18711"/>
      <w:pgMar w:top="1701" w:right="1418"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9772D7" w14:textId="77777777" w:rsidR="00BA19B9" w:rsidRDefault="00BA19B9">
      <w:pPr>
        <w:spacing w:after="0" w:line="240" w:lineRule="auto"/>
      </w:pPr>
      <w:r>
        <w:separator/>
      </w:r>
    </w:p>
  </w:endnote>
  <w:endnote w:type="continuationSeparator" w:id="0">
    <w:p w14:paraId="0B5FB927" w14:textId="77777777" w:rsidR="00BA19B9" w:rsidRDefault="00BA1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27A02" w14:textId="77777777" w:rsidR="00BA19B9" w:rsidRDefault="00BA19B9">
      <w:pPr>
        <w:spacing w:after="0" w:line="240" w:lineRule="auto"/>
      </w:pPr>
      <w:r>
        <w:separator/>
      </w:r>
    </w:p>
  </w:footnote>
  <w:footnote w:type="continuationSeparator" w:id="0">
    <w:p w14:paraId="0AA62FE7" w14:textId="77777777" w:rsidR="00BA19B9" w:rsidRDefault="00BA19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F4" w14:textId="42554F94" w:rsidR="00762FA8" w:rsidRPr="00AE3418" w:rsidRDefault="00762FA8" w:rsidP="00AE3418">
    <w:pPr>
      <w:pStyle w:val="ListParagraph"/>
      <w:numPr>
        <w:ilvl w:val="0"/>
        <w:numId w:val="106"/>
      </w:numPr>
      <w:pBdr>
        <w:top w:val="nil"/>
        <w:left w:val="nil"/>
        <w:bottom w:val="nil"/>
        <w:right w:val="nil"/>
        <w:between w:val="nil"/>
      </w:pBdr>
      <w:jc w:val="center"/>
      <w:rPr>
        <w:rFonts w:ascii="Bookman Old Style" w:eastAsia="Bookman Old Style" w:hAnsi="Bookman Old Style" w:cs="Bookman Old Style"/>
        <w:color w:val="000000"/>
        <w:sz w:val="24"/>
        <w:szCs w:val="24"/>
        <w:lang w:val="en-US"/>
      </w:rPr>
    </w:pPr>
    <w:r>
      <w:rPr>
        <w:rFonts w:ascii="Bookman Old Style" w:hAnsi="Bookman Old Style"/>
        <w:color w:val="000000"/>
        <w:sz w:val="24"/>
        <w:szCs w:val="24"/>
        <w:lang w:val="en-US"/>
      </w:rPr>
      <w:t xml:space="preserve">- </w:t>
    </w:r>
    <w:r w:rsidRPr="00AE3418">
      <w:rPr>
        <w:rFonts w:ascii="Bookman Old Style" w:hAnsi="Bookman Old Style"/>
        <w:color w:val="000000"/>
        <w:sz w:val="24"/>
        <w:szCs w:val="24"/>
      </w:rPr>
      <w:fldChar w:fldCharType="begin"/>
    </w:r>
    <w:r w:rsidRPr="00AE3418">
      <w:rPr>
        <w:rFonts w:ascii="Bookman Old Style" w:hAnsi="Bookman Old Style"/>
        <w:color w:val="000000"/>
        <w:sz w:val="24"/>
        <w:szCs w:val="24"/>
      </w:rPr>
      <w:instrText>PAGE</w:instrText>
    </w:r>
    <w:r w:rsidRPr="00AE3418">
      <w:rPr>
        <w:rFonts w:ascii="Bookman Old Style" w:hAnsi="Bookman Old Style"/>
        <w:color w:val="000000"/>
        <w:sz w:val="24"/>
        <w:szCs w:val="24"/>
      </w:rPr>
      <w:fldChar w:fldCharType="separate"/>
    </w:r>
    <w:r>
      <w:rPr>
        <w:rFonts w:ascii="Bookman Old Style" w:hAnsi="Bookman Old Style"/>
        <w:noProof/>
        <w:color w:val="000000"/>
        <w:sz w:val="24"/>
        <w:szCs w:val="24"/>
      </w:rPr>
      <w:t>82</w:t>
    </w:r>
    <w:r w:rsidRPr="00AE3418">
      <w:rPr>
        <w:rFonts w:ascii="Bookman Old Style" w:hAnsi="Bookman Old Style"/>
        <w:color w:val="000000"/>
        <w:sz w:val="24"/>
        <w:szCs w:val="24"/>
      </w:rPr>
      <w:fldChar w:fldCharType="end"/>
    </w:r>
    <w:r>
      <w:rPr>
        <w:rFonts w:ascii="Bookman Old Style" w:hAnsi="Bookman Old Style"/>
        <w:color w:val="000000"/>
        <w:sz w:val="24"/>
        <w:szCs w:val="24"/>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D57E9"/>
    <w:multiLevelType w:val="hybridMultilevel"/>
    <w:tmpl w:val="DE7601B0"/>
    <w:lvl w:ilvl="0" w:tplc="2CA29CCE">
      <w:start w:val="1"/>
      <w:numFmt w:val="decimal"/>
      <w:lvlText w:val="(%1)"/>
      <w:lvlJc w:val="center"/>
      <w:pPr>
        <w:ind w:left="2517" w:hanging="360"/>
      </w:pPr>
      <w:rPr>
        <w:rFonts w:hint="default"/>
        <w:strike w:val="0"/>
      </w:rPr>
    </w:lvl>
    <w:lvl w:ilvl="1" w:tplc="04090019" w:tentative="1">
      <w:start w:val="1"/>
      <w:numFmt w:val="lowerLetter"/>
      <w:lvlText w:val="%2."/>
      <w:lvlJc w:val="left"/>
      <w:pPr>
        <w:ind w:left="3237" w:hanging="360"/>
      </w:pPr>
    </w:lvl>
    <w:lvl w:ilvl="2" w:tplc="0409001B" w:tentative="1">
      <w:start w:val="1"/>
      <w:numFmt w:val="lowerRoman"/>
      <w:lvlText w:val="%3."/>
      <w:lvlJc w:val="right"/>
      <w:pPr>
        <w:ind w:left="3957" w:hanging="180"/>
      </w:pPr>
    </w:lvl>
    <w:lvl w:ilvl="3" w:tplc="0409000F" w:tentative="1">
      <w:start w:val="1"/>
      <w:numFmt w:val="decimal"/>
      <w:lvlText w:val="%4."/>
      <w:lvlJc w:val="left"/>
      <w:pPr>
        <w:ind w:left="4677" w:hanging="360"/>
      </w:pPr>
    </w:lvl>
    <w:lvl w:ilvl="4" w:tplc="04090019" w:tentative="1">
      <w:start w:val="1"/>
      <w:numFmt w:val="lowerLetter"/>
      <w:lvlText w:val="%5."/>
      <w:lvlJc w:val="left"/>
      <w:pPr>
        <w:ind w:left="5397" w:hanging="360"/>
      </w:pPr>
    </w:lvl>
    <w:lvl w:ilvl="5" w:tplc="0409001B" w:tentative="1">
      <w:start w:val="1"/>
      <w:numFmt w:val="lowerRoman"/>
      <w:lvlText w:val="%6."/>
      <w:lvlJc w:val="right"/>
      <w:pPr>
        <w:ind w:left="6117" w:hanging="180"/>
      </w:pPr>
    </w:lvl>
    <w:lvl w:ilvl="6" w:tplc="0409000F" w:tentative="1">
      <w:start w:val="1"/>
      <w:numFmt w:val="decimal"/>
      <w:lvlText w:val="%7."/>
      <w:lvlJc w:val="left"/>
      <w:pPr>
        <w:ind w:left="6837" w:hanging="360"/>
      </w:pPr>
    </w:lvl>
    <w:lvl w:ilvl="7" w:tplc="04090019" w:tentative="1">
      <w:start w:val="1"/>
      <w:numFmt w:val="lowerLetter"/>
      <w:lvlText w:val="%8."/>
      <w:lvlJc w:val="left"/>
      <w:pPr>
        <w:ind w:left="7557" w:hanging="360"/>
      </w:pPr>
    </w:lvl>
    <w:lvl w:ilvl="8" w:tplc="0409001B" w:tentative="1">
      <w:start w:val="1"/>
      <w:numFmt w:val="lowerRoman"/>
      <w:lvlText w:val="%9."/>
      <w:lvlJc w:val="right"/>
      <w:pPr>
        <w:ind w:left="8277" w:hanging="180"/>
      </w:pPr>
    </w:lvl>
  </w:abstractNum>
  <w:abstractNum w:abstractNumId="1" w15:restartNumberingAfterBreak="0">
    <w:nsid w:val="018C0E8B"/>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216285E"/>
    <w:multiLevelType w:val="multilevel"/>
    <w:tmpl w:val="D17C3D18"/>
    <w:lvl w:ilvl="0">
      <w:start w:val="1"/>
      <w:numFmt w:val="decimal"/>
      <w:lvlText w:val="(%1)"/>
      <w:lvlJc w:val="left"/>
      <w:pPr>
        <w:ind w:left="720" w:hanging="360"/>
      </w:pPr>
      <w:rPr>
        <w:b w:val="0"/>
        <w:strike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31D2DE3"/>
    <w:multiLevelType w:val="multilevel"/>
    <w:tmpl w:val="93EC4688"/>
    <w:lvl w:ilvl="0">
      <w:start w:val="1"/>
      <w:numFmt w:val="decimal"/>
      <w:lvlText w:val="%1."/>
      <w:lvlJc w:val="left"/>
      <w:pPr>
        <w:ind w:left="4330" w:hanging="360"/>
      </w:pPr>
      <w:rPr>
        <w:strike w:val="0"/>
        <w:sz w:val="24"/>
        <w:szCs w:val="24"/>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 w15:restartNumberingAfterBreak="0">
    <w:nsid w:val="0327212E"/>
    <w:multiLevelType w:val="hybridMultilevel"/>
    <w:tmpl w:val="1C4C11E4"/>
    <w:lvl w:ilvl="0" w:tplc="31C265F4">
      <w:start w:val="1"/>
      <w:numFmt w:val="decimal"/>
      <w:lvlText w:val="(%1)"/>
      <w:lvlJc w:val="left"/>
      <w:pPr>
        <w:ind w:left="720" w:hanging="360"/>
      </w:pPr>
      <w:rPr>
        <w:rFonts w:hint="default"/>
        <w:color w:val="auto"/>
      </w:rPr>
    </w:lvl>
    <w:lvl w:ilvl="1" w:tplc="ABBCEBCC">
      <w:start w:val="1"/>
      <w:numFmt w:val="lowerLetter"/>
      <w:lvlText w:val="%2."/>
      <w:lvlJc w:val="left"/>
      <w:pPr>
        <w:ind w:left="1440" w:hanging="360"/>
      </w:pPr>
      <w:rPr>
        <w:i w:val="0"/>
        <w:i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AE61D6"/>
    <w:multiLevelType w:val="multilevel"/>
    <w:tmpl w:val="58E27280"/>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6" w15:restartNumberingAfterBreak="0">
    <w:nsid w:val="03AF0D2E"/>
    <w:multiLevelType w:val="hybridMultilevel"/>
    <w:tmpl w:val="51DCC268"/>
    <w:lvl w:ilvl="0" w:tplc="EFEE00A0">
      <w:start w:val="501"/>
      <w:numFmt w:val="bullet"/>
      <w:lvlText w:val="-"/>
      <w:lvlJc w:val="left"/>
      <w:pPr>
        <w:ind w:left="2790" w:hanging="360"/>
      </w:pPr>
      <w:rPr>
        <w:rFonts w:ascii="Bookman Old Style" w:eastAsia="Bookman Old Style" w:hAnsi="Bookman Old Style" w:cs="Bookman Old Style"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7" w15:restartNumberingAfterBreak="0">
    <w:nsid w:val="046E1C2F"/>
    <w:multiLevelType w:val="hybridMultilevel"/>
    <w:tmpl w:val="A64E81E8"/>
    <w:lvl w:ilvl="0" w:tplc="233611F8">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565864"/>
    <w:multiLevelType w:val="hybridMultilevel"/>
    <w:tmpl w:val="945880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7882870"/>
    <w:multiLevelType w:val="hybridMultilevel"/>
    <w:tmpl w:val="F926D208"/>
    <w:lvl w:ilvl="0" w:tplc="46C2EADE">
      <w:start w:val="8"/>
      <w:numFmt w:val="decimal"/>
      <w:lvlText w:val="(%1)"/>
      <w:lvlJc w:val="left"/>
      <w:pPr>
        <w:ind w:left="27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E91810"/>
    <w:multiLevelType w:val="multilevel"/>
    <w:tmpl w:val="5C3240F6"/>
    <w:lvl w:ilvl="0">
      <w:start w:val="1"/>
      <w:numFmt w:val="decimal"/>
      <w:lvlText w:val="(%1)"/>
      <w:lvlJc w:val="left"/>
      <w:pPr>
        <w:ind w:left="2564" w:hanging="360"/>
      </w:pPr>
      <w:rPr>
        <w:strike w:val="0"/>
        <w:sz w:val="24"/>
        <w:szCs w:val="24"/>
        <w:vertAlign w:val="baseline"/>
      </w:rPr>
    </w:lvl>
    <w:lvl w:ilvl="1">
      <w:start w:val="1"/>
      <w:numFmt w:val="lowerLetter"/>
      <w:lvlText w:val="%2."/>
      <w:lvlJc w:val="left"/>
      <w:pPr>
        <w:ind w:left="3284" w:hanging="360"/>
      </w:pPr>
      <w:rPr>
        <w:vertAlign w:val="baseline"/>
      </w:rPr>
    </w:lvl>
    <w:lvl w:ilvl="2">
      <w:start w:val="1"/>
      <w:numFmt w:val="lowerRoman"/>
      <w:lvlText w:val="%3."/>
      <w:lvlJc w:val="right"/>
      <w:pPr>
        <w:ind w:left="4004" w:hanging="180"/>
      </w:pPr>
      <w:rPr>
        <w:vertAlign w:val="baseline"/>
      </w:rPr>
    </w:lvl>
    <w:lvl w:ilvl="3">
      <w:start w:val="1"/>
      <w:numFmt w:val="decimal"/>
      <w:lvlText w:val="%4."/>
      <w:lvlJc w:val="left"/>
      <w:pPr>
        <w:ind w:left="4724" w:hanging="360"/>
      </w:pPr>
      <w:rPr>
        <w:vertAlign w:val="baseline"/>
      </w:rPr>
    </w:lvl>
    <w:lvl w:ilvl="4">
      <w:start w:val="1"/>
      <w:numFmt w:val="lowerLetter"/>
      <w:lvlText w:val="%5."/>
      <w:lvlJc w:val="left"/>
      <w:pPr>
        <w:ind w:left="5444" w:hanging="360"/>
      </w:pPr>
      <w:rPr>
        <w:vertAlign w:val="baseline"/>
      </w:rPr>
    </w:lvl>
    <w:lvl w:ilvl="5">
      <w:start w:val="1"/>
      <w:numFmt w:val="lowerRoman"/>
      <w:lvlText w:val="%6."/>
      <w:lvlJc w:val="right"/>
      <w:pPr>
        <w:ind w:left="6164" w:hanging="180"/>
      </w:pPr>
      <w:rPr>
        <w:vertAlign w:val="baseline"/>
      </w:rPr>
    </w:lvl>
    <w:lvl w:ilvl="6">
      <w:start w:val="1"/>
      <w:numFmt w:val="decimal"/>
      <w:lvlText w:val="%7."/>
      <w:lvlJc w:val="left"/>
      <w:pPr>
        <w:ind w:left="6884" w:hanging="360"/>
      </w:pPr>
      <w:rPr>
        <w:vertAlign w:val="baseline"/>
      </w:rPr>
    </w:lvl>
    <w:lvl w:ilvl="7">
      <w:start w:val="1"/>
      <w:numFmt w:val="lowerLetter"/>
      <w:lvlText w:val="%8."/>
      <w:lvlJc w:val="left"/>
      <w:pPr>
        <w:ind w:left="7604" w:hanging="360"/>
      </w:pPr>
      <w:rPr>
        <w:vertAlign w:val="baseline"/>
      </w:rPr>
    </w:lvl>
    <w:lvl w:ilvl="8">
      <w:start w:val="1"/>
      <w:numFmt w:val="lowerRoman"/>
      <w:lvlText w:val="%9."/>
      <w:lvlJc w:val="right"/>
      <w:pPr>
        <w:ind w:left="8324" w:hanging="180"/>
      </w:pPr>
      <w:rPr>
        <w:vertAlign w:val="baseline"/>
      </w:rPr>
    </w:lvl>
  </w:abstractNum>
  <w:abstractNum w:abstractNumId="11" w15:restartNumberingAfterBreak="0">
    <w:nsid w:val="081079B8"/>
    <w:multiLevelType w:val="multilevel"/>
    <w:tmpl w:val="C9BEFEE4"/>
    <w:lvl w:ilvl="0">
      <w:start w:val="1"/>
      <w:numFmt w:val="lowerLetter"/>
      <w:lvlText w:val="%1."/>
      <w:lvlJc w:val="left"/>
      <w:pPr>
        <w:ind w:left="3330" w:hanging="360"/>
      </w:pPr>
      <w:rPr>
        <w:strike w:val="0"/>
        <w:vertAlign w:val="baseline"/>
      </w:rPr>
    </w:lvl>
    <w:lvl w:ilvl="1">
      <w:start w:val="1"/>
      <w:numFmt w:val="lowerLetter"/>
      <w:lvlText w:val="%2."/>
      <w:lvlJc w:val="left"/>
      <w:pPr>
        <w:ind w:left="4050" w:hanging="360"/>
      </w:pPr>
      <w:rPr>
        <w:vertAlign w:val="baseline"/>
      </w:rPr>
    </w:lvl>
    <w:lvl w:ilvl="2">
      <w:start w:val="1"/>
      <w:numFmt w:val="lowerRoman"/>
      <w:lvlText w:val="%3."/>
      <w:lvlJc w:val="right"/>
      <w:pPr>
        <w:ind w:left="4770" w:hanging="180"/>
      </w:pPr>
      <w:rPr>
        <w:vertAlign w:val="baseline"/>
      </w:rPr>
    </w:lvl>
    <w:lvl w:ilvl="3">
      <w:start w:val="1"/>
      <w:numFmt w:val="decimal"/>
      <w:lvlText w:val="%4."/>
      <w:lvlJc w:val="left"/>
      <w:pPr>
        <w:ind w:left="5490" w:hanging="360"/>
      </w:pPr>
      <w:rPr>
        <w:vertAlign w:val="baseline"/>
      </w:rPr>
    </w:lvl>
    <w:lvl w:ilvl="4">
      <w:start w:val="1"/>
      <w:numFmt w:val="lowerLetter"/>
      <w:lvlText w:val="%5."/>
      <w:lvlJc w:val="left"/>
      <w:pPr>
        <w:ind w:left="6210" w:hanging="360"/>
      </w:pPr>
      <w:rPr>
        <w:vertAlign w:val="baseline"/>
      </w:rPr>
    </w:lvl>
    <w:lvl w:ilvl="5">
      <w:start w:val="1"/>
      <w:numFmt w:val="lowerRoman"/>
      <w:lvlText w:val="%6."/>
      <w:lvlJc w:val="right"/>
      <w:pPr>
        <w:ind w:left="6930" w:hanging="180"/>
      </w:pPr>
      <w:rPr>
        <w:vertAlign w:val="baseline"/>
      </w:rPr>
    </w:lvl>
    <w:lvl w:ilvl="6">
      <w:start w:val="1"/>
      <w:numFmt w:val="decimal"/>
      <w:lvlText w:val="%7."/>
      <w:lvlJc w:val="left"/>
      <w:pPr>
        <w:ind w:left="7650" w:hanging="360"/>
      </w:pPr>
      <w:rPr>
        <w:vertAlign w:val="baseline"/>
      </w:rPr>
    </w:lvl>
    <w:lvl w:ilvl="7">
      <w:start w:val="1"/>
      <w:numFmt w:val="lowerLetter"/>
      <w:lvlText w:val="%8."/>
      <w:lvlJc w:val="left"/>
      <w:pPr>
        <w:ind w:left="8370" w:hanging="360"/>
      </w:pPr>
      <w:rPr>
        <w:vertAlign w:val="baseline"/>
      </w:rPr>
    </w:lvl>
    <w:lvl w:ilvl="8">
      <w:start w:val="1"/>
      <w:numFmt w:val="lowerRoman"/>
      <w:lvlText w:val="%9."/>
      <w:lvlJc w:val="right"/>
      <w:pPr>
        <w:ind w:left="9090" w:hanging="180"/>
      </w:pPr>
      <w:rPr>
        <w:vertAlign w:val="baseline"/>
      </w:rPr>
    </w:lvl>
  </w:abstractNum>
  <w:abstractNum w:abstractNumId="12" w15:restartNumberingAfterBreak="0">
    <w:nsid w:val="08584100"/>
    <w:multiLevelType w:val="hybridMultilevel"/>
    <w:tmpl w:val="24065A04"/>
    <w:lvl w:ilvl="0" w:tplc="04090019">
      <w:start w:val="1"/>
      <w:numFmt w:val="lowerLetter"/>
      <w:lvlText w:val="%1."/>
      <w:lvlJc w:val="left"/>
      <w:pPr>
        <w:ind w:left="720" w:hanging="360"/>
      </w:pPr>
    </w:lvl>
    <w:lvl w:ilvl="1" w:tplc="38090019" w:tentative="1">
      <w:start w:val="1"/>
      <w:numFmt w:val="lowerLetter"/>
      <w:lvlText w:val="%2."/>
      <w:lvlJc w:val="left"/>
      <w:pPr>
        <w:ind w:left="0" w:hanging="360"/>
      </w:pPr>
    </w:lvl>
    <w:lvl w:ilvl="2" w:tplc="3809001B" w:tentative="1">
      <w:start w:val="1"/>
      <w:numFmt w:val="lowerRoman"/>
      <w:lvlText w:val="%3."/>
      <w:lvlJc w:val="right"/>
      <w:pPr>
        <w:ind w:left="720" w:hanging="180"/>
      </w:pPr>
    </w:lvl>
    <w:lvl w:ilvl="3" w:tplc="3809000F" w:tentative="1">
      <w:start w:val="1"/>
      <w:numFmt w:val="decimal"/>
      <w:lvlText w:val="%4."/>
      <w:lvlJc w:val="left"/>
      <w:pPr>
        <w:ind w:left="1440" w:hanging="360"/>
      </w:pPr>
    </w:lvl>
    <w:lvl w:ilvl="4" w:tplc="38090019" w:tentative="1">
      <w:start w:val="1"/>
      <w:numFmt w:val="lowerLetter"/>
      <w:lvlText w:val="%5."/>
      <w:lvlJc w:val="left"/>
      <w:pPr>
        <w:ind w:left="2160" w:hanging="360"/>
      </w:pPr>
    </w:lvl>
    <w:lvl w:ilvl="5" w:tplc="3809001B" w:tentative="1">
      <w:start w:val="1"/>
      <w:numFmt w:val="lowerRoman"/>
      <w:lvlText w:val="%6."/>
      <w:lvlJc w:val="right"/>
      <w:pPr>
        <w:ind w:left="2880" w:hanging="180"/>
      </w:pPr>
    </w:lvl>
    <w:lvl w:ilvl="6" w:tplc="3809000F" w:tentative="1">
      <w:start w:val="1"/>
      <w:numFmt w:val="decimal"/>
      <w:lvlText w:val="%7."/>
      <w:lvlJc w:val="left"/>
      <w:pPr>
        <w:ind w:left="3600" w:hanging="360"/>
      </w:pPr>
    </w:lvl>
    <w:lvl w:ilvl="7" w:tplc="38090019" w:tentative="1">
      <w:start w:val="1"/>
      <w:numFmt w:val="lowerLetter"/>
      <w:lvlText w:val="%8."/>
      <w:lvlJc w:val="left"/>
      <w:pPr>
        <w:ind w:left="4320" w:hanging="360"/>
      </w:pPr>
    </w:lvl>
    <w:lvl w:ilvl="8" w:tplc="3809001B" w:tentative="1">
      <w:start w:val="1"/>
      <w:numFmt w:val="lowerRoman"/>
      <w:lvlText w:val="%9."/>
      <w:lvlJc w:val="right"/>
      <w:pPr>
        <w:ind w:left="5040" w:hanging="180"/>
      </w:pPr>
    </w:lvl>
  </w:abstractNum>
  <w:abstractNum w:abstractNumId="13" w15:restartNumberingAfterBreak="0">
    <w:nsid w:val="0909611C"/>
    <w:multiLevelType w:val="multilevel"/>
    <w:tmpl w:val="7E169E40"/>
    <w:lvl w:ilvl="0">
      <w:start w:val="1"/>
      <w:numFmt w:val="decimal"/>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095365BD"/>
    <w:multiLevelType w:val="multilevel"/>
    <w:tmpl w:val="9D928C84"/>
    <w:lvl w:ilvl="0">
      <w:start w:val="1"/>
      <w:numFmt w:val="decimal"/>
      <w:lvlText w:val="(%1)"/>
      <w:lvlJc w:val="left"/>
      <w:pPr>
        <w:ind w:left="36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0A435F0C"/>
    <w:multiLevelType w:val="multilevel"/>
    <w:tmpl w:val="8D42B65A"/>
    <w:lvl w:ilvl="0">
      <w:start w:val="1"/>
      <w:numFmt w:val="decimal"/>
      <w:lvlText w:val="(%1)"/>
      <w:lvlJc w:val="left"/>
      <w:pPr>
        <w:ind w:left="2520" w:hanging="360"/>
      </w:pPr>
      <w:rPr>
        <w:rFonts w:hint="default"/>
        <w:color w:val="000000"/>
        <w:vertAlign w:val="baseline"/>
      </w:rPr>
    </w:lvl>
    <w:lvl w:ilvl="1">
      <w:start w:val="1"/>
      <w:numFmt w:val="lowerLetter"/>
      <w:lvlText w:val="%2."/>
      <w:lvlJc w:val="left"/>
      <w:pPr>
        <w:ind w:left="3060" w:hanging="360"/>
      </w:pPr>
      <w:rPr>
        <w:rFonts w:hint="default"/>
        <w:vertAlign w:val="baseline"/>
      </w:rPr>
    </w:lvl>
    <w:lvl w:ilvl="2">
      <w:start w:val="1"/>
      <w:numFmt w:val="lowerRoman"/>
      <w:lvlText w:val="%3."/>
      <w:lvlJc w:val="right"/>
      <w:pPr>
        <w:ind w:left="2444" w:hanging="180"/>
      </w:pPr>
      <w:rPr>
        <w:rFonts w:hint="default"/>
        <w:vertAlign w:val="baseline"/>
      </w:rPr>
    </w:lvl>
    <w:lvl w:ilvl="3">
      <w:start w:val="1"/>
      <w:numFmt w:val="decimal"/>
      <w:lvlText w:val="%4."/>
      <w:lvlJc w:val="left"/>
      <w:pPr>
        <w:ind w:left="3164" w:hanging="360"/>
      </w:pPr>
      <w:rPr>
        <w:rFonts w:hint="default"/>
        <w:vertAlign w:val="baseline"/>
      </w:rPr>
    </w:lvl>
    <w:lvl w:ilvl="4">
      <w:start w:val="1"/>
      <w:numFmt w:val="lowerLetter"/>
      <w:lvlText w:val="%5."/>
      <w:lvlJc w:val="left"/>
      <w:pPr>
        <w:ind w:left="3884" w:hanging="360"/>
      </w:pPr>
      <w:rPr>
        <w:rFonts w:hint="default"/>
        <w:vertAlign w:val="baseline"/>
      </w:rPr>
    </w:lvl>
    <w:lvl w:ilvl="5">
      <w:start w:val="1"/>
      <w:numFmt w:val="lowerRoman"/>
      <w:lvlText w:val="%6."/>
      <w:lvlJc w:val="right"/>
      <w:pPr>
        <w:ind w:left="4604" w:hanging="180"/>
      </w:pPr>
      <w:rPr>
        <w:rFonts w:hint="default"/>
        <w:vertAlign w:val="baseline"/>
      </w:rPr>
    </w:lvl>
    <w:lvl w:ilvl="6">
      <w:start w:val="1"/>
      <w:numFmt w:val="decimal"/>
      <w:lvlText w:val="%7."/>
      <w:lvlJc w:val="left"/>
      <w:pPr>
        <w:ind w:left="5324" w:hanging="360"/>
      </w:pPr>
      <w:rPr>
        <w:rFonts w:hint="default"/>
        <w:vertAlign w:val="baseline"/>
      </w:rPr>
    </w:lvl>
    <w:lvl w:ilvl="7">
      <w:start w:val="1"/>
      <w:numFmt w:val="lowerLetter"/>
      <w:lvlText w:val="%8."/>
      <w:lvlJc w:val="left"/>
      <w:pPr>
        <w:ind w:left="6044" w:hanging="360"/>
      </w:pPr>
      <w:rPr>
        <w:rFonts w:hint="default"/>
        <w:vertAlign w:val="baseline"/>
      </w:rPr>
    </w:lvl>
    <w:lvl w:ilvl="8">
      <w:start w:val="1"/>
      <w:numFmt w:val="lowerRoman"/>
      <w:lvlText w:val="%9."/>
      <w:lvlJc w:val="right"/>
      <w:pPr>
        <w:ind w:left="6764" w:hanging="180"/>
      </w:pPr>
      <w:rPr>
        <w:rFonts w:hint="default"/>
        <w:vertAlign w:val="baseline"/>
      </w:rPr>
    </w:lvl>
  </w:abstractNum>
  <w:abstractNum w:abstractNumId="16" w15:restartNumberingAfterBreak="0">
    <w:nsid w:val="0AB035AF"/>
    <w:multiLevelType w:val="hybridMultilevel"/>
    <w:tmpl w:val="1AF81242"/>
    <w:lvl w:ilvl="0" w:tplc="A57ACBE8">
      <w:start w:val="1"/>
      <w:numFmt w:val="decimal"/>
      <w:lvlText w:val="(%1)"/>
      <w:lvlJc w:val="left"/>
      <w:pPr>
        <w:ind w:left="2912" w:hanging="36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17" w15:restartNumberingAfterBreak="0">
    <w:nsid w:val="0ABA23A0"/>
    <w:multiLevelType w:val="multilevel"/>
    <w:tmpl w:val="B9403ED0"/>
    <w:lvl w:ilvl="0">
      <w:start w:val="1"/>
      <w:numFmt w:val="lowerLetter"/>
      <w:lvlText w:val="%1."/>
      <w:lvlJc w:val="left"/>
      <w:pPr>
        <w:ind w:left="5889"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0B7E0C5D"/>
    <w:multiLevelType w:val="hybridMultilevel"/>
    <w:tmpl w:val="5F36033E"/>
    <w:lvl w:ilvl="0" w:tplc="DC00906A">
      <w:start w:val="1"/>
      <w:numFmt w:val="decimal"/>
      <w:lvlText w:val="(%1)"/>
      <w:lvlJc w:val="left"/>
      <w:pPr>
        <w:ind w:left="720" w:hanging="360"/>
      </w:pPr>
      <w:rPr>
        <w:rFonts w:hint="default"/>
        <w:strike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B8C3BFC"/>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BEB6CD6"/>
    <w:multiLevelType w:val="multilevel"/>
    <w:tmpl w:val="47260DAA"/>
    <w:lvl w:ilvl="0">
      <w:start w:val="1"/>
      <w:numFmt w:val="lowerLetter"/>
      <w:lvlText w:val="%1."/>
      <w:lvlJc w:val="left"/>
      <w:pPr>
        <w:ind w:left="144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0C22278B"/>
    <w:multiLevelType w:val="multilevel"/>
    <w:tmpl w:val="8DC8A85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0C431667"/>
    <w:multiLevelType w:val="multilevel"/>
    <w:tmpl w:val="04385C36"/>
    <w:lvl w:ilvl="0">
      <w:start w:val="32"/>
      <w:numFmt w:val="decimal"/>
      <w:lvlText w:val="%1."/>
      <w:lvlJc w:val="left"/>
      <w:pPr>
        <w:ind w:left="6300" w:hanging="360"/>
      </w:pPr>
      <w:rPr>
        <w:rFonts w:hint="default"/>
        <w:strike w:val="0"/>
        <w:color w:val="000000"/>
        <w:vertAlign w:val="baseline"/>
      </w:rPr>
    </w:lvl>
    <w:lvl w:ilvl="1">
      <w:start w:val="1"/>
      <w:numFmt w:val="lowerLetter"/>
      <w:lvlText w:val="%2."/>
      <w:lvlJc w:val="left"/>
      <w:pPr>
        <w:ind w:left="4860" w:hanging="360"/>
      </w:pPr>
      <w:rPr>
        <w:rFonts w:hint="default"/>
        <w:vertAlign w:val="baseline"/>
      </w:rPr>
    </w:lvl>
    <w:lvl w:ilvl="2">
      <w:start w:val="1"/>
      <w:numFmt w:val="lowerRoman"/>
      <w:lvlText w:val="%3."/>
      <w:lvlJc w:val="right"/>
      <w:pPr>
        <w:ind w:left="5580" w:hanging="180"/>
      </w:pPr>
      <w:rPr>
        <w:rFonts w:hint="default"/>
        <w:vertAlign w:val="baseline"/>
      </w:rPr>
    </w:lvl>
    <w:lvl w:ilvl="3">
      <w:start w:val="1"/>
      <w:numFmt w:val="decimal"/>
      <w:lvlText w:val="%4."/>
      <w:lvlJc w:val="left"/>
      <w:pPr>
        <w:ind w:left="6300" w:hanging="360"/>
      </w:pPr>
      <w:rPr>
        <w:rFonts w:hint="default"/>
        <w:vertAlign w:val="baseline"/>
      </w:rPr>
    </w:lvl>
    <w:lvl w:ilvl="4">
      <w:start w:val="1"/>
      <w:numFmt w:val="lowerLetter"/>
      <w:lvlText w:val="%5."/>
      <w:lvlJc w:val="left"/>
      <w:pPr>
        <w:ind w:left="7020" w:hanging="360"/>
      </w:pPr>
      <w:rPr>
        <w:rFonts w:hint="default"/>
        <w:vertAlign w:val="baseline"/>
      </w:rPr>
    </w:lvl>
    <w:lvl w:ilvl="5">
      <w:start w:val="1"/>
      <w:numFmt w:val="lowerRoman"/>
      <w:lvlText w:val="%6."/>
      <w:lvlJc w:val="right"/>
      <w:pPr>
        <w:ind w:left="7740" w:hanging="180"/>
      </w:pPr>
      <w:rPr>
        <w:rFonts w:hint="default"/>
        <w:vertAlign w:val="baseline"/>
      </w:rPr>
    </w:lvl>
    <w:lvl w:ilvl="6">
      <w:start w:val="1"/>
      <w:numFmt w:val="decimal"/>
      <w:lvlText w:val="%7."/>
      <w:lvlJc w:val="left"/>
      <w:pPr>
        <w:ind w:left="8460" w:hanging="360"/>
      </w:pPr>
      <w:rPr>
        <w:rFonts w:hint="default"/>
        <w:vertAlign w:val="baseline"/>
      </w:rPr>
    </w:lvl>
    <w:lvl w:ilvl="7">
      <w:start w:val="1"/>
      <w:numFmt w:val="lowerLetter"/>
      <w:lvlText w:val="%8."/>
      <w:lvlJc w:val="left"/>
      <w:pPr>
        <w:ind w:left="9180" w:hanging="360"/>
      </w:pPr>
      <w:rPr>
        <w:rFonts w:hint="default"/>
        <w:vertAlign w:val="baseline"/>
      </w:rPr>
    </w:lvl>
    <w:lvl w:ilvl="8">
      <w:start w:val="1"/>
      <w:numFmt w:val="lowerRoman"/>
      <w:lvlText w:val="%9."/>
      <w:lvlJc w:val="right"/>
      <w:pPr>
        <w:ind w:left="9900" w:hanging="180"/>
      </w:pPr>
      <w:rPr>
        <w:rFonts w:hint="default"/>
        <w:vertAlign w:val="baseline"/>
      </w:rPr>
    </w:lvl>
  </w:abstractNum>
  <w:abstractNum w:abstractNumId="23" w15:restartNumberingAfterBreak="0">
    <w:nsid w:val="0C652841"/>
    <w:multiLevelType w:val="multilevel"/>
    <w:tmpl w:val="D17C3D18"/>
    <w:lvl w:ilvl="0">
      <w:start w:val="1"/>
      <w:numFmt w:val="decimal"/>
      <w:lvlText w:val="(%1)"/>
      <w:lvlJc w:val="left"/>
      <w:pPr>
        <w:ind w:left="720" w:hanging="360"/>
      </w:pPr>
      <w:rPr>
        <w:b w:val="0"/>
        <w:strike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0C943F16"/>
    <w:multiLevelType w:val="multilevel"/>
    <w:tmpl w:val="27683E66"/>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25" w15:restartNumberingAfterBreak="0">
    <w:nsid w:val="0CE737F9"/>
    <w:multiLevelType w:val="hybridMultilevel"/>
    <w:tmpl w:val="CAFA7A66"/>
    <w:lvl w:ilvl="0" w:tplc="8154054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CF0177A"/>
    <w:multiLevelType w:val="hybridMultilevel"/>
    <w:tmpl w:val="827066A8"/>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D4A1055"/>
    <w:multiLevelType w:val="multilevel"/>
    <w:tmpl w:val="761EDBB8"/>
    <w:lvl w:ilvl="0">
      <w:start w:val="1"/>
      <w:numFmt w:val="decimal"/>
      <w:lvlText w:val="(%1)"/>
      <w:lvlJc w:val="left"/>
      <w:pPr>
        <w:ind w:left="2912" w:hanging="360"/>
      </w:pPr>
      <w:rPr>
        <w:vertAlign w:val="baseline"/>
      </w:rPr>
    </w:lvl>
    <w:lvl w:ilvl="1">
      <w:start w:val="1"/>
      <w:numFmt w:val="lowerLetter"/>
      <w:lvlText w:val="%2."/>
      <w:lvlJc w:val="left"/>
      <w:pPr>
        <w:ind w:left="3632" w:hanging="360"/>
      </w:pPr>
      <w:rPr>
        <w:vertAlign w:val="baseline"/>
      </w:rPr>
    </w:lvl>
    <w:lvl w:ilvl="2">
      <w:start w:val="1"/>
      <w:numFmt w:val="lowerRoman"/>
      <w:lvlText w:val="%3."/>
      <w:lvlJc w:val="right"/>
      <w:pPr>
        <w:ind w:left="4352" w:hanging="180"/>
      </w:pPr>
      <w:rPr>
        <w:vertAlign w:val="baseline"/>
      </w:rPr>
    </w:lvl>
    <w:lvl w:ilvl="3">
      <w:start w:val="1"/>
      <w:numFmt w:val="decimal"/>
      <w:lvlText w:val="%4."/>
      <w:lvlJc w:val="left"/>
      <w:pPr>
        <w:ind w:left="5072" w:hanging="360"/>
      </w:pPr>
      <w:rPr>
        <w:vertAlign w:val="baseline"/>
      </w:rPr>
    </w:lvl>
    <w:lvl w:ilvl="4">
      <w:start w:val="1"/>
      <w:numFmt w:val="lowerLetter"/>
      <w:lvlText w:val="%5."/>
      <w:lvlJc w:val="left"/>
      <w:pPr>
        <w:ind w:left="5792" w:hanging="360"/>
      </w:pPr>
      <w:rPr>
        <w:vertAlign w:val="baseline"/>
      </w:rPr>
    </w:lvl>
    <w:lvl w:ilvl="5">
      <w:start w:val="1"/>
      <w:numFmt w:val="lowerRoman"/>
      <w:lvlText w:val="%6."/>
      <w:lvlJc w:val="right"/>
      <w:pPr>
        <w:ind w:left="6512" w:hanging="180"/>
      </w:pPr>
      <w:rPr>
        <w:vertAlign w:val="baseline"/>
      </w:rPr>
    </w:lvl>
    <w:lvl w:ilvl="6">
      <w:start w:val="1"/>
      <w:numFmt w:val="decimal"/>
      <w:lvlText w:val="%7."/>
      <w:lvlJc w:val="left"/>
      <w:pPr>
        <w:ind w:left="7232" w:hanging="360"/>
      </w:pPr>
      <w:rPr>
        <w:vertAlign w:val="baseline"/>
      </w:rPr>
    </w:lvl>
    <w:lvl w:ilvl="7">
      <w:start w:val="1"/>
      <w:numFmt w:val="lowerLetter"/>
      <w:lvlText w:val="%8."/>
      <w:lvlJc w:val="left"/>
      <w:pPr>
        <w:ind w:left="7952" w:hanging="360"/>
      </w:pPr>
      <w:rPr>
        <w:vertAlign w:val="baseline"/>
      </w:rPr>
    </w:lvl>
    <w:lvl w:ilvl="8">
      <w:start w:val="1"/>
      <w:numFmt w:val="lowerRoman"/>
      <w:lvlText w:val="%9."/>
      <w:lvlJc w:val="right"/>
      <w:pPr>
        <w:ind w:left="8672" w:hanging="180"/>
      </w:pPr>
      <w:rPr>
        <w:vertAlign w:val="baseline"/>
      </w:rPr>
    </w:lvl>
  </w:abstractNum>
  <w:abstractNum w:abstractNumId="28" w15:restartNumberingAfterBreak="0">
    <w:nsid w:val="0D522C3F"/>
    <w:multiLevelType w:val="multilevel"/>
    <w:tmpl w:val="FC200EF0"/>
    <w:lvl w:ilvl="0">
      <w:start w:val="1"/>
      <w:numFmt w:val="decimal"/>
      <w:lvlText w:val="(%1)"/>
      <w:lvlJc w:val="left"/>
      <w:pPr>
        <w:ind w:left="2610" w:hanging="360"/>
      </w:pPr>
      <w:rPr>
        <w:rFonts w:ascii="Bookman Old Style" w:eastAsia="Bookman Old Style" w:hAnsi="Bookman Old Style" w:cs="Bookman Old Style"/>
        <w:strike w:val="0"/>
        <w:sz w:val="24"/>
        <w:szCs w:val="24"/>
        <w:vertAlign w:val="baseline"/>
      </w:rPr>
    </w:lvl>
    <w:lvl w:ilvl="1">
      <w:start w:val="1"/>
      <w:numFmt w:val="lowerLetter"/>
      <w:lvlText w:val="%2."/>
      <w:lvlJc w:val="left"/>
      <w:pPr>
        <w:ind w:left="1170" w:hanging="360"/>
      </w:pPr>
      <w:rPr>
        <w:vertAlign w:val="baseline"/>
      </w:rPr>
    </w:lvl>
    <w:lvl w:ilvl="2">
      <w:start w:val="1"/>
      <w:numFmt w:val="lowerRoman"/>
      <w:lvlText w:val="%3."/>
      <w:lvlJc w:val="right"/>
      <w:pPr>
        <w:ind w:left="1890" w:hanging="180"/>
      </w:pPr>
      <w:rPr>
        <w:vertAlign w:val="baseline"/>
      </w:rPr>
    </w:lvl>
    <w:lvl w:ilvl="3">
      <w:start w:val="1"/>
      <w:numFmt w:val="decimal"/>
      <w:lvlText w:val="%4."/>
      <w:lvlJc w:val="left"/>
      <w:pPr>
        <w:ind w:left="2610" w:hanging="360"/>
      </w:pPr>
      <w:rPr>
        <w:vertAlign w:val="baseline"/>
      </w:rPr>
    </w:lvl>
    <w:lvl w:ilvl="4">
      <w:start w:val="1"/>
      <w:numFmt w:val="lowerLetter"/>
      <w:lvlText w:val="%5."/>
      <w:lvlJc w:val="left"/>
      <w:pPr>
        <w:ind w:left="3330" w:hanging="360"/>
      </w:pPr>
      <w:rPr>
        <w:vertAlign w:val="baseline"/>
      </w:rPr>
    </w:lvl>
    <w:lvl w:ilvl="5">
      <w:start w:val="1"/>
      <w:numFmt w:val="lowerRoman"/>
      <w:lvlText w:val="%6."/>
      <w:lvlJc w:val="right"/>
      <w:pPr>
        <w:ind w:left="4050" w:hanging="180"/>
      </w:pPr>
      <w:rPr>
        <w:vertAlign w:val="baseline"/>
      </w:rPr>
    </w:lvl>
    <w:lvl w:ilvl="6">
      <w:start w:val="1"/>
      <w:numFmt w:val="decimal"/>
      <w:lvlText w:val="%7."/>
      <w:lvlJc w:val="left"/>
      <w:pPr>
        <w:ind w:left="4770" w:hanging="360"/>
      </w:pPr>
      <w:rPr>
        <w:vertAlign w:val="baseline"/>
      </w:rPr>
    </w:lvl>
    <w:lvl w:ilvl="7">
      <w:start w:val="1"/>
      <w:numFmt w:val="lowerLetter"/>
      <w:lvlText w:val="%8."/>
      <w:lvlJc w:val="left"/>
      <w:pPr>
        <w:ind w:left="5490" w:hanging="360"/>
      </w:pPr>
      <w:rPr>
        <w:vertAlign w:val="baseline"/>
      </w:rPr>
    </w:lvl>
    <w:lvl w:ilvl="8">
      <w:start w:val="1"/>
      <w:numFmt w:val="lowerRoman"/>
      <w:lvlText w:val="%9."/>
      <w:lvlJc w:val="right"/>
      <w:pPr>
        <w:ind w:left="6210" w:hanging="180"/>
      </w:pPr>
      <w:rPr>
        <w:vertAlign w:val="baseline"/>
      </w:rPr>
    </w:lvl>
  </w:abstractNum>
  <w:abstractNum w:abstractNumId="29" w15:restartNumberingAfterBreak="0">
    <w:nsid w:val="0DA764CE"/>
    <w:multiLevelType w:val="multilevel"/>
    <w:tmpl w:val="E084CB1A"/>
    <w:lvl w:ilvl="0">
      <w:start w:val="1"/>
      <w:numFmt w:val="decimal"/>
      <w:lvlText w:val="(%1)"/>
      <w:lvlJc w:val="left"/>
      <w:pPr>
        <w:ind w:left="2487" w:hanging="360"/>
      </w:pPr>
      <w:rPr>
        <w:rFonts w:ascii="Bookman Old Style" w:eastAsia="Bookman Old Style" w:hAnsi="Bookman Old Style" w:cs="Bookman Old Style"/>
        <w:sz w:val="24"/>
        <w:szCs w:val="24"/>
        <w:vertAlign w:val="baseline"/>
      </w:rPr>
    </w:lvl>
    <w:lvl w:ilvl="1">
      <w:start w:val="1"/>
      <w:numFmt w:val="lowerLetter"/>
      <w:lvlText w:val="%2."/>
      <w:lvlJc w:val="left"/>
      <w:pPr>
        <w:ind w:left="3207" w:hanging="360"/>
      </w:pPr>
      <w:rPr>
        <w:vertAlign w:val="baseline"/>
      </w:rPr>
    </w:lvl>
    <w:lvl w:ilvl="2">
      <w:start w:val="1"/>
      <w:numFmt w:val="lowerRoman"/>
      <w:lvlText w:val="%3."/>
      <w:lvlJc w:val="right"/>
      <w:pPr>
        <w:ind w:left="3927" w:hanging="180"/>
      </w:pPr>
      <w:rPr>
        <w:vertAlign w:val="baseline"/>
      </w:rPr>
    </w:lvl>
    <w:lvl w:ilvl="3">
      <w:start w:val="1"/>
      <w:numFmt w:val="decimal"/>
      <w:lvlText w:val="%4."/>
      <w:lvlJc w:val="left"/>
      <w:pPr>
        <w:ind w:left="4647" w:hanging="360"/>
      </w:pPr>
      <w:rPr>
        <w:vertAlign w:val="baseline"/>
      </w:rPr>
    </w:lvl>
    <w:lvl w:ilvl="4">
      <w:start w:val="1"/>
      <w:numFmt w:val="lowerLetter"/>
      <w:lvlText w:val="%5."/>
      <w:lvlJc w:val="left"/>
      <w:pPr>
        <w:ind w:left="5367" w:hanging="360"/>
      </w:pPr>
      <w:rPr>
        <w:vertAlign w:val="baseline"/>
      </w:rPr>
    </w:lvl>
    <w:lvl w:ilvl="5">
      <w:start w:val="1"/>
      <w:numFmt w:val="lowerRoman"/>
      <w:lvlText w:val="%6."/>
      <w:lvlJc w:val="right"/>
      <w:pPr>
        <w:ind w:left="6087" w:hanging="180"/>
      </w:pPr>
      <w:rPr>
        <w:vertAlign w:val="baseline"/>
      </w:rPr>
    </w:lvl>
    <w:lvl w:ilvl="6">
      <w:start w:val="1"/>
      <w:numFmt w:val="decimal"/>
      <w:lvlText w:val="%7."/>
      <w:lvlJc w:val="left"/>
      <w:pPr>
        <w:ind w:left="6807" w:hanging="360"/>
      </w:pPr>
      <w:rPr>
        <w:vertAlign w:val="baseline"/>
      </w:rPr>
    </w:lvl>
    <w:lvl w:ilvl="7">
      <w:start w:val="1"/>
      <w:numFmt w:val="lowerLetter"/>
      <w:lvlText w:val="%8."/>
      <w:lvlJc w:val="left"/>
      <w:pPr>
        <w:ind w:left="7527" w:hanging="360"/>
      </w:pPr>
      <w:rPr>
        <w:vertAlign w:val="baseline"/>
      </w:rPr>
    </w:lvl>
    <w:lvl w:ilvl="8">
      <w:start w:val="1"/>
      <w:numFmt w:val="lowerRoman"/>
      <w:lvlText w:val="%9."/>
      <w:lvlJc w:val="right"/>
      <w:pPr>
        <w:ind w:left="8247" w:hanging="180"/>
      </w:pPr>
      <w:rPr>
        <w:vertAlign w:val="baseline"/>
      </w:rPr>
    </w:lvl>
  </w:abstractNum>
  <w:abstractNum w:abstractNumId="30" w15:restartNumberingAfterBreak="0">
    <w:nsid w:val="0DC02730"/>
    <w:multiLevelType w:val="multilevel"/>
    <w:tmpl w:val="51DAA6B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31" w15:restartNumberingAfterBreak="0">
    <w:nsid w:val="0F171B6F"/>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0FC4759F"/>
    <w:multiLevelType w:val="hybridMultilevel"/>
    <w:tmpl w:val="5F36033E"/>
    <w:lvl w:ilvl="0" w:tplc="DC00906A">
      <w:start w:val="1"/>
      <w:numFmt w:val="decimal"/>
      <w:lvlText w:val="(%1)"/>
      <w:lvlJc w:val="left"/>
      <w:pPr>
        <w:ind w:left="720" w:hanging="360"/>
      </w:pPr>
      <w:rPr>
        <w:rFonts w:hint="default"/>
        <w:strike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05838FE"/>
    <w:multiLevelType w:val="multilevel"/>
    <w:tmpl w:val="E89A054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10F00D76"/>
    <w:multiLevelType w:val="multilevel"/>
    <w:tmpl w:val="D17C3D18"/>
    <w:lvl w:ilvl="0">
      <w:start w:val="1"/>
      <w:numFmt w:val="decimal"/>
      <w:lvlText w:val="(%1)"/>
      <w:lvlJc w:val="left"/>
      <w:pPr>
        <w:ind w:left="720" w:hanging="360"/>
      </w:pPr>
      <w:rPr>
        <w:b w:val="0"/>
        <w:strike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112A2FAF"/>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118C57CA"/>
    <w:multiLevelType w:val="hybridMultilevel"/>
    <w:tmpl w:val="2EEEE5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1F21ABE"/>
    <w:multiLevelType w:val="multilevel"/>
    <w:tmpl w:val="3FEA6CF4"/>
    <w:lvl w:ilvl="0">
      <w:start w:val="1"/>
      <w:numFmt w:val="decimal"/>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38" w15:restartNumberingAfterBreak="0">
    <w:nsid w:val="12253741"/>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3637EB0"/>
    <w:multiLevelType w:val="hybridMultilevel"/>
    <w:tmpl w:val="19007A0A"/>
    <w:lvl w:ilvl="0" w:tplc="04210019">
      <w:start w:val="1"/>
      <w:numFmt w:val="lowerLetter"/>
      <w:lvlText w:val="%1."/>
      <w:lvlJc w:val="left"/>
      <w:pPr>
        <w:ind w:left="3992"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13EA3BF9"/>
    <w:multiLevelType w:val="multilevel"/>
    <w:tmpl w:val="906CF498"/>
    <w:lvl w:ilvl="0">
      <w:start w:val="1"/>
      <w:numFmt w:val="decimal"/>
      <w:lvlText w:val="(%1)"/>
      <w:lvlJc w:val="left"/>
      <w:pPr>
        <w:ind w:left="720" w:hanging="360"/>
      </w:pPr>
      <w:rPr>
        <w:strike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15:restartNumberingAfterBreak="0">
    <w:nsid w:val="1459573D"/>
    <w:multiLevelType w:val="multilevel"/>
    <w:tmpl w:val="16528DE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15:restartNumberingAfterBreak="0">
    <w:nsid w:val="14C333FD"/>
    <w:multiLevelType w:val="hybridMultilevel"/>
    <w:tmpl w:val="782819B6"/>
    <w:lvl w:ilvl="0" w:tplc="04090019">
      <w:start w:val="1"/>
      <w:numFmt w:val="lowerLetter"/>
      <w:lvlText w:val="%1."/>
      <w:lvlJc w:val="left"/>
      <w:pPr>
        <w:ind w:left="216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43" w15:restartNumberingAfterBreak="0">
    <w:nsid w:val="150C1B4A"/>
    <w:multiLevelType w:val="multilevel"/>
    <w:tmpl w:val="40BE4298"/>
    <w:lvl w:ilvl="0">
      <w:start w:val="1"/>
      <w:numFmt w:val="decimal"/>
      <w:lvlText w:val="(%1)"/>
      <w:lvlJc w:val="left"/>
      <w:pPr>
        <w:ind w:left="2771" w:hanging="360"/>
      </w:pPr>
      <w:rPr>
        <w:vertAlign w:val="baseline"/>
      </w:rPr>
    </w:lvl>
    <w:lvl w:ilvl="1">
      <w:start w:val="1"/>
      <w:numFmt w:val="lowerLetter"/>
      <w:lvlText w:val="%2."/>
      <w:lvlJc w:val="left"/>
      <w:pPr>
        <w:ind w:left="3491" w:hanging="360"/>
      </w:pPr>
      <w:rPr>
        <w:vertAlign w:val="baseline"/>
      </w:rPr>
    </w:lvl>
    <w:lvl w:ilvl="2">
      <w:start w:val="1"/>
      <w:numFmt w:val="lowerRoman"/>
      <w:lvlText w:val="%3."/>
      <w:lvlJc w:val="right"/>
      <w:pPr>
        <w:ind w:left="4211" w:hanging="180"/>
      </w:pPr>
      <w:rPr>
        <w:vertAlign w:val="baseline"/>
      </w:rPr>
    </w:lvl>
    <w:lvl w:ilvl="3">
      <w:start w:val="1"/>
      <w:numFmt w:val="decimal"/>
      <w:lvlText w:val="%4."/>
      <w:lvlJc w:val="left"/>
      <w:pPr>
        <w:ind w:left="4931" w:hanging="360"/>
      </w:pPr>
      <w:rPr>
        <w:vertAlign w:val="baseline"/>
      </w:rPr>
    </w:lvl>
    <w:lvl w:ilvl="4">
      <w:start w:val="1"/>
      <w:numFmt w:val="lowerLetter"/>
      <w:lvlText w:val="%5."/>
      <w:lvlJc w:val="left"/>
      <w:pPr>
        <w:ind w:left="5651" w:hanging="360"/>
      </w:pPr>
      <w:rPr>
        <w:vertAlign w:val="baseline"/>
      </w:rPr>
    </w:lvl>
    <w:lvl w:ilvl="5">
      <w:start w:val="1"/>
      <w:numFmt w:val="lowerRoman"/>
      <w:lvlText w:val="%6."/>
      <w:lvlJc w:val="right"/>
      <w:pPr>
        <w:ind w:left="6371" w:hanging="180"/>
      </w:pPr>
      <w:rPr>
        <w:vertAlign w:val="baseline"/>
      </w:rPr>
    </w:lvl>
    <w:lvl w:ilvl="6">
      <w:start w:val="1"/>
      <w:numFmt w:val="decimal"/>
      <w:lvlText w:val="%7."/>
      <w:lvlJc w:val="left"/>
      <w:pPr>
        <w:ind w:left="7091" w:hanging="360"/>
      </w:pPr>
      <w:rPr>
        <w:vertAlign w:val="baseline"/>
      </w:rPr>
    </w:lvl>
    <w:lvl w:ilvl="7">
      <w:start w:val="1"/>
      <w:numFmt w:val="lowerLetter"/>
      <w:lvlText w:val="%8."/>
      <w:lvlJc w:val="left"/>
      <w:pPr>
        <w:ind w:left="7811" w:hanging="360"/>
      </w:pPr>
      <w:rPr>
        <w:vertAlign w:val="baseline"/>
      </w:rPr>
    </w:lvl>
    <w:lvl w:ilvl="8">
      <w:start w:val="1"/>
      <w:numFmt w:val="lowerRoman"/>
      <w:lvlText w:val="%9."/>
      <w:lvlJc w:val="right"/>
      <w:pPr>
        <w:ind w:left="8531" w:hanging="180"/>
      </w:pPr>
      <w:rPr>
        <w:vertAlign w:val="baseline"/>
      </w:rPr>
    </w:lvl>
  </w:abstractNum>
  <w:abstractNum w:abstractNumId="44" w15:restartNumberingAfterBreak="0">
    <w:nsid w:val="156E6040"/>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5C85102"/>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5F04F72"/>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64A3D81"/>
    <w:multiLevelType w:val="hybridMultilevel"/>
    <w:tmpl w:val="D6D8A6E8"/>
    <w:lvl w:ilvl="0" w:tplc="758A8F6C">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74321F7"/>
    <w:multiLevelType w:val="multilevel"/>
    <w:tmpl w:val="3FEA6CF4"/>
    <w:lvl w:ilvl="0">
      <w:start w:val="1"/>
      <w:numFmt w:val="decimal"/>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49" w15:restartNumberingAfterBreak="0">
    <w:nsid w:val="17460FD7"/>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50" w15:restartNumberingAfterBreak="0">
    <w:nsid w:val="174B5A6B"/>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51" w15:restartNumberingAfterBreak="0">
    <w:nsid w:val="175422CC"/>
    <w:multiLevelType w:val="hybridMultilevel"/>
    <w:tmpl w:val="E0CEC7E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17930D2F"/>
    <w:multiLevelType w:val="hybridMultilevel"/>
    <w:tmpl w:val="1C3EDD2E"/>
    <w:lvl w:ilvl="0" w:tplc="9E6ABC6C">
      <w:start w:val="2"/>
      <w:numFmt w:val="bullet"/>
      <w:lvlText w:val="-"/>
      <w:lvlJc w:val="left"/>
      <w:pPr>
        <w:ind w:left="720" w:hanging="360"/>
      </w:pPr>
      <w:rPr>
        <w:rFonts w:ascii="Bookman Old Style" w:eastAsia="Calibri" w:hAnsi="Bookman Old Style"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8802231"/>
    <w:multiLevelType w:val="multilevel"/>
    <w:tmpl w:val="D58CDCBC"/>
    <w:lvl w:ilvl="0">
      <w:start w:val="1"/>
      <w:numFmt w:val="lowerLetter"/>
      <w:lvlText w:val="%1."/>
      <w:lvlJc w:val="left"/>
      <w:pPr>
        <w:ind w:left="2007" w:hanging="360"/>
      </w:pPr>
      <w:rPr>
        <w:vertAlign w:val="baseline"/>
      </w:rPr>
    </w:lvl>
    <w:lvl w:ilvl="1">
      <w:start w:val="1"/>
      <w:numFmt w:val="lowerLetter"/>
      <w:lvlText w:val="%2."/>
      <w:lvlJc w:val="left"/>
      <w:pPr>
        <w:ind w:left="2727" w:hanging="360"/>
      </w:pPr>
      <w:rPr>
        <w:vertAlign w:val="baseline"/>
      </w:rPr>
    </w:lvl>
    <w:lvl w:ilvl="2">
      <w:start w:val="1"/>
      <w:numFmt w:val="lowerRoman"/>
      <w:lvlText w:val="%3."/>
      <w:lvlJc w:val="right"/>
      <w:pPr>
        <w:ind w:left="3447" w:hanging="180"/>
      </w:pPr>
      <w:rPr>
        <w:vertAlign w:val="baseline"/>
      </w:rPr>
    </w:lvl>
    <w:lvl w:ilvl="3">
      <w:start w:val="1"/>
      <w:numFmt w:val="decimal"/>
      <w:lvlText w:val="%4."/>
      <w:lvlJc w:val="left"/>
      <w:pPr>
        <w:ind w:left="4167" w:hanging="360"/>
      </w:pPr>
      <w:rPr>
        <w:vertAlign w:val="baseline"/>
      </w:rPr>
    </w:lvl>
    <w:lvl w:ilvl="4">
      <w:start w:val="1"/>
      <w:numFmt w:val="lowerLetter"/>
      <w:lvlText w:val="%5."/>
      <w:lvlJc w:val="left"/>
      <w:pPr>
        <w:ind w:left="4887" w:hanging="360"/>
      </w:pPr>
      <w:rPr>
        <w:vertAlign w:val="baseline"/>
      </w:rPr>
    </w:lvl>
    <w:lvl w:ilvl="5">
      <w:start w:val="1"/>
      <w:numFmt w:val="lowerRoman"/>
      <w:lvlText w:val="%6."/>
      <w:lvlJc w:val="right"/>
      <w:pPr>
        <w:ind w:left="5607" w:hanging="180"/>
      </w:pPr>
      <w:rPr>
        <w:vertAlign w:val="baseline"/>
      </w:rPr>
    </w:lvl>
    <w:lvl w:ilvl="6">
      <w:start w:val="1"/>
      <w:numFmt w:val="decimal"/>
      <w:lvlText w:val="%7."/>
      <w:lvlJc w:val="left"/>
      <w:pPr>
        <w:ind w:left="6327" w:hanging="360"/>
      </w:pPr>
      <w:rPr>
        <w:vertAlign w:val="baseline"/>
      </w:rPr>
    </w:lvl>
    <w:lvl w:ilvl="7">
      <w:start w:val="1"/>
      <w:numFmt w:val="lowerLetter"/>
      <w:lvlText w:val="%8."/>
      <w:lvlJc w:val="left"/>
      <w:pPr>
        <w:ind w:left="7047" w:hanging="360"/>
      </w:pPr>
      <w:rPr>
        <w:vertAlign w:val="baseline"/>
      </w:rPr>
    </w:lvl>
    <w:lvl w:ilvl="8">
      <w:start w:val="1"/>
      <w:numFmt w:val="lowerRoman"/>
      <w:lvlText w:val="%9."/>
      <w:lvlJc w:val="right"/>
      <w:pPr>
        <w:ind w:left="7767" w:hanging="180"/>
      </w:pPr>
      <w:rPr>
        <w:vertAlign w:val="baseline"/>
      </w:rPr>
    </w:lvl>
  </w:abstractNum>
  <w:abstractNum w:abstractNumId="54" w15:restartNumberingAfterBreak="0">
    <w:nsid w:val="19AA3C1D"/>
    <w:multiLevelType w:val="hybridMultilevel"/>
    <w:tmpl w:val="F68CEC1C"/>
    <w:lvl w:ilvl="0" w:tplc="AD10F11E">
      <w:start w:val="1"/>
      <w:numFmt w:val="lowerLetter"/>
      <w:lvlText w:val="%1."/>
      <w:lvlJc w:val="left"/>
      <w:pPr>
        <w:ind w:left="1080" w:hanging="72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9DD722B"/>
    <w:multiLevelType w:val="hybridMultilevel"/>
    <w:tmpl w:val="B5144E8E"/>
    <w:lvl w:ilvl="0" w:tplc="299CC0E6">
      <w:start w:val="1"/>
      <w:numFmt w:val="bullet"/>
      <w:lvlText w:val=""/>
      <w:lvlJc w:val="left"/>
      <w:pPr>
        <w:ind w:left="2912" w:hanging="360"/>
      </w:pPr>
      <w:rPr>
        <w:rFonts w:ascii="Wingdings" w:eastAsia="Bookman Old Style" w:hAnsi="Wingdings" w:cs="Bookman Old Style" w:hint="default"/>
      </w:rPr>
    </w:lvl>
    <w:lvl w:ilvl="1" w:tplc="04090003" w:tentative="1">
      <w:start w:val="1"/>
      <w:numFmt w:val="bullet"/>
      <w:lvlText w:val="o"/>
      <w:lvlJc w:val="left"/>
      <w:pPr>
        <w:ind w:left="3632" w:hanging="360"/>
      </w:pPr>
      <w:rPr>
        <w:rFonts w:ascii="Courier New" w:hAnsi="Courier New" w:cs="Courier New" w:hint="default"/>
      </w:rPr>
    </w:lvl>
    <w:lvl w:ilvl="2" w:tplc="04090005" w:tentative="1">
      <w:start w:val="1"/>
      <w:numFmt w:val="bullet"/>
      <w:lvlText w:val=""/>
      <w:lvlJc w:val="left"/>
      <w:pPr>
        <w:ind w:left="4352" w:hanging="360"/>
      </w:pPr>
      <w:rPr>
        <w:rFonts w:ascii="Wingdings" w:hAnsi="Wingdings" w:hint="default"/>
      </w:rPr>
    </w:lvl>
    <w:lvl w:ilvl="3" w:tplc="04090001" w:tentative="1">
      <w:start w:val="1"/>
      <w:numFmt w:val="bullet"/>
      <w:lvlText w:val=""/>
      <w:lvlJc w:val="left"/>
      <w:pPr>
        <w:ind w:left="5072" w:hanging="360"/>
      </w:pPr>
      <w:rPr>
        <w:rFonts w:ascii="Symbol" w:hAnsi="Symbol" w:hint="default"/>
      </w:rPr>
    </w:lvl>
    <w:lvl w:ilvl="4" w:tplc="04090003" w:tentative="1">
      <w:start w:val="1"/>
      <w:numFmt w:val="bullet"/>
      <w:lvlText w:val="o"/>
      <w:lvlJc w:val="left"/>
      <w:pPr>
        <w:ind w:left="5792" w:hanging="360"/>
      </w:pPr>
      <w:rPr>
        <w:rFonts w:ascii="Courier New" w:hAnsi="Courier New" w:cs="Courier New" w:hint="default"/>
      </w:rPr>
    </w:lvl>
    <w:lvl w:ilvl="5" w:tplc="04090005" w:tentative="1">
      <w:start w:val="1"/>
      <w:numFmt w:val="bullet"/>
      <w:lvlText w:val=""/>
      <w:lvlJc w:val="left"/>
      <w:pPr>
        <w:ind w:left="6512" w:hanging="360"/>
      </w:pPr>
      <w:rPr>
        <w:rFonts w:ascii="Wingdings" w:hAnsi="Wingdings" w:hint="default"/>
      </w:rPr>
    </w:lvl>
    <w:lvl w:ilvl="6" w:tplc="04090001" w:tentative="1">
      <w:start w:val="1"/>
      <w:numFmt w:val="bullet"/>
      <w:lvlText w:val=""/>
      <w:lvlJc w:val="left"/>
      <w:pPr>
        <w:ind w:left="7232" w:hanging="360"/>
      </w:pPr>
      <w:rPr>
        <w:rFonts w:ascii="Symbol" w:hAnsi="Symbol" w:hint="default"/>
      </w:rPr>
    </w:lvl>
    <w:lvl w:ilvl="7" w:tplc="04090003" w:tentative="1">
      <w:start w:val="1"/>
      <w:numFmt w:val="bullet"/>
      <w:lvlText w:val="o"/>
      <w:lvlJc w:val="left"/>
      <w:pPr>
        <w:ind w:left="7952" w:hanging="360"/>
      </w:pPr>
      <w:rPr>
        <w:rFonts w:ascii="Courier New" w:hAnsi="Courier New" w:cs="Courier New" w:hint="default"/>
      </w:rPr>
    </w:lvl>
    <w:lvl w:ilvl="8" w:tplc="04090005" w:tentative="1">
      <w:start w:val="1"/>
      <w:numFmt w:val="bullet"/>
      <w:lvlText w:val=""/>
      <w:lvlJc w:val="left"/>
      <w:pPr>
        <w:ind w:left="8672" w:hanging="360"/>
      </w:pPr>
      <w:rPr>
        <w:rFonts w:ascii="Wingdings" w:hAnsi="Wingdings" w:hint="default"/>
      </w:rPr>
    </w:lvl>
  </w:abstractNum>
  <w:abstractNum w:abstractNumId="56" w15:restartNumberingAfterBreak="0">
    <w:nsid w:val="1A31732B"/>
    <w:multiLevelType w:val="multilevel"/>
    <w:tmpl w:val="27C872BE"/>
    <w:lvl w:ilvl="0">
      <w:start w:val="1"/>
      <w:numFmt w:val="lowerLetter"/>
      <w:lvlText w:val="%1."/>
      <w:lvlJc w:val="left"/>
      <w:pPr>
        <w:ind w:left="1038" w:hanging="360"/>
      </w:pPr>
      <w:rPr>
        <w:vertAlign w:val="baseline"/>
      </w:rPr>
    </w:lvl>
    <w:lvl w:ilvl="1">
      <w:start w:val="1"/>
      <w:numFmt w:val="lowerLetter"/>
      <w:lvlText w:val="%2."/>
      <w:lvlJc w:val="left"/>
      <w:pPr>
        <w:ind w:left="1758" w:hanging="360"/>
      </w:pPr>
      <w:rPr>
        <w:vertAlign w:val="baseline"/>
      </w:rPr>
    </w:lvl>
    <w:lvl w:ilvl="2">
      <w:start w:val="1"/>
      <w:numFmt w:val="lowerRoman"/>
      <w:lvlText w:val="%3."/>
      <w:lvlJc w:val="right"/>
      <w:pPr>
        <w:ind w:left="2478" w:hanging="180"/>
      </w:pPr>
      <w:rPr>
        <w:vertAlign w:val="baseline"/>
      </w:rPr>
    </w:lvl>
    <w:lvl w:ilvl="3">
      <w:start w:val="1"/>
      <w:numFmt w:val="decimal"/>
      <w:lvlText w:val="%4."/>
      <w:lvlJc w:val="left"/>
      <w:pPr>
        <w:ind w:left="3198" w:hanging="360"/>
      </w:pPr>
      <w:rPr>
        <w:vertAlign w:val="baseline"/>
      </w:rPr>
    </w:lvl>
    <w:lvl w:ilvl="4">
      <w:start w:val="1"/>
      <w:numFmt w:val="lowerLetter"/>
      <w:lvlText w:val="%5."/>
      <w:lvlJc w:val="left"/>
      <w:pPr>
        <w:ind w:left="3918" w:hanging="360"/>
      </w:pPr>
      <w:rPr>
        <w:vertAlign w:val="baseline"/>
      </w:rPr>
    </w:lvl>
    <w:lvl w:ilvl="5">
      <w:start w:val="1"/>
      <w:numFmt w:val="lowerRoman"/>
      <w:lvlText w:val="%6."/>
      <w:lvlJc w:val="right"/>
      <w:pPr>
        <w:ind w:left="4638" w:hanging="180"/>
      </w:pPr>
      <w:rPr>
        <w:vertAlign w:val="baseline"/>
      </w:rPr>
    </w:lvl>
    <w:lvl w:ilvl="6">
      <w:start w:val="1"/>
      <w:numFmt w:val="decimal"/>
      <w:lvlText w:val="%7."/>
      <w:lvlJc w:val="left"/>
      <w:pPr>
        <w:ind w:left="5358" w:hanging="360"/>
      </w:pPr>
      <w:rPr>
        <w:vertAlign w:val="baseline"/>
      </w:rPr>
    </w:lvl>
    <w:lvl w:ilvl="7">
      <w:start w:val="1"/>
      <w:numFmt w:val="lowerLetter"/>
      <w:lvlText w:val="%8."/>
      <w:lvlJc w:val="left"/>
      <w:pPr>
        <w:ind w:left="6078" w:hanging="360"/>
      </w:pPr>
      <w:rPr>
        <w:vertAlign w:val="baseline"/>
      </w:rPr>
    </w:lvl>
    <w:lvl w:ilvl="8">
      <w:start w:val="1"/>
      <w:numFmt w:val="lowerRoman"/>
      <w:lvlText w:val="%9."/>
      <w:lvlJc w:val="right"/>
      <w:pPr>
        <w:ind w:left="6798" w:hanging="180"/>
      </w:pPr>
      <w:rPr>
        <w:vertAlign w:val="baseline"/>
      </w:rPr>
    </w:lvl>
  </w:abstractNum>
  <w:abstractNum w:abstractNumId="57" w15:restartNumberingAfterBreak="0">
    <w:nsid w:val="1A6C55F6"/>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AAB5809"/>
    <w:multiLevelType w:val="hybridMultilevel"/>
    <w:tmpl w:val="B0AC64CC"/>
    <w:lvl w:ilvl="0" w:tplc="41B65316">
      <w:start w:val="1"/>
      <w:numFmt w:val="decimal"/>
      <w:lvlText w:val="(%1)"/>
      <w:lvlJc w:val="left"/>
      <w:pPr>
        <w:ind w:left="720" w:hanging="360"/>
      </w:pPr>
      <w:rPr>
        <w:rFonts w:hint="default"/>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B0240B7"/>
    <w:multiLevelType w:val="multilevel"/>
    <w:tmpl w:val="E57A04B6"/>
    <w:lvl w:ilvl="0">
      <w:start w:val="1"/>
      <w:numFmt w:val="decimal"/>
      <w:lvlText w:val="(%1)"/>
      <w:lvlJc w:val="left"/>
      <w:pPr>
        <w:ind w:left="4330" w:hanging="360"/>
      </w:pPr>
      <w:rPr>
        <w:rFonts w:ascii="Bookman Old Style" w:eastAsia="Bookman Old Style" w:hAnsi="Bookman Old Style" w:cs="Bookman Old Style"/>
        <w:strike w:val="0"/>
        <w:sz w:val="24"/>
        <w:szCs w:val="24"/>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0" w15:restartNumberingAfterBreak="0">
    <w:nsid w:val="1CE41F99"/>
    <w:multiLevelType w:val="hybridMultilevel"/>
    <w:tmpl w:val="B8DA1358"/>
    <w:lvl w:ilvl="0" w:tplc="04090019">
      <w:start w:val="1"/>
      <w:numFmt w:val="lowerLetter"/>
      <w:lvlText w:val="%1."/>
      <w:lvlJc w:val="left"/>
      <w:pPr>
        <w:ind w:left="1440" w:hanging="360"/>
      </w:pPr>
    </w:lvl>
    <w:lvl w:ilvl="1" w:tplc="38090019" w:tentative="1">
      <w:start w:val="1"/>
      <w:numFmt w:val="lowerLetter"/>
      <w:lvlText w:val="%2."/>
      <w:lvlJc w:val="left"/>
      <w:pPr>
        <w:ind w:left="720" w:hanging="360"/>
      </w:pPr>
    </w:lvl>
    <w:lvl w:ilvl="2" w:tplc="3809001B" w:tentative="1">
      <w:start w:val="1"/>
      <w:numFmt w:val="lowerRoman"/>
      <w:lvlText w:val="%3."/>
      <w:lvlJc w:val="right"/>
      <w:pPr>
        <w:ind w:left="1440" w:hanging="180"/>
      </w:pPr>
    </w:lvl>
    <w:lvl w:ilvl="3" w:tplc="3809000F" w:tentative="1">
      <w:start w:val="1"/>
      <w:numFmt w:val="decimal"/>
      <w:lvlText w:val="%4."/>
      <w:lvlJc w:val="left"/>
      <w:pPr>
        <w:ind w:left="2160" w:hanging="360"/>
      </w:pPr>
    </w:lvl>
    <w:lvl w:ilvl="4" w:tplc="38090019" w:tentative="1">
      <w:start w:val="1"/>
      <w:numFmt w:val="lowerLetter"/>
      <w:lvlText w:val="%5."/>
      <w:lvlJc w:val="left"/>
      <w:pPr>
        <w:ind w:left="2880" w:hanging="360"/>
      </w:pPr>
    </w:lvl>
    <w:lvl w:ilvl="5" w:tplc="3809001B" w:tentative="1">
      <w:start w:val="1"/>
      <w:numFmt w:val="lowerRoman"/>
      <w:lvlText w:val="%6."/>
      <w:lvlJc w:val="right"/>
      <w:pPr>
        <w:ind w:left="3600" w:hanging="180"/>
      </w:pPr>
    </w:lvl>
    <w:lvl w:ilvl="6" w:tplc="3809000F" w:tentative="1">
      <w:start w:val="1"/>
      <w:numFmt w:val="decimal"/>
      <w:lvlText w:val="%7."/>
      <w:lvlJc w:val="left"/>
      <w:pPr>
        <w:ind w:left="4320" w:hanging="360"/>
      </w:pPr>
    </w:lvl>
    <w:lvl w:ilvl="7" w:tplc="38090019" w:tentative="1">
      <w:start w:val="1"/>
      <w:numFmt w:val="lowerLetter"/>
      <w:lvlText w:val="%8."/>
      <w:lvlJc w:val="left"/>
      <w:pPr>
        <w:ind w:left="5040" w:hanging="360"/>
      </w:pPr>
    </w:lvl>
    <w:lvl w:ilvl="8" w:tplc="3809001B" w:tentative="1">
      <w:start w:val="1"/>
      <w:numFmt w:val="lowerRoman"/>
      <w:lvlText w:val="%9."/>
      <w:lvlJc w:val="right"/>
      <w:pPr>
        <w:ind w:left="5760" w:hanging="180"/>
      </w:pPr>
    </w:lvl>
  </w:abstractNum>
  <w:abstractNum w:abstractNumId="61" w15:restartNumberingAfterBreak="0">
    <w:nsid w:val="1CEF26DD"/>
    <w:multiLevelType w:val="multilevel"/>
    <w:tmpl w:val="59E64EB6"/>
    <w:lvl w:ilvl="0">
      <w:start w:val="1"/>
      <w:numFmt w:val="lowerLetter"/>
      <w:lvlText w:val="%1."/>
      <w:lvlJc w:val="left"/>
      <w:pPr>
        <w:ind w:left="1146" w:hanging="360"/>
      </w:pPr>
      <w:rPr>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62" w15:restartNumberingAfterBreak="0">
    <w:nsid w:val="1D1E498A"/>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315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63" w15:restartNumberingAfterBreak="0">
    <w:nsid w:val="1D2E3271"/>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64" w15:restartNumberingAfterBreak="0">
    <w:nsid w:val="1D532B1C"/>
    <w:multiLevelType w:val="hybridMultilevel"/>
    <w:tmpl w:val="FCF62F60"/>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D754061"/>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15:restartNumberingAfterBreak="0">
    <w:nsid w:val="1E037FFD"/>
    <w:multiLevelType w:val="multilevel"/>
    <w:tmpl w:val="C80E415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7" w15:restartNumberingAfterBreak="0">
    <w:nsid w:val="1F703655"/>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208C4D53"/>
    <w:multiLevelType w:val="multilevel"/>
    <w:tmpl w:val="78EA160A"/>
    <w:lvl w:ilvl="0">
      <w:start w:val="1"/>
      <w:numFmt w:val="lowerLetter"/>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69" w15:restartNumberingAfterBreak="0">
    <w:nsid w:val="20C30B65"/>
    <w:multiLevelType w:val="multilevel"/>
    <w:tmpl w:val="BF20A680"/>
    <w:lvl w:ilvl="0">
      <w:start w:val="1"/>
      <w:numFmt w:val="decimal"/>
      <w:lvlText w:val="(%1)"/>
      <w:lvlJc w:val="left"/>
      <w:pPr>
        <w:ind w:left="360" w:hanging="360"/>
      </w:pPr>
      <w:rPr>
        <w:rFonts w:ascii="Bookman Old Style" w:eastAsia="Bookman Old Style" w:hAnsi="Bookman Old Style" w:cs="Bookman Old Style"/>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0" w15:restartNumberingAfterBreak="0">
    <w:nsid w:val="20FB05C8"/>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21725C91"/>
    <w:multiLevelType w:val="hybridMultilevel"/>
    <w:tmpl w:val="BF9C7F90"/>
    <w:lvl w:ilvl="0" w:tplc="34F4CC00">
      <w:start w:val="1"/>
      <w:numFmt w:val="decimal"/>
      <w:lvlText w:val="%1."/>
      <w:lvlJc w:val="left"/>
      <w:pPr>
        <w:tabs>
          <w:tab w:val="num" w:pos="4683"/>
        </w:tabs>
        <w:ind w:left="4683" w:hanging="288"/>
      </w:pPr>
      <w:rPr>
        <w:rFonts w:ascii="Bookman Old Style" w:hAnsi="Bookman Old Style" w:cs="Arial" w:hint="default"/>
        <w:strike w:val="0"/>
        <w:dstrike w:val="0"/>
        <w:color w:val="auto"/>
        <w:sz w:val="24"/>
        <w:szCs w:val="24"/>
      </w:rPr>
    </w:lvl>
    <w:lvl w:ilvl="1" w:tplc="04090019">
      <w:start w:val="1"/>
      <w:numFmt w:val="lowerLetter"/>
      <w:lvlText w:val="%2."/>
      <w:lvlJc w:val="left"/>
      <w:pPr>
        <w:tabs>
          <w:tab w:val="num" w:pos="1440"/>
        </w:tabs>
        <w:ind w:left="1440" w:hanging="360"/>
      </w:pPr>
    </w:lvl>
    <w:lvl w:ilvl="2" w:tplc="C3CCE53C">
      <w:numFmt w:val="bullet"/>
      <w:lvlText w:val="-"/>
      <w:lvlJc w:val="left"/>
      <w:pPr>
        <w:ind w:left="2340" w:hanging="360"/>
      </w:pPr>
      <w:rPr>
        <w:rFonts w:ascii="Bookman Old Style" w:eastAsia="Times New Roman" w:hAnsi="Bookman Old Style" w:cs="Arial" w:hint="default"/>
      </w:rPr>
    </w:lvl>
    <w:lvl w:ilvl="3" w:tplc="BCBABAA6">
      <w:start w:val="1"/>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21894264"/>
    <w:multiLevelType w:val="hybridMultilevel"/>
    <w:tmpl w:val="D7C8D2C6"/>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9BC4250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21D0655C"/>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74" w15:restartNumberingAfterBreak="0">
    <w:nsid w:val="21F15621"/>
    <w:multiLevelType w:val="multilevel"/>
    <w:tmpl w:val="4C68CABE"/>
    <w:lvl w:ilvl="0">
      <w:start w:val="1"/>
      <w:numFmt w:val="lowerLetter"/>
      <w:lvlText w:val="%1."/>
      <w:lvlJc w:val="left"/>
      <w:pPr>
        <w:ind w:left="1866"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5" w15:restartNumberingAfterBreak="0">
    <w:nsid w:val="22106D90"/>
    <w:multiLevelType w:val="multilevel"/>
    <w:tmpl w:val="5E72B576"/>
    <w:lvl w:ilvl="0">
      <w:start w:val="1"/>
      <w:numFmt w:val="decimal"/>
      <w:lvlText w:val="(%1)"/>
      <w:lvlJc w:val="left"/>
      <w:pPr>
        <w:ind w:left="1440" w:hanging="360"/>
      </w:pPr>
      <w:rPr>
        <w:strike w:val="0"/>
        <w:sz w:val="24"/>
        <w:szCs w:val="24"/>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76" w15:restartNumberingAfterBreak="0">
    <w:nsid w:val="22B775C9"/>
    <w:multiLevelType w:val="multilevel"/>
    <w:tmpl w:val="A0A4444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77" w15:restartNumberingAfterBreak="0">
    <w:nsid w:val="22CF0D24"/>
    <w:multiLevelType w:val="multilevel"/>
    <w:tmpl w:val="B4D84192"/>
    <w:lvl w:ilvl="0">
      <w:start w:val="1"/>
      <w:numFmt w:val="decimal"/>
      <w:lvlText w:val="(%1)"/>
      <w:lvlJc w:val="left"/>
      <w:pPr>
        <w:ind w:left="2700" w:hanging="360"/>
      </w:pPr>
      <w:rPr>
        <w:vertAlign w:val="baseline"/>
      </w:rPr>
    </w:lvl>
    <w:lvl w:ilvl="1">
      <w:start w:val="1"/>
      <w:numFmt w:val="lowerLetter"/>
      <w:lvlText w:val="%2."/>
      <w:lvlJc w:val="left"/>
      <w:pPr>
        <w:ind w:left="3420" w:hanging="360"/>
      </w:pPr>
      <w:rPr>
        <w:vertAlign w:val="baseline"/>
      </w:rPr>
    </w:lvl>
    <w:lvl w:ilvl="2">
      <w:start w:val="1"/>
      <w:numFmt w:val="lowerRoman"/>
      <w:lvlText w:val="%3."/>
      <w:lvlJc w:val="right"/>
      <w:pPr>
        <w:ind w:left="4140" w:hanging="180"/>
      </w:pPr>
      <w:rPr>
        <w:vertAlign w:val="baseline"/>
      </w:rPr>
    </w:lvl>
    <w:lvl w:ilvl="3">
      <w:start w:val="1"/>
      <w:numFmt w:val="decimal"/>
      <w:lvlText w:val="%4."/>
      <w:lvlJc w:val="left"/>
      <w:pPr>
        <w:ind w:left="4860" w:hanging="360"/>
      </w:pPr>
      <w:rPr>
        <w:vertAlign w:val="baseline"/>
      </w:rPr>
    </w:lvl>
    <w:lvl w:ilvl="4">
      <w:start w:val="1"/>
      <w:numFmt w:val="lowerLetter"/>
      <w:lvlText w:val="%5."/>
      <w:lvlJc w:val="left"/>
      <w:pPr>
        <w:ind w:left="5580" w:hanging="360"/>
      </w:pPr>
      <w:rPr>
        <w:vertAlign w:val="baseline"/>
      </w:rPr>
    </w:lvl>
    <w:lvl w:ilvl="5">
      <w:start w:val="1"/>
      <w:numFmt w:val="lowerRoman"/>
      <w:lvlText w:val="%6."/>
      <w:lvlJc w:val="right"/>
      <w:pPr>
        <w:ind w:left="6300" w:hanging="180"/>
      </w:pPr>
      <w:rPr>
        <w:vertAlign w:val="baseline"/>
      </w:rPr>
    </w:lvl>
    <w:lvl w:ilvl="6">
      <w:start w:val="1"/>
      <w:numFmt w:val="decimal"/>
      <w:lvlText w:val="%7."/>
      <w:lvlJc w:val="left"/>
      <w:pPr>
        <w:ind w:left="7020" w:hanging="360"/>
      </w:pPr>
      <w:rPr>
        <w:vertAlign w:val="baseline"/>
      </w:rPr>
    </w:lvl>
    <w:lvl w:ilvl="7">
      <w:start w:val="1"/>
      <w:numFmt w:val="lowerLetter"/>
      <w:lvlText w:val="%8."/>
      <w:lvlJc w:val="left"/>
      <w:pPr>
        <w:ind w:left="7740" w:hanging="360"/>
      </w:pPr>
      <w:rPr>
        <w:vertAlign w:val="baseline"/>
      </w:rPr>
    </w:lvl>
    <w:lvl w:ilvl="8">
      <w:start w:val="1"/>
      <w:numFmt w:val="lowerRoman"/>
      <w:lvlText w:val="%9."/>
      <w:lvlJc w:val="right"/>
      <w:pPr>
        <w:ind w:left="8460" w:hanging="180"/>
      </w:pPr>
      <w:rPr>
        <w:vertAlign w:val="baseline"/>
      </w:rPr>
    </w:lvl>
  </w:abstractNum>
  <w:abstractNum w:abstractNumId="78" w15:restartNumberingAfterBreak="0">
    <w:nsid w:val="230E10DC"/>
    <w:multiLevelType w:val="hybridMultilevel"/>
    <w:tmpl w:val="5F36033E"/>
    <w:lvl w:ilvl="0" w:tplc="DC00906A">
      <w:start w:val="1"/>
      <w:numFmt w:val="decimal"/>
      <w:lvlText w:val="(%1)"/>
      <w:lvlJc w:val="left"/>
      <w:pPr>
        <w:ind w:left="720" w:hanging="360"/>
      </w:pPr>
      <w:rPr>
        <w:rFonts w:hint="default"/>
        <w:strike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23540E26"/>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0" w15:restartNumberingAfterBreak="0">
    <w:nsid w:val="23831B6A"/>
    <w:multiLevelType w:val="multilevel"/>
    <w:tmpl w:val="FC200EF0"/>
    <w:lvl w:ilvl="0">
      <w:start w:val="1"/>
      <w:numFmt w:val="decimal"/>
      <w:lvlText w:val="(%1)"/>
      <w:lvlJc w:val="left"/>
      <w:pPr>
        <w:ind w:left="2880" w:hanging="360"/>
      </w:pPr>
      <w:rPr>
        <w:rFonts w:ascii="Bookman Old Style" w:eastAsia="Bookman Old Style" w:hAnsi="Bookman Old Style" w:cs="Bookman Old Style"/>
        <w:strike w:val="0"/>
        <w:sz w:val="24"/>
        <w:szCs w:val="24"/>
        <w:vertAlign w:val="baseline"/>
      </w:rPr>
    </w:lvl>
    <w:lvl w:ilvl="1">
      <w:start w:val="1"/>
      <w:numFmt w:val="lowerLetter"/>
      <w:lvlText w:val="%2."/>
      <w:lvlJc w:val="left"/>
      <w:pPr>
        <w:ind w:left="1170" w:hanging="360"/>
      </w:pPr>
      <w:rPr>
        <w:vertAlign w:val="baseline"/>
      </w:rPr>
    </w:lvl>
    <w:lvl w:ilvl="2">
      <w:start w:val="1"/>
      <w:numFmt w:val="lowerRoman"/>
      <w:lvlText w:val="%3."/>
      <w:lvlJc w:val="right"/>
      <w:pPr>
        <w:ind w:left="1890" w:hanging="180"/>
      </w:pPr>
      <w:rPr>
        <w:vertAlign w:val="baseline"/>
      </w:rPr>
    </w:lvl>
    <w:lvl w:ilvl="3">
      <w:start w:val="1"/>
      <w:numFmt w:val="decimal"/>
      <w:lvlText w:val="%4."/>
      <w:lvlJc w:val="left"/>
      <w:pPr>
        <w:ind w:left="2610" w:hanging="360"/>
      </w:pPr>
      <w:rPr>
        <w:vertAlign w:val="baseline"/>
      </w:rPr>
    </w:lvl>
    <w:lvl w:ilvl="4">
      <w:start w:val="1"/>
      <w:numFmt w:val="lowerLetter"/>
      <w:lvlText w:val="%5."/>
      <w:lvlJc w:val="left"/>
      <w:pPr>
        <w:ind w:left="3330" w:hanging="360"/>
      </w:pPr>
      <w:rPr>
        <w:vertAlign w:val="baseline"/>
      </w:rPr>
    </w:lvl>
    <w:lvl w:ilvl="5">
      <w:start w:val="1"/>
      <w:numFmt w:val="lowerRoman"/>
      <w:lvlText w:val="%6."/>
      <w:lvlJc w:val="right"/>
      <w:pPr>
        <w:ind w:left="4050" w:hanging="180"/>
      </w:pPr>
      <w:rPr>
        <w:vertAlign w:val="baseline"/>
      </w:rPr>
    </w:lvl>
    <w:lvl w:ilvl="6">
      <w:start w:val="1"/>
      <w:numFmt w:val="decimal"/>
      <w:lvlText w:val="%7."/>
      <w:lvlJc w:val="left"/>
      <w:pPr>
        <w:ind w:left="4770" w:hanging="360"/>
      </w:pPr>
      <w:rPr>
        <w:vertAlign w:val="baseline"/>
      </w:rPr>
    </w:lvl>
    <w:lvl w:ilvl="7">
      <w:start w:val="1"/>
      <w:numFmt w:val="lowerLetter"/>
      <w:lvlText w:val="%8."/>
      <w:lvlJc w:val="left"/>
      <w:pPr>
        <w:ind w:left="5490" w:hanging="360"/>
      </w:pPr>
      <w:rPr>
        <w:vertAlign w:val="baseline"/>
      </w:rPr>
    </w:lvl>
    <w:lvl w:ilvl="8">
      <w:start w:val="1"/>
      <w:numFmt w:val="lowerRoman"/>
      <w:lvlText w:val="%9."/>
      <w:lvlJc w:val="right"/>
      <w:pPr>
        <w:ind w:left="6210" w:hanging="180"/>
      </w:pPr>
      <w:rPr>
        <w:vertAlign w:val="baseline"/>
      </w:rPr>
    </w:lvl>
  </w:abstractNum>
  <w:abstractNum w:abstractNumId="81" w15:restartNumberingAfterBreak="0">
    <w:nsid w:val="23B34418"/>
    <w:multiLevelType w:val="hybridMultilevel"/>
    <w:tmpl w:val="523E9664"/>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25DC21BB"/>
    <w:multiLevelType w:val="multilevel"/>
    <w:tmpl w:val="92D45D7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3" w15:restartNumberingAfterBreak="0">
    <w:nsid w:val="262A6293"/>
    <w:multiLevelType w:val="multilevel"/>
    <w:tmpl w:val="46C69750"/>
    <w:lvl w:ilvl="0">
      <w:start w:val="1"/>
      <w:numFmt w:val="decimal"/>
      <w:lvlText w:val="(%1)"/>
      <w:lvlJc w:val="left"/>
      <w:pPr>
        <w:ind w:left="7560" w:hanging="360"/>
      </w:pPr>
      <w:rPr>
        <w:rFonts w:ascii="Bookman Old Style" w:hAnsi="Bookman Old Style" w:hint="default"/>
        <w:strike w:val="0"/>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84" w15:restartNumberingAfterBreak="0">
    <w:nsid w:val="26357122"/>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 w15:restartNumberingAfterBreak="0">
    <w:nsid w:val="265C49A6"/>
    <w:multiLevelType w:val="multilevel"/>
    <w:tmpl w:val="2B085300"/>
    <w:lvl w:ilvl="0">
      <w:start w:val="1"/>
      <w:numFmt w:val="decimal"/>
      <w:lvlText w:val="(%1)"/>
      <w:lvlJc w:val="left"/>
      <w:pPr>
        <w:ind w:left="720" w:hanging="360"/>
      </w:pPr>
      <w:rPr>
        <w:rFonts w:ascii="Bookman Old Style" w:eastAsia="Bookman Old Style" w:hAnsi="Bookman Old Style" w:cs="Bookman Old Style"/>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6" w15:restartNumberingAfterBreak="0">
    <w:nsid w:val="26943C67"/>
    <w:multiLevelType w:val="multilevel"/>
    <w:tmpl w:val="27683E66"/>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87" w15:restartNumberingAfterBreak="0">
    <w:nsid w:val="26BE6E82"/>
    <w:multiLevelType w:val="multilevel"/>
    <w:tmpl w:val="A58C7FC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8" w15:restartNumberingAfterBreak="0">
    <w:nsid w:val="26E26FFE"/>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275B79C8"/>
    <w:multiLevelType w:val="multilevel"/>
    <w:tmpl w:val="A0A4444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90" w15:restartNumberingAfterBreak="0">
    <w:nsid w:val="27617638"/>
    <w:multiLevelType w:val="hybridMultilevel"/>
    <w:tmpl w:val="01465D5E"/>
    <w:lvl w:ilvl="0" w:tplc="38090019">
      <w:start w:val="1"/>
      <w:numFmt w:val="lowerLetter"/>
      <w:lvlText w:val="%1."/>
      <w:lvlJc w:val="left"/>
      <w:pPr>
        <w:ind w:left="3272" w:hanging="360"/>
      </w:pPr>
    </w:lvl>
    <w:lvl w:ilvl="1" w:tplc="04210019">
      <w:start w:val="1"/>
      <w:numFmt w:val="lowerLetter"/>
      <w:lvlText w:val="%2."/>
      <w:lvlJc w:val="left"/>
      <w:pPr>
        <w:ind w:left="3992" w:hanging="360"/>
      </w:pPr>
    </w:lvl>
    <w:lvl w:ilvl="2" w:tplc="5FACBB04">
      <w:start w:val="1"/>
      <w:numFmt w:val="decimal"/>
      <w:lvlText w:val="(%3)"/>
      <w:lvlJc w:val="left"/>
      <w:pPr>
        <w:ind w:left="4892" w:hanging="360"/>
      </w:pPr>
      <w:rPr>
        <w:rFonts w:hint="default"/>
      </w:rPr>
    </w:lvl>
    <w:lvl w:ilvl="3" w:tplc="0421000F" w:tentative="1">
      <w:start w:val="1"/>
      <w:numFmt w:val="decimal"/>
      <w:lvlText w:val="%4."/>
      <w:lvlJc w:val="left"/>
      <w:pPr>
        <w:ind w:left="5432" w:hanging="360"/>
      </w:pPr>
    </w:lvl>
    <w:lvl w:ilvl="4" w:tplc="04210019" w:tentative="1">
      <w:start w:val="1"/>
      <w:numFmt w:val="lowerLetter"/>
      <w:lvlText w:val="%5."/>
      <w:lvlJc w:val="left"/>
      <w:pPr>
        <w:ind w:left="6152" w:hanging="360"/>
      </w:pPr>
    </w:lvl>
    <w:lvl w:ilvl="5" w:tplc="0421001B" w:tentative="1">
      <w:start w:val="1"/>
      <w:numFmt w:val="lowerRoman"/>
      <w:lvlText w:val="%6."/>
      <w:lvlJc w:val="right"/>
      <w:pPr>
        <w:ind w:left="6872" w:hanging="180"/>
      </w:pPr>
    </w:lvl>
    <w:lvl w:ilvl="6" w:tplc="0421000F" w:tentative="1">
      <w:start w:val="1"/>
      <w:numFmt w:val="decimal"/>
      <w:lvlText w:val="%7."/>
      <w:lvlJc w:val="left"/>
      <w:pPr>
        <w:ind w:left="7592" w:hanging="360"/>
      </w:pPr>
    </w:lvl>
    <w:lvl w:ilvl="7" w:tplc="04210019" w:tentative="1">
      <w:start w:val="1"/>
      <w:numFmt w:val="lowerLetter"/>
      <w:lvlText w:val="%8."/>
      <w:lvlJc w:val="left"/>
      <w:pPr>
        <w:ind w:left="8312" w:hanging="360"/>
      </w:pPr>
    </w:lvl>
    <w:lvl w:ilvl="8" w:tplc="0421001B" w:tentative="1">
      <w:start w:val="1"/>
      <w:numFmt w:val="lowerRoman"/>
      <w:lvlText w:val="%9."/>
      <w:lvlJc w:val="right"/>
      <w:pPr>
        <w:ind w:left="9032" w:hanging="180"/>
      </w:pPr>
    </w:lvl>
  </w:abstractNum>
  <w:abstractNum w:abstractNumId="91" w15:restartNumberingAfterBreak="0">
    <w:nsid w:val="27692686"/>
    <w:multiLevelType w:val="hybridMultilevel"/>
    <w:tmpl w:val="39B2BA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2780265A"/>
    <w:multiLevelType w:val="multilevel"/>
    <w:tmpl w:val="5B901876"/>
    <w:lvl w:ilvl="0">
      <w:start w:val="52"/>
      <w:numFmt w:val="decimal"/>
      <w:lvlText w:val="%1."/>
      <w:lvlJc w:val="left"/>
      <w:pPr>
        <w:ind w:left="4683" w:hanging="288"/>
      </w:pPr>
      <w:rPr>
        <w:rFonts w:ascii="Bookman Old Style" w:eastAsia="Bookman Old Style" w:hAnsi="Bookman Old Style" w:cs="Bookman Old Style"/>
        <w:strike w:val="0"/>
        <w:color w:val="000000"/>
        <w:sz w:val="24"/>
        <w:szCs w:val="24"/>
        <w:vertAlign w:val="baseline"/>
      </w:rPr>
    </w:lvl>
    <w:lvl w:ilvl="1">
      <w:start w:val="1"/>
      <w:numFmt w:val="lowerLetter"/>
      <w:lvlText w:val="%2."/>
      <w:lvlJc w:val="left"/>
      <w:pPr>
        <w:ind w:left="1440" w:hanging="360"/>
      </w:pPr>
      <w:rPr>
        <w:vertAlign w:val="baseline"/>
      </w:rPr>
    </w:lvl>
    <w:lvl w:ilvl="2">
      <w:numFmt w:val="bullet"/>
      <w:lvlText w:val="-"/>
      <w:lvlJc w:val="left"/>
      <w:pPr>
        <w:ind w:left="2340" w:hanging="360"/>
      </w:pPr>
      <w:rPr>
        <w:rFonts w:ascii="Bookman Old Style" w:eastAsia="Bookman Old Style" w:hAnsi="Bookman Old Style" w:cs="Bookman Old Style"/>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3" w15:restartNumberingAfterBreak="0">
    <w:nsid w:val="27F50C65"/>
    <w:multiLevelType w:val="hybridMultilevel"/>
    <w:tmpl w:val="647A2F96"/>
    <w:lvl w:ilvl="0" w:tplc="FA3680C2">
      <w:start w:val="1"/>
      <w:numFmt w:val="decimal"/>
      <w:lvlText w:val="(%1)"/>
      <w:lvlJc w:val="left"/>
      <w:pPr>
        <w:ind w:left="2705" w:hanging="360"/>
      </w:pPr>
      <w:rPr>
        <w:sz w:val="24"/>
        <w:szCs w:val="24"/>
      </w:rPr>
    </w:lvl>
    <w:lvl w:ilvl="1" w:tplc="38090019">
      <w:start w:val="1"/>
      <w:numFmt w:val="lowerLetter"/>
      <w:lvlText w:val="%2."/>
      <w:lvlJc w:val="left"/>
      <w:pPr>
        <w:ind w:left="3425" w:hanging="360"/>
      </w:pPr>
    </w:lvl>
    <w:lvl w:ilvl="2" w:tplc="3809001B" w:tentative="1">
      <w:start w:val="1"/>
      <w:numFmt w:val="lowerRoman"/>
      <w:lvlText w:val="%3."/>
      <w:lvlJc w:val="right"/>
      <w:pPr>
        <w:ind w:left="4145" w:hanging="180"/>
      </w:pPr>
    </w:lvl>
    <w:lvl w:ilvl="3" w:tplc="3809000F" w:tentative="1">
      <w:start w:val="1"/>
      <w:numFmt w:val="decimal"/>
      <w:lvlText w:val="%4."/>
      <w:lvlJc w:val="left"/>
      <w:pPr>
        <w:ind w:left="4865" w:hanging="360"/>
      </w:pPr>
    </w:lvl>
    <w:lvl w:ilvl="4" w:tplc="38090019" w:tentative="1">
      <w:start w:val="1"/>
      <w:numFmt w:val="lowerLetter"/>
      <w:lvlText w:val="%5."/>
      <w:lvlJc w:val="left"/>
      <w:pPr>
        <w:ind w:left="5585" w:hanging="360"/>
      </w:pPr>
    </w:lvl>
    <w:lvl w:ilvl="5" w:tplc="3809001B" w:tentative="1">
      <w:start w:val="1"/>
      <w:numFmt w:val="lowerRoman"/>
      <w:lvlText w:val="%6."/>
      <w:lvlJc w:val="right"/>
      <w:pPr>
        <w:ind w:left="6305" w:hanging="180"/>
      </w:pPr>
    </w:lvl>
    <w:lvl w:ilvl="6" w:tplc="3809000F" w:tentative="1">
      <w:start w:val="1"/>
      <w:numFmt w:val="decimal"/>
      <w:lvlText w:val="%7."/>
      <w:lvlJc w:val="left"/>
      <w:pPr>
        <w:ind w:left="7025" w:hanging="360"/>
      </w:pPr>
    </w:lvl>
    <w:lvl w:ilvl="7" w:tplc="38090019" w:tentative="1">
      <w:start w:val="1"/>
      <w:numFmt w:val="lowerLetter"/>
      <w:lvlText w:val="%8."/>
      <w:lvlJc w:val="left"/>
      <w:pPr>
        <w:ind w:left="7745" w:hanging="360"/>
      </w:pPr>
    </w:lvl>
    <w:lvl w:ilvl="8" w:tplc="3809001B" w:tentative="1">
      <w:start w:val="1"/>
      <w:numFmt w:val="lowerRoman"/>
      <w:lvlText w:val="%9."/>
      <w:lvlJc w:val="right"/>
      <w:pPr>
        <w:ind w:left="8465" w:hanging="180"/>
      </w:pPr>
    </w:lvl>
  </w:abstractNum>
  <w:abstractNum w:abstractNumId="94" w15:restartNumberingAfterBreak="0">
    <w:nsid w:val="285B6A09"/>
    <w:multiLevelType w:val="multilevel"/>
    <w:tmpl w:val="DD045F2E"/>
    <w:lvl w:ilvl="0">
      <w:start w:val="1"/>
      <w:numFmt w:val="lowerLetter"/>
      <w:lvlText w:val="%1."/>
      <w:lvlJc w:val="left"/>
      <w:pPr>
        <w:ind w:left="1587" w:hanging="360"/>
      </w:pPr>
      <w:rPr>
        <w:vertAlign w:val="baseline"/>
      </w:rPr>
    </w:lvl>
    <w:lvl w:ilvl="1">
      <w:start w:val="1"/>
      <w:numFmt w:val="decimal"/>
      <w:lvlText w:val="(%2)"/>
      <w:lvlJc w:val="left"/>
      <w:pPr>
        <w:ind w:left="2412" w:hanging="465"/>
      </w:pPr>
      <w:rPr>
        <w:strike w:val="0"/>
        <w:sz w:val="24"/>
        <w:szCs w:val="24"/>
        <w:vertAlign w:val="baseline"/>
      </w:rPr>
    </w:lvl>
    <w:lvl w:ilvl="2">
      <w:start w:val="1"/>
      <w:numFmt w:val="lowerRoman"/>
      <w:lvlText w:val="%3."/>
      <w:lvlJc w:val="right"/>
      <w:pPr>
        <w:ind w:left="3027" w:hanging="180"/>
      </w:pPr>
      <w:rPr>
        <w:vertAlign w:val="baseline"/>
      </w:rPr>
    </w:lvl>
    <w:lvl w:ilvl="3">
      <w:start w:val="1"/>
      <w:numFmt w:val="decimal"/>
      <w:lvlText w:val="%4."/>
      <w:lvlJc w:val="left"/>
      <w:pPr>
        <w:ind w:left="3747" w:hanging="360"/>
      </w:pPr>
      <w:rPr>
        <w:vertAlign w:val="baseline"/>
      </w:rPr>
    </w:lvl>
    <w:lvl w:ilvl="4">
      <w:start w:val="1"/>
      <w:numFmt w:val="lowerLetter"/>
      <w:lvlText w:val="%5."/>
      <w:lvlJc w:val="left"/>
      <w:pPr>
        <w:ind w:left="4467" w:hanging="360"/>
      </w:pPr>
      <w:rPr>
        <w:vertAlign w:val="baseline"/>
      </w:rPr>
    </w:lvl>
    <w:lvl w:ilvl="5">
      <w:start w:val="1"/>
      <w:numFmt w:val="lowerRoman"/>
      <w:lvlText w:val="%6."/>
      <w:lvlJc w:val="right"/>
      <w:pPr>
        <w:ind w:left="5187" w:hanging="180"/>
      </w:pPr>
      <w:rPr>
        <w:vertAlign w:val="baseline"/>
      </w:rPr>
    </w:lvl>
    <w:lvl w:ilvl="6">
      <w:start w:val="1"/>
      <w:numFmt w:val="decimal"/>
      <w:lvlText w:val="%7."/>
      <w:lvlJc w:val="left"/>
      <w:pPr>
        <w:ind w:left="5907" w:hanging="360"/>
      </w:pPr>
      <w:rPr>
        <w:vertAlign w:val="baseline"/>
      </w:rPr>
    </w:lvl>
    <w:lvl w:ilvl="7">
      <w:start w:val="1"/>
      <w:numFmt w:val="lowerLetter"/>
      <w:lvlText w:val="%8."/>
      <w:lvlJc w:val="left"/>
      <w:pPr>
        <w:ind w:left="6627" w:hanging="360"/>
      </w:pPr>
      <w:rPr>
        <w:vertAlign w:val="baseline"/>
      </w:rPr>
    </w:lvl>
    <w:lvl w:ilvl="8">
      <w:start w:val="1"/>
      <w:numFmt w:val="lowerRoman"/>
      <w:lvlText w:val="%9."/>
      <w:lvlJc w:val="right"/>
      <w:pPr>
        <w:ind w:left="7347" w:hanging="180"/>
      </w:pPr>
      <w:rPr>
        <w:vertAlign w:val="baseline"/>
      </w:rPr>
    </w:lvl>
  </w:abstractNum>
  <w:abstractNum w:abstractNumId="95" w15:restartNumberingAfterBreak="0">
    <w:nsid w:val="29305E8A"/>
    <w:multiLevelType w:val="hybridMultilevel"/>
    <w:tmpl w:val="7F1276A4"/>
    <w:lvl w:ilvl="0" w:tplc="CFA6BB14">
      <w:start w:val="3"/>
      <w:numFmt w:val="decimal"/>
      <w:lvlText w:val="(%1)"/>
      <w:lvlJc w:val="left"/>
      <w:pPr>
        <w:ind w:left="2070" w:hanging="360"/>
      </w:pPr>
      <w:rPr>
        <w:rFonts w:ascii="Bookman Old Style" w:hAnsi="Bookman Old Style"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29571CD1"/>
    <w:multiLevelType w:val="hybridMultilevel"/>
    <w:tmpl w:val="4508D444"/>
    <w:lvl w:ilvl="0" w:tplc="04210019">
      <w:start w:val="1"/>
      <w:numFmt w:val="lowerLetter"/>
      <w:lvlText w:val="%1."/>
      <w:lvlJc w:val="left"/>
      <w:pPr>
        <w:ind w:left="399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29D20DE0"/>
    <w:multiLevelType w:val="hybridMultilevel"/>
    <w:tmpl w:val="E0CEC7E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8" w15:restartNumberingAfterBreak="0">
    <w:nsid w:val="29FC5CA1"/>
    <w:multiLevelType w:val="multilevel"/>
    <w:tmpl w:val="91F6116C"/>
    <w:lvl w:ilvl="0">
      <w:start w:val="1"/>
      <w:numFmt w:val="decimal"/>
      <w:lvlText w:val="(%1)"/>
      <w:lvlJc w:val="left"/>
      <w:pPr>
        <w:ind w:left="2340" w:hanging="360"/>
      </w:pPr>
      <w:rPr>
        <w:rFonts w:ascii="Bookman Old Style" w:eastAsia="Bookman Old Style" w:hAnsi="Bookman Old Style" w:cs="Bookman Old Style"/>
        <w:color w:val="000000"/>
        <w:sz w:val="24"/>
        <w:szCs w:val="24"/>
        <w:vertAlign w:val="baseline"/>
      </w:rPr>
    </w:lvl>
    <w:lvl w:ilvl="1">
      <w:start w:val="1"/>
      <w:numFmt w:val="lowerLetter"/>
      <w:lvlText w:val="%2."/>
      <w:lvlJc w:val="left"/>
      <w:pPr>
        <w:ind w:left="3060" w:hanging="360"/>
      </w:pPr>
      <w:rPr>
        <w:vertAlign w:val="baseline"/>
      </w:rPr>
    </w:lvl>
    <w:lvl w:ilvl="2">
      <w:start w:val="1"/>
      <w:numFmt w:val="lowerRoman"/>
      <w:lvlText w:val="%3."/>
      <w:lvlJc w:val="right"/>
      <w:pPr>
        <w:ind w:left="3780" w:hanging="180"/>
      </w:pPr>
      <w:rPr>
        <w:vertAlign w:val="baseline"/>
      </w:rPr>
    </w:lvl>
    <w:lvl w:ilvl="3">
      <w:start w:val="1"/>
      <w:numFmt w:val="decimal"/>
      <w:lvlText w:val="%4."/>
      <w:lvlJc w:val="left"/>
      <w:pPr>
        <w:ind w:left="4500" w:hanging="360"/>
      </w:pPr>
      <w:rPr>
        <w:vertAlign w:val="baseline"/>
      </w:rPr>
    </w:lvl>
    <w:lvl w:ilvl="4">
      <w:start w:val="1"/>
      <w:numFmt w:val="lowerLetter"/>
      <w:lvlText w:val="%5."/>
      <w:lvlJc w:val="left"/>
      <w:pPr>
        <w:ind w:left="5220" w:hanging="360"/>
      </w:pPr>
      <w:rPr>
        <w:vertAlign w:val="baseline"/>
      </w:rPr>
    </w:lvl>
    <w:lvl w:ilvl="5">
      <w:start w:val="1"/>
      <w:numFmt w:val="lowerRoman"/>
      <w:lvlText w:val="%6."/>
      <w:lvlJc w:val="right"/>
      <w:pPr>
        <w:ind w:left="5940" w:hanging="180"/>
      </w:pPr>
      <w:rPr>
        <w:vertAlign w:val="baseline"/>
      </w:rPr>
    </w:lvl>
    <w:lvl w:ilvl="6">
      <w:start w:val="1"/>
      <w:numFmt w:val="decimal"/>
      <w:lvlText w:val="%7."/>
      <w:lvlJc w:val="left"/>
      <w:pPr>
        <w:ind w:left="6660" w:hanging="360"/>
      </w:pPr>
      <w:rPr>
        <w:vertAlign w:val="baseline"/>
      </w:rPr>
    </w:lvl>
    <w:lvl w:ilvl="7">
      <w:start w:val="1"/>
      <w:numFmt w:val="lowerLetter"/>
      <w:lvlText w:val="%8."/>
      <w:lvlJc w:val="left"/>
      <w:pPr>
        <w:ind w:left="7380" w:hanging="360"/>
      </w:pPr>
      <w:rPr>
        <w:vertAlign w:val="baseline"/>
      </w:rPr>
    </w:lvl>
    <w:lvl w:ilvl="8">
      <w:start w:val="1"/>
      <w:numFmt w:val="lowerRoman"/>
      <w:lvlText w:val="%9."/>
      <w:lvlJc w:val="right"/>
      <w:pPr>
        <w:ind w:left="8100" w:hanging="180"/>
      </w:pPr>
      <w:rPr>
        <w:vertAlign w:val="baseline"/>
      </w:rPr>
    </w:lvl>
  </w:abstractNum>
  <w:abstractNum w:abstractNumId="99" w15:restartNumberingAfterBreak="0">
    <w:nsid w:val="29FC7033"/>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2A2179A1"/>
    <w:multiLevelType w:val="hybridMultilevel"/>
    <w:tmpl w:val="C352AD42"/>
    <w:lvl w:ilvl="0" w:tplc="0C09000F">
      <w:start w:val="1"/>
      <w:numFmt w:val="decimal"/>
      <w:lvlText w:val="%1."/>
      <w:lvlJc w:val="left"/>
      <w:pPr>
        <w:ind w:left="2705" w:hanging="360"/>
      </w:pPr>
    </w:lvl>
    <w:lvl w:ilvl="1" w:tplc="0C090019" w:tentative="1">
      <w:start w:val="1"/>
      <w:numFmt w:val="lowerLetter"/>
      <w:lvlText w:val="%2."/>
      <w:lvlJc w:val="left"/>
      <w:pPr>
        <w:ind w:left="3425" w:hanging="360"/>
      </w:pPr>
    </w:lvl>
    <w:lvl w:ilvl="2" w:tplc="0C09001B" w:tentative="1">
      <w:start w:val="1"/>
      <w:numFmt w:val="lowerRoman"/>
      <w:lvlText w:val="%3."/>
      <w:lvlJc w:val="right"/>
      <w:pPr>
        <w:ind w:left="4145" w:hanging="180"/>
      </w:pPr>
    </w:lvl>
    <w:lvl w:ilvl="3" w:tplc="0C09000F" w:tentative="1">
      <w:start w:val="1"/>
      <w:numFmt w:val="decimal"/>
      <w:lvlText w:val="%4."/>
      <w:lvlJc w:val="left"/>
      <w:pPr>
        <w:ind w:left="4865" w:hanging="360"/>
      </w:pPr>
    </w:lvl>
    <w:lvl w:ilvl="4" w:tplc="0C090019" w:tentative="1">
      <w:start w:val="1"/>
      <w:numFmt w:val="lowerLetter"/>
      <w:lvlText w:val="%5."/>
      <w:lvlJc w:val="left"/>
      <w:pPr>
        <w:ind w:left="5585" w:hanging="360"/>
      </w:pPr>
    </w:lvl>
    <w:lvl w:ilvl="5" w:tplc="0C09001B" w:tentative="1">
      <w:start w:val="1"/>
      <w:numFmt w:val="lowerRoman"/>
      <w:lvlText w:val="%6."/>
      <w:lvlJc w:val="right"/>
      <w:pPr>
        <w:ind w:left="6305" w:hanging="180"/>
      </w:pPr>
    </w:lvl>
    <w:lvl w:ilvl="6" w:tplc="0C09000F" w:tentative="1">
      <w:start w:val="1"/>
      <w:numFmt w:val="decimal"/>
      <w:lvlText w:val="%7."/>
      <w:lvlJc w:val="left"/>
      <w:pPr>
        <w:ind w:left="7025" w:hanging="360"/>
      </w:pPr>
    </w:lvl>
    <w:lvl w:ilvl="7" w:tplc="0C090019" w:tentative="1">
      <w:start w:val="1"/>
      <w:numFmt w:val="lowerLetter"/>
      <w:lvlText w:val="%8."/>
      <w:lvlJc w:val="left"/>
      <w:pPr>
        <w:ind w:left="7745" w:hanging="360"/>
      </w:pPr>
    </w:lvl>
    <w:lvl w:ilvl="8" w:tplc="0C09001B" w:tentative="1">
      <w:start w:val="1"/>
      <w:numFmt w:val="lowerRoman"/>
      <w:lvlText w:val="%9."/>
      <w:lvlJc w:val="right"/>
      <w:pPr>
        <w:ind w:left="8465" w:hanging="180"/>
      </w:pPr>
    </w:lvl>
  </w:abstractNum>
  <w:abstractNum w:abstractNumId="101" w15:restartNumberingAfterBreak="0">
    <w:nsid w:val="2A3C7DE5"/>
    <w:multiLevelType w:val="multilevel"/>
    <w:tmpl w:val="3FEA6CF4"/>
    <w:lvl w:ilvl="0">
      <w:start w:val="1"/>
      <w:numFmt w:val="decimal"/>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102" w15:restartNumberingAfterBreak="0">
    <w:nsid w:val="2A4D74E5"/>
    <w:multiLevelType w:val="multilevel"/>
    <w:tmpl w:val="9C085DD2"/>
    <w:lvl w:ilvl="0">
      <w:start w:val="1"/>
      <w:numFmt w:val="decimal"/>
      <w:lvlText w:val="(%1)"/>
      <w:lvlJc w:val="left"/>
      <w:pPr>
        <w:ind w:left="2912" w:hanging="360"/>
      </w:pPr>
      <w:rPr>
        <w:rFonts w:ascii="Bookman Old Style" w:eastAsia="Bookman Old Style" w:hAnsi="Bookman Old Style" w:cs="Bookman Old Style"/>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3" w15:restartNumberingAfterBreak="0">
    <w:nsid w:val="2AC46CD9"/>
    <w:multiLevelType w:val="hybridMultilevel"/>
    <w:tmpl w:val="2E7A5F6E"/>
    <w:lvl w:ilvl="0" w:tplc="B3F2E7CE">
      <w:start w:val="6"/>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2AF838DC"/>
    <w:multiLevelType w:val="hybridMultilevel"/>
    <w:tmpl w:val="39CE169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5" w15:restartNumberingAfterBreak="0">
    <w:nsid w:val="2B800F40"/>
    <w:multiLevelType w:val="multilevel"/>
    <w:tmpl w:val="57F6CB5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6" w15:restartNumberingAfterBreak="0">
    <w:nsid w:val="2B940765"/>
    <w:multiLevelType w:val="multilevel"/>
    <w:tmpl w:val="3FEA6CF4"/>
    <w:lvl w:ilvl="0">
      <w:start w:val="1"/>
      <w:numFmt w:val="decimal"/>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107" w15:restartNumberingAfterBreak="0">
    <w:nsid w:val="2C476149"/>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108" w15:restartNumberingAfterBreak="0">
    <w:nsid w:val="2C544758"/>
    <w:multiLevelType w:val="multilevel"/>
    <w:tmpl w:val="332C7416"/>
    <w:lvl w:ilvl="0">
      <w:start w:val="1"/>
      <w:numFmt w:val="decimal"/>
      <w:lvlText w:val="%1."/>
      <w:lvlJc w:val="left"/>
      <w:pPr>
        <w:ind w:left="360" w:hanging="36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9" w15:restartNumberingAfterBreak="0">
    <w:nsid w:val="2C586D57"/>
    <w:multiLevelType w:val="hybridMultilevel"/>
    <w:tmpl w:val="04E8A830"/>
    <w:lvl w:ilvl="0" w:tplc="0C09000F">
      <w:start w:val="1"/>
      <w:numFmt w:val="decimal"/>
      <w:lvlText w:val="%1."/>
      <w:lvlJc w:val="left"/>
      <w:pPr>
        <w:ind w:left="3272" w:hanging="360"/>
      </w:pPr>
    </w:lvl>
    <w:lvl w:ilvl="1" w:tplc="0C090019" w:tentative="1">
      <w:start w:val="1"/>
      <w:numFmt w:val="lowerLetter"/>
      <w:lvlText w:val="%2."/>
      <w:lvlJc w:val="left"/>
      <w:pPr>
        <w:ind w:left="3992" w:hanging="360"/>
      </w:pPr>
    </w:lvl>
    <w:lvl w:ilvl="2" w:tplc="0C09001B" w:tentative="1">
      <w:start w:val="1"/>
      <w:numFmt w:val="lowerRoman"/>
      <w:lvlText w:val="%3."/>
      <w:lvlJc w:val="right"/>
      <w:pPr>
        <w:ind w:left="4712" w:hanging="180"/>
      </w:pPr>
    </w:lvl>
    <w:lvl w:ilvl="3" w:tplc="0C09000F" w:tentative="1">
      <w:start w:val="1"/>
      <w:numFmt w:val="decimal"/>
      <w:lvlText w:val="%4."/>
      <w:lvlJc w:val="left"/>
      <w:pPr>
        <w:ind w:left="5432" w:hanging="360"/>
      </w:pPr>
    </w:lvl>
    <w:lvl w:ilvl="4" w:tplc="0C090019" w:tentative="1">
      <w:start w:val="1"/>
      <w:numFmt w:val="lowerLetter"/>
      <w:lvlText w:val="%5."/>
      <w:lvlJc w:val="left"/>
      <w:pPr>
        <w:ind w:left="6152" w:hanging="360"/>
      </w:pPr>
    </w:lvl>
    <w:lvl w:ilvl="5" w:tplc="0C09001B" w:tentative="1">
      <w:start w:val="1"/>
      <w:numFmt w:val="lowerRoman"/>
      <w:lvlText w:val="%6."/>
      <w:lvlJc w:val="right"/>
      <w:pPr>
        <w:ind w:left="6872" w:hanging="180"/>
      </w:pPr>
    </w:lvl>
    <w:lvl w:ilvl="6" w:tplc="0C09000F" w:tentative="1">
      <w:start w:val="1"/>
      <w:numFmt w:val="decimal"/>
      <w:lvlText w:val="%7."/>
      <w:lvlJc w:val="left"/>
      <w:pPr>
        <w:ind w:left="7592" w:hanging="360"/>
      </w:pPr>
    </w:lvl>
    <w:lvl w:ilvl="7" w:tplc="0C090019" w:tentative="1">
      <w:start w:val="1"/>
      <w:numFmt w:val="lowerLetter"/>
      <w:lvlText w:val="%8."/>
      <w:lvlJc w:val="left"/>
      <w:pPr>
        <w:ind w:left="8312" w:hanging="360"/>
      </w:pPr>
    </w:lvl>
    <w:lvl w:ilvl="8" w:tplc="0C09001B" w:tentative="1">
      <w:start w:val="1"/>
      <w:numFmt w:val="lowerRoman"/>
      <w:lvlText w:val="%9."/>
      <w:lvlJc w:val="right"/>
      <w:pPr>
        <w:ind w:left="9032" w:hanging="180"/>
      </w:pPr>
    </w:lvl>
  </w:abstractNum>
  <w:abstractNum w:abstractNumId="110" w15:restartNumberingAfterBreak="0">
    <w:nsid w:val="2CE32CCF"/>
    <w:multiLevelType w:val="multilevel"/>
    <w:tmpl w:val="57F6CB5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1" w15:restartNumberingAfterBreak="0">
    <w:nsid w:val="2D2B1342"/>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112" w15:restartNumberingAfterBreak="0">
    <w:nsid w:val="2DCC20CE"/>
    <w:multiLevelType w:val="multilevel"/>
    <w:tmpl w:val="58E23D38"/>
    <w:lvl w:ilvl="0">
      <w:start w:val="1"/>
      <w:numFmt w:val="decimal"/>
      <w:lvlText w:val="(%1)"/>
      <w:lvlJc w:val="left"/>
      <w:pPr>
        <w:ind w:left="2520" w:hanging="360"/>
      </w:pPr>
      <w:rPr>
        <w:color w:val="000000"/>
        <w:vertAlign w:val="baseline"/>
      </w:rPr>
    </w:lvl>
    <w:lvl w:ilvl="1">
      <w:start w:val="1"/>
      <w:numFmt w:val="lowerLetter"/>
      <w:lvlText w:val="%2."/>
      <w:lvlJc w:val="left"/>
      <w:pPr>
        <w:ind w:left="3060"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13" w15:restartNumberingAfterBreak="0">
    <w:nsid w:val="2E0F28FC"/>
    <w:multiLevelType w:val="hybridMultilevel"/>
    <w:tmpl w:val="5F36033E"/>
    <w:lvl w:ilvl="0" w:tplc="DC00906A">
      <w:start w:val="1"/>
      <w:numFmt w:val="decimal"/>
      <w:lvlText w:val="(%1)"/>
      <w:lvlJc w:val="left"/>
      <w:pPr>
        <w:ind w:left="720" w:hanging="360"/>
      </w:pPr>
      <w:rPr>
        <w:rFonts w:hint="default"/>
        <w:strike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2EAF334B"/>
    <w:multiLevelType w:val="hybridMultilevel"/>
    <w:tmpl w:val="CAFA7A66"/>
    <w:lvl w:ilvl="0" w:tplc="8154054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2EBD54F7"/>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116" w15:restartNumberingAfterBreak="0">
    <w:nsid w:val="2FB87410"/>
    <w:multiLevelType w:val="multilevel"/>
    <w:tmpl w:val="B5C025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2FC60009"/>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8" w15:restartNumberingAfterBreak="0">
    <w:nsid w:val="2FF3491F"/>
    <w:multiLevelType w:val="hybridMultilevel"/>
    <w:tmpl w:val="782819B6"/>
    <w:lvl w:ilvl="0" w:tplc="04090019">
      <w:start w:val="1"/>
      <w:numFmt w:val="lowerLetter"/>
      <w:lvlText w:val="%1."/>
      <w:lvlJc w:val="left"/>
      <w:pPr>
        <w:ind w:left="216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19" w15:restartNumberingAfterBreak="0">
    <w:nsid w:val="301F4B26"/>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120" w15:restartNumberingAfterBreak="0">
    <w:nsid w:val="30475D16"/>
    <w:multiLevelType w:val="hybridMultilevel"/>
    <w:tmpl w:val="24065A04"/>
    <w:lvl w:ilvl="0" w:tplc="04090019">
      <w:start w:val="1"/>
      <w:numFmt w:val="lowerLetter"/>
      <w:lvlText w:val="%1."/>
      <w:lvlJc w:val="left"/>
      <w:pPr>
        <w:ind w:left="720" w:hanging="360"/>
      </w:pPr>
    </w:lvl>
    <w:lvl w:ilvl="1" w:tplc="38090019" w:tentative="1">
      <w:start w:val="1"/>
      <w:numFmt w:val="lowerLetter"/>
      <w:lvlText w:val="%2."/>
      <w:lvlJc w:val="left"/>
      <w:pPr>
        <w:ind w:left="0" w:hanging="360"/>
      </w:pPr>
    </w:lvl>
    <w:lvl w:ilvl="2" w:tplc="3809001B" w:tentative="1">
      <w:start w:val="1"/>
      <w:numFmt w:val="lowerRoman"/>
      <w:lvlText w:val="%3."/>
      <w:lvlJc w:val="right"/>
      <w:pPr>
        <w:ind w:left="720" w:hanging="180"/>
      </w:pPr>
    </w:lvl>
    <w:lvl w:ilvl="3" w:tplc="3809000F" w:tentative="1">
      <w:start w:val="1"/>
      <w:numFmt w:val="decimal"/>
      <w:lvlText w:val="%4."/>
      <w:lvlJc w:val="left"/>
      <w:pPr>
        <w:ind w:left="1440" w:hanging="360"/>
      </w:pPr>
    </w:lvl>
    <w:lvl w:ilvl="4" w:tplc="38090019" w:tentative="1">
      <w:start w:val="1"/>
      <w:numFmt w:val="lowerLetter"/>
      <w:lvlText w:val="%5."/>
      <w:lvlJc w:val="left"/>
      <w:pPr>
        <w:ind w:left="2160" w:hanging="360"/>
      </w:pPr>
    </w:lvl>
    <w:lvl w:ilvl="5" w:tplc="3809001B" w:tentative="1">
      <w:start w:val="1"/>
      <w:numFmt w:val="lowerRoman"/>
      <w:lvlText w:val="%6."/>
      <w:lvlJc w:val="right"/>
      <w:pPr>
        <w:ind w:left="2880" w:hanging="180"/>
      </w:pPr>
    </w:lvl>
    <w:lvl w:ilvl="6" w:tplc="3809000F" w:tentative="1">
      <w:start w:val="1"/>
      <w:numFmt w:val="decimal"/>
      <w:lvlText w:val="%7."/>
      <w:lvlJc w:val="left"/>
      <w:pPr>
        <w:ind w:left="3600" w:hanging="360"/>
      </w:pPr>
    </w:lvl>
    <w:lvl w:ilvl="7" w:tplc="38090019" w:tentative="1">
      <w:start w:val="1"/>
      <w:numFmt w:val="lowerLetter"/>
      <w:lvlText w:val="%8."/>
      <w:lvlJc w:val="left"/>
      <w:pPr>
        <w:ind w:left="4320" w:hanging="360"/>
      </w:pPr>
    </w:lvl>
    <w:lvl w:ilvl="8" w:tplc="3809001B" w:tentative="1">
      <w:start w:val="1"/>
      <w:numFmt w:val="lowerRoman"/>
      <w:lvlText w:val="%9."/>
      <w:lvlJc w:val="right"/>
      <w:pPr>
        <w:ind w:left="5040" w:hanging="180"/>
      </w:pPr>
    </w:lvl>
  </w:abstractNum>
  <w:abstractNum w:abstractNumId="121" w15:restartNumberingAfterBreak="0">
    <w:nsid w:val="30E5758E"/>
    <w:multiLevelType w:val="hybridMultilevel"/>
    <w:tmpl w:val="C15C9922"/>
    <w:lvl w:ilvl="0" w:tplc="BC64D4E4">
      <w:start w:val="1"/>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15:restartNumberingAfterBreak="0">
    <w:nsid w:val="314B47B6"/>
    <w:multiLevelType w:val="hybridMultilevel"/>
    <w:tmpl w:val="F2FA25C6"/>
    <w:lvl w:ilvl="0" w:tplc="07E2B66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31A25D71"/>
    <w:multiLevelType w:val="hybridMultilevel"/>
    <w:tmpl w:val="FCF62F60"/>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32F4772E"/>
    <w:multiLevelType w:val="hybridMultilevel"/>
    <w:tmpl w:val="FCF62F60"/>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33062CF7"/>
    <w:multiLevelType w:val="multilevel"/>
    <w:tmpl w:val="83806322"/>
    <w:lvl w:ilvl="0">
      <w:start w:val="1"/>
      <w:numFmt w:val="lowerLetter"/>
      <w:lvlText w:val="%1."/>
      <w:lvlJc w:val="left"/>
      <w:pPr>
        <w:ind w:left="1866"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6" w15:restartNumberingAfterBreak="0">
    <w:nsid w:val="33B43B90"/>
    <w:multiLevelType w:val="hybridMultilevel"/>
    <w:tmpl w:val="74C06272"/>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7" w15:restartNumberingAfterBreak="0">
    <w:nsid w:val="3471151F"/>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8" w15:restartNumberingAfterBreak="0">
    <w:nsid w:val="34A02346"/>
    <w:multiLevelType w:val="multilevel"/>
    <w:tmpl w:val="3FEA6CF4"/>
    <w:lvl w:ilvl="0">
      <w:start w:val="1"/>
      <w:numFmt w:val="decimal"/>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129" w15:restartNumberingAfterBreak="0">
    <w:nsid w:val="34D758FE"/>
    <w:multiLevelType w:val="hybridMultilevel"/>
    <w:tmpl w:val="CAFA7A66"/>
    <w:lvl w:ilvl="0" w:tplc="8154054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34E57DB0"/>
    <w:multiLevelType w:val="multilevel"/>
    <w:tmpl w:val="E89A054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1" w15:restartNumberingAfterBreak="0">
    <w:nsid w:val="353168E8"/>
    <w:multiLevelType w:val="multilevel"/>
    <w:tmpl w:val="51DAA6B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132" w15:restartNumberingAfterBreak="0">
    <w:nsid w:val="35720FE2"/>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133" w15:restartNumberingAfterBreak="0">
    <w:nsid w:val="35A94017"/>
    <w:multiLevelType w:val="hybridMultilevel"/>
    <w:tmpl w:val="05CE1ED2"/>
    <w:lvl w:ilvl="0" w:tplc="C7D24E78">
      <w:start w:val="1"/>
      <w:numFmt w:val="decimal"/>
      <w:lvlText w:val="(%1)"/>
      <w:lvlJc w:val="left"/>
      <w:pPr>
        <w:ind w:left="720" w:hanging="360"/>
      </w:pPr>
      <w:rPr>
        <w:rFonts w:hint="default"/>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35D739F8"/>
    <w:multiLevelType w:val="multilevel"/>
    <w:tmpl w:val="42E834EA"/>
    <w:lvl w:ilvl="0">
      <w:start w:val="2"/>
      <w:numFmt w:val="decimal"/>
      <w:lvlText w:val="(%1)"/>
      <w:lvlJc w:val="left"/>
      <w:pPr>
        <w:ind w:left="720" w:hanging="360"/>
      </w:pPr>
      <w:rPr>
        <w:rFonts w:hint="default"/>
        <w:b w:val="0"/>
        <w:strike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strike w:val="0"/>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5" w15:restartNumberingAfterBreak="0">
    <w:nsid w:val="365A60B7"/>
    <w:multiLevelType w:val="multilevel"/>
    <w:tmpl w:val="6D40B9C8"/>
    <w:lvl w:ilvl="0">
      <w:start w:val="1"/>
      <w:numFmt w:val="lowerLetter"/>
      <w:lvlText w:val="%1."/>
      <w:lvlJc w:val="left"/>
      <w:pPr>
        <w:ind w:left="144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6" w15:restartNumberingAfterBreak="0">
    <w:nsid w:val="370F6E07"/>
    <w:multiLevelType w:val="multilevel"/>
    <w:tmpl w:val="A0A4444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137" w15:restartNumberingAfterBreak="0">
    <w:nsid w:val="37196720"/>
    <w:multiLevelType w:val="multilevel"/>
    <w:tmpl w:val="51DAA6B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138" w15:restartNumberingAfterBreak="0">
    <w:nsid w:val="38D46751"/>
    <w:multiLevelType w:val="multilevel"/>
    <w:tmpl w:val="91F6116C"/>
    <w:lvl w:ilvl="0">
      <w:start w:val="1"/>
      <w:numFmt w:val="decimal"/>
      <w:lvlText w:val="(%1)"/>
      <w:lvlJc w:val="left"/>
      <w:pPr>
        <w:ind w:left="2340" w:hanging="360"/>
      </w:pPr>
      <w:rPr>
        <w:rFonts w:ascii="Bookman Old Style" w:eastAsia="Bookman Old Style" w:hAnsi="Bookman Old Style" w:cs="Bookman Old Style"/>
        <w:color w:val="000000"/>
        <w:sz w:val="24"/>
        <w:szCs w:val="24"/>
        <w:vertAlign w:val="baseline"/>
      </w:rPr>
    </w:lvl>
    <w:lvl w:ilvl="1">
      <w:start w:val="1"/>
      <w:numFmt w:val="lowerLetter"/>
      <w:lvlText w:val="%2."/>
      <w:lvlJc w:val="left"/>
      <w:pPr>
        <w:ind w:left="3060" w:hanging="360"/>
      </w:pPr>
      <w:rPr>
        <w:vertAlign w:val="baseline"/>
      </w:rPr>
    </w:lvl>
    <w:lvl w:ilvl="2">
      <w:start w:val="1"/>
      <w:numFmt w:val="lowerRoman"/>
      <w:lvlText w:val="%3."/>
      <w:lvlJc w:val="right"/>
      <w:pPr>
        <w:ind w:left="3780" w:hanging="180"/>
      </w:pPr>
      <w:rPr>
        <w:vertAlign w:val="baseline"/>
      </w:rPr>
    </w:lvl>
    <w:lvl w:ilvl="3">
      <w:start w:val="1"/>
      <w:numFmt w:val="decimal"/>
      <w:lvlText w:val="%4."/>
      <w:lvlJc w:val="left"/>
      <w:pPr>
        <w:ind w:left="4500" w:hanging="360"/>
      </w:pPr>
      <w:rPr>
        <w:vertAlign w:val="baseline"/>
      </w:rPr>
    </w:lvl>
    <w:lvl w:ilvl="4">
      <w:start w:val="1"/>
      <w:numFmt w:val="lowerLetter"/>
      <w:lvlText w:val="%5."/>
      <w:lvlJc w:val="left"/>
      <w:pPr>
        <w:ind w:left="5220" w:hanging="360"/>
      </w:pPr>
      <w:rPr>
        <w:vertAlign w:val="baseline"/>
      </w:rPr>
    </w:lvl>
    <w:lvl w:ilvl="5">
      <w:start w:val="1"/>
      <w:numFmt w:val="lowerRoman"/>
      <w:lvlText w:val="%6."/>
      <w:lvlJc w:val="right"/>
      <w:pPr>
        <w:ind w:left="5940" w:hanging="180"/>
      </w:pPr>
      <w:rPr>
        <w:vertAlign w:val="baseline"/>
      </w:rPr>
    </w:lvl>
    <w:lvl w:ilvl="6">
      <w:start w:val="1"/>
      <w:numFmt w:val="decimal"/>
      <w:lvlText w:val="%7."/>
      <w:lvlJc w:val="left"/>
      <w:pPr>
        <w:ind w:left="6660" w:hanging="360"/>
      </w:pPr>
      <w:rPr>
        <w:vertAlign w:val="baseline"/>
      </w:rPr>
    </w:lvl>
    <w:lvl w:ilvl="7">
      <w:start w:val="1"/>
      <w:numFmt w:val="lowerLetter"/>
      <w:lvlText w:val="%8."/>
      <w:lvlJc w:val="left"/>
      <w:pPr>
        <w:ind w:left="7380" w:hanging="360"/>
      </w:pPr>
      <w:rPr>
        <w:vertAlign w:val="baseline"/>
      </w:rPr>
    </w:lvl>
    <w:lvl w:ilvl="8">
      <w:start w:val="1"/>
      <w:numFmt w:val="lowerRoman"/>
      <w:lvlText w:val="%9."/>
      <w:lvlJc w:val="right"/>
      <w:pPr>
        <w:ind w:left="8100" w:hanging="180"/>
      </w:pPr>
      <w:rPr>
        <w:vertAlign w:val="baseline"/>
      </w:rPr>
    </w:lvl>
  </w:abstractNum>
  <w:abstractNum w:abstractNumId="139" w15:restartNumberingAfterBreak="0">
    <w:nsid w:val="390C35F1"/>
    <w:multiLevelType w:val="multilevel"/>
    <w:tmpl w:val="381C1CE6"/>
    <w:lvl w:ilvl="0">
      <w:start w:val="1"/>
      <w:numFmt w:val="decimal"/>
      <w:lvlText w:val="(%1)"/>
      <w:lvlJc w:val="left"/>
      <w:pPr>
        <w:ind w:left="36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0" w15:restartNumberingAfterBreak="0">
    <w:nsid w:val="392F0998"/>
    <w:multiLevelType w:val="multilevel"/>
    <w:tmpl w:val="93EC4688"/>
    <w:lvl w:ilvl="0">
      <w:start w:val="1"/>
      <w:numFmt w:val="decimal"/>
      <w:lvlText w:val="%1."/>
      <w:lvlJc w:val="left"/>
      <w:pPr>
        <w:ind w:left="4330" w:hanging="360"/>
      </w:pPr>
      <w:rPr>
        <w:strike w:val="0"/>
        <w:sz w:val="24"/>
        <w:szCs w:val="24"/>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41" w15:restartNumberingAfterBreak="0">
    <w:nsid w:val="395C458E"/>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142" w15:restartNumberingAfterBreak="0">
    <w:nsid w:val="3A226538"/>
    <w:multiLevelType w:val="multilevel"/>
    <w:tmpl w:val="C7F8E952"/>
    <w:lvl w:ilvl="0">
      <w:start w:val="1"/>
      <w:numFmt w:val="lowerLetter"/>
      <w:lvlText w:val="%1."/>
      <w:lvlJc w:val="left"/>
      <w:pPr>
        <w:ind w:left="1146" w:hanging="360"/>
      </w:pPr>
      <w:rPr>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143" w15:restartNumberingAfterBreak="0">
    <w:nsid w:val="3B171E6A"/>
    <w:multiLevelType w:val="hybridMultilevel"/>
    <w:tmpl w:val="E5B62E5A"/>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3B3A6800"/>
    <w:multiLevelType w:val="hybridMultilevel"/>
    <w:tmpl w:val="C756D52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5" w15:restartNumberingAfterBreak="0">
    <w:nsid w:val="3B5611CA"/>
    <w:multiLevelType w:val="hybridMultilevel"/>
    <w:tmpl w:val="20B086EC"/>
    <w:lvl w:ilvl="0" w:tplc="511AE576">
      <w:start w:val="1"/>
      <w:numFmt w:val="decimal"/>
      <w:lvlText w:val="(%1)"/>
      <w:lvlJc w:val="left"/>
      <w:pPr>
        <w:ind w:left="2771"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3BBF4EB1"/>
    <w:multiLevelType w:val="multilevel"/>
    <w:tmpl w:val="A0A4444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147" w15:restartNumberingAfterBreak="0">
    <w:nsid w:val="3C61053B"/>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3C8A4C6F"/>
    <w:multiLevelType w:val="multilevel"/>
    <w:tmpl w:val="4F26FEBE"/>
    <w:lvl w:ilvl="0">
      <w:start w:val="1"/>
      <w:numFmt w:val="decimal"/>
      <w:lvlText w:val="%1."/>
      <w:lvlJc w:val="left"/>
      <w:pPr>
        <w:ind w:left="6300" w:hanging="360"/>
      </w:pPr>
      <w:rPr>
        <w:strike w:val="0"/>
        <w:color w:val="000000"/>
        <w:vertAlign w:val="baseline"/>
      </w:rPr>
    </w:lvl>
    <w:lvl w:ilvl="1">
      <w:start w:val="1"/>
      <w:numFmt w:val="lowerLetter"/>
      <w:lvlText w:val="%2."/>
      <w:lvlJc w:val="left"/>
      <w:pPr>
        <w:ind w:left="4860" w:hanging="360"/>
      </w:pPr>
      <w:rPr>
        <w:vertAlign w:val="baseline"/>
      </w:rPr>
    </w:lvl>
    <w:lvl w:ilvl="2">
      <w:start w:val="1"/>
      <w:numFmt w:val="lowerRoman"/>
      <w:lvlText w:val="%3."/>
      <w:lvlJc w:val="right"/>
      <w:pPr>
        <w:ind w:left="5580" w:hanging="180"/>
      </w:pPr>
      <w:rPr>
        <w:vertAlign w:val="baseline"/>
      </w:rPr>
    </w:lvl>
    <w:lvl w:ilvl="3">
      <w:start w:val="1"/>
      <w:numFmt w:val="decimal"/>
      <w:lvlText w:val="(%4)"/>
      <w:lvlJc w:val="left"/>
      <w:pPr>
        <w:ind w:left="6300" w:hanging="360"/>
      </w:pPr>
      <w:rPr>
        <w:rFonts w:hint="default"/>
        <w:strike w:val="0"/>
        <w:color w:val="auto"/>
        <w:vertAlign w:val="baseline"/>
      </w:rPr>
    </w:lvl>
    <w:lvl w:ilvl="4">
      <w:start w:val="1"/>
      <w:numFmt w:val="lowerLetter"/>
      <w:lvlText w:val="%5."/>
      <w:lvlJc w:val="left"/>
      <w:pPr>
        <w:ind w:left="7020" w:hanging="360"/>
      </w:pPr>
      <w:rPr>
        <w:vertAlign w:val="baseline"/>
      </w:rPr>
    </w:lvl>
    <w:lvl w:ilvl="5">
      <w:start w:val="1"/>
      <w:numFmt w:val="lowerRoman"/>
      <w:lvlText w:val="%6."/>
      <w:lvlJc w:val="right"/>
      <w:pPr>
        <w:ind w:left="7740" w:hanging="180"/>
      </w:pPr>
      <w:rPr>
        <w:vertAlign w:val="baseline"/>
      </w:rPr>
    </w:lvl>
    <w:lvl w:ilvl="6">
      <w:start w:val="1"/>
      <w:numFmt w:val="decimal"/>
      <w:lvlText w:val="%7."/>
      <w:lvlJc w:val="left"/>
      <w:pPr>
        <w:ind w:left="8460" w:hanging="360"/>
      </w:pPr>
      <w:rPr>
        <w:vertAlign w:val="baseline"/>
      </w:rPr>
    </w:lvl>
    <w:lvl w:ilvl="7">
      <w:start w:val="1"/>
      <w:numFmt w:val="lowerLetter"/>
      <w:lvlText w:val="%8."/>
      <w:lvlJc w:val="left"/>
      <w:pPr>
        <w:ind w:left="9180" w:hanging="360"/>
      </w:pPr>
      <w:rPr>
        <w:vertAlign w:val="baseline"/>
      </w:rPr>
    </w:lvl>
    <w:lvl w:ilvl="8">
      <w:start w:val="1"/>
      <w:numFmt w:val="lowerRoman"/>
      <w:lvlText w:val="%9."/>
      <w:lvlJc w:val="right"/>
      <w:pPr>
        <w:ind w:left="9900" w:hanging="180"/>
      </w:pPr>
      <w:rPr>
        <w:vertAlign w:val="baseline"/>
      </w:rPr>
    </w:lvl>
  </w:abstractNum>
  <w:abstractNum w:abstractNumId="149" w15:restartNumberingAfterBreak="0">
    <w:nsid w:val="3E4516CA"/>
    <w:multiLevelType w:val="multilevel"/>
    <w:tmpl w:val="EDBE14B2"/>
    <w:lvl w:ilvl="0">
      <w:start w:val="1"/>
      <w:numFmt w:val="lowerLetter"/>
      <w:lvlText w:val="%1."/>
      <w:lvlJc w:val="left"/>
      <w:pPr>
        <w:ind w:left="3016" w:hanging="360"/>
      </w:pPr>
      <w:rPr>
        <w:vertAlign w:val="baseline"/>
      </w:rPr>
    </w:lvl>
    <w:lvl w:ilvl="1">
      <w:start w:val="1"/>
      <w:numFmt w:val="lowerLetter"/>
      <w:lvlText w:val="%2."/>
      <w:lvlJc w:val="left"/>
      <w:pPr>
        <w:ind w:left="3736" w:hanging="360"/>
      </w:pPr>
      <w:rPr>
        <w:vertAlign w:val="baseline"/>
      </w:rPr>
    </w:lvl>
    <w:lvl w:ilvl="2">
      <w:start w:val="1"/>
      <w:numFmt w:val="lowerRoman"/>
      <w:lvlText w:val="%3."/>
      <w:lvlJc w:val="right"/>
      <w:pPr>
        <w:ind w:left="4456" w:hanging="180"/>
      </w:pPr>
      <w:rPr>
        <w:vertAlign w:val="baseline"/>
      </w:rPr>
    </w:lvl>
    <w:lvl w:ilvl="3">
      <w:start w:val="1"/>
      <w:numFmt w:val="decimal"/>
      <w:lvlText w:val="%4."/>
      <w:lvlJc w:val="left"/>
      <w:pPr>
        <w:ind w:left="5176" w:hanging="360"/>
      </w:pPr>
      <w:rPr>
        <w:vertAlign w:val="baseline"/>
      </w:rPr>
    </w:lvl>
    <w:lvl w:ilvl="4">
      <w:start w:val="1"/>
      <w:numFmt w:val="lowerLetter"/>
      <w:lvlText w:val="%5."/>
      <w:lvlJc w:val="left"/>
      <w:pPr>
        <w:ind w:left="5896" w:hanging="360"/>
      </w:pPr>
      <w:rPr>
        <w:vertAlign w:val="baseline"/>
      </w:rPr>
    </w:lvl>
    <w:lvl w:ilvl="5">
      <w:start w:val="1"/>
      <w:numFmt w:val="lowerRoman"/>
      <w:lvlText w:val="%6."/>
      <w:lvlJc w:val="right"/>
      <w:pPr>
        <w:ind w:left="6616" w:hanging="180"/>
      </w:pPr>
      <w:rPr>
        <w:vertAlign w:val="baseline"/>
      </w:rPr>
    </w:lvl>
    <w:lvl w:ilvl="6">
      <w:start w:val="1"/>
      <w:numFmt w:val="decimal"/>
      <w:lvlText w:val="%7."/>
      <w:lvlJc w:val="left"/>
      <w:pPr>
        <w:ind w:left="7336" w:hanging="360"/>
      </w:pPr>
      <w:rPr>
        <w:vertAlign w:val="baseline"/>
      </w:rPr>
    </w:lvl>
    <w:lvl w:ilvl="7">
      <w:start w:val="1"/>
      <w:numFmt w:val="lowerLetter"/>
      <w:lvlText w:val="%8."/>
      <w:lvlJc w:val="left"/>
      <w:pPr>
        <w:ind w:left="8056" w:hanging="360"/>
      </w:pPr>
      <w:rPr>
        <w:vertAlign w:val="baseline"/>
      </w:rPr>
    </w:lvl>
    <w:lvl w:ilvl="8">
      <w:start w:val="1"/>
      <w:numFmt w:val="lowerRoman"/>
      <w:lvlText w:val="%9."/>
      <w:lvlJc w:val="right"/>
      <w:pPr>
        <w:ind w:left="8776" w:hanging="180"/>
      </w:pPr>
      <w:rPr>
        <w:vertAlign w:val="baseline"/>
      </w:rPr>
    </w:lvl>
  </w:abstractNum>
  <w:abstractNum w:abstractNumId="150" w15:restartNumberingAfterBreak="0">
    <w:nsid w:val="3E841044"/>
    <w:multiLevelType w:val="hybridMultilevel"/>
    <w:tmpl w:val="E5B62E5A"/>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F206F7B"/>
    <w:multiLevelType w:val="hybridMultilevel"/>
    <w:tmpl w:val="5F36033E"/>
    <w:lvl w:ilvl="0" w:tplc="DC00906A">
      <w:start w:val="1"/>
      <w:numFmt w:val="decimal"/>
      <w:lvlText w:val="(%1)"/>
      <w:lvlJc w:val="left"/>
      <w:pPr>
        <w:ind w:left="720" w:hanging="360"/>
      </w:pPr>
      <w:rPr>
        <w:rFonts w:hint="default"/>
        <w:strike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3F2A63AF"/>
    <w:multiLevelType w:val="hybridMultilevel"/>
    <w:tmpl w:val="782819B6"/>
    <w:lvl w:ilvl="0" w:tplc="04090019">
      <w:start w:val="1"/>
      <w:numFmt w:val="lowerLetter"/>
      <w:lvlText w:val="%1."/>
      <w:lvlJc w:val="left"/>
      <w:pPr>
        <w:ind w:left="216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53" w15:restartNumberingAfterBreak="0">
    <w:nsid w:val="3FBF5314"/>
    <w:multiLevelType w:val="multilevel"/>
    <w:tmpl w:val="E57A04B6"/>
    <w:lvl w:ilvl="0">
      <w:start w:val="1"/>
      <w:numFmt w:val="decimal"/>
      <w:lvlText w:val="(%1)"/>
      <w:lvlJc w:val="left"/>
      <w:pPr>
        <w:ind w:left="4330" w:hanging="360"/>
      </w:pPr>
      <w:rPr>
        <w:rFonts w:ascii="Bookman Old Style" w:eastAsia="Bookman Old Style" w:hAnsi="Bookman Old Style" w:cs="Bookman Old Style"/>
        <w:strike w:val="0"/>
        <w:sz w:val="24"/>
        <w:szCs w:val="24"/>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54" w15:restartNumberingAfterBreak="0">
    <w:nsid w:val="40391487"/>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5" w15:restartNumberingAfterBreak="0">
    <w:nsid w:val="41C31CE3"/>
    <w:multiLevelType w:val="multilevel"/>
    <w:tmpl w:val="C736E01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6" w15:restartNumberingAfterBreak="0">
    <w:nsid w:val="41C90F83"/>
    <w:multiLevelType w:val="multilevel"/>
    <w:tmpl w:val="975AF31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7" w15:restartNumberingAfterBreak="0">
    <w:nsid w:val="428E77D5"/>
    <w:multiLevelType w:val="multilevel"/>
    <w:tmpl w:val="A0A4444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158" w15:restartNumberingAfterBreak="0">
    <w:nsid w:val="429352F3"/>
    <w:multiLevelType w:val="hybridMultilevel"/>
    <w:tmpl w:val="FF82EA52"/>
    <w:lvl w:ilvl="0" w:tplc="DC00906A">
      <w:start w:val="1"/>
      <w:numFmt w:val="decimal"/>
      <w:lvlText w:val="(%1)"/>
      <w:lvlJc w:val="left"/>
      <w:pPr>
        <w:ind w:left="720" w:hanging="360"/>
      </w:pPr>
      <w:rPr>
        <w:rFonts w:hint="default"/>
        <w:strike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FECC8E42">
      <w:numFmt w:val="bullet"/>
      <w:lvlText w:val=""/>
      <w:lvlJc w:val="left"/>
      <w:pPr>
        <w:ind w:left="2880" w:hanging="360"/>
      </w:pPr>
      <w:rPr>
        <w:rFonts w:ascii="Wingdings" w:eastAsia="Times New Roman" w:hAnsi="Wingdings"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42F90A29"/>
    <w:multiLevelType w:val="hybridMultilevel"/>
    <w:tmpl w:val="E5B62E5A"/>
    <w:lvl w:ilvl="0" w:tplc="31C265F4">
      <w:start w:val="1"/>
      <w:numFmt w:val="decimal"/>
      <w:lvlText w:val="(%1)"/>
      <w:lvlJc w:val="left"/>
      <w:pPr>
        <w:ind w:left="88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43874515"/>
    <w:multiLevelType w:val="hybridMultilevel"/>
    <w:tmpl w:val="D204646E"/>
    <w:lvl w:ilvl="0" w:tplc="CFA6BB14">
      <w:start w:val="3"/>
      <w:numFmt w:val="decimal"/>
      <w:lvlText w:val="(%1)"/>
      <w:lvlJc w:val="left"/>
      <w:pPr>
        <w:ind w:left="4145" w:hanging="360"/>
      </w:pPr>
      <w:rPr>
        <w:rFonts w:ascii="Bookman Old Style" w:hAnsi="Bookman Old Style" w:hint="default"/>
        <w:color w:val="auto"/>
        <w:sz w:val="24"/>
        <w:szCs w:val="24"/>
      </w:rPr>
    </w:lvl>
    <w:lvl w:ilvl="1" w:tplc="0C090019" w:tentative="1">
      <w:start w:val="1"/>
      <w:numFmt w:val="lowerLetter"/>
      <w:lvlText w:val="%2."/>
      <w:lvlJc w:val="left"/>
      <w:pPr>
        <w:ind w:left="4865" w:hanging="360"/>
      </w:pPr>
    </w:lvl>
    <w:lvl w:ilvl="2" w:tplc="0C09001B" w:tentative="1">
      <w:start w:val="1"/>
      <w:numFmt w:val="lowerRoman"/>
      <w:lvlText w:val="%3."/>
      <w:lvlJc w:val="right"/>
      <w:pPr>
        <w:ind w:left="5585" w:hanging="180"/>
      </w:pPr>
    </w:lvl>
    <w:lvl w:ilvl="3" w:tplc="0C09000F" w:tentative="1">
      <w:start w:val="1"/>
      <w:numFmt w:val="decimal"/>
      <w:lvlText w:val="%4."/>
      <w:lvlJc w:val="left"/>
      <w:pPr>
        <w:ind w:left="6305" w:hanging="360"/>
      </w:pPr>
    </w:lvl>
    <w:lvl w:ilvl="4" w:tplc="0C090019" w:tentative="1">
      <w:start w:val="1"/>
      <w:numFmt w:val="lowerLetter"/>
      <w:lvlText w:val="%5."/>
      <w:lvlJc w:val="left"/>
      <w:pPr>
        <w:ind w:left="7025" w:hanging="360"/>
      </w:pPr>
    </w:lvl>
    <w:lvl w:ilvl="5" w:tplc="0C09001B" w:tentative="1">
      <w:start w:val="1"/>
      <w:numFmt w:val="lowerRoman"/>
      <w:lvlText w:val="%6."/>
      <w:lvlJc w:val="right"/>
      <w:pPr>
        <w:ind w:left="7745" w:hanging="180"/>
      </w:pPr>
    </w:lvl>
    <w:lvl w:ilvl="6" w:tplc="0C09000F" w:tentative="1">
      <w:start w:val="1"/>
      <w:numFmt w:val="decimal"/>
      <w:lvlText w:val="%7."/>
      <w:lvlJc w:val="left"/>
      <w:pPr>
        <w:ind w:left="8465" w:hanging="360"/>
      </w:pPr>
    </w:lvl>
    <w:lvl w:ilvl="7" w:tplc="0C090019" w:tentative="1">
      <w:start w:val="1"/>
      <w:numFmt w:val="lowerLetter"/>
      <w:lvlText w:val="%8."/>
      <w:lvlJc w:val="left"/>
      <w:pPr>
        <w:ind w:left="9185" w:hanging="360"/>
      </w:pPr>
    </w:lvl>
    <w:lvl w:ilvl="8" w:tplc="0C09001B" w:tentative="1">
      <w:start w:val="1"/>
      <w:numFmt w:val="lowerRoman"/>
      <w:lvlText w:val="%9."/>
      <w:lvlJc w:val="right"/>
      <w:pPr>
        <w:ind w:left="9905" w:hanging="180"/>
      </w:pPr>
    </w:lvl>
  </w:abstractNum>
  <w:abstractNum w:abstractNumId="161" w15:restartNumberingAfterBreak="0">
    <w:nsid w:val="439E5632"/>
    <w:multiLevelType w:val="multilevel"/>
    <w:tmpl w:val="FB54732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2" w15:restartNumberingAfterBreak="0">
    <w:nsid w:val="442048DF"/>
    <w:multiLevelType w:val="hybridMultilevel"/>
    <w:tmpl w:val="D1009ED8"/>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63" w15:restartNumberingAfterBreak="0">
    <w:nsid w:val="442D3FB6"/>
    <w:multiLevelType w:val="multilevel"/>
    <w:tmpl w:val="BF0A5712"/>
    <w:lvl w:ilvl="0">
      <w:start w:val="1"/>
      <w:numFmt w:val="lowerLetter"/>
      <w:lvlText w:val="%1."/>
      <w:lvlJc w:val="left"/>
      <w:pPr>
        <w:ind w:left="3272" w:hanging="360"/>
      </w:pPr>
      <w:rPr>
        <w:color w:val="000000"/>
        <w:vertAlign w:val="baseline"/>
      </w:rPr>
    </w:lvl>
    <w:lvl w:ilvl="1">
      <w:start w:val="1"/>
      <w:numFmt w:val="lowerLetter"/>
      <w:lvlText w:val="%2."/>
      <w:lvlJc w:val="left"/>
      <w:pPr>
        <w:ind w:left="3992" w:hanging="360"/>
      </w:pPr>
      <w:rPr>
        <w:vertAlign w:val="baseline"/>
      </w:rPr>
    </w:lvl>
    <w:lvl w:ilvl="2">
      <w:start w:val="1"/>
      <w:numFmt w:val="lowerRoman"/>
      <w:lvlText w:val="%3."/>
      <w:lvlJc w:val="right"/>
      <w:pPr>
        <w:ind w:left="4712" w:hanging="180"/>
      </w:pPr>
      <w:rPr>
        <w:vertAlign w:val="baseline"/>
      </w:rPr>
    </w:lvl>
    <w:lvl w:ilvl="3">
      <w:start w:val="1"/>
      <w:numFmt w:val="decimal"/>
      <w:lvlText w:val="%4."/>
      <w:lvlJc w:val="left"/>
      <w:pPr>
        <w:ind w:left="5432" w:hanging="360"/>
      </w:pPr>
      <w:rPr>
        <w:vertAlign w:val="baseline"/>
      </w:rPr>
    </w:lvl>
    <w:lvl w:ilvl="4">
      <w:start w:val="1"/>
      <w:numFmt w:val="lowerLetter"/>
      <w:lvlText w:val="%5."/>
      <w:lvlJc w:val="left"/>
      <w:pPr>
        <w:ind w:left="6152" w:hanging="360"/>
      </w:pPr>
      <w:rPr>
        <w:vertAlign w:val="baseline"/>
      </w:rPr>
    </w:lvl>
    <w:lvl w:ilvl="5">
      <w:start w:val="1"/>
      <w:numFmt w:val="lowerRoman"/>
      <w:lvlText w:val="%6."/>
      <w:lvlJc w:val="right"/>
      <w:pPr>
        <w:ind w:left="6872" w:hanging="180"/>
      </w:pPr>
      <w:rPr>
        <w:vertAlign w:val="baseline"/>
      </w:rPr>
    </w:lvl>
    <w:lvl w:ilvl="6">
      <w:start w:val="1"/>
      <w:numFmt w:val="decimal"/>
      <w:lvlText w:val="%7."/>
      <w:lvlJc w:val="left"/>
      <w:pPr>
        <w:ind w:left="7592" w:hanging="360"/>
      </w:pPr>
      <w:rPr>
        <w:vertAlign w:val="baseline"/>
      </w:rPr>
    </w:lvl>
    <w:lvl w:ilvl="7">
      <w:start w:val="1"/>
      <w:numFmt w:val="lowerLetter"/>
      <w:lvlText w:val="%8."/>
      <w:lvlJc w:val="left"/>
      <w:pPr>
        <w:ind w:left="8312" w:hanging="360"/>
      </w:pPr>
      <w:rPr>
        <w:vertAlign w:val="baseline"/>
      </w:rPr>
    </w:lvl>
    <w:lvl w:ilvl="8">
      <w:start w:val="1"/>
      <w:numFmt w:val="lowerRoman"/>
      <w:lvlText w:val="%9."/>
      <w:lvlJc w:val="right"/>
      <w:pPr>
        <w:ind w:left="9032" w:hanging="180"/>
      </w:pPr>
      <w:rPr>
        <w:vertAlign w:val="baseline"/>
      </w:rPr>
    </w:lvl>
  </w:abstractNum>
  <w:abstractNum w:abstractNumId="164" w15:restartNumberingAfterBreak="0">
    <w:nsid w:val="4496615F"/>
    <w:multiLevelType w:val="multilevel"/>
    <w:tmpl w:val="D17C3D18"/>
    <w:lvl w:ilvl="0">
      <w:start w:val="1"/>
      <w:numFmt w:val="decimal"/>
      <w:lvlText w:val="(%1)"/>
      <w:lvlJc w:val="left"/>
      <w:pPr>
        <w:ind w:left="720" w:hanging="360"/>
      </w:pPr>
      <w:rPr>
        <w:b w:val="0"/>
        <w:strike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5" w15:restartNumberingAfterBreak="0">
    <w:nsid w:val="46591AA4"/>
    <w:multiLevelType w:val="multilevel"/>
    <w:tmpl w:val="D1DEEC5A"/>
    <w:lvl w:ilvl="0">
      <w:start w:val="1"/>
      <w:numFmt w:val="decimal"/>
      <w:lvlText w:val="%1."/>
      <w:lvlJc w:val="left"/>
      <w:pPr>
        <w:ind w:left="297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6" w15:restartNumberingAfterBreak="0">
    <w:nsid w:val="46F26525"/>
    <w:multiLevelType w:val="multilevel"/>
    <w:tmpl w:val="A0A4444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167" w15:restartNumberingAfterBreak="0">
    <w:nsid w:val="47007E5A"/>
    <w:multiLevelType w:val="multilevel"/>
    <w:tmpl w:val="10329A8C"/>
    <w:lvl w:ilvl="0">
      <w:start w:val="2"/>
      <w:numFmt w:val="lowerLetter"/>
      <w:lvlText w:val="%1."/>
      <w:lvlJc w:val="left"/>
      <w:pPr>
        <w:ind w:left="1146"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8" w15:restartNumberingAfterBreak="0">
    <w:nsid w:val="4717793A"/>
    <w:multiLevelType w:val="multilevel"/>
    <w:tmpl w:val="15F46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473F7316"/>
    <w:multiLevelType w:val="multilevel"/>
    <w:tmpl w:val="C736E01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0" w15:restartNumberingAfterBreak="0">
    <w:nsid w:val="47611B0C"/>
    <w:multiLevelType w:val="multilevel"/>
    <w:tmpl w:val="B9A0D16E"/>
    <w:lvl w:ilvl="0">
      <w:start w:val="1"/>
      <w:numFmt w:val="lowerLetter"/>
      <w:lvlText w:val="%1."/>
      <w:lvlJc w:val="left"/>
      <w:pPr>
        <w:ind w:left="3272" w:hanging="360"/>
      </w:pPr>
      <w:rPr>
        <w:vertAlign w:val="baseline"/>
      </w:rPr>
    </w:lvl>
    <w:lvl w:ilvl="1">
      <w:start w:val="1"/>
      <w:numFmt w:val="lowerLetter"/>
      <w:lvlText w:val="%2."/>
      <w:lvlJc w:val="left"/>
      <w:pPr>
        <w:ind w:left="3992" w:hanging="360"/>
      </w:pPr>
      <w:rPr>
        <w:vertAlign w:val="baseline"/>
      </w:rPr>
    </w:lvl>
    <w:lvl w:ilvl="2">
      <w:start w:val="1"/>
      <w:numFmt w:val="lowerRoman"/>
      <w:lvlText w:val="%3."/>
      <w:lvlJc w:val="right"/>
      <w:pPr>
        <w:ind w:left="4712" w:hanging="180"/>
      </w:pPr>
      <w:rPr>
        <w:vertAlign w:val="baseline"/>
      </w:rPr>
    </w:lvl>
    <w:lvl w:ilvl="3">
      <w:start w:val="1"/>
      <w:numFmt w:val="decimal"/>
      <w:lvlText w:val="%4."/>
      <w:lvlJc w:val="left"/>
      <w:pPr>
        <w:ind w:left="5432" w:hanging="360"/>
      </w:pPr>
      <w:rPr>
        <w:vertAlign w:val="baseline"/>
      </w:rPr>
    </w:lvl>
    <w:lvl w:ilvl="4">
      <w:start w:val="1"/>
      <w:numFmt w:val="lowerLetter"/>
      <w:lvlText w:val="%5."/>
      <w:lvlJc w:val="left"/>
      <w:pPr>
        <w:ind w:left="6152" w:hanging="360"/>
      </w:pPr>
      <w:rPr>
        <w:vertAlign w:val="baseline"/>
      </w:rPr>
    </w:lvl>
    <w:lvl w:ilvl="5">
      <w:start w:val="1"/>
      <w:numFmt w:val="lowerRoman"/>
      <w:lvlText w:val="%6."/>
      <w:lvlJc w:val="right"/>
      <w:pPr>
        <w:ind w:left="6872" w:hanging="180"/>
      </w:pPr>
      <w:rPr>
        <w:vertAlign w:val="baseline"/>
      </w:rPr>
    </w:lvl>
    <w:lvl w:ilvl="6">
      <w:start w:val="1"/>
      <w:numFmt w:val="decimal"/>
      <w:lvlText w:val="%7."/>
      <w:lvlJc w:val="left"/>
      <w:pPr>
        <w:ind w:left="7592" w:hanging="360"/>
      </w:pPr>
      <w:rPr>
        <w:vertAlign w:val="baseline"/>
      </w:rPr>
    </w:lvl>
    <w:lvl w:ilvl="7">
      <w:start w:val="1"/>
      <w:numFmt w:val="lowerLetter"/>
      <w:lvlText w:val="%8."/>
      <w:lvlJc w:val="left"/>
      <w:pPr>
        <w:ind w:left="8312" w:hanging="360"/>
      </w:pPr>
      <w:rPr>
        <w:vertAlign w:val="baseline"/>
      </w:rPr>
    </w:lvl>
    <w:lvl w:ilvl="8">
      <w:start w:val="1"/>
      <w:numFmt w:val="lowerRoman"/>
      <w:lvlText w:val="%9."/>
      <w:lvlJc w:val="right"/>
      <w:pPr>
        <w:ind w:left="9032" w:hanging="180"/>
      </w:pPr>
      <w:rPr>
        <w:vertAlign w:val="baseline"/>
      </w:rPr>
    </w:lvl>
  </w:abstractNum>
  <w:abstractNum w:abstractNumId="171" w15:restartNumberingAfterBreak="0">
    <w:nsid w:val="47B36F55"/>
    <w:multiLevelType w:val="multilevel"/>
    <w:tmpl w:val="C146432E"/>
    <w:lvl w:ilvl="0">
      <w:start w:val="1"/>
      <w:numFmt w:val="decimal"/>
      <w:lvlText w:val="%1."/>
      <w:lvlJc w:val="left"/>
      <w:pPr>
        <w:ind w:left="360" w:hanging="36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2" w15:restartNumberingAfterBreak="0">
    <w:nsid w:val="47F95A30"/>
    <w:multiLevelType w:val="multilevel"/>
    <w:tmpl w:val="3DCE83FE"/>
    <w:lvl w:ilvl="0">
      <w:start w:val="1"/>
      <w:numFmt w:val="lowerLetter"/>
      <w:lvlText w:val="%1."/>
      <w:lvlJc w:val="left"/>
      <w:pPr>
        <w:ind w:left="2700" w:hanging="360"/>
      </w:pPr>
      <w:rPr>
        <w:vertAlign w:val="baseline"/>
      </w:rPr>
    </w:lvl>
    <w:lvl w:ilvl="1">
      <w:start w:val="1"/>
      <w:numFmt w:val="lowerLetter"/>
      <w:lvlText w:val="%2."/>
      <w:lvlJc w:val="left"/>
      <w:pPr>
        <w:ind w:left="3420" w:hanging="360"/>
      </w:pPr>
      <w:rPr>
        <w:vertAlign w:val="baseline"/>
      </w:rPr>
    </w:lvl>
    <w:lvl w:ilvl="2">
      <w:start w:val="1"/>
      <w:numFmt w:val="lowerRoman"/>
      <w:lvlText w:val="%3."/>
      <w:lvlJc w:val="right"/>
      <w:pPr>
        <w:ind w:left="4140" w:hanging="180"/>
      </w:pPr>
      <w:rPr>
        <w:vertAlign w:val="baseline"/>
      </w:rPr>
    </w:lvl>
    <w:lvl w:ilvl="3">
      <w:start w:val="1"/>
      <w:numFmt w:val="decimal"/>
      <w:lvlText w:val="%4."/>
      <w:lvlJc w:val="left"/>
      <w:pPr>
        <w:ind w:left="4860" w:hanging="360"/>
      </w:pPr>
      <w:rPr>
        <w:vertAlign w:val="baseline"/>
      </w:rPr>
    </w:lvl>
    <w:lvl w:ilvl="4">
      <w:start w:val="1"/>
      <w:numFmt w:val="lowerLetter"/>
      <w:lvlText w:val="%5."/>
      <w:lvlJc w:val="left"/>
      <w:pPr>
        <w:ind w:left="5580" w:hanging="360"/>
      </w:pPr>
      <w:rPr>
        <w:vertAlign w:val="baseline"/>
      </w:rPr>
    </w:lvl>
    <w:lvl w:ilvl="5">
      <w:start w:val="1"/>
      <w:numFmt w:val="lowerRoman"/>
      <w:lvlText w:val="%6."/>
      <w:lvlJc w:val="right"/>
      <w:pPr>
        <w:ind w:left="6300" w:hanging="180"/>
      </w:pPr>
      <w:rPr>
        <w:vertAlign w:val="baseline"/>
      </w:rPr>
    </w:lvl>
    <w:lvl w:ilvl="6">
      <w:start w:val="1"/>
      <w:numFmt w:val="decimal"/>
      <w:lvlText w:val="%7."/>
      <w:lvlJc w:val="left"/>
      <w:pPr>
        <w:ind w:left="7020" w:hanging="360"/>
      </w:pPr>
      <w:rPr>
        <w:vertAlign w:val="baseline"/>
      </w:rPr>
    </w:lvl>
    <w:lvl w:ilvl="7">
      <w:start w:val="1"/>
      <w:numFmt w:val="lowerLetter"/>
      <w:lvlText w:val="%8."/>
      <w:lvlJc w:val="left"/>
      <w:pPr>
        <w:ind w:left="7740" w:hanging="360"/>
      </w:pPr>
      <w:rPr>
        <w:vertAlign w:val="baseline"/>
      </w:rPr>
    </w:lvl>
    <w:lvl w:ilvl="8">
      <w:start w:val="1"/>
      <w:numFmt w:val="lowerRoman"/>
      <w:lvlText w:val="%9."/>
      <w:lvlJc w:val="right"/>
      <w:pPr>
        <w:ind w:left="8460" w:hanging="180"/>
      </w:pPr>
      <w:rPr>
        <w:vertAlign w:val="baseline"/>
      </w:rPr>
    </w:lvl>
  </w:abstractNum>
  <w:abstractNum w:abstractNumId="173" w15:restartNumberingAfterBreak="0">
    <w:nsid w:val="48B80B7B"/>
    <w:multiLevelType w:val="multilevel"/>
    <w:tmpl w:val="E57A04B6"/>
    <w:lvl w:ilvl="0">
      <w:start w:val="1"/>
      <w:numFmt w:val="decimal"/>
      <w:lvlText w:val="(%1)"/>
      <w:lvlJc w:val="left"/>
      <w:pPr>
        <w:ind w:left="4330" w:hanging="360"/>
      </w:pPr>
      <w:rPr>
        <w:rFonts w:ascii="Bookman Old Style" w:eastAsia="Bookman Old Style" w:hAnsi="Bookman Old Style" w:cs="Bookman Old Style"/>
        <w:strike w:val="0"/>
        <w:sz w:val="24"/>
        <w:szCs w:val="24"/>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74" w15:restartNumberingAfterBreak="0">
    <w:nsid w:val="495E6041"/>
    <w:multiLevelType w:val="hybridMultilevel"/>
    <w:tmpl w:val="DE04E6E0"/>
    <w:lvl w:ilvl="0" w:tplc="758A8F6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496A27A5"/>
    <w:multiLevelType w:val="multilevel"/>
    <w:tmpl w:val="4C68CABE"/>
    <w:lvl w:ilvl="0">
      <w:start w:val="1"/>
      <w:numFmt w:val="lowerLetter"/>
      <w:lvlText w:val="%1."/>
      <w:lvlJc w:val="left"/>
      <w:pPr>
        <w:ind w:left="1866"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6" w15:restartNumberingAfterBreak="0">
    <w:nsid w:val="499B78BE"/>
    <w:multiLevelType w:val="multilevel"/>
    <w:tmpl w:val="91F6116C"/>
    <w:lvl w:ilvl="0">
      <w:start w:val="1"/>
      <w:numFmt w:val="decimal"/>
      <w:lvlText w:val="(%1)"/>
      <w:lvlJc w:val="left"/>
      <w:pPr>
        <w:ind w:left="2340" w:hanging="360"/>
      </w:pPr>
      <w:rPr>
        <w:rFonts w:ascii="Bookman Old Style" w:eastAsia="Bookman Old Style" w:hAnsi="Bookman Old Style" w:cs="Bookman Old Style"/>
        <w:color w:val="000000"/>
        <w:sz w:val="24"/>
        <w:szCs w:val="24"/>
        <w:vertAlign w:val="baseline"/>
      </w:rPr>
    </w:lvl>
    <w:lvl w:ilvl="1">
      <w:start w:val="1"/>
      <w:numFmt w:val="lowerLetter"/>
      <w:lvlText w:val="%2."/>
      <w:lvlJc w:val="left"/>
      <w:pPr>
        <w:ind w:left="3060" w:hanging="360"/>
      </w:pPr>
      <w:rPr>
        <w:vertAlign w:val="baseline"/>
      </w:rPr>
    </w:lvl>
    <w:lvl w:ilvl="2">
      <w:start w:val="1"/>
      <w:numFmt w:val="lowerRoman"/>
      <w:lvlText w:val="%3."/>
      <w:lvlJc w:val="right"/>
      <w:pPr>
        <w:ind w:left="3780" w:hanging="180"/>
      </w:pPr>
      <w:rPr>
        <w:vertAlign w:val="baseline"/>
      </w:rPr>
    </w:lvl>
    <w:lvl w:ilvl="3">
      <w:start w:val="1"/>
      <w:numFmt w:val="decimal"/>
      <w:lvlText w:val="%4."/>
      <w:lvlJc w:val="left"/>
      <w:pPr>
        <w:ind w:left="4500" w:hanging="360"/>
      </w:pPr>
      <w:rPr>
        <w:vertAlign w:val="baseline"/>
      </w:rPr>
    </w:lvl>
    <w:lvl w:ilvl="4">
      <w:start w:val="1"/>
      <w:numFmt w:val="lowerLetter"/>
      <w:lvlText w:val="%5."/>
      <w:lvlJc w:val="left"/>
      <w:pPr>
        <w:ind w:left="5220" w:hanging="360"/>
      </w:pPr>
      <w:rPr>
        <w:vertAlign w:val="baseline"/>
      </w:rPr>
    </w:lvl>
    <w:lvl w:ilvl="5">
      <w:start w:val="1"/>
      <w:numFmt w:val="lowerRoman"/>
      <w:lvlText w:val="%6."/>
      <w:lvlJc w:val="right"/>
      <w:pPr>
        <w:ind w:left="5940" w:hanging="180"/>
      </w:pPr>
      <w:rPr>
        <w:vertAlign w:val="baseline"/>
      </w:rPr>
    </w:lvl>
    <w:lvl w:ilvl="6">
      <w:start w:val="1"/>
      <w:numFmt w:val="decimal"/>
      <w:lvlText w:val="%7."/>
      <w:lvlJc w:val="left"/>
      <w:pPr>
        <w:ind w:left="6660" w:hanging="360"/>
      </w:pPr>
      <w:rPr>
        <w:vertAlign w:val="baseline"/>
      </w:rPr>
    </w:lvl>
    <w:lvl w:ilvl="7">
      <w:start w:val="1"/>
      <w:numFmt w:val="lowerLetter"/>
      <w:lvlText w:val="%8."/>
      <w:lvlJc w:val="left"/>
      <w:pPr>
        <w:ind w:left="7380" w:hanging="360"/>
      </w:pPr>
      <w:rPr>
        <w:vertAlign w:val="baseline"/>
      </w:rPr>
    </w:lvl>
    <w:lvl w:ilvl="8">
      <w:start w:val="1"/>
      <w:numFmt w:val="lowerRoman"/>
      <w:lvlText w:val="%9."/>
      <w:lvlJc w:val="right"/>
      <w:pPr>
        <w:ind w:left="8100" w:hanging="180"/>
      </w:pPr>
      <w:rPr>
        <w:vertAlign w:val="baseline"/>
      </w:rPr>
    </w:lvl>
  </w:abstractNum>
  <w:abstractNum w:abstractNumId="177" w15:restartNumberingAfterBreak="0">
    <w:nsid w:val="4A544384"/>
    <w:multiLevelType w:val="multilevel"/>
    <w:tmpl w:val="B4D84192"/>
    <w:lvl w:ilvl="0">
      <w:start w:val="1"/>
      <w:numFmt w:val="decimal"/>
      <w:lvlText w:val="(%1)"/>
      <w:lvlJc w:val="left"/>
      <w:pPr>
        <w:ind w:left="2700" w:hanging="360"/>
      </w:pPr>
      <w:rPr>
        <w:vertAlign w:val="baseline"/>
      </w:rPr>
    </w:lvl>
    <w:lvl w:ilvl="1">
      <w:start w:val="1"/>
      <w:numFmt w:val="lowerLetter"/>
      <w:lvlText w:val="%2."/>
      <w:lvlJc w:val="left"/>
      <w:pPr>
        <w:ind w:left="3420" w:hanging="360"/>
      </w:pPr>
      <w:rPr>
        <w:vertAlign w:val="baseline"/>
      </w:rPr>
    </w:lvl>
    <w:lvl w:ilvl="2">
      <w:start w:val="1"/>
      <w:numFmt w:val="lowerRoman"/>
      <w:lvlText w:val="%3."/>
      <w:lvlJc w:val="right"/>
      <w:pPr>
        <w:ind w:left="4140" w:hanging="180"/>
      </w:pPr>
      <w:rPr>
        <w:vertAlign w:val="baseline"/>
      </w:rPr>
    </w:lvl>
    <w:lvl w:ilvl="3">
      <w:start w:val="1"/>
      <w:numFmt w:val="decimal"/>
      <w:lvlText w:val="%4."/>
      <w:lvlJc w:val="left"/>
      <w:pPr>
        <w:ind w:left="4860" w:hanging="360"/>
      </w:pPr>
      <w:rPr>
        <w:vertAlign w:val="baseline"/>
      </w:rPr>
    </w:lvl>
    <w:lvl w:ilvl="4">
      <w:start w:val="1"/>
      <w:numFmt w:val="lowerLetter"/>
      <w:lvlText w:val="%5."/>
      <w:lvlJc w:val="left"/>
      <w:pPr>
        <w:ind w:left="5580" w:hanging="360"/>
      </w:pPr>
      <w:rPr>
        <w:vertAlign w:val="baseline"/>
      </w:rPr>
    </w:lvl>
    <w:lvl w:ilvl="5">
      <w:start w:val="1"/>
      <w:numFmt w:val="lowerRoman"/>
      <w:lvlText w:val="%6."/>
      <w:lvlJc w:val="right"/>
      <w:pPr>
        <w:ind w:left="6300" w:hanging="180"/>
      </w:pPr>
      <w:rPr>
        <w:vertAlign w:val="baseline"/>
      </w:rPr>
    </w:lvl>
    <w:lvl w:ilvl="6">
      <w:start w:val="1"/>
      <w:numFmt w:val="decimal"/>
      <w:lvlText w:val="%7."/>
      <w:lvlJc w:val="left"/>
      <w:pPr>
        <w:ind w:left="7020" w:hanging="360"/>
      </w:pPr>
      <w:rPr>
        <w:vertAlign w:val="baseline"/>
      </w:rPr>
    </w:lvl>
    <w:lvl w:ilvl="7">
      <w:start w:val="1"/>
      <w:numFmt w:val="lowerLetter"/>
      <w:lvlText w:val="%8."/>
      <w:lvlJc w:val="left"/>
      <w:pPr>
        <w:ind w:left="7740" w:hanging="360"/>
      </w:pPr>
      <w:rPr>
        <w:vertAlign w:val="baseline"/>
      </w:rPr>
    </w:lvl>
    <w:lvl w:ilvl="8">
      <w:start w:val="1"/>
      <w:numFmt w:val="lowerRoman"/>
      <w:lvlText w:val="%9."/>
      <w:lvlJc w:val="right"/>
      <w:pPr>
        <w:ind w:left="8460" w:hanging="180"/>
      </w:pPr>
      <w:rPr>
        <w:vertAlign w:val="baseline"/>
      </w:rPr>
    </w:lvl>
  </w:abstractNum>
  <w:abstractNum w:abstractNumId="178" w15:restartNumberingAfterBreak="0">
    <w:nsid w:val="4A9B5182"/>
    <w:multiLevelType w:val="hybridMultilevel"/>
    <w:tmpl w:val="E5B62E5A"/>
    <w:lvl w:ilvl="0" w:tplc="31C265F4">
      <w:start w:val="1"/>
      <w:numFmt w:val="decimal"/>
      <w:lvlText w:val="(%1)"/>
      <w:lvlJc w:val="left"/>
      <w:pPr>
        <w:ind w:left="1440" w:hanging="360"/>
      </w:pPr>
      <w:rPr>
        <w:rFonts w:hint="default"/>
        <w:color w:val="auto"/>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9" w15:restartNumberingAfterBreak="0">
    <w:nsid w:val="4B484B5D"/>
    <w:multiLevelType w:val="multilevel"/>
    <w:tmpl w:val="46AEE838"/>
    <w:lvl w:ilvl="0">
      <w:start w:val="1"/>
      <w:numFmt w:val="decimal"/>
      <w:lvlText w:val="(%1)"/>
      <w:lvlJc w:val="left"/>
      <w:pPr>
        <w:ind w:left="2880" w:hanging="360"/>
      </w:pPr>
      <w:rPr>
        <w:rFonts w:ascii="Bookman Old Style" w:eastAsia="Bookman Old Style" w:hAnsi="Bookman Old Style" w:cs="Bookman Old Style"/>
        <w:strike w:val="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0" w15:restartNumberingAfterBreak="0">
    <w:nsid w:val="4C0F0E3B"/>
    <w:multiLevelType w:val="multilevel"/>
    <w:tmpl w:val="65CCA21A"/>
    <w:lvl w:ilvl="0">
      <w:start w:val="1"/>
      <w:numFmt w:val="lowerLetter"/>
      <w:lvlText w:val="%1."/>
      <w:lvlJc w:val="left"/>
      <w:pPr>
        <w:ind w:left="297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1" w15:restartNumberingAfterBreak="0">
    <w:nsid w:val="4C435B9A"/>
    <w:multiLevelType w:val="hybridMultilevel"/>
    <w:tmpl w:val="0116E60E"/>
    <w:lvl w:ilvl="0" w:tplc="04090019">
      <w:start w:val="1"/>
      <w:numFmt w:val="lowerLetter"/>
      <w:lvlText w:val="%1."/>
      <w:lvlJc w:val="left"/>
      <w:pPr>
        <w:ind w:left="216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2" w15:restartNumberingAfterBreak="0">
    <w:nsid w:val="4E0D14A1"/>
    <w:multiLevelType w:val="multilevel"/>
    <w:tmpl w:val="27683E66"/>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183" w15:restartNumberingAfterBreak="0">
    <w:nsid w:val="4E13063B"/>
    <w:multiLevelType w:val="multilevel"/>
    <w:tmpl w:val="5D18DC94"/>
    <w:lvl w:ilvl="0">
      <w:start w:val="1"/>
      <w:numFmt w:val="lowerLetter"/>
      <w:lvlText w:val="%1."/>
      <w:lvlJc w:val="left"/>
      <w:pPr>
        <w:ind w:left="720" w:hanging="360"/>
      </w:pPr>
      <w:rPr>
        <w:rFonts w:ascii="Bookman Old Style" w:eastAsia="Bookman Old Style" w:hAnsi="Bookman Old Style" w:cs="Bookman Old Style"/>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4" w15:restartNumberingAfterBreak="0">
    <w:nsid w:val="4E5E2D3C"/>
    <w:multiLevelType w:val="hybridMultilevel"/>
    <w:tmpl w:val="6926459C"/>
    <w:lvl w:ilvl="0" w:tplc="FB4AF714">
      <w:start w:val="1"/>
      <w:numFmt w:val="decimal"/>
      <w:lvlText w:val="(%1)"/>
      <w:lvlJc w:val="left"/>
      <w:pPr>
        <w:ind w:left="2912" w:hanging="36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185" w15:restartNumberingAfterBreak="0">
    <w:nsid w:val="4F39127A"/>
    <w:multiLevelType w:val="hybridMultilevel"/>
    <w:tmpl w:val="CAFA7A66"/>
    <w:lvl w:ilvl="0" w:tplc="8154054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4F80395B"/>
    <w:multiLevelType w:val="multilevel"/>
    <w:tmpl w:val="E89A054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7" w15:restartNumberingAfterBreak="0">
    <w:nsid w:val="4FBA5A3D"/>
    <w:multiLevelType w:val="multilevel"/>
    <w:tmpl w:val="4E28A712"/>
    <w:lvl w:ilvl="0">
      <w:start w:val="1"/>
      <w:numFmt w:val="lowerLetter"/>
      <w:lvlText w:val="%1."/>
      <w:lvlJc w:val="left"/>
      <w:pPr>
        <w:ind w:left="1146" w:hanging="360"/>
      </w:pPr>
      <w:rPr>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188" w15:restartNumberingAfterBreak="0">
    <w:nsid w:val="50437205"/>
    <w:multiLevelType w:val="multilevel"/>
    <w:tmpl w:val="129ADC88"/>
    <w:lvl w:ilvl="0">
      <w:start w:val="1"/>
      <w:numFmt w:val="decimal"/>
      <w:lvlText w:val="(%1)"/>
      <w:lvlJc w:val="left"/>
      <w:pPr>
        <w:ind w:left="36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9" w15:restartNumberingAfterBreak="0">
    <w:nsid w:val="50796621"/>
    <w:multiLevelType w:val="multilevel"/>
    <w:tmpl w:val="5B901876"/>
    <w:lvl w:ilvl="0">
      <w:start w:val="52"/>
      <w:numFmt w:val="decimal"/>
      <w:lvlText w:val="%1."/>
      <w:lvlJc w:val="left"/>
      <w:pPr>
        <w:ind w:left="4683" w:hanging="288"/>
      </w:pPr>
      <w:rPr>
        <w:rFonts w:ascii="Bookman Old Style" w:eastAsia="Bookman Old Style" w:hAnsi="Bookman Old Style" w:cs="Bookman Old Style"/>
        <w:strike w:val="0"/>
        <w:color w:val="000000"/>
        <w:sz w:val="24"/>
        <w:szCs w:val="24"/>
        <w:vertAlign w:val="baseline"/>
      </w:rPr>
    </w:lvl>
    <w:lvl w:ilvl="1">
      <w:start w:val="1"/>
      <w:numFmt w:val="lowerLetter"/>
      <w:lvlText w:val="%2."/>
      <w:lvlJc w:val="left"/>
      <w:pPr>
        <w:ind w:left="1440" w:hanging="360"/>
      </w:pPr>
      <w:rPr>
        <w:vertAlign w:val="baseline"/>
      </w:rPr>
    </w:lvl>
    <w:lvl w:ilvl="2">
      <w:numFmt w:val="bullet"/>
      <w:lvlText w:val="-"/>
      <w:lvlJc w:val="left"/>
      <w:pPr>
        <w:ind w:left="2340" w:hanging="360"/>
      </w:pPr>
      <w:rPr>
        <w:rFonts w:ascii="Bookman Old Style" w:eastAsia="Bookman Old Style" w:hAnsi="Bookman Old Style" w:cs="Bookman Old Style"/>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0" w15:restartNumberingAfterBreak="0">
    <w:nsid w:val="50EE115B"/>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191" w15:restartNumberingAfterBreak="0">
    <w:nsid w:val="51086A0C"/>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192" w15:restartNumberingAfterBreak="0">
    <w:nsid w:val="51A60B15"/>
    <w:multiLevelType w:val="hybridMultilevel"/>
    <w:tmpl w:val="BC3A7FBE"/>
    <w:lvl w:ilvl="0" w:tplc="04090019">
      <w:start w:val="1"/>
      <w:numFmt w:val="lowerLetter"/>
      <w:lvlText w:val="%1."/>
      <w:lvlJc w:val="left"/>
      <w:pPr>
        <w:ind w:left="1800" w:hanging="360"/>
      </w:pPr>
      <w:rPr>
        <w:rFonts w:hint="default"/>
        <w:b w:val="0"/>
        <w:strike w:val="0"/>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3" w15:restartNumberingAfterBreak="0">
    <w:nsid w:val="51B133C8"/>
    <w:multiLevelType w:val="hybridMultilevel"/>
    <w:tmpl w:val="E0CEC7E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4" w15:restartNumberingAfterBreak="0">
    <w:nsid w:val="51F61F3E"/>
    <w:multiLevelType w:val="multilevel"/>
    <w:tmpl w:val="8CA04516"/>
    <w:lvl w:ilvl="0">
      <w:start w:val="1"/>
      <w:numFmt w:val="decimal"/>
      <w:lvlText w:val="(%1)"/>
      <w:lvlJc w:val="left"/>
      <w:pPr>
        <w:ind w:left="144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5" w15:restartNumberingAfterBreak="0">
    <w:nsid w:val="528B5EB4"/>
    <w:multiLevelType w:val="multilevel"/>
    <w:tmpl w:val="D1DEEC5A"/>
    <w:lvl w:ilvl="0">
      <w:start w:val="1"/>
      <w:numFmt w:val="decimal"/>
      <w:lvlText w:val="%1."/>
      <w:lvlJc w:val="left"/>
      <w:pPr>
        <w:ind w:left="297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6" w15:restartNumberingAfterBreak="0">
    <w:nsid w:val="52B23C1F"/>
    <w:multiLevelType w:val="hybridMultilevel"/>
    <w:tmpl w:val="4916533C"/>
    <w:lvl w:ilvl="0" w:tplc="758A8F6C">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7" w15:restartNumberingAfterBreak="0">
    <w:nsid w:val="53471A61"/>
    <w:multiLevelType w:val="hybridMultilevel"/>
    <w:tmpl w:val="782819B6"/>
    <w:lvl w:ilvl="0" w:tplc="04090019">
      <w:start w:val="1"/>
      <w:numFmt w:val="lowerLetter"/>
      <w:lvlText w:val="%1."/>
      <w:lvlJc w:val="left"/>
      <w:pPr>
        <w:ind w:left="216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98" w15:restartNumberingAfterBreak="0">
    <w:nsid w:val="53603F98"/>
    <w:multiLevelType w:val="hybridMultilevel"/>
    <w:tmpl w:val="B3009026"/>
    <w:lvl w:ilvl="0" w:tplc="04090011">
      <w:start w:val="1"/>
      <w:numFmt w:val="decimal"/>
      <w:lvlText w:val="%1)"/>
      <w:lvlJc w:val="left"/>
      <w:pPr>
        <w:ind w:left="3150" w:hanging="360"/>
      </w:p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199" w15:restartNumberingAfterBreak="0">
    <w:nsid w:val="538E3E3F"/>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0" w15:restartNumberingAfterBreak="0">
    <w:nsid w:val="53A06E9D"/>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201" w15:restartNumberingAfterBreak="0">
    <w:nsid w:val="542304F3"/>
    <w:multiLevelType w:val="hybridMultilevel"/>
    <w:tmpl w:val="266E9BFE"/>
    <w:lvl w:ilvl="0" w:tplc="04210019">
      <w:start w:val="1"/>
      <w:numFmt w:val="lowerLetter"/>
      <w:lvlText w:val="%1."/>
      <w:lvlJc w:val="left"/>
      <w:pPr>
        <w:ind w:left="399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54A17D62"/>
    <w:multiLevelType w:val="multilevel"/>
    <w:tmpl w:val="CA4EBF90"/>
    <w:lvl w:ilvl="0">
      <w:start w:val="2"/>
      <w:numFmt w:val="decimal"/>
      <w:lvlText w:val="%1."/>
      <w:lvlJc w:val="left"/>
      <w:pPr>
        <w:ind w:left="2771"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3" w15:restartNumberingAfterBreak="0">
    <w:nsid w:val="54F15A1F"/>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204" w15:restartNumberingAfterBreak="0">
    <w:nsid w:val="5511359A"/>
    <w:multiLevelType w:val="multilevel"/>
    <w:tmpl w:val="B832E0E0"/>
    <w:lvl w:ilvl="0">
      <w:start w:val="1"/>
      <w:numFmt w:val="decimal"/>
      <w:lvlText w:val="%1."/>
      <w:lvlJc w:val="left"/>
      <w:pPr>
        <w:ind w:left="6300" w:hanging="360"/>
      </w:pPr>
      <w:rPr>
        <w:strike w:val="0"/>
        <w:color w:val="000000"/>
        <w:vertAlign w:val="baseline"/>
      </w:rPr>
    </w:lvl>
    <w:lvl w:ilvl="1">
      <w:start w:val="1"/>
      <w:numFmt w:val="lowerLetter"/>
      <w:lvlText w:val="%2."/>
      <w:lvlJc w:val="left"/>
      <w:pPr>
        <w:ind w:left="4860" w:hanging="360"/>
      </w:pPr>
      <w:rPr>
        <w:strike w:val="0"/>
        <w:vertAlign w:val="baseline"/>
      </w:rPr>
    </w:lvl>
    <w:lvl w:ilvl="2">
      <w:start w:val="1"/>
      <w:numFmt w:val="lowerRoman"/>
      <w:lvlText w:val="%3."/>
      <w:lvlJc w:val="right"/>
      <w:pPr>
        <w:ind w:left="5580" w:hanging="180"/>
      </w:pPr>
      <w:rPr>
        <w:vertAlign w:val="baseline"/>
      </w:rPr>
    </w:lvl>
    <w:lvl w:ilvl="3">
      <w:start w:val="1"/>
      <w:numFmt w:val="decimal"/>
      <w:lvlText w:val="%4."/>
      <w:lvlJc w:val="left"/>
      <w:pPr>
        <w:ind w:left="6300" w:hanging="360"/>
      </w:pPr>
      <w:rPr>
        <w:vertAlign w:val="baseline"/>
      </w:rPr>
    </w:lvl>
    <w:lvl w:ilvl="4">
      <w:start w:val="1"/>
      <w:numFmt w:val="lowerLetter"/>
      <w:lvlText w:val="%5."/>
      <w:lvlJc w:val="left"/>
      <w:pPr>
        <w:ind w:left="7020" w:hanging="360"/>
      </w:pPr>
      <w:rPr>
        <w:vertAlign w:val="baseline"/>
      </w:rPr>
    </w:lvl>
    <w:lvl w:ilvl="5">
      <w:start w:val="1"/>
      <w:numFmt w:val="lowerRoman"/>
      <w:lvlText w:val="%6."/>
      <w:lvlJc w:val="right"/>
      <w:pPr>
        <w:ind w:left="7740" w:hanging="180"/>
      </w:pPr>
      <w:rPr>
        <w:vertAlign w:val="baseline"/>
      </w:rPr>
    </w:lvl>
    <w:lvl w:ilvl="6">
      <w:start w:val="1"/>
      <w:numFmt w:val="decimal"/>
      <w:lvlText w:val="%7."/>
      <w:lvlJc w:val="left"/>
      <w:pPr>
        <w:ind w:left="8460" w:hanging="360"/>
      </w:pPr>
      <w:rPr>
        <w:vertAlign w:val="baseline"/>
      </w:rPr>
    </w:lvl>
    <w:lvl w:ilvl="7">
      <w:start w:val="1"/>
      <w:numFmt w:val="lowerLetter"/>
      <w:lvlText w:val="%8."/>
      <w:lvlJc w:val="left"/>
      <w:pPr>
        <w:ind w:left="9180" w:hanging="360"/>
      </w:pPr>
      <w:rPr>
        <w:vertAlign w:val="baseline"/>
      </w:rPr>
    </w:lvl>
    <w:lvl w:ilvl="8">
      <w:start w:val="1"/>
      <w:numFmt w:val="lowerRoman"/>
      <w:lvlText w:val="%9."/>
      <w:lvlJc w:val="right"/>
      <w:pPr>
        <w:ind w:left="9900" w:hanging="180"/>
      </w:pPr>
      <w:rPr>
        <w:vertAlign w:val="baseline"/>
      </w:rPr>
    </w:lvl>
  </w:abstractNum>
  <w:abstractNum w:abstractNumId="205" w15:restartNumberingAfterBreak="0">
    <w:nsid w:val="552D68AA"/>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55D80DB5"/>
    <w:multiLevelType w:val="hybridMultilevel"/>
    <w:tmpl w:val="E5B62E5A"/>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562926AB"/>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208" w15:restartNumberingAfterBreak="0">
    <w:nsid w:val="56A4168D"/>
    <w:multiLevelType w:val="multilevel"/>
    <w:tmpl w:val="E89A054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9" w15:restartNumberingAfterBreak="0">
    <w:nsid w:val="56AB2EDF"/>
    <w:multiLevelType w:val="hybridMultilevel"/>
    <w:tmpl w:val="E5B62E5A"/>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56C46EC7"/>
    <w:multiLevelType w:val="multilevel"/>
    <w:tmpl w:val="A0A4444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211" w15:restartNumberingAfterBreak="0">
    <w:nsid w:val="57A63551"/>
    <w:multiLevelType w:val="hybridMultilevel"/>
    <w:tmpl w:val="2286F726"/>
    <w:lvl w:ilvl="0" w:tplc="718C783A">
      <w:start w:val="9"/>
      <w:numFmt w:val="decimal"/>
      <w:lvlText w:val="(%1)"/>
      <w:lvlJc w:val="left"/>
      <w:pPr>
        <w:ind w:left="2070" w:hanging="360"/>
      </w:pPr>
      <w:rPr>
        <w:rFonts w:ascii="Bookman Old Style" w:hAnsi="Bookman Old Style" w:hint="default"/>
        <w:color w:val="auto"/>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2" w15:restartNumberingAfterBreak="0">
    <w:nsid w:val="58017670"/>
    <w:multiLevelType w:val="multilevel"/>
    <w:tmpl w:val="B0A64C0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3" w15:restartNumberingAfterBreak="0">
    <w:nsid w:val="5870072E"/>
    <w:multiLevelType w:val="multilevel"/>
    <w:tmpl w:val="199A69EA"/>
    <w:lvl w:ilvl="0">
      <w:start w:val="1"/>
      <w:numFmt w:val="decimal"/>
      <w:lvlText w:val="(%1)"/>
      <w:lvlJc w:val="left"/>
      <w:pPr>
        <w:ind w:left="36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4" w15:restartNumberingAfterBreak="0">
    <w:nsid w:val="58807DD3"/>
    <w:multiLevelType w:val="multilevel"/>
    <w:tmpl w:val="975AF31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5" w15:restartNumberingAfterBreak="0">
    <w:nsid w:val="58E226A1"/>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6" w15:restartNumberingAfterBreak="0">
    <w:nsid w:val="5AB056F8"/>
    <w:multiLevelType w:val="hybridMultilevel"/>
    <w:tmpl w:val="501A84BE"/>
    <w:lvl w:ilvl="0" w:tplc="0FEADEB4">
      <w:start w:val="1"/>
      <w:numFmt w:val="lowerLetter"/>
      <w:lvlText w:val="%1."/>
      <w:lvlJc w:val="left"/>
      <w:pPr>
        <w:ind w:left="108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5B884863"/>
    <w:multiLevelType w:val="hybridMultilevel"/>
    <w:tmpl w:val="DE5AAC6E"/>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5CAA2267"/>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219" w15:restartNumberingAfterBreak="0">
    <w:nsid w:val="5CC707FA"/>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220" w15:restartNumberingAfterBreak="0">
    <w:nsid w:val="5D6366E5"/>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221" w15:restartNumberingAfterBreak="0">
    <w:nsid w:val="5DDC0323"/>
    <w:multiLevelType w:val="multilevel"/>
    <w:tmpl w:val="D17C3D18"/>
    <w:lvl w:ilvl="0">
      <w:start w:val="1"/>
      <w:numFmt w:val="decimal"/>
      <w:lvlText w:val="(%1)"/>
      <w:lvlJc w:val="left"/>
      <w:pPr>
        <w:ind w:left="720" w:hanging="360"/>
      </w:pPr>
      <w:rPr>
        <w:b w:val="0"/>
        <w:strike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2" w15:restartNumberingAfterBreak="0">
    <w:nsid w:val="5E2B5CD6"/>
    <w:multiLevelType w:val="hybridMultilevel"/>
    <w:tmpl w:val="8106240A"/>
    <w:lvl w:ilvl="0" w:tplc="04090019">
      <w:start w:val="1"/>
      <w:numFmt w:val="lowerLetter"/>
      <w:lvlText w:val="%1."/>
      <w:lvlJc w:val="left"/>
      <w:pPr>
        <w:ind w:left="2988" w:hanging="360"/>
      </w:pPr>
      <w:rPr>
        <w:rFonts w:hint="default"/>
      </w:rPr>
    </w:lvl>
    <w:lvl w:ilvl="1" w:tplc="04210019">
      <w:start w:val="1"/>
      <w:numFmt w:val="lowerLetter"/>
      <w:lvlText w:val="%2."/>
      <w:lvlJc w:val="left"/>
      <w:pPr>
        <w:ind w:left="3708" w:hanging="360"/>
      </w:pPr>
    </w:lvl>
    <w:lvl w:ilvl="2" w:tplc="0421001B" w:tentative="1">
      <w:start w:val="1"/>
      <w:numFmt w:val="lowerRoman"/>
      <w:lvlText w:val="%3."/>
      <w:lvlJc w:val="right"/>
      <w:pPr>
        <w:ind w:left="4428" w:hanging="180"/>
      </w:pPr>
    </w:lvl>
    <w:lvl w:ilvl="3" w:tplc="0421000F" w:tentative="1">
      <w:start w:val="1"/>
      <w:numFmt w:val="decimal"/>
      <w:lvlText w:val="%4."/>
      <w:lvlJc w:val="left"/>
      <w:pPr>
        <w:ind w:left="5148" w:hanging="360"/>
      </w:pPr>
    </w:lvl>
    <w:lvl w:ilvl="4" w:tplc="04210019" w:tentative="1">
      <w:start w:val="1"/>
      <w:numFmt w:val="lowerLetter"/>
      <w:lvlText w:val="%5."/>
      <w:lvlJc w:val="left"/>
      <w:pPr>
        <w:ind w:left="5868" w:hanging="360"/>
      </w:pPr>
    </w:lvl>
    <w:lvl w:ilvl="5" w:tplc="0421001B" w:tentative="1">
      <w:start w:val="1"/>
      <w:numFmt w:val="lowerRoman"/>
      <w:lvlText w:val="%6."/>
      <w:lvlJc w:val="right"/>
      <w:pPr>
        <w:ind w:left="6588" w:hanging="180"/>
      </w:pPr>
    </w:lvl>
    <w:lvl w:ilvl="6" w:tplc="0421000F" w:tentative="1">
      <w:start w:val="1"/>
      <w:numFmt w:val="decimal"/>
      <w:lvlText w:val="%7."/>
      <w:lvlJc w:val="left"/>
      <w:pPr>
        <w:ind w:left="7308" w:hanging="360"/>
      </w:pPr>
    </w:lvl>
    <w:lvl w:ilvl="7" w:tplc="04210019" w:tentative="1">
      <w:start w:val="1"/>
      <w:numFmt w:val="lowerLetter"/>
      <w:lvlText w:val="%8."/>
      <w:lvlJc w:val="left"/>
      <w:pPr>
        <w:ind w:left="8028" w:hanging="360"/>
      </w:pPr>
    </w:lvl>
    <w:lvl w:ilvl="8" w:tplc="0421001B" w:tentative="1">
      <w:start w:val="1"/>
      <w:numFmt w:val="lowerRoman"/>
      <w:lvlText w:val="%9."/>
      <w:lvlJc w:val="right"/>
      <w:pPr>
        <w:ind w:left="8748" w:hanging="180"/>
      </w:pPr>
    </w:lvl>
  </w:abstractNum>
  <w:abstractNum w:abstractNumId="223" w15:restartNumberingAfterBreak="0">
    <w:nsid w:val="5E2F7807"/>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5FE06147"/>
    <w:multiLevelType w:val="hybridMultilevel"/>
    <w:tmpl w:val="FCF62F60"/>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5FF17B81"/>
    <w:multiLevelType w:val="hybridMultilevel"/>
    <w:tmpl w:val="B6068532"/>
    <w:lvl w:ilvl="0" w:tplc="E5BCF694">
      <w:start w:val="1"/>
      <w:numFmt w:val="decimal"/>
      <w:lvlText w:val="(%1)"/>
      <w:lvlJc w:val="left"/>
      <w:pPr>
        <w:ind w:left="2705" w:hanging="360"/>
      </w:pPr>
    </w:lvl>
    <w:lvl w:ilvl="1" w:tplc="38090019">
      <w:start w:val="1"/>
      <w:numFmt w:val="lowerLetter"/>
      <w:lvlText w:val="%2."/>
      <w:lvlJc w:val="left"/>
      <w:pPr>
        <w:ind w:left="3425" w:hanging="360"/>
      </w:pPr>
    </w:lvl>
    <w:lvl w:ilvl="2" w:tplc="3809001B" w:tentative="1">
      <w:start w:val="1"/>
      <w:numFmt w:val="lowerRoman"/>
      <w:lvlText w:val="%3."/>
      <w:lvlJc w:val="right"/>
      <w:pPr>
        <w:ind w:left="4145" w:hanging="180"/>
      </w:pPr>
    </w:lvl>
    <w:lvl w:ilvl="3" w:tplc="3809000F" w:tentative="1">
      <w:start w:val="1"/>
      <w:numFmt w:val="decimal"/>
      <w:lvlText w:val="%4."/>
      <w:lvlJc w:val="left"/>
      <w:pPr>
        <w:ind w:left="4865" w:hanging="360"/>
      </w:pPr>
    </w:lvl>
    <w:lvl w:ilvl="4" w:tplc="38090019" w:tentative="1">
      <w:start w:val="1"/>
      <w:numFmt w:val="lowerLetter"/>
      <w:lvlText w:val="%5."/>
      <w:lvlJc w:val="left"/>
      <w:pPr>
        <w:ind w:left="5585" w:hanging="360"/>
      </w:pPr>
    </w:lvl>
    <w:lvl w:ilvl="5" w:tplc="3809001B" w:tentative="1">
      <w:start w:val="1"/>
      <w:numFmt w:val="lowerRoman"/>
      <w:lvlText w:val="%6."/>
      <w:lvlJc w:val="right"/>
      <w:pPr>
        <w:ind w:left="6305" w:hanging="180"/>
      </w:pPr>
    </w:lvl>
    <w:lvl w:ilvl="6" w:tplc="3809000F" w:tentative="1">
      <w:start w:val="1"/>
      <w:numFmt w:val="decimal"/>
      <w:lvlText w:val="%7."/>
      <w:lvlJc w:val="left"/>
      <w:pPr>
        <w:ind w:left="7025" w:hanging="360"/>
      </w:pPr>
    </w:lvl>
    <w:lvl w:ilvl="7" w:tplc="38090019" w:tentative="1">
      <w:start w:val="1"/>
      <w:numFmt w:val="lowerLetter"/>
      <w:lvlText w:val="%8."/>
      <w:lvlJc w:val="left"/>
      <w:pPr>
        <w:ind w:left="7745" w:hanging="360"/>
      </w:pPr>
    </w:lvl>
    <w:lvl w:ilvl="8" w:tplc="3809001B" w:tentative="1">
      <w:start w:val="1"/>
      <w:numFmt w:val="lowerRoman"/>
      <w:lvlText w:val="%9."/>
      <w:lvlJc w:val="right"/>
      <w:pPr>
        <w:ind w:left="8465" w:hanging="180"/>
      </w:pPr>
    </w:lvl>
  </w:abstractNum>
  <w:abstractNum w:abstractNumId="226" w15:restartNumberingAfterBreak="0">
    <w:nsid w:val="603058A9"/>
    <w:multiLevelType w:val="hybridMultilevel"/>
    <w:tmpl w:val="800E1750"/>
    <w:lvl w:ilvl="0" w:tplc="70026C70">
      <w:start w:val="1"/>
      <w:numFmt w:val="decimal"/>
      <w:lvlText w:val="(%1)"/>
      <w:lvlJc w:val="left"/>
      <w:pPr>
        <w:ind w:left="2203" w:hanging="360"/>
      </w:pPr>
      <w:rPr>
        <w:rFonts w:hint="default"/>
      </w:rPr>
    </w:lvl>
    <w:lvl w:ilvl="1" w:tplc="04210019" w:tentative="1">
      <w:start w:val="1"/>
      <w:numFmt w:val="lowerLetter"/>
      <w:lvlText w:val="%2."/>
      <w:lvlJc w:val="left"/>
      <w:pPr>
        <w:ind w:left="2923" w:hanging="360"/>
      </w:pPr>
    </w:lvl>
    <w:lvl w:ilvl="2" w:tplc="0421001B" w:tentative="1">
      <w:start w:val="1"/>
      <w:numFmt w:val="lowerRoman"/>
      <w:lvlText w:val="%3."/>
      <w:lvlJc w:val="right"/>
      <w:pPr>
        <w:ind w:left="3643" w:hanging="180"/>
      </w:pPr>
    </w:lvl>
    <w:lvl w:ilvl="3" w:tplc="0421000F" w:tentative="1">
      <w:start w:val="1"/>
      <w:numFmt w:val="decimal"/>
      <w:lvlText w:val="%4."/>
      <w:lvlJc w:val="left"/>
      <w:pPr>
        <w:ind w:left="4363" w:hanging="360"/>
      </w:pPr>
    </w:lvl>
    <w:lvl w:ilvl="4" w:tplc="04210019" w:tentative="1">
      <w:start w:val="1"/>
      <w:numFmt w:val="lowerLetter"/>
      <w:lvlText w:val="%5."/>
      <w:lvlJc w:val="left"/>
      <w:pPr>
        <w:ind w:left="5083" w:hanging="360"/>
      </w:pPr>
    </w:lvl>
    <w:lvl w:ilvl="5" w:tplc="0421001B" w:tentative="1">
      <w:start w:val="1"/>
      <w:numFmt w:val="lowerRoman"/>
      <w:lvlText w:val="%6."/>
      <w:lvlJc w:val="right"/>
      <w:pPr>
        <w:ind w:left="5803" w:hanging="180"/>
      </w:pPr>
    </w:lvl>
    <w:lvl w:ilvl="6" w:tplc="0421000F" w:tentative="1">
      <w:start w:val="1"/>
      <w:numFmt w:val="decimal"/>
      <w:lvlText w:val="%7."/>
      <w:lvlJc w:val="left"/>
      <w:pPr>
        <w:ind w:left="6523" w:hanging="360"/>
      </w:pPr>
    </w:lvl>
    <w:lvl w:ilvl="7" w:tplc="04210019" w:tentative="1">
      <w:start w:val="1"/>
      <w:numFmt w:val="lowerLetter"/>
      <w:lvlText w:val="%8."/>
      <w:lvlJc w:val="left"/>
      <w:pPr>
        <w:ind w:left="7243" w:hanging="360"/>
      </w:pPr>
    </w:lvl>
    <w:lvl w:ilvl="8" w:tplc="0421001B" w:tentative="1">
      <w:start w:val="1"/>
      <w:numFmt w:val="lowerRoman"/>
      <w:lvlText w:val="%9."/>
      <w:lvlJc w:val="right"/>
      <w:pPr>
        <w:ind w:left="7963" w:hanging="180"/>
      </w:pPr>
    </w:lvl>
  </w:abstractNum>
  <w:abstractNum w:abstractNumId="227" w15:restartNumberingAfterBreak="0">
    <w:nsid w:val="60DB7CCA"/>
    <w:multiLevelType w:val="hybridMultilevel"/>
    <w:tmpl w:val="613EF6AE"/>
    <w:lvl w:ilvl="0" w:tplc="38090019">
      <w:start w:val="1"/>
      <w:numFmt w:val="lowerLetter"/>
      <w:lvlText w:val="%1."/>
      <w:lvlJc w:val="left"/>
      <w:pPr>
        <w:ind w:left="3425" w:hanging="360"/>
      </w:pPr>
    </w:lvl>
    <w:lvl w:ilvl="1" w:tplc="38090019" w:tentative="1">
      <w:start w:val="1"/>
      <w:numFmt w:val="lowerLetter"/>
      <w:lvlText w:val="%2."/>
      <w:lvlJc w:val="left"/>
      <w:pPr>
        <w:ind w:left="4145" w:hanging="360"/>
      </w:pPr>
    </w:lvl>
    <w:lvl w:ilvl="2" w:tplc="3809001B" w:tentative="1">
      <w:start w:val="1"/>
      <w:numFmt w:val="lowerRoman"/>
      <w:lvlText w:val="%3."/>
      <w:lvlJc w:val="right"/>
      <w:pPr>
        <w:ind w:left="4865" w:hanging="180"/>
      </w:pPr>
    </w:lvl>
    <w:lvl w:ilvl="3" w:tplc="3809000F" w:tentative="1">
      <w:start w:val="1"/>
      <w:numFmt w:val="decimal"/>
      <w:lvlText w:val="%4."/>
      <w:lvlJc w:val="left"/>
      <w:pPr>
        <w:ind w:left="5585" w:hanging="360"/>
      </w:pPr>
    </w:lvl>
    <w:lvl w:ilvl="4" w:tplc="38090019" w:tentative="1">
      <w:start w:val="1"/>
      <w:numFmt w:val="lowerLetter"/>
      <w:lvlText w:val="%5."/>
      <w:lvlJc w:val="left"/>
      <w:pPr>
        <w:ind w:left="6305" w:hanging="360"/>
      </w:pPr>
    </w:lvl>
    <w:lvl w:ilvl="5" w:tplc="3809001B" w:tentative="1">
      <w:start w:val="1"/>
      <w:numFmt w:val="lowerRoman"/>
      <w:lvlText w:val="%6."/>
      <w:lvlJc w:val="right"/>
      <w:pPr>
        <w:ind w:left="7025" w:hanging="180"/>
      </w:pPr>
    </w:lvl>
    <w:lvl w:ilvl="6" w:tplc="3809000F" w:tentative="1">
      <w:start w:val="1"/>
      <w:numFmt w:val="decimal"/>
      <w:lvlText w:val="%7."/>
      <w:lvlJc w:val="left"/>
      <w:pPr>
        <w:ind w:left="7745" w:hanging="360"/>
      </w:pPr>
    </w:lvl>
    <w:lvl w:ilvl="7" w:tplc="38090019" w:tentative="1">
      <w:start w:val="1"/>
      <w:numFmt w:val="lowerLetter"/>
      <w:lvlText w:val="%8."/>
      <w:lvlJc w:val="left"/>
      <w:pPr>
        <w:ind w:left="8465" w:hanging="360"/>
      </w:pPr>
    </w:lvl>
    <w:lvl w:ilvl="8" w:tplc="3809001B" w:tentative="1">
      <w:start w:val="1"/>
      <w:numFmt w:val="lowerRoman"/>
      <w:lvlText w:val="%9."/>
      <w:lvlJc w:val="right"/>
      <w:pPr>
        <w:ind w:left="9185" w:hanging="180"/>
      </w:pPr>
    </w:lvl>
  </w:abstractNum>
  <w:abstractNum w:abstractNumId="228" w15:restartNumberingAfterBreak="0">
    <w:nsid w:val="60F02B32"/>
    <w:multiLevelType w:val="multilevel"/>
    <w:tmpl w:val="CD92FBE8"/>
    <w:lvl w:ilvl="0">
      <w:start w:val="1"/>
      <w:numFmt w:val="decimal"/>
      <w:lvlText w:val="(%1)"/>
      <w:lvlJc w:val="left"/>
      <w:pPr>
        <w:ind w:left="2204" w:hanging="360"/>
      </w:pPr>
      <w:rPr>
        <w:sz w:val="24"/>
        <w:szCs w:val="24"/>
        <w:vertAlign w:val="baseline"/>
      </w:rPr>
    </w:lvl>
    <w:lvl w:ilvl="1">
      <w:start w:val="1"/>
      <w:numFmt w:val="lowerLetter"/>
      <w:lvlText w:val="%2."/>
      <w:lvlJc w:val="left"/>
      <w:pPr>
        <w:ind w:left="2924" w:hanging="360"/>
      </w:pPr>
      <w:rPr>
        <w:vertAlign w:val="baseline"/>
      </w:rPr>
    </w:lvl>
    <w:lvl w:ilvl="2">
      <w:start w:val="1"/>
      <w:numFmt w:val="lowerRoman"/>
      <w:lvlText w:val="%3."/>
      <w:lvlJc w:val="right"/>
      <w:pPr>
        <w:ind w:left="3644" w:hanging="180"/>
      </w:pPr>
      <w:rPr>
        <w:vertAlign w:val="baseline"/>
      </w:rPr>
    </w:lvl>
    <w:lvl w:ilvl="3">
      <w:start w:val="1"/>
      <w:numFmt w:val="decimal"/>
      <w:lvlText w:val="%4."/>
      <w:lvlJc w:val="left"/>
      <w:pPr>
        <w:ind w:left="4364" w:hanging="360"/>
      </w:pPr>
      <w:rPr>
        <w:vertAlign w:val="baseline"/>
      </w:rPr>
    </w:lvl>
    <w:lvl w:ilvl="4">
      <w:start w:val="1"/>
      <w:numFmt w:val="lowerLetter"/>
      <w:lvlText w:val="%5."/>
      <w:lvlJc w:val="left"/>
      <w:pPr>
        <w:ind w:left="5084" w:hanging="360"/>
      </w:pPr>
      <w:rPr>
        <w:vertAlign w:val="baseline"/>
      </w:rPr>
    </w:lvl>
    <w:lvl w:ilvl="5">
      <w:start w:val="1"/>
      <w:numFmt w:val="lowerRoman"/>
      <w:lvlText w:val="%6."/>
      <w:lvlJc w:val="right"/>
      <w:pPr>
        <w:ind w:left="5804" w:hanging="180"/>
      </w:pPr>
      <w:rPr>
        <w:vertAlign w:val="baseline"/>
      </w:rPr>
    </w:lvl>
    <w:lvl w:ilvl="6">
      <w:start w:val="1"/>
      <w:numFmt w:val="decimal"/>
      <w:lvlText w:val="%7."/>
      <w:lvlJc w:val="left"/>
      <w:pPr>
        <w:ind w:left="6524" w:hanging="360"/>
      </w:pPr>
      <w:rPr>
        <w:vertAlign w:val="baseline"/>
      </w:rPr>
    </w:lvl>
    <w:lvl w:ilvl="7">
      <w:start w:val="1"/>
      <w:numFmt w:val="lowerLetter"/>
      <w:lvlText w:val="%8."/>
      <w:lvlJc w:val="left"/>
      <w:pPr>
        <w:ind w:left="7244" w:hanging="360"/>
      </w:pPr>
      <w:rPr>
        <w:vertAlign w:val="baseline"/>
      </w:rPr>
    </w:lvl>
    <w:lvl w:ilvl="8">
      <w:start w:val="1"/>
      <w:numFmt w:val="lowerRoman"/>
      <w:lvlText w:val="%9."/>
      <w:lvlJc w:val="right"/>
      <w:pPr>
        <w:ind w:left="7964" w:hanging="180"/>
      </w:pPr>
      <w:rPr>
        <w:vertAlign w:val="baseline"/>
      </w:rPr>
    </w:lvl>
  </w:abstractNum>
  <w:abstractNum w:abstractNumId="229" w15:restartNumberingAfterBreak="0">
    <w:nsid w:val="61665149"/>
    <w:multiLevelType w:val="multilevel"/>
    <w:tmpl w:val="A0A4444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230" w15:restartNumberingAfterBreak="0">
    <w:nsid w:val="61C47394"/>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62966456"/>
    <w:multiLevelType w:val="multilevel"/>
    <w:tmpl w:val="E57A04B6"/>
    <w:lvl w:ilvl="0">
      <w:start w:val="1"/>
      <w:numFmt w:val="decimal"/>
      <w:lvlText w:val="(%1)"/>
      <w:lvlJc w:val="left"/>
      <w:pPr>
        <w:ind w:left="4330" w:hanging="360"/>
      </w:pPr>
      <w:rPr>
        <w:rFonts w:ascii="Bookman Old Style" w:eastAsia="Bookman Old Style" w:hAnsi="Bookman Old Style" w:cs="Bookman Old Style"/>
        <w:strike w:val="0"/>
        <w:sz w:val="24"/>
        <w:szCs w:val="24"/>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32" w15:restartNumberingAfterBreak="0">
    <w:nsid w:val="63516B35"/>
    <w:multiLevelType w:val="hybridMultilevel"/>
    <w:tmpl w:val="1AFC92B4"/>
    <w:lvl w:ilvl="0" w:tplc="38090019">
      <w:start w:val="1"/>
      <w:numFmt w:val="lowerLetter"/>
      <w:lvlText w:val="%1."/>
      <w:lvlJc w:val="left"/>
      <w:pPr>
        <w:ind w:left="3130" w:hanging="360"/>
      </w:pPr>
    </w:lvl>
    <w:lvl w:ilvl="1" w:tplc="38090019" w:tentative="1">
      <w:start w:val="1"/>
      <w:numFmt w:val="lowerLetter"/>
      <w:lvlText w:val="%2."/>
      <w:lvlJc w:val="left"/>
      <w:pPr>
        <w:ind w:left="3850" w:hanging="360"/>
      </w:pPr>
    </w:lvl>
    <w:lvl w:ilvl="2" w:tplc="3809001B" w:tentative="1">
      <w:start w:val="1"/>
      <w:numFmt w:val="lowerRoman"/>
      <w:lvlText w:val="%3."/>
      <w:lvlJc w:val="right"/>
      <w:pPr>
        <w:ind w:left="4570" w:hanging="180"/>
      </w:pPr>
    </w:lvl>
    <w:lvl w:ilvl="3" w:tplc="3809000F" w:tentative="1">
      <w:start w:val="1"/>
      <w:numFmt w:val="decimal"/>
      <w:lvlText w:val="%4."/>
      <w:lvlJc w:val="left"/>
      <w:pPr>
        <w:ind w:left="5290" w:hanging="360"/>
      </w:pPr>
    </w:lvl>
    <w:lvl w:ilvl="4" w:tplc="38090019" w:tentative="1">
      <w:start w:val="1"/>
      <w:numFmt w:val="lowerLetter"/>
      <w:lvlText w:val="%5."/>
      <w:lvlJc w:val="left"/>
      <w:pPr>
        <w:ind w:left="6010" w:hanging="360"/>
      </w:pPr>
    </w:lvl>
    <w:lvl w:ilvl="5" w:tplc="3809001B" w:tentative="1">
      <w:start w:val="1"/>
      <w:numFmt w:val="lowerRoman"/>
      <w:lvlText w:val="%6."/>
      <w:lvlJc w:val="right"/>
      <w:pPr>
        <w:ind w:left="6730" w:hanging="180"/>
      </w:pPr>
    </w:lvl>
    <w:lvl w:ilvl="6" w:tplc="3809000F" w:tentative="1">
      <w:start w:val="1"/>
      <w:numFmt w:val="decimal"/>
      <w:lvlText w:val="%7."/>
      <w:lvlJc w:val="left"/>
      <w:pPr>
        <w:ind w:left="7450" w:hanging="360"/>
      </w:pPr>
    </w:lvl>
    <w:lvl w:ilvl="7" w:tplc="38090019" w:tentative="1">
      <w:start w:val="1"/>
      <w:numFmt w:val="lowerLetter"/>
      <w:lvlText w:val="%8."/>
      <w:lvlJc w:val="left"/>
      <w:pPr>
        <w:ind w:left="8170" w:hanging="360"/>
      </w:pPr>
    </w:lvl>
    <w:lvl w:ilvl="8" w:tplc="3809001B" w:tentative="1">
      <w:start w:val="1"/>
      <w:numFmt w:val="lowerRoman"/>
      <w:lvlText w:val="%9."/>
      <w:lvlJc w:val="right"/>
      <w:pPr>
        <w:ind w:left="8890" w:hanging="180"/>
      </w:pPr>
    </w:lvl>
  </w:abstractNum>
  <w:abstractNum w:abstractNumId="233" w15:restartNumberingAfterBreak="0">
    <w:nsid w:val="63DE10CB"/>
    <w:multiLevelType w:val="hybridMultilevel"/>
    <w:tmpl w:val="FCF62F60"/>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646125DF"/>
    <w:multiLevelType w:val="multilevel"/>
    <w:tmpl w:val="199A69EA"/>
    <w:lvl w:ilvl="0">
      <w:start w:val="1"/>
      <w:numFmt w:val="decimal"/>
      <w:lvlText w:val="(%1)"/>
      <w:lvlJc w:val="left"/>
      <w:pPr>
        <w:ind w:left="36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5" w15:restartNumberingAfterBreak="0">
    <w:nsid w:val="646F3C55"/>
    <w:multiLevelType w:val="multilevel"/>
    <w:tmpl w:val="0A3CF2DE"/>
    <w:lvl w:ilvl="0">
      <w:start w:val="52"/>
      <w:numFmt w:val="decimal"/>
      <w:lvlText w:val="%1."/>
      <w:lvlJc w:val="left"/>
      <w:pPr>
        <w:ind w:left="4683" w:hanging="288"/>
      </w:pPr>
      <w:rPr>
        <w:rFonts w:ascii="Bookman Old Style" w:eastAsia="Bookman Old Style" w:hAnsi="Bookman Old Style" w:cs="Bookman Old Style" w:hint="default"/>
        <w:strike w:val="0"/>
        <w:color w:val="000000"/>
        <w:sz w:val="24"/>
        <w:szCs w:val="24"/>
        <w:vertAlign w:val="baseline"/>
      </w:rPr>
    </w:lvl>
    <w:lvl w:ilvl="1">
      <w:start w:val="4"/>
      <w:numFmt w:val="lowerLetter"/>
      <w:lvlText w:val="%2."/>
      <w:lvlJc w:val="left"/>
      <w:pPr>
        <w:ind w:left="1440" w:hanging="360"/>
      </w:pPr>
      <w:rPr>
        <w:rFonts w:hint="default"/>
        <w:vertAlign w:val="baseline"/>
      </w:rPr>
    </w:lvl>
    <w:lvl w:ilvl="2">
      <w:numFmt w:val="bullet"/>
      <w:lvlText w:val="-"/>
      <w:lvlJc w:val="left"/>
      <w:pPr>
        <w:ind w:left="2340" w:hanging="360"/>
      </w:pPr>
      <w:rPr>
        <w:rFonts w:ascii="Bookman Old Style" w:eastAsia="Bookman Old Style" w:hAnsi="Bookman Old Style" w:cs="Bookman Old Style" w:hint="default"/>
        <w:vertAlign w:val="baseline"/>
      </w:rPr>
    </w:lvl>
    <w:lvl w:ilvl="3">
      <w:start w:val="3"/>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6" w15:restartNumberingAfterBreak="0">
    <w:nsid w:val="647E7D14"/>
    <w:multiLevelType w:val="hybridMultilevel"/>
    <w:tmpl w:val="E5B62E5A"/>
    <w:lvl w:ilvl="0" w:tplc="31C265F4">
      <w:start w:val="1"/>
      <w:numFmt w:val="decimal"/>
      <w:lvlText w:val="(%1)"/>
      <w:lvlJc w:val="left"/>
      <w:pPr>
        <w:ind w:left="88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15:restartNumberingAfterBreak="0">
    <w:nsid w:val="64BE2754"/>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8" w15:restartNumberingAfterBreak="0">
    <w:nsid w:val="65A00874"/>
    <w:multiLevelType w:val="multilevel"/>
    <w:tmpl w:val="FC6086D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9" w15:restartNumberingAfterBreak="0">
    <w:nsid w:val="65D13FDA"/>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660644CC"/>
    <w:multiLevelType w:val="multilevel"/>
    <w:tmpl w:val="171850B8"/>
    <w:lvl w:ilvl="0">
      <w:start w:val="1"/>
      <w:numFmt w:val="lowerLetter"/>
      <w:lvlText w:val="%1."/>
      <w:lvlJc w:val="left"/>
      <w:pPr>
        <w:ind w:left="786"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1" w15:restartNumberingAfterBreak="0">
    <w:nsid w:val="68222ACA"/>
    <w:multiLevelType w:val="multilevel"/>
    <w:tmpl w:val="E3DC304A"/>
    <w:lvl w:ilvl="0">
      <w:start w:val="1"/>
      <w:numFmt w:val="lowerLetter"/>
      <w:lvlText w:val="%1."/>
      <w:lvlJc w:val="left"/>
      <w:pPr>
        <w:ind w:left="2705" w:hanging="360"/>
      </w:pPr>
      <w:rPr>
        <w:rFonts w:ascii="Bookman Old Style" w:hAnsi="Bookman Old Style" w:hint="default"/>
        <w:sz w:val="24"/>
        <w:szCs w:val="24"/>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242" w15:restartNumberingAfterBreak="0">
    <w:nsid w:val="68B954B1"/>
    <w:multiLevelType w:val="multilevel"/>
    <w:tmpl w:val="A0A4444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243" w15:restartNumberingAfterBreak="0">
    <w:nsid w:val="69023716"/>
    <w:multiLevelType w:val="hybridMultilevel"/>
    <w:tmpl w:val="F7ECCC5E"/>
    <w:lvl w:ilvl="0" w:tplc="38090019">
      <w:start w:val="1"/>
      <w:numFmt w:val="lowerLetter"/>
      <w:lvlText w:val="%1."/>
      <w:lvlJc w:val="left"/>
      <w:pPr>
        <w:ind w:left="3272" w:hanging="360"/>
      </w:pPr>
    </w:lvl>
    <w:lvl w:ilvl="1" w:tplc="04210019">
      <w:start w:val="1"/>
      <w:numFmt w:val="lowerLetter"/>
      <w:lvlText w:val="%2."/>
      <w:lvlJc w:val="left"/>
      <w:pPr>
        <w:ind w:left="3992" w:hanging="360"/>
      </w:pPr>
    </w:lvl>
    <w:lvl w:ilvl="2" w:tplc="566285E2">
      <w:start w:val="1"/>
      <w:numFmt w:val="decimal"/>
      <w:lvlText w:val="%3)"/>
      <w:lvlJc w:val="left"/>
      <w:pPr>
        <w:ind w:left="4892" w:hanging="360"/>
      </w:pPr>
      <w:rPr>
        <w:rFonts w:hint="default"/>
      </w:rPr>
    </w:lvl>
    <w:lvl w:ilvl="3" w:tplc="DDE65DBA">
      <w:start w:val="1"/>
      <w:numFmt w:val="decimal"/>
      <w:lvlText w:val="(%4)"/>
      <w:lvlJc w:val="left"/>
      <w:pPr>
        <w:ind w:left="7650" w:hanging="360"/>
      </w:pPr>
      <w:rPr>
        <w:rFonts w:hint="default"/>
      </w:rPr>
    </w:lvl>
    <w:lvl w:ilvl="4" w:tplc="04210019" w:tentative="1">
      <w:start w:val="1"/>
      <w:numFmt w:val="lowerLetter"/>
      <w:lvlText w:val="%5."/>
      <w:lvlJc w:val="left"/>
      <w:pPr>
        <w:ind w:left="6152" w:hanging="360"/>
      </w:pPr>
    </w:lvl>
    <w:lvl w:ilvl="5" w:tplc="0421001B" w:tentative="1">
      <w:start w:val="1"/>
      <w:numFmt w:val="lowerRoman"/>
      <w:lvlText w:val="%6."/>
      <w:lvlJc w:val="right"/>
      <w:pPr>
        <w:ind w:left="6872" w:hanging="180"/>
      </w:pPr>
    </w:lvl>
    <w:lvl w:ilvl="6" w:tplc="0421000F" w:tentative="1">
      <w:start w:val="1"/>
      <w:numFmt w:val="decimal"/>
      <w:lvlText w:val="%7."/>
      <w:lvlJc w:val="left"/>
      <w:pPr>
        <w:ind w:left="7592" w:hanging="360"/>
      </w:pPr>
    </w:lvl>
    <w:lvl w:ilvl="7" w:tplc="04210019" w:tentative="1">
      <w:start w:val="1"/>
      <w:numFmt w:val="lowerLetter"/>
      <w:lvlText w:val="%8."/>
      <w:lvlJc w:val="left"/>
      <w:pPr>
        <w:ind w:left="8312" w:hanging="360"/>
      </w:pPr>
    </w:lvl>
    <w:lvl w:ilvl="8" w:tplc="0421001B" w:tentative="1">
      <w:start w:val="1"/>
      <w:numFmt w:val="lowerRoman"/>
      <w:lvlText w:val="%9."/>
      <w:lvlJc w:val="right"/>
      <w:pPr>
        <w:ind w:left="9032" w:hanging="180"/>
      </w:pPr>
    </w:lvl>
  </w:abstractNum>
  <w:abstractNum w:abstractNumId="244" w15:restartNumberingAfterBreak="0">
    <w:nsid w:val="691E5EA5"/>
    <w:multiLevelType w:val="hybridMultilevel"/>
    <w:tmpl w:val="3656E0A6"/>
    <w:lvl w:ilvl="0" w:tplc="CD4C6E74">
      <w:start w:val="1"/>
      <w:numFmt w:val="decimal"/>
      <w:lvlText w:val="(%1)"/>
      <w:lvlJc w:val="left"/>
      <w:pPr>
        <w:ind w:left="2912" w:hanging="360"/>
      </w:pPr>
      <w:rPr>
        <w:rFonts w:hint="default"/>
        <w:strike w:val="0"/>
      </w:rPr>
    </w:lvl>
    <w:lvl w:ilvl="1" w:tplc="04090019">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245" w15:restartNumberingAfterBreak="0">
    <w:nsid w:val="696F1C44"/>
    <w:multiLevelType w:val="multilevel"/>
    <w:tmpl w:val="390A9776"/>
    <w:lvl w:ilvl="0">
      <w:start w:val="1"/>
      <w:numFmt w:val="decimal"/>
      <w:lvlText w:val="(%1)"/>
      <w:lvlJc w:val="left"/>
      <w:pPr>
        <w:ind w:left="2880" w:hanging="360"/>
      </w:pPr>
      <w:rPr>
        <w:rFonts w:ascii="Bookman Old Style" w:eastAsia="Bookman Old Style" w:hAnsi="Bookman Old Style" w:cs="Bookman Old Style"/>
        <w:sz w:val="24"/>
        <w:szCs w:val="24"/>
        <w:vertAlign w:val="baseline"/>
      </w:rPr>
    </w:lvl>
    <w:lvl w:ilvl="1">
      <w:start w:val="1"/>
      <w:numFmt w:val="lowerLetter"/>
      <w:lvlText w:val="%2."/>
      <w:lvlJc w:val="left"/>
      <w:pPr>
        <w:ind w:left="3600" w:hanging="360"/>
      </w:pPr>
      <w:rPr>
        <w:vertAlign w:val="baseline"/>
      </w:rPr>
    </w:lvl>
    <w:lvl w:ilvl="2">
      <w:start w:val="1"/>
      <w:numFmt w:val="lowerRoman"/>
      <w:lvlText w:val="%3."/>
      <w:lvlJc w:val="right"/>
      <w:pPr>
        <w:ind w:left="4320" w:hanging="180"/>
      </w:pPr>
      <w:rPr>
        <w:vertAlign w:val="baseline"/>
      </w:rPr>
    </w:lvl>
    <w:lvl w:ilvl="3">
      <w:start w:val="1"/>
      <w:numFmt w:val="decimal"/>
      <w:lvlText w:val="%4."/>
      <w:lvlJc w:val="left"/>
      <w:pPr>
        <w:ind w:left="5040" w:hanging="360"/>
      </w:pPr>
      <w:rPr>
        <w:vertAlign w:val="baseline"/>
      </w:rPr>
    </w:lvl>
    <w:lvl w:ilvl="4">
      <w:start w:val="1"/>
      <w:numFmt w:val="lowerLetter"/>
      <w:lvlText w:val="%5."/>
      <w:lvlJc w:val="left"/>
      <w:pPr>
        <w:ind w:left="5760" w:hanging="360"/>
      </w:pPr>
      <w:rPr>
        <w:vertAlign w:val="baseline"/>
      </w:rPr>
    </w:lvl>
    <w:lvl w:ilvl="5">
      <w:start w:val="1"/>
      <w:numFmt w:val="lowerRoman"/>
      <w:lvlText w:val="%6."/>
      <w:lvlJc w:val="right"/>
      <w:pPr>
        <w:ind w:left="6480" w:hanging="180"/>
      </w:pPr>
      <w:rPr>
        <w:vertAlign w:val="baseline"/>
      </w:rPr>
    </w:lvl>
    <w:lvl w:ilvl="6">
      <w:start w:val="1"/>
      <w:numFmt w:val="decimal"/>
      <w:lvlText w:val="%7."/>
      <w:lvlJc w:val="left"/>
      <w:pPr>
        <w:ind w:left="7200" w:hanging="360"/>
      </w:pPr>
      <w:rPr>
        <w:vertAlign w:val="baseline"/>
      </w:rPr>
    </w:lvl>
    <w:lvl w:ilvl="7">
      <w:start w:val="1"/>
      <w:numFmt w:val="lowerLetter"/>
      <w:lvlText w:val="%8."/>
      <w:lvlJc w:val="left"/>
      <w:pPr>
        <w:ind w:left="7920" w:hanging="360"/>
      </w:pPr>
      <w:rPr>
        <w:vertAlign w:val="baseline"/>
      </w:rPr>
    </w:lvl>
    <w:lvl w:ilvl="8">
      <w:start w:val="1"/>
      <w:numFmt w:val="lowerRoman"/>
      <w:lvlText w:val="%9."/>
      <w:lvlJc w:val="right"/>
      <w:pPr>
        <w:ind w:left="8640" w:hanging="180"/>
      </w:pPr>
      <w:rPr>
        <w:vertAlign w:val="baseline"/>
      </w:rPr>
    </w:lvl>
  </w:abstractNum>
  <w:abstractNum w:abstractNumId="246" w15:restartNumberingAfterBreak="0">
    <w:nsid w:val="69D56D62"/>
    <w:multiLevelType w:val="multilevel"/>
    <w:tmpl w:val="4C68CABE"/>
    <w:lvl w:ilvl="0">
      <w:start w:val="1"/>
      <w:numFmt w:val="lowerLetter"/>
      <w:lvlText w:val="%1."/>
      <w:lvlJc w:val="left"/>
      <w:pPr>
        <w:ind w:left="1866"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7" w15:restartNumberingAfterBreak="0">
    <w:nsid w:val="69F40C2B"/>
    <w:multiLevelType w:val="multilevel"/>
    <w:tmpl w:val="644E7F1C"/>
    <w:lvl w:ilvl="0">
      <w:start w:val="1"/>
      <w:numFmt w:val="decimal"/>
      <w:lvlText w:val="(%1)"/>
      <w:lvlJc w:val="left"/>
      <w:pPr>
        <w:ind w:left="2564" w:hanging="360"/>
      </w:pPr>
      <w:rPr>
        <w:sz w:val="24"/>
        <w:szCs w:val="24"/>
        <w:vertAlign w:val="baseline"/>
      </w:rPr>
    </w:lvl>
    <w:lvl w:ilvl="1">
      <w:start w:val="1"/>
      <w:numFmt w:val="lowerLetter"/>
      <w:lvlText w:val="%2."/>
      <w:lvlJc w:val="left"/>
      <w:pPr>
        <w:ind w:left="3284" w:hanging="360"/>
      </w:pPr>
      <w:rPr>
        <w:vertAlign w:val="baseline"/>
      </w:rPr>
    </w:lvl>
    <w:lvl w:ilvl="2">
      <w:start w:val="1"/>
      <w:numFmt w:val="lowerRoman"/>
      <w:lvlText w:val="%3."/>
      <w:lvlJc w:val="right"/>
      <w:pPr>
        <w:ind w:left="4004" w:hanging="180"/>
      </w:pPr>
      <w:rPr>
        <w:vertAlign w:val="baseline"/>
      </w:rPr>
    </w:lvl>
    <w:lvl w:ilvl="3">
      <w:start w:val="1"/>
      <w:numFmt w:val="decimal"/>
      <w:lvlText w:val="%4."/>
      <w:lvlJc w:val="left"/>
      <w:pPr>
        <w:ind w:left="4724" w:hanging="360"/>
      </w:pPr>
      <w:rPr>
        <w:vertAlign w:val="baseline"/>
      </w:rPr>
    </w:lvl>
    <w:lvl w:ilvl="4">
      <w:start w:val="1"/>
      <w:numFmt w:val="lowerLetter"/>
      <w:lvlText w:val="%5."/>
      <w:lvlJc w:val="left"/>
      <w:pPr>
        <w:ind w:left="5444" w:hanging="360"/>
      </w:pPr>
      <w:rPr>
        <w:vertAlign w:val="baseline"/>
      </w:rPr>
    </w:lvl>
    <w:lvl w:ilvl="5">
      <w:start w:val="1"/>
      <w:numFmt w:val="lowerRoman"/>
      <w:lvlText w:val="%6."/>
      <w:lvlJc w:val="right"/>
      <w:pPr>
        <w:ind w:left="6164" w:hanging="180"/>
      </w:pPr>
      <w:rPr>
        <w:vertAlign w:val="baseline"/>
      </w:rPr>
    </w:lvl>
    <w:lvl w:ilvl="6">
      <w:start w:val="1"/>
      <w:numFmt w:val="decimal"/>
      <w:lvlText w:val="%7."/>
      <w:lvlJc w:val="left"/>
      <w:pPr>
        <w:ind w:left="6884" w:hanging="360"/>
      </w:pPr>
      <w:rPr>
        <w:vertAlign w:val="baseline"/>
      </w:rPr>
    </w:lvl>
    <w:lvl w:ilvl="7">
      <w:start w:val="1"/>
      <w:numFmt w:val="lowerLetter"/>
      <w:lvlText w:val="%8."/>
      <w:lvlJc w:val="left"/>
      <w:pPr>
        <w:ind w:left="7604" w:hanging="360"/>
      </w:pPr>
      <w:rPr>
        <w:vertAlign w:val="baseline"/>
      </w:rPr>
    </w:lvl>
    <w:lvl w:ilvl="8">
      <w:start w:val="1"/>
      <w:numFmt w:val="lowerRoman"/>
      <w:lvlText w:val="%9."/>
      <w:lvlJc w:val="right"/>
      <w:pPr>
        <w:ind w:left="8324" w:hanging="180"/>
      </w:pPr>
      <w:rPr>
        <w:vertAlign w:val="baseline"/>
      </w:rPr>
    </w:lvl>
  </w:abstractNum>
  <w:abstractNum w:abstractNumId="248" w15:restartNumberingAfterBreak="0">
    <w:nsid w:val="6B062095"/>
    <w:multiLevelType w:val="hybridMultilevel"/>
    <w:tmpl w:val="B8DA1358"/>
    <w:lvl w:ilvl="0" w:tplc="04090019">
      <w:start w:val="1"/>
      <w:numFmt w:val="lowerLetter"/>
      <w:lvlText w:val="%1."/>
      <w:lvlJc w:val="left"/>
      <w:pPr>
        <w:ind w:left="1440" w:hanging="360"/>
      </w:pPr>
    </w:lvl>
    <w:lvl w:ilvl="1" w:tplc="38090019" w:tentative="1">
      <w:start w:val="1"/>
      <w:numFmt w:val="lowerLetter"/>
      <w:lvlText w:val="%2."/>
      <w:lvlJc w:val="left"/>
      <w:pPr>
        <w:ind w:left="720" w:hanging="360"/>
      </w:pPr>
    </w:lvl>
    <w:lvl w:ilvl="2" w:tplc="3809001B" w:tentative="1">
      <w:start w:val="1"/>
      <w:numFmt w:val="lowerRoman"/>
      <w:lvlText w:val="%3."/>
      <w:lvlJc w:val="right"/>
      <w:pPr>
        <w:ind w:left="1440" w:hanging="180"/>
      </w:pPr>
    </w:lvl>
    <w:lvl w:ilvl="3" w:tplc="3809000F" w:tentative="1">
      <w:start w:val="1"/>
      <w:numFmt w:val="decimal"/>
      <w:lvlText w:val="%4."/>
      <w:lvlJc w:val="left"/>
      <w:pPr>
        <w:ind w:left="2160" w:hanging="360"/>
      </w:pPr>
    </w:lvl>
    <w:lvl w:ilvl="4" w:tplc="38090019" w:tentative="1">
      <w:start w:val="1"/>
      <w:numFmt w:val="lowerLetter"/>
      <w:lvlText w:val="%5."/>
      <w:lvlJc w:val="left"/>
      <w:pPr>
        <w:ind w:left="2880" w:hanging="360"/>
      </w:pPr>
    </w:lvl>
    <w:lvl w:ilvl="5" w:tplc="3809001B" w:tentative="1">
      <w:start w:val="1"/>
      <w:numFmt w:val="lowerRoman"/>
      <w:lvlText w:val="%6."/>
      <w:lvlJc w:val="right"/>
      <w:pPr>
        <w:ind w:left="3600" w:hanging="180"/>
      </w:pPr>
    </w:lvl>
    <w:lvl w:ilvl="6" w:tplc="3809000F" w:tentative="1">
      <w:start w:val="1"/>
      <w:numFmt w:val="decimal"/>
      <w:lvlText w:val="%7."/>
      <w:lvlJc w:val="left"/>
      <w:pPr>
        <w:ind w:left="4320" w:hanging="360"/>
      </w:pPr>
    </w:lvl>
    <w:lvl w:ilvl="7" w:tplc="38090019" w:tentative="1">
      <w:start w:val="1"/>
      <w:numFmt w:val="lowerLetter"/>
      <w:lvlText w:val="%8."/>
      <w:lvlJc w:val="left"/>
      <w:pPr>
        <w:ind w:left="5040" w:hanging="360"/>
      </w:pPr>
    </w:lvl>
    <w:lvl w:ilvl="8" w:tplc="3809001B" w:tentative="1">
      <w:start w:val="1"/>
      <w:numFmt w:val="lowerRoman"/>
      <w:lvlText w:val="%9."/>
      <w:lvlJc w:val="right"/>
      <w:pPr>
        <w:ind w:left="5760" w:hanging="180"/>
      </w:pPr>
    </w:lvl>
  </w:abstractNum>
  <w:abstractNum w:abstractNumId="249" w15:restartNumberingAfterBreak="0">
    <w:nsid w:val="6B5E528C"/>
    <w:multiLevelType w:val="multilevel"/>
    <w:tmpl w:val="F8DE000A"/>
    <w:lvl w:ilvl="0">
      <w:start w:val="1"/>
      <w:numFmt w:val="decimal"/>
      <w:lvlText w:val="(%1)"/>
      <w:lvlJc w:val="left"/>
      <w:pPr>
        <w:ind w:left="2700" w:hanging="360"/>
      </w:pPr>
      <w:rPr>
        <w:i w:val="0"/>
        <w:vertAlign w:val="baseline"/>
      </w:rPr>
    </w:lvl>
    <w:lvl w:ilvl="1">
      <w:start w:val="1"/>
      <w:numFmt w:val="lowerLetter"/>
      <w:lvlText w:val="%2."/>
      <w:lvlJc w:val="left"/>
      <w:pPr>
        <w:ind w:left="5850" w:hanging="360"/>
      </w:pPr>
      <w:rPr>
        <w:vertAlign w:val="baseline"/>
      </w:rPr>
    </w:lvl>
    <w:lvl w:ilvl="2">
      <w:start w:val="1"/>
      <w:numFmt w:val="lowerRoman"/>
      <w:lvlText w:val="%3."/>
      <w:lvlJc w:val="right"/>
      <w:pPr>
        <w:ind w:left="4140" w:hanging="180"/>
      </w:pPr>
      <w:rPr>
        <w:vertAlign w:val="baseline"/>
      </w:rPr>
    </w:lvl>
    <w:lvl w:ilvl="3">
      <w:start w:val="1"/>
      <w:numFmt w:val="decimal"/>
      <w:lvlText w:val="%4."/>
      <w:lvlJc w:val="left"/>
      <w:pPr>
        <w:ind w:left="4860" w:hanging="360"/>
      </w:pPr>
      <w:rPr>
        <w:vertAlign w:val="baseline"/>
      </w:rPr>
    </w:lvl>
    <w:lvl w:ilvl="4">
      <w:start w:val="1"/>
      <w:numFmt w:val="lowerLetter"/>
      <w:lvlText w:val="%5."/>
      <w:lvlJc w:val="left"/>
      <w:pPr>
        <w:ind w:left="5580" w:hanging="360"/>
      </w:pPr>
      <w:rPr>
        <w:vertAlign w:val="baseline"/>
      </w:rPr>
    </w:lvl>
    <w:lvl w:ilvl="5">
      <w:start w:val="1"/>
      <w:numFmt w:val="lowerRoman"/>
      <w:lvlText w:val="%6."/>
      <w:lvlJc w:val="right"/>
      <w:pPr>
        <w:ind w:left="6300" w:hanging="180"/>
      </w:pPr>
      <w:rPr>
        <w:vertAlign w:val="baseline"/>
      </w:rPr>
    </w:lvl>
    <w:lvl w:ilvl="6">
      <w:start w:val="1"/>
      <w:numFmt w:val="decimal"/>
      <w:lvlText w:val="%7."/>
      <w:lvlJc w:val="left"/>
      <w:pPr>
        <w:ind w:left="7020" w:hanging="360"/>
      </w:pPr>
      <w:rPr>
        <w:vertAlign w:val="baseline"/>
      </w:rPr>
    </w:lvl>
    <w:lvl w:ilvl="7">
      <w:start w:val="1"/>
      <w:numFmt w:val="lowerLetter"/>
      <w:lvlText w:val="%8."/>
      <w:lvlJc w:val="left"/>
      <w:pPr>
        <w:ind w:left="7740" w:hanging="360"/>
      </w:pPr>
      <w:rPr>
        <w:vertAlign w:val="baseline"/>
      </w:rPr>
    </w:lvl>
    <w:lvl w:ilvl="8">
      <w:start w:val="1"/>
      <w:numFmt w:val="lowerRoman"/>
      <w:lvlText w:val="%9."/>
      <w:lvlJc w:val="right"/>
      <w:pPr>
        <w:ind w:left="8460" w:hanging="180"/>
      </w:pPr>
      <w:rPr>
        <w:vertAlign w:val="baseline"/>
      </w:rPr>
    </w:lvl>
  </w:abstractNum>
  <w:abstractNum w:abstractNumId="250" w15:restartNumberingAfterBreak="0">
    <w:nsid w:val="6B5E559C"/>
    <w:multiLevelType w:val="multilevel"/>
    <w:tmpl w:val="2E7A5278"/>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strike w:val="0"/>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251" w15:restartNumberingAfterBreak="0">
    <w:nsid w:val="6BF85DA7"/>
    <w:multiLevelType w:val="multilevel"/>
    <w:tmpl w:val="FBA48DBE"/>
    <w:lvl w:ilvl="0">
      <w:start w:val="1"/>
      <w:numFmt w:val="lowerLetter"/>
      <w:lvlText w:val="%1."/>
      <w:lvlJc w:val="left"/>
      <w:pPr>
        <w:ind w:left="2912" w:hanging="360"/>
      </w:pPr>
      <w:rPr>
        <w:rFonts w:ascii="Bookman Old Style" w:hAnsi="Bookman Old Style" w:hint="default"/>
        <w:sz w:val="24"/>
        <w:szCs w:val="24"/>
        <w:vertAlign w:val="baseline"/>
      </w:rPr>
    </w:lvl>
    <w:lvl w:ilvl="1">
      <w:start w:val="1"/>
      <w:numFmt w:val="lowerLetter"/>
      <w:lvlText w:val="%2."/>
      <w:lvlJc w:val="left"/>
      <w:pPr>
        <w:ind w:left="3632" w:hanging="360"/>
      </w:pPr>
      <w:rPr>
        <w:vertAlign w:val="baseline"/>
      </w:rPr>
    </w:lvl>
    <w:lvl w:ilvl="2">
      <w:start w:val="1"/>
      <w:numFmt w:val="lowerRoman"/>
      <w:lvlText w:val="%3."/>
      <w:lvlJc w:val="right"/>
      <w:pPr>
        <w:ind w:left="4352" w:hanging="180"/>
      </w:pPr>
      <w:rPr>
        <w:vertAlign w:val="baseline"/>
      </w:rPr>
    </w:lvl>
    <w:lvl w:ilvl="3">
      <w:start w:val="1"/>
      <w:numFmt w:val="decimal"/>
      <w:lvlText w:val="%4."/>
      <w:lvlJc w:val="left"/>
      <w:pPr>
        <w:ind w:left="5072" w:hanging="360"/>
      </w:pPr>
      <w:rPr>
        <w:vertAlign w:val="baseline"/>
      </w:rPr>
    </w:lvl>
    <w:lvl w:ilvl="4">
      <w:start w:val="1"/>
      <w:numFmt w:val="lowerLetter"/>
      <w:lvlText w:val="%5."/>
      <w:lvlJc w:val="left"/>
      <w:pPr>
        <w:ind w:left="5792" w:hanging="360"/>
      </w:pPr>
      <w:rPr>
        <w:vertAlign w:val="baseline"/>
      </w:rPr>
    </w:lvl>
    <w:lvl w:ilvl="5">
      <w:start w:val="1"/>
      <w:numFmt w:val="lowerRoman"/>
      <w:lvlText w:val="%6."/>
      <w:lvlJc w:val="right"/>
      <w:pPr>
        <w:ind w:left="6512" w:hanging="180"/>
      </w:pPr>
      <w:rPr>
        <w:vertAlign w:val="baseline"/>
      </w:rPr>
    </w:lvl>
    <w:lvl w:ilvl="6">
      <w:start w:val="1"/>
      <w:numFmt w:val="decimal"/>
      <w:lvlText w:val="%7."/>
      <w:lvlJc w:val="left"/>
      <w:pPr>
        <w:ind w:left="7232" w:hanging="360"/>
      </w:pPr>
      <w:rPr>
        <w:vertAlign w:val="baseline"/>
      </w:rPr>
    </w:lvl>
    <w:lvl w:ilvl="7">
      <w:start w:val="1"/>
      <w:numFmt w:val="lowerLetter"/>
      <w:lvlText w:val="%8."/>
      <w:lvlJc w:val="left"/>
      <w:pPr>
        <w:ind w:left="7952" w:hanging="360"/>
      </w:pPr>
      <w:rPr>
        <w:vertAlign w:val="baseline"/>
      </w:rPr>
    </w:lvl>
    <w:lvl w:ilvl="8">
      <w:start w:val="1"/>
      <w:numFmt w:val="lowerRoman"/>
      <w:lvlText w:val="%9."/>
      <w:lvlJc w:val="right"/>
      <w:pPr>
        <w:ind w:left="8672" w:hanging="180"/>
      </w:pPr>
      <w:rPr>
        <w:vertAlign w:val="baseline"/>
      </w:rPr>
    </w:lvl>
  </w:abstractNum>
  <w:abstractNum w:abstractNumId="252" w15:restartNumberingAfterBreak="0">
    <w:nsid w:val="6C0C45D8"/>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3" w15:restartNumberingAfterBreak="0">
    <w:nsid w:val="6C3F79E1"/>
    <w:multiLevelType w:val="hybridMultilevel"/>
    <w:tmpl w:val="CAFA7A66"/>
    <w:lvl w:ilvl="0" w:tplc="8154054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15:restartNumberingAfterBreak="0">
    <w:nsid w:val="6C59662E"/>
    <w:multiLevelType w:val="multilevel"/>
    <w:tmpl w:val="85349130"/>
    <w:lvl w:ilvl="0">
      <w:start w:val="1"/>
      <w:numFmt w:val="decimal"/>
      <w:lvlText w:val="(%1)"/>
      <w:lvlJc w:val="left"/>
      <w:pPr>
        <w:ind w:left="7560" w:hanging="360"/>
      </w:pPr>
      <w:rPr>
        <w:rFonts w:ascii="Bookman Old Style" w:hAnsi="Bookman Old Style" w:hint="default"/>
        <w:strike w:val="0"/>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255" w15:restartNumberingAfterBreak="0">
    <w:nsid w:val="6D1C13B2"/>
    <w:multiLevelType w:val="multilevel"/>
    <w:tmpl w:val="A58C7FC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6" w15:restartNumberingAfterBreak="0">
    <w:nsid w:val="6DF47012"/>
    <w:multiLevelType w:val="multilevel"/>
    <w:tmpl w:val="8780C812"/>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257" w15:restartNumberingAfterBreak="0">
    <w:nsid w:val="6EE819B3"/>
    <w:multiLevelType w:val="multilevel"/>
    <w:tmpl w:val="5B901876"/>
    <w:lvl w:ilvl="0">
      <w:start w:val="52"/>
      <w:numFmt w:val="decimal"/>
      <w:lvlText w:val="%1."/>
      <w:lvlJc w:val="left"/>
      <w:pPr>
        <w:ind w:left="4683" w:hanging="288"/>
      </w:pPr>
      <w:rPr>
        <w:rFonts w:ascii="Bookman Old Style" w:eastAsia="Bookman Old Style" w:hAnsi="Bookman Old Style" w:cs="Bookman Old Style"/>
        <w:strike w:val="0"/>
        <w:color w:val="000000"/>
        <w:sz w:val="24"/>
        <w:szCs w:val="24"/>
        <w:vertAlign w:val="baseline"/>
      </w:rPr>
    </w:lvl>
    <w:lvl w:ilvl="1">
      <w:start w:val="1"/>
      <w:numFmt w:val="lowerLetter"/>
      <w:lvlText w:val="%2."/>
      <w:lvlJc w:val="left"/>
      <w:pPr>
        <w:ind w:left="1440" w:hanging="360"/>
      </w:pPr>
      <w:rPr>
        <w:vertAlign w:val="baseline"/>
      </w:rPr>
    </w:lvl>
    <w:lvl w:ilvl="2">
      <w:numFmt w:val="bullet"/>
      <w:lvlText w:val="-"/>
      <w:lvlJc w:val="left"/>
      <w:pPr>
        <w:ind w:left="2340" w:hanging="360"/>
      </w:pPr>
      <w:rPr>
        <w:rFonts w:ascii="Bookman Old Style" w:eastAsia="Bookman Old Style" w:hAnsi="Bookman Old Style" w:cs="Bookman Old Style"/>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8" w15:restartNumberingAfterBreak="0">
    <w:nsid w:val="6F7C305A"/>
    <w:multiLevelType w:val="multilevel"/>
    <w:tmpl w:val="52724B50"/>
    <w:lvl w:ilvl="0">
      <w:start w:val="1"/>
      <w:numFmt w:val="lowerLetter"/>
      <w:lvlText w:val="%1."/>
      <w:lvlJc w:val="left"/>
      <w:pPr>
        <w:ind w:left="644" w:hanging="359"/>
      </w:pPr>
      <w:rPr>
        <w:sz w:val="24"/>
        <w:szCs w:val="24"/>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59" w15:restartNumberingAfterBreak="0">
    <w:nsid w:val="6FC765CC"/>
    <w:multiLevelType w:val="multilevel"/>
    <w:tmpl w:val="0492CD14"/>
    <w:lvl w:ilvl="0">
      <w:start w:val="1"/>
      <w:numFmt w:val="decimal"/>
      <w:lvlText w:val="(%1)"/>
      <w:lvlJc w:val="left"/>
      <w:pPr>
        <w:ind w:left="720" w:hanging="360"/>
      </w:pPr>
      <w:rPr>
        <w:rFonts w:ascii="Bookman Old Style" w:eastAsia="Bookman Old Style" w:hAnsi="Bookman Old Style" w:cs="Bookman Old Style"/>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0" w15:restartNumberingAfterBreak="0">
    <w:nsid w:val="6FDF06C5"/>
    <w:multiLevelType w:val="multilevel"/>
    <w:tmpl w:val="AB94BFC6"/>
    <w:lvl w:ilvl="0">
      <w:start w:val="1"/>
      <w:numFmt w:val="decimal"/>
      <w:lvlText w:val="(%1)"/>
      <w:lvlJc w:val="left"/>
      <w:pPr>
        <w:ind w:left="36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1" w15:restartNumberingAfterBreak="0">
    <w:nsid w:val="702A53E3"/>
    <w:multiLevelType w:val="multilevel"/>
    <w:tmpl w:val="D17C3D18"/>
    <w:lvl w:ilvl="0">
      <w:start w:val="1"/>
      <w:numFmt w:val="decimal"/>
      <w:lvlText w:val="(%1)"/>
      <w:lvlJc w:val="left"/>
      <w:pPr>
        <w:ind w:left="720" w:hanging="360"/>
      </w:pPr>
      <w:rPr>
        <w:b w:val="0"/>
        <w:strike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2" w15:restartNumberingAfterBreak="0">
    <w:nsid w:val="71A461D3"/>
    <w:multiLevelType w:val="multilevel"/>
    <w:tmpl w:val="41443914"/>
    <w:lvl w:ilvl="0">
      <w:start w:val="1"/>
      <w:numFmt w:val="lowerLetter"/>
      <w:lvlText w:val="%1."/>
      <w:lvlJc w:val="left"/>
      <w:pPr>
        <w:ind w:left="1866" w:hanging="360"/>
      </w:pPr>
      <w:rPr>
        <w:vertAlign w:val="baseline"/>
      </w:rPr>
    </w:lvl>
    <w:lvl w:ilvl="1">
      <w:start w:val="1"/>
      <w:numFmt w:val="lowerLetter"/>
      <w:lvlText w:val="%2."/>
      <w:lvlJc w:val="left"/>
      <w:pPr>
        <w:ind w:left="246" w:hanging="360"/>
      </w:pPr>
      <w:rPr>
        <w:vertAlign w:val="baseline"/>
      </w:rPr>
    </w:lvl>
    <w:lvl w:ilvl="2">
      <w:start w:val="1"/>
      <w:numFmt w:val="lowerRoman"/>
      <w:lvlText w:val="%3."/>
      <w:lvlJc w:val="right"/>
      <w:pPr>
        <w:ind w:left="966" w:hanging="180"/>
      </w:pPr>
      <w:rPr>
        <w:vertAlign w:val="baseline"/>
      </w:rPr>
    </w:lvl>
    <w:lvl w:ilvl="3">
      <w:start w:val="1"/>
      <w:numFmt w:val="decimal"/>
      <w:lvlText w:val="%4."/>
      <w:lvlJc w:val="left"/>
      <w:pPr>
        <w:ind w:left="1686" w:hanging="360"/>
      </w:pPr>
      <w:rPr>
        <w:vertAlign w:val="baseline"/>
      </w:rPr>
    </w:lvl>
    <w:lvl w:ilvl="4">
      <w:start w:val="1"/>
      <w:numFmt w:val="lowerLetter"/>
      <w:lvlText w:val="%5."/>
      <w:lvlJc w:val="left"/>
      <w:pPr>
        <w:ind w:left="2406" w:hanging="360"/>
      </w:pPr>
      <w:rPr>
        <w:vertAlign w:val="baseline"/>
      </w:rPr>
    </w:lvl>
    <w:lvl w:ilvl="5">
      <w:start w:val="1"/>
      <w:numFmt w:val="lowerRoman"/>
      <w:lvlText w:val="%6."/>
      <w:lvlJc w:val="right"/>
      <w:pPr>
        <w:ind w:left="3126" w:hanging="180"/>
      </w:pPr>
      <w:rPr>
        <w:vertAlign w:val="baseline"/>
      </w:rPr>
    </w:lvl>
    <w:lvl w:ilvl="6">
      <w:start w:val="1"/>
      <w:numFmt w:val="decimal"/>
      <w:lvlText w:val="%7."/>
      <w:lvlJc w:val="left"/>
      <w:pPr>
        <w:ind w:left="3846" w:hanging="360"/>
      </w:pPr>
      <w:rPr>
        <w:vertAlign w:val="baseline"/>
      </w:rPr>
    </w:lvl>
    <w:lvl w:ilvl="7">
      <w:start w:val="1"/>
      <w:numFmt w:val="lowerLetter"/>
      <w:lvlText w:val="%8."/>
      <w:lvlJc w:val="left"/>
      <w:pPr>
        <w:ind w:left="4566" w:hanging="360"/>
      </w:pPr>
      <w:rPr>
        <w:vertAlign w:val="baseline"/>
      </w:rPr>
    </w:lvl>
    <w:lvl w:ilvl="8">
      <w:start w:val="1"/>
      <w:numFmt w:val="lowerRoman"/>
      <w:lvlText w:val="%9."/>
      <w:lvlJc w:val="right"/>
      <w:pPr>
        <w:ind w:left="5286" w:hanging="180"/>
      </w:pPr>
      <w:rPr>
        <w:vertAlign w:val="baseline"/>
      </w:rPr>
    </w:lvl>
  </w:abstractNum>
  <w:abstractNum w:abstractNumId="263" w15:restartNumberingAfterBreak="0">
    <w:nsid w:val="71D140A0"/>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15:restartNumberingAfterBreak="0">
    <w:nsid w:val="71E40267"/>
    <w:multiLevelType w:val="hybridMultilevel"/>
    <w:tmpl w:val="0116E60E"/>
    <w:lvl w:ilvl="0" w:tplc="04090019">
      <w:start w:val="1"/>
      <w:numFmt w:val="lowerLetter"/>
      <w:lvlText w:val="%1."/>
      <w:lvlJc w:val="left"/>
      <w:pPr>
        <w:ind w:left="216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5" w15:restartNumberingAfterBreak="0">
    <w:nsid w:val="72FF788D"/>
    <w:multiLevelType w:val="multilevel"/>
    <w:tmpl w:val="056076C2"/>
    <w:lvl w:ilvl="0">
      <w:start w:val="1"/>
      <w:numFmt w:val="lowerLetter"/>
      <w:lvlText w:val="%1."/>
      <w:lvlJc w:val="left"/>
      <w:pPr>
        <w:ind w:left="3272" w:hanging="360"/>
      </w:pPr>
      <w:rPr>
        <w:color w:val="000000"/>
        <w:vertAlign w:val="baseline"/>
      </w:rPr>
    </w:lvl>
    <w:lvl w:ilvl="1">
      <w:start w:val="1"/>
      <w:numFmt w:val="lowerLetter"/>
      <w:lvlText w:val="%2."/>
      <w:lvlJc w:val="left"/>
      <w:pPr>
        <w:ind w:left="3992" w:hanging="360"/>
      </w:pPr>
      <w:rPr>
        <w:vertAlign w:val="baseline"/>
      </w:rPr>
    </w:lvl>
    <w:lvl w:ilvl="2">
      <w:start w:val="1"/>
      <w:numFmt w:val="lowerRoman"/>
      <w:lvlText w:val="%3."/>
      <w:lvlJc w:val="right"/>
      <w:pPr>
        <w:ind w:left="4712" w:hanging="180"/>
      </w:pPr>
      <w:rPr>
        <w:vertAlign w:val="baseline"/>
      </w:rPr>
    </w:lvl>
    <w:lvl w:ilvl="3">
      <w:start w:val="1"/>
      <w:numFmt w:val="decimal"/>
      <w:lvlText w:val="%4."/>
      <w:lvlJc w:val="left"/>
      <w:pPr>
        <w:ind w:left="5432" w:hanging="360"/>
      </w:pPr>
      <w:rPr>
        <w:vertAlign w:val="baseline"/>
      </w:rPr>
    </w:lvl>
    <w:lvl w:ilvl="4">
      <w:start w:val="1"/>
      <w:numFmt w:val="lowerLetter"/>
      <w:lvlText w:val="%5."/>
      <w:lvlJc w:val="left"/>
      <w:pPr>
        <w:ind w:left="6152" w:hanging="360"/>
      </w:pPr>
      <w:rPr>
        <w:vertAlign w:val="baseline"/>
      </w:rPr>
    </w:lvl>
    <w:lvl w:ilvl="5">
      <w:start w:val="1"/>
      <w:numFmt w:val="lowerRoman"/>
      <w:lvlText w:val="%6."/>
      <w:lvlJc w:val="right"/>
      <w:pPr>
        <w:ind w:left="6872" w:hanging="180"/>
      </w:pPr>
      <w:rPr>
        <w:vertAlign w:val="baseline"/>
      </w:rPr>
    </w:lvl>
    <w:lvl w:ilvl="6">
      <w:start w:val="1"/>
      <w:numFmt w:val="decimal"/>
      <w:lvlText w:val="%7."/>
      <w:lvlJc w:val="left"/>
      <w:pPr>
        <w:ind w:left="7592" w:hanging="360"/>
      </w:pPr>
      <w:rPr>
        <w:vertAlign w:val="baseline"/>
      </w:rPr>
    </w:lvl>
    <w:lvl w:ilvl="7">
      <w:start w:val="1"/>
      <w:numFmt w:val="lowerLetter"/>
      <w:lvlText w:val="%8."/>
      <w:lvlJc w:val="left"/>
      <w:pPr>
        <w:ind w:left="8312" w:hanging="360"/>
      </w:pPr>
      <w:rPr>
        <w:vertAlign w:val="baseline"/>
      </w:rPr>
    </w:lvl>
    <w:lvl w:ilvl="8">
      <w:start w:val="1"/>
      <w:numFmt w:val="lowerRoman"/>
      <w:lvlText w:val="%9."/>
      <w:lvlJc w:val="right"/>
      <w:pPr>
        <w:ind w:left="9032" w:hanging="180"/>
      </w:pPr>
      <w:rPr>
        <w:vertAlign w:val="baseline"/>
      </w:rPr>
    </w:lvl>
  </w:abstractNum>
  <w:abstractNum w:abstractNumId="266" w15:restartNumberingAfterBreak="0">
    <w:nsid w:val="735D04E9"/>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267" w15:restartNumberingAfterBreak="0">
    <w:nsid w:val="73C778A6"/>
    <w:multiLevelType w:val="hybridMultilevel"/>
    <w:tmpl w:val="CAFA7A66"/>
    <w:lvl w:ilvl="0" w:tplc="8154054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74715D21"/>
    <w:multiLevelType w:val="multilevel"/>
    <w:tmpl w:val="199A69EA"/>
    <w:lvl w:ilvl="0">
      <w:start w:val="1"/>
      <w:numFmt w:val="decimal"/>
      <w:lvlText w:val="(%1)"/>
      <w:lvlJc w:val="left"/>
      <w:pPr>
        <w:ind w:left="36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9" w15:restartNumberingAfterBreak="0">
    <w:nsid w:val="74A70E2C"/>
    <w:multiLevelType w:val="hybridMultilevel"/>
    <w:tmpl w:val="A0882304"/>
    <w:lvl w:ilvl="0" w:tplc="38090019">
      <w:start w:val="1"/>
      <w:numFmt w:val="lowerLetter"/>
      <w:lvlText w:val="%1."/>
      <w:lvlJc w:val="left"/>
      <w:pPr>
        <w:ind w:left="3135" w:hanging="360"/>
      </w:pPr>
    </w:lvl>
    <w:lvl w:ilvl="1" w:tplc="38090019" w:tentative="1">
      <w:start w:val="1"/>
      <w:numFmt w:val="lowerLetter"/>
      <w:lvlText w:val="%2."/>
      <w:lvlJc w:val="left"/>
      <w:pPr>
        <w:ind w:left="3855" w:hanging="360"/>
      </w:pPr>
    </w:lvl>
    <w:lvl w:ilvl="2" w:tplc="3809001B" w:tentative="1">
      <w:start w:val="1"/>
      <w:numFmt w:val="lowerRoman"/>
      <w:lvlText w:val="%3."/>
      <w:lvlJc w:val="right"/>
      <w:pPr>
        <w:ind w:left="4575" w:hanging="180"/>
      </w:pPr>
    </w:lvl>
    <w:lvl w:ilvl="3" w:tplc="3809000F" w:tentative="1">
      <w:start w:val="1"/>
      <w:numFmt w:val="decimal"/>
      <w:lvlText w:val="%4."/>
      <w:lvlJc w:val="left"/>
      <w:pPr>
        <w:ind w:left="5295" w:hanging="360"/>
      </w:pPr>
    </w:lvl>
    <w:lvl w:ilvl="4" w:tplc="38090019" w:tentative="1">
      <w:start w:val="1"/>
      <w:numFmt w:val="lowerLetter"/>
      <w:lvlText w:val="%5."/>
      <w:lvlJc w:val="left"/>
      <w:pPr>
        <w:ind w:left="6015" w:hanging="360"/>
      </w:pPr>
    </w:lvl>
    <w:lvl w:ilvl="5" w:tplc="3809001B" w:tentative="1">
      <w:start w:val="1"/>
      <w:numFmt w:val="lowerRoman"/>
      <w:lvlText w:val="%6."/>
      <w:lvlJc w:val="right"/>
      <w:pPr>
        <w:ind w:left="6735" w:hanging="180"/>
      </w:pPr>
    </w:lvl>
    <w:lvl w:ilvl="6" w:tplc="3809000F" w:tentative="1">
      <w:start w:val="1"/>
      <w:numFmt w:val="decimal"/>
      <w:lvlText w:val="%7."/>
      <w:lvlJc w:val="left"/>
      <w:pPr>
        <w:ind w:left="7455" w:hanging="360"/>
      </w:pPr>
    </w:lvl>
    <w:lvl w:ilvl="7" w:tplc="38090019" w:tentative="1">
      <w:start w:val="1"/>
      <w:numFmt w:val="lowerLetter"/>
      <w:lvlText w:val="%8."/>
      <w:lvlJc w:val="left"/>
      <w:pPr>
        <w:ind w:left="8175" w:hanging="360"/>
      </w:pPr>
    </w:lvl>
    <w:lvl w:ilvl="8" w:tplc="3809001B" w:tentative="1">
      <w:start w:val="1"/>
      <w:numFmt w:val="lowerRoman"/>
      <w:lvlText w:val="%9."/>
      <w:lvlJc w:val="right"/>
      <w:pPr>
        <w:ind w:left="8895" w:hanging="180"/>
      </w:pPr>
    </w:lvl>
  </w:abstractNum>
  <w:abstractNum w:abstractNumId="270" w15:restartNumberingAfterBreak="0">
    <w:nsid w:val="74E12861"/>
    <w:multiLevelType w:val="hybridMultilevel"/>
    <w:tmpl w:val="AE8A7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75546C16"/>
    <w:multiLevelType w:val="hybridMultilevel"/>
    <w:tmpl w:val="B0D43C24"/>
    <w:lvl w:ilvl="0" w:tplc="CFA6BB14">
      <w:start w:val="3"/>
      <w:numFmt w:val="decimal"/>
      <w:lvlText w:val="(%1)"/>
      <w:lvlJc w:val="left"/>
      <w:pPr>
        <w:ind w:left="4145" w:hanging="360"/>
      </w:pPr>
      <w:rPr>
        <w:rFonts w:ascii="Bookman Old Style" w:hAnsi="Bookman Old Style" w:hint="default"/>
        <w:color w:val="auto"/>
        <w:sz w:val="24"/>
        <w:szCs w:val="24"/>
      </w:rPr>
    </w:lvl>
    <w:lvl w:ilvl="1" w:tplc="0C090019" w:tentative="1">
      <w:start w:val="1"/>
      <w:numFmt w:val="lowerLetter"/>
      <w:lvlText w:val="%2."/>
      <w:lvlJc w:val="left"/>
      <w:pPr>
        <w:ind w:left="4865" w:hanging="360"/>
      </w:pPr>
    </w:lvl>
    <w:lvl w:ilvl="2" w:tplc="0C09001B" w:tentative="1">
      <w:start w:val="1"/>
      <w:numFmt w:val="lowerRoman"/>
      <w:lvlText w:val="%3."/>
      <w:lvlJc w:val="right"/>
      <w:pPr>
        <w:ind w:left="5585" w:hanging="180"/>
      </w:pPr>
    </w:lvl>
    <w:lvl w:ilvl="3" w:tplc="0C09000F" w:tentative="1">
      <w:start w:val="1"/>
      <w:numFmt w:val="decimal"/>
      <w:lvlText w:val="%4."/>
      <w:lvlJc w:val="left"/>
      <w:pPr>
        <w:ind w:left="6305" w:hanging="360"/>
      </w:pPr>
    </w:lvl>
    <w:lvl w:ilvl="4" w:tplc="0C090019" w:tentative="1">
      <w:start w:val="1"/>
      <w:numFmt w:val="lowerLetter"/>
      <w:lvlText w:val="%5."/>
      <w:lvlJc w:val="left"/>
      <w:pPr>
        <w:ind w:left="7025" w:hanging="360"/>
      </w:pPr>
    </w:lvl>
    <w:lvl w:ilvl="5" w:tplc="0C09001B" w:tentative="1">
      <w:start w:val="1"/>
      <w:numFmt w:val="lowerRoman"/>
      <w:lvlText w:val="%6."/>
      <w:lvlJc w:val="right"/>
      <w:pPr>
        <w:ind w:left="7745" w:hanging="180"/>
      </w:pPr>
    </w:lvl>
    <w:lvl w:ilvl="6" w:tplc="0C09000F" w:tentative="1">
      <w:start w:val="1"/>
      <w:numFmt w:val="decimal"/>
      <w:lvlText w:val="%7."/>
      <w:lvlJc w:val="left"/>
      <w:pPr>
        <w:ind w:left="8465" w:hanging="360"/>
      </w:pPr>
    </w:lvl>
    <w:lvl w:ilvl="7" w:tplc="0C090019" w:tentative="1">
      <w:start w:val="1"/>
      <w:numFmt w:val="lowerLetter"/>
      <w:lvlText w:val="%8."/>
      <w:lvlJc w:val="left"/>
      <w:pPr>
        <w:ind w:left="9185" w:hanging="360"/>
      </w:pPr>
    </w:lvl>
    <w:lvl w:ilvl="8" w:tplc="0C09001B" w:tentative="1">
      <w:start w:val="1"/>
      <w:numFmt w:val="lowerRoman"/>
      <w:lvlText w:val="%9."/>
      <w:lvlJc w:val="right"/>
      <w:pPr>
        <w:ind w:left="9905" w:hanging="180"/>
      </w:pPr>
    </w:lvl>
  </w:abstractNum>
  <w:abstractNum w:abstractNumId="272" w15:restartNumberingAfterBreak="0">
    <w:nsid w:val="77B6468E"/>
    <w:multiLevelType w:val="hybridMultilevel"/>
    <w:tmpl w:val="CAFA7A66"/>
    <w:lvl w:ilvl="0" w:tplc="8154054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78E943D4"/>
    <w:multiLevelType w:val="hybridMultilevel"/>
    <w:tmpl w:val="A1F4B932"/>
    <w:lvl w:ilvl="0" w:tplc="04090019">
      <w:start w:val="1"/>
      <w:numFmt w:val="lowerLetter"/>
      <w:lvlText w:val="%1."/>
      <w:lvlJc w:val="left"/>
      <w:pPr>
        <w:ind w:left="2705" w:hanging="360"/>
      </w:p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74" w15:restartNumberingAfterBreak="0">
    <w:nsid w:val="79353F41"/>
    <w:multiLevelType w:val="hybridMultilevel"/>
    <w:tmpl w:val="E5B62E5A"/>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15:restartNumberingAfterBreak="0">
    <w:nsid w:val="7967356A"/>
    <w:multiLevelType w:val="hybridMultilevel"/>
    <w:tmpl w:val="D4A67C10"/>
    <w:lvl w:ilvl="0" w:tplc="04090019">
      <w:start w:val="1"/>
      <w:numFmt w:val="lowerLetter"/>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79E505FC"/>
    <w:multiLevelType w:val="multilevel"/>
    <w:tmpl w:val="863C39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15:restartNumberingAfterBreak="0">
    <w:nsid w:val="7A527DB5"/>
    <w:multiLevelType w:val="multilevel"/>
    <w:tmpl w:val="C146432E"/>
    <w:lvl w:ilvl="0">
      <w:start w:val="1"/>
      <w:numFmt w:val="decimal"/>
      <w:lvlText w:val="%1."/>
      <w:lvlJc w:val="left"/>
      <w:pPr>
        <w:ind w:left="360" w:hanging="36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8" w15:restartNumberingAfterBreak="0">
    <w:nsid w:val="7A5F600D"/>
    <w:multiLevelType w:val="multilevel"/>
    <w:tmpl w:val="46CEE4C2"/>
    <w:lvl w:ilvl="0">
      <w:start w:val="1"/>
      <w:numFmt w:val="decimal"/>
      <w:lvlText w:val="(%1)"/>
      <w:lvlJc w:val="left"/>
      <w:pPr>
        <w:ind w:left="2487" w:hanging="360"/>
      </w:pPr>
      <w:rPr>
        <w:rFonts w:ascii="Bookman Old Style" w:eastAsia="Bookman Old Style" w:hAnsi="Bookman Old Style" w:cs="Bookman Old Style"/>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9" w15:restartNumberingAfterBreak="0">
    <w:nsid w:val="7A7941B8"/>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7A821EA2"/>
    <w:multiLevelType w:val="hybridMultilevel"/>
    <w:tmpl w:val="64ACA0DC"/>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C6FE8DB8">
      <w:start w:val="5"/>
      <w:numFmt w:val="bullet"/>
      <w:lvlText w:val=""/>
      <w:lvlJc w:val="left"/>
      <w:pPr>
        <w:ind w:left="2340" w:hanging="360"/>
      </w:pPr>
      <w:rPr>
        <w:rFonts w:ascii="Wingdings" w:eastAsia="Calibri" w:hAnsi="Wingdings" w:cs="Calibri" w:hint="default"/>
        <w:color w:val="000000" w:themeColor="text1"/>
        <w:sz w:val="24"/>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7B164944"/>
    <w:multiLevelType w:val="hybridMultilevel"/>
    <w:tmpl w:val="4916533C"/>
    <w:lvl w:ilvl="0" w:tplc="758A8F6C">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2" w15:restartNumberingAfterBreak="0">
    <w:nsid w:val="7B40298F"/>
    <w:multiLevelType w:val="hybridMultilevel"/>
    <w:tmpl w:val="1E90E786"/>
    <w:lvl w:ilvl="0" w:tplc="49A82E60">
      <w:start w:val="2"/>
      <w:numFmt w:val="decimal"/>
      <w:lvlText w:val="%1."/>
      <w:lvlJc w:val="left"/>
      <w:pPr>
        <w:tabs>
          <w:tab w:val="num" w:pos="2771"/>
        </w:tabs>
        <w:ind w:left="2771"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3" w15:restartNumberingAfterBreak="0">
    <w:nsid w:val="7BAD01C8"/>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284" w15:restartNumberingAfterBreak="0">
    <w:nsid w:val="7C5C278C"/>
    <w:multiLevelType w:val="multilevel"/>
    <w:tmpl w:val="7BD8A650"/>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5" w15:restartNumberingAfterBreak="0">
    <w:nsid w:val="7C5F0FA9"/>
    <w:multiLevelType w:val="hybridMultilevel"/>
    <w:tmpl w:val="FCF62F60"/>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15:restartNumberingAfterBreak="0">
    <w:nsid w:val="7CA759CB"/>
    <w:multiLevelType w:val="multilevel"/>
    <w:tmpl w:val="27D450E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7" w15:restartNumberingAfterBreak="0">
    <w:nsid w:val="7D113FD8"/>
    <w:multiLevelType w:val="hybridMultilevel"/>
    <w:tmpl w:val="012E800C"/>
    <w:lvl w:ilvl="0" w:tplc="04090019">
      <w:start w:val="1"/>
      <w:numFmt w:val="lowerLetter"/>
      <w:lvlText w:val="%1."/>
      <w:lvlJc w:val="left"/>
      <w:pPr>
        <w:ind w:left="3272" w:hanging="360"/>
      </w:pPr>
    </w:lvl>
    <w:lvl w:ilvl="1" w:tplc="04090019" w:tentative="1">
      <w:start w:val="1"/>
      <w:numFmt w:val="lowerLetter"/>
      <w:lvlText w:val="%2."/>
      <w:lvlJc w:val="left"/>
      <w:pPr>
        <w:ind w:left="3992" w:hanging="360"/>
      </w:pPr>
    </w:lvl>
    <w:lvl w:ilvl="2" w:tplc="0409001B" w:tentative="1">
      <w:start w:val="1"/>
      <w:numFmt w:val="lowerRoman"/>
      <w:lvlText w:val="%3."/>
      <w:lvlJc w:val="right"/>
      <w:pPr>
        <w:ind w:left="4712" w:hanging="180"/>
      </w:pPr>
    </w:lvl>
    <w:lvl w:ilvl="3" w:tplc="0409000F" w:tentative="1">
      <w:start w:val="1"/>
      <w:numFmt w:val="decimal"/>
      <w:lvlText w:val="%4."/>
      <w:lvlJc w:val="left"/>
      <w:pPr>
        <w:ind w:left="5432" w:hanging="360"/>
      </w:pPr>
    </w:lvl>
    <w:lvl w:ilvl="4" w:tplc="04090019" w:tentative="1">
      <w:start w:val="1"/>
      <w:numFmt w:val="lowerLetter"/>
      <w:lvlText w:val="%5."/>
      <w:lvlJc w:val="left"/>
      <w:pPr>
        <w:ind w:left="6152" w:hanging="360"/>
      </w:pPr>
    </w:lvl>
    <w:lvl w:ilvl="5" w:tplc="0409001B" w:tentative="1">
      <w:start w:val="1"/>
      <w:numFmt w:val="lowerRoman"/>
      <w:lvlText w:val="%6."/>
      <w:lvlJc w:val="right"/>
      <w:pPr>
        <w:ind w:left="6872" w:hanging="180"/>
      </w:pPr>
    </w:lvl>
    <w:lvl w:ilvl="6" w:tplc="0409000F" w:tentative="1">
      <w:start w:val="1"/>
      <w:numFmt w:val="decimal"/>
      <w:lvlText w:val="%7."/>
      <w:lvlJc w:val="left"/>
      <w:pPr>
        <w:ind w:left="7592" w:hanging="360"/>
      </w:pPr>
    </w:lvl>
    <w:lvl w:ilvl="7" w:tplc="04090019" w:tentative="1">
      <w:start w:val="1"/>
      <w:numFmt w:val="lowerLetter"/>
      <w:lvlText w:val="%8."/>
      <w:lvlJc w:val="left"/>
      <w:pPr>
        <w:ind w:left="8312" w:hanging="360"/>
      </w:pPr>
    </w:lvl>
    <w:lvl w:ilvl="8" w:tplc="0409001B" w:tentative="1">
      <w:start w:val="1"/>
      <w:numFmt w:val="lowerRoman"/>
      <w:lvlText w:val="%9."/>
      <w:lvlJc w:val="right"/>
      <w:pPr>
        <w:ind w:left="9032" w:hanging="180"/>
      </w:pPr>
    </w:lvl>
  </w:abstractNum>
  <w:abstractNum w:abstractNumId="288" w15:restartNumberingAfterBreak="0">
    <w:nsid w:val="7DBA26F2"/>
    <w:multiLevelType w:val="multilevel"/>
    <w:tmpl w:val="81647E5E"/>
    <w:lvl w:ilvl="0">
      <w:start w:val="1"/>
      <w:numFmt w:val="lowerLetter"/>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89" w15:restartNumberingAfterBreak="0">
    <w:nsid w:val="7DF034A5"/>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290" w15:restartNumberingAfterBreak="0">
    <w:nsid w:val="7E374D66"/>
    <w:multiLevelType w:val="multilevel"/>
    <w:tmpl w:val="1E669886"/>
    <w:lvl w:ilvl="0">
      <w:start w:val="2"/>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1" w15:restartNumberingAfterBreak="0">
    <w:nsid w:val="7EC94047"/>
    <w:multiLevelType w:val="multilevel"/>
    <w:tmpl w:val="332C7416"/>
    <w:lvl w:ilvl="0">
      <w:start w:val="1"/>
      <w:numFmt w:val="decimal"/>
      <w:lvlText w:val="%1."/>
      <w:lvlJc w:val="left"/>
      <w:pPr>
        <w:ind w:left="360" w:hanging="36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2" w15:restartNumberingAfterBreak="0">
    <w:nsid w:val="7F3E318E"/>
    <w:multiLevelType w:val="multilevel"/>
    <w:tmpl w:val="B0125594"/>
    <w:lvl w:ilvl="0">
      <w:start w:val="1"/>
      <w:numFmt w:val="lowerLetter"/>
      <w:lvlText w:val="%1."/>
      <w:lvlJc w:val="left"/>
      <w:pPr>
        <w:ind w:left="1038" w:hanging="36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520" w:hanging="360"/>
      </w:pPr>
      <w:rPr>
        <w:strike w:val="0"/>
        <w:color w:val="000000"/>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3" w15:restartNumberingAfterBreak="0">
    <w:nsid w:val="7F8B469D"/>
    <w:multiLevelType w:val="multilevel"/>
    <w:tmpl w:val="6D40B9C8"/>
    <w:lvl w:ilvl="0">
      <w:start w:val="1"/>
      <w:numFmt w:val="lowerLetter"/>
      <w:lvlText w:val="%1."/>
      <w:lvlJc w:val="left"/>
      <w:pPr>
        <w:ind w:left="144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4" w15:restartNumberingAfterBreak="0">
    <w:nsid w:val="7F9269E8"/>
    <w:multiLevelType w:val="hybridMultilevel"/>
    <w:tmpl w:val="ADC63082"/>
    <w:lvl w:ilvl="0" w:tplc="7BF4DB4C">
      <w:start w:val="1"/>
      <w:numFmt w:val="bullet"/>
      <w:lvlText w:val="-"/>
      <w:lvlJc w:val="left"/>
      <w:pPr>
        <w:ind w:left="1080" w:hanging="360"/>
      </w:pPr>
      <w:rPr>
        <w:rFonts w:ascii="Bookman Old Style" w:eastAsia="Times New Roman" w:hAnsi="Bookman Old Style"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5" w15:restartNumberingAfterBreak="0">
    <w:nsid w:val="7FF9350B"/>
    <w:multiLevelType w:val="multilevel"/>
    <w:tmpl w:val="51DAA6B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num w:numId="1">
    <w:abstractNumId w:val="293"/>
  </w:num>
  <w:num w:numId="2">
    <w:abstractNumId w:val="256"/>
  </w:num>
  <w:num w:numId="3">
    <w:abstractNumId w:val="258"/>
  </w:num>
  <w:num w:numId="4">
    <w:abstractNumId w:val="170"/>
  </w:num>
  <w:num w:numId="5">
    <w:abstractNumId w:val="284"/>
  </w:num>
  <w:num w:numId="6">
    <w:abstractNumId w:val="286"/>
  </w:num>
  <w:num w:numId="7">
    <w:abstractNumId w:val="194"/>
  </w:num>
  <w:num w:numId="8">
    <w:abstractNumId w:val="245"/>
  </w:num>
  <w:num w:numId="9">
    <w:abstractNumId w:val="59"/>
  </w:num>
  <w:num w:numId="10">
    <w:abstractNumId w:val="61"/>
  </w:num>
  <w:num w:numId="11">
    <w:abstractNumId w:val="82"/>
  </w:num>
  <w:num w:numId="12">
    <w:abstractNumId w:val="228"/>
  </w:num>
  <w:num w:numId="13">
    <w:abstractNumId w:val="105"/>
  </w:num>
  <w:num w:numId="14">
    <w:abstractNumId w:val="66"/>
  </w:num>
  <w:num w:numId="15">
    <w:abstractNumId w:val="292"/>
  </w:num>
  <w:num w:numId="16">
    <w:abstractNumId w:val="202"/>
  </w:num>
  <w:num w:numId="17">
    <w:abstractNumId w:val="179"/>
  </w:num>
  <w:num w:numId="18">
    <w:abstractNumId w:val="163"/>
  </w:num>
  <w:num w:numId="19">
    <w:abstractNumId w:val="148"/>
  </w:num>
  <w:num w:numId="20">
    <w:abstractNumId w:val="247"/>
  </w:num>
  <w:num w:numId="21">
    <w:abstractNumId w:val="149"/>
  </w:num>
  <w:num w:numId="22">
    <w:abstractNumId w:val="112"/>
  </w:num>
  <w:num w:numId="23">
    <w:abstractNumId w:val="14"/>
  </w:num>
  <w:num w:numId="24">
    <w:abstractNumId w:val="29"/>
  </w:num>
  <w:num w:numId="25">
    <w:abstractNumId w:val="53"/>
  </w:num>
  <w:num w:numId="26">
    <w:abstractNumId w:val="187"/>
  </w:num>
  <w:num w:numId="27">
    <w:abstractNumId w:val="11"/>
  </w:num>
  <w:num w:numId="28">
    <w:abstractNumId w:val="75"/>
  </w:num>
  <w:num w:numId="29">
    <w:abstractNumId w:val="68"/>
  </w:num>
  <w:num w:numId="30">
    <w:abstractNumId w:val="169"/>
  </w:num>
  <w:num w:numId="31">
    <w:abstractNumId w:val="251"/>
  </w:num>
  <w:num w:numId="32">
    <w:abstractNumId w:val="278"/>
  </w:num>
  <w:num w:numId="33">
    <w:abstractNumId w:val="246"/>
  </w:num>
  <w:num w:numId="34">
    <w:abstractNumId w:val="125"/>
  </w:num>
  <w:num w:numId="35">
    <w:abstractNumId w:val="182"/>
  </w:num>
  <w:num w:numId="36">
    <w:abstractNumId w:val="30"/>
  </w:num>
  <w:num w:numId="37">
    <w:abstractNumId w:val="101"/>
  </w:num>
  <w:num w:numId="38">
    <w:abstractNumId w:val="77"/>
  </w:num>
  <w:num w:numId="39">
    <w:abstractNumId w:val="268"/>
  </w:num>
  <w:num w:numId="40">
    <w:abstractNumId w:val="249"/>
  </w:num>
  <w:num w:numId="41">
    <w:abstractNumId w:val="291"/>
  </w:num>
  <w:num w:numId="42">
    <w:abstractNumId w:val="260"/>
  </w:num>
  <w:num w:numId="43">
    <w:abstractNumId w:val="156"/>
  </w:num>
  <w:num w:numId="44">
    <w:abstractNumId w:val="139"/>
  </w:num>
  <w:num w:numId="45">
    <w:abstractNumId w:val="262"/>
  </w:num>
  <w:num w:numId="46">
    <w:abstractNumId w:val="43"/>
  </w:num>
  <w:num w:numId="47">
    <w:abstractNumId w:val="17"/>
  </w:num>
  <w:num w:numId="48">
    <w:abstractNumId w:val="40"/>
  </w:num>
  <w:num w:numId="49">
    <w:abstractNumId w:val="259"/>
  </w:num>
  <w:num w:numId="50">
    <w:abstractNumId w:val="20"/>
  </w:num>
  <w:num w:numId="51">
    <w:abstractNumId w:val="183"/>
  </w:num>
  <w:num w:numId="52">
    <w:abstractNumId w:val="27"/>
  </w:num>
  <w:num w:numId="53">
    <w:abstractNumId w:val="261"/>
  </w:num>
  <w:num w:numId="54">
    <w:abstractNumId w:val="98"/>
  </w:num>
  <w:num w:numId="55">
    <w:abstractNumId w:val="69"/>
  </w:num>
  <w:num w:numId="56">
    <w:abstractNumId w:val="277"/>
  </w:num>
  <w:num w:numId="57">
    <w:abstractNumId w:val="188"/>
  </w:num>
  <w:num w:numId="58">
    <w:abstractNumId w:val="250"/>
  </w:num>
  <w:num w:numId="59">
    <w:abstractNumId w:val="195"/>
  </w:num>
  <w:num w:numId="60">
    <w:abstractNumId w:val="288"/>
  </w:num>
  <w:num w:numId="61">
    <w:abstractNumId w:val="102"/>
  </w:num>
  <w:num w:numId="62">
    <w:abstractNumId w:val="257"/>
  </w:num>
  <w:num w:numId="63">
    <w:abstractNumId w:val="240"/>
  </w:num>
  <w:num w:numId="64">
    <w:abstractNumId w:val="290"/>
  </w:num>
  <w:num w:numId="65">
    <w:abstractNumId w:val="265"/>
  </w:num>
  <w:num w:numId="66">
    <w:abstractNumId w:val="94"/>
  </w:num>
  <w:num w:numId="67">
    <w:abstractNumId w:val="21"/>
  </w:num>
  <w:num w:numId="68">
    <w:abstractNumId w:val="5"/>
  </w:num>
  <w:num w:numId="69">
    <w:abstractNumId w:val="13"/>
  </w:num>
  <w:num w:numId="70">
    <w:abstractNumId w:val="136"/>
  </w:num>
  <w:num w:numId="71">
    <w:abstractNumId w:val="238"/>
  </w:num>
  <w:num w:numId="72">
    <w:abstractNumId w:val="87"/>
  </w:num>
  <w:num w:numId="73">
    <w:abstractNumId w:val="41"/>
  </w:num>
  <w:num w:numId="74">
    <w:abstractNumId w:val="161"/>
  </w:num>
  <w:num w:numId="75">
    <w:abstractNumId w:val="56"/>
  </w:num>
  <w:num w:numId="76">
    <w:abstractNumId w:val="142"/>
  </w:num>
  <w:num w:numId="77">
    <w:abstractNumId w:val="167"/>
  </w:num>
  <w:num w:numId="78">
    <w:abstractNumId w:val="255"/>
  </w:num>
  <w:num w:numId="79">
    <w:abstractNumId w:val="85"/>
  </w:num>
  <w:num w:numId="80">
    <w:abstractNumId w:val="15"/>
  </w:num>
  <w:num w:numId="81">
    <w:abstractNumId w:val="86"/>
  </w:num>
  <w:num w:numId="82">
    <w:abstractNumId w:val="24"/>
  </w:num>
  <w:num w:numId="83">
    <w:abstractNumId w:val="138"/>
  </w:num>
  <w:num w:numId="84">
    <w:abstractNumId w:val="241"/>
  </w:num>
  <w:num w:numId="85">
    <w:abstractNumId w:val="146"/>
  </w:num>
  <w:num w:numId="86">
    <w:abstractNumId w:val="176"/>
  </w:num>
  <w:num w:numId="87">
    <w:abstractNumId w:val="172"/>
  </w:num>
  <w:num w:numId="88">
    <w:abstractNumId w:val="166"/>
  </w:num>
  <w:num w:numId="89">
    <w:abstractNumId w:val="106"/>
  </w:num>
  <w:num w:numId="90">
    <w:abstractNumId w:val="229"/>
  </w:num>
  <w:num w:numId="91">
    <w:abstractNumId w:val="130"/>
  </w:num>
  <w:num w:numId="92">
    <w:abstractNumId w:val="212"/>
  </w:num>
  <w:num w:numId="93">
    <w:abstractNumId w:val="165"/>
  </w:num>
  <w:num w:numId="94">
    <w:abstractNumId w:val="110"/>
  </w:num>
  <w:num w:numId="95">
    <w:abstractNumId w:val="208"/>
  </w:num>
  <w:num w:numId="96">
    <w:abstractNumId w:val="186"/>
  </w:num>
  <w:num w:numId="97">
    <w:abstractNumId w:val="214"/>
  </w:num>
  <w:num w:numId="98">
    <w:abstractNumId w:val="33"/>
  </w:num>
  <w:num w:numId="99">
    <w:abstractNumId w:val="210"/>
  </w:num>
  <w:num w:numId="100">
    <w:abstractNumId w:val="128"/>
  </w:num>
  <w:num w:numId="101">
    <w:abstractNumId w:val="177"/>
  </w:num>
  <w:num w:numId="102">
    <w:abstractNumId w:val="155"/>
  </w:num>
  <w:num w:numId="103">
    <w:abstractNumId w:val="180"/>
  </w:num>
  <w:num w:numId="104">
    <w:abstractNumId w:val="173"/>
  </w:num>
  <w:num w:numId="105">
    <w:abstractNumId w:val="52"/>
  </w:num>
  <w:num w:numId="106">
    <w:abstractNumId w:val="121"/>
  </w:num>
  <w:num w:numId="107">
    <w:abstractNumId w:val="270"/>
  </w:num>
  <w:num w:numId="108">
    <w:abstractNumId w:val="109"/>
  </w:num>
  <w:num w:numId="109">
    <w:abstractNumId w:val="100"/>
  </w:num>
  <w:num w:numId="110">
    <w:abstractNumId w:val="122"/>
  </w:num>
  <w:num w:numId="111">
    <w:abstractNumId w:val="133"/>
  </w:num>
  <w:num w:numId="112">
    <w:abstractNumId w:val="236"/>
  </w:num>
  <w:num w:numId="113">
    <w:abstractNumId w:val="248"/>
  </w:num>
  <w:num w:numId="114">
    <w:abstractNumId w:val="152"/>
  </w:num>
  <w:num w:numId="115">
    <w:abstractNumId w:val="264"/>
  </w:num>
  <w:num w:numId="116">
    <w:abstractNumId w:val="60"/>
  </w:num>
  <w:num w:numId="117">
    <w:abstractNumId w:val="42"/>
  </w:num>
  <w:num w:numId="118">
    <w:abstractNumId w:val="23"/>
  </w:num>
  <w:num w:numId="119">
    <w:abstractNumId w:val="143"/>
  </w:num>
  <w:num w:numId="120">
    <w:abstractNumId w:val="233"/>
  </w:num>
  <w:num w:numId="121">
    <w:abstractNumId w:val="12"/>
  </w:num>
  <w:num w:numId="122">
    <w:abstractNumId w:val="120"/>
  </w:num>
  <w:num w:numId="123">
    <w:abstractNumId w:val="181"/>
  </w:num>
  <w:num w:numId="124">
    <w:abstractNumId w:val="124"/>
  </w:num>
  <w:num w:numId="125">
    <w:abstractNumId w:val="103"/>
  </w:num>
  <w:num w:numId="126">
    <w:abstractNumId w:val="123"/>
  </w:num>
  <w:num w:numId="127">
    <w:abstractNumId w:val="34"/>
  </w:num>
  <w:num w:numId="128">
    <w:abstractNumId w:val="72"/>
  </w:num>
  <w:num w:numId="129">
    <w:abstractNumId w:val="153"/>
  </w:num>
  <w:num w:numId="130">
    <w:abstractNumId w:val="231"/>
  </w:num>
  <w:num w:numId="131">
    <w:abstractNumId w:val="140"/>
  </w:num>
  <w:num w:numId="132">
    <w:abstractNumId w:val="3"/>
  </w:num>
  <w:num w:numId="133">
    <w:abstractNumId w:val="134"/>
  </w:num>
  <w:num w:numId="134">
    <w:abstractNumId w:val="144"/>
  </w:num>
  <w:num w:numId="135">
    <w:abstractNumId w:val="221"/>
  </w:num>
  <w:num w:numId="136">
    <w:abstractNumId w:val="150"/>
  </w:num>
  <w:num w:numId="137">
    <w:abstractNumId w:val="78"/>
  </w:num>
  <w:num w:numId="138">
    <w:abstractNumId w:val="274"/>
  </w:num>
  <w:num w:numId="139">
    <w:abstractNumId w:val="26"/>
  </w:num>
  <w:num w:numId="140">
    <w:abstractNumId w:val="90"/>
  </w:num>
  <w:num w:numId="141">
    <w:abstractNumId w:val="243"/>
  </w:num>
  <w:num w:numId="142">
    <w:abstractNumId w:val="93"/>
  </w:num>
  <w:num w:numId="143">
    <w:abstractNumId w:val="96"/>
  </w:num>
  <w:num w:numId="144">
    <w:abstractNumId w:val="145"/>
  </w:num>
  <w:num w:numId="145">
    <w:abstractNumId w:val="216"/>
  </w:num>
  <w:num w:numId="146">
    <w:abstractNumId w:val="253"/>
  </w:num>
  <w:num w:numId="147">
    <w:abstractNumId w:val="272"/>
  </w:num>
  <w:num w:numId="148">
    <w:abstractNumId w:val="57"/>
  </w:num>
  <w:num w:numId="149">
    <w:abstractNumId w:val="267"/>
  </w:num>
  <w:num w:numId="150">
    <w:abstractNumId w:val="46"/>
  </w:num>
  <w:num w:numId="151">
    <w:abstractNumId w:val="117"/>
  </w:num>
  <w:num w:numId="152">
    <w:abstractNumId w:val="154"/>
  </w:num>
  <w:num w:numId="153">
    <w:abstractNumId w:val="137"/>
  </w:num>
  <w:num w:numId="154">
    <w:abstractNumId w:val="91"/>
  </w:num>
  <w:num w:numId="155">
    <w:abstractNumId w:val="36"/>
  </w:num>
  <w:num w:numId="156">
    <w:abstractNumId w:val="287"/>
  </w:num>
  <w:num w:numId="157">
    <w:abstractNumId w:val="295"/>
  </w:num>
  <w:num w:numId="158">
    <w:abstractNumId w:val="190"/>
  </w:num>
  <w:num w:numId="159">
    <w:abstractNumId w:val="119"/>
  </w:num>
  <w:num w:numId="160">
    <w:abstractNumId w:val="49"/>
  </w:num>
  <w:num w:numId="161">
    <w:abstractNumId w:val="289"/>
  </w:num>
  <w:num w:numId="162">
    <w:abstractNumId w:val="203"/>
  </w:num>
  <w:num w:numId="163">
    <w:abstractNumId w:val="70"/>
  </w:num>
  <w:num w:numId="164">
    <w:abstractNumId w:val="58"/>
  </w:num>
  <w:num w:numId="165">
    <w:abstractNumId w:val="252"/>
  </w:num>
  <w:num w:numId="166">
    <w:abstractNumId w:val="219"/>
  </w:num>
  <w:num w:numId="167">
    <w:abstractNumId w:val="2"/>
  </w:num>
  <w:num w:numId="168">
    <w:abstractNumId w:val="76"/>
  </w:num>
  <w:num w:numId="169">
    <w:abstractNumId w:val="28"/>
  </w:num>
  <w:num w:numId="170">
    <w:abstractNumId w:val="4"/>
  </w:num>
  <w:num w:numId="171">
    <w:abstractNumId w:val="54"/>
  </w:num>
  <w:num w:numId="172">
    <w:abstractNumId w:val="63"/>
  </w:num>
  <w:num w:numId="173">
    <w:abstractNumId w:val="131"/>
  </w:num>
  <w:num w:numId="174">
    <w:abstractNumId w:val="132"/>
  </w:num>
  <w:num w:numId="175">
    <w:abstractNumId w:val="114"/>
  </w:num>
  <w:num w:numId="176">
    <w:abstractNumId w:val="25"/>
  </w:num>
  <w:num w:numId="177">
    <w:abstractNumId w:val="99"/>
  </w:num>
  <w:num w:numId="178">
    <w:abstractNumId w:val="19"/>
  </w:num>
  <w:num w:numId="179">
    <w:abstractNumId w:val="81"/>
  </w:num>
  <w:num w:numId="180">
    <w:abstractNumId w:val="84"/>
  </w:num>
  <w:num w:numId="181">
    <w:abstractNumId w:val="279"/>
  </w:num>
  <w:num w:numId="182">
    <w:abstractNumId w:val="205"/>
  </w:num>
  <w:num w:numId="183">
    <w:abstractNumId w:val="38"/>
  </w:num>
  <w:num w:numId="184">
    <w:abstractNumId w:val="127"/>
  </w:num>
  <w:num w:numId="185">
    <w:abstractNumId w:val="223"/>
  </w:num>
  <w:num w:numId="186">
    <w:abstractNumId w:val="147"/>
  </w:num>
  <w:num w:numId="187">
    <w:abstractNumId w:val="215"/>
  </w:num>
  <w:num w:numId="188">
    <w:abstractNumId w:val="79"/>
  </w:num>
  <w:num w:numId="189">
    <w:abstractNumId w:val="65"/>
  </w:num>
  <w:num w:numId="190">
    <w:abstractNumId w:val="31"/>
  </w:num>
  <w:num w:numId="191">
    <w:abstractNumId w:val="237"/>
  </w:num>
  <w:num w:numId="192">
    <w:abstractNumId w:val="1"/>
  </w:num>
  <w:num w:numId="193">
    <w:abstractNumId w:val="67"/>
  </w:num>
  <w:num w:numId="194">
    <w:abstractNumId w:val="199"/>
  </w:num>
  <w:num w:numId="195">
    <w:abstractNumId w:val="263"/>
  </w:num>
  <w:num w:numId="196">
    <w:abstractNumId w:val="35"/>
  </w:num>
  <w:num w:numId="197">
    <w:abstractNumId w:val="168"/>
  </w:num>
  <w:num w:numId="198">
    <w:abstractNumId w:val="226"/>
  </w:num>
  <w:num w:numId="199">
    <w:abstractNumId w:val="71"/>
  </w:num>
  <w:num w:numId="200">
    <w:abstractNumId w:val="178"/>
  </w:num>
  <w:num w:numId="201">
    <w:abstractNumId w:val="217"/>
  </w:num>
  <w:num w:numId="202">
    <w:abstractNumId w:val="201"/>
  </w:num>
  <w:num w:numId="203">
    <w:abstractNumId w:val="280"/>
  </w:num>
  <w:num w:numId="204">
    <w:abstractNumId w:val="227"/>
  </w:num>
  <w:num w:numId="205">
    <w:abstractNumId w:val="206"/>
  </w:num>
  <w:num w:numId="206">
    <w:abstractNumId w:val="185"/>
  </w:num>
  <w:num w:numId="207">
    <w:abstractNumId w:val="239"/>
  </w:num>
  <w:num w:numId="208">
    <w:abstractNumId w:val="2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2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abstractNumId w:val="95"/>
  </w:num>
  <w:num w:numId="211">
    <w:abstractNumId w:val="9"/>
  </w:num>
  <w:num w:numId="212">
    <w:abstractNumId w:val="294"/>
  </w:num>
  <w:num w:numId="213">
    <w:abstractNumId w:val="234"/>
  </w:num>
  <w:num w:numId="214">
    <w:abstractNumId w:val="39"/>
  </w:num>
  <w:num w:numId="215">
    <w:abstractNumId w:val="271"/>
  </w:num>
  <w:num w:numId="216">
    <w:abstractNumId w:val="160"/>
  </w:num>
  <w:num w:numId="217">
    <w:abstractNumId w:val="211"/>
  </w:num>
  <w:num w:numId="218">
    <w:abstractNumId w:val="225"/>
  </w:num>
  <w:num w:numId="219">
    <w:abstractNumId w:val="55"/>
  </w:num>
  <w:num w:numId="220">
    <w:abstractNumId w:val="47"/>
  </w:num>
  <w:num w:numId="221">
    <w:abstractNumId w:val="275"/>
  </w:num>
  <w:num w:numId="222">
    <w:abstractNumId w:val="273"/>
  </w:num>
  <w:num w:numId="223">
    <w:abstractNumId w:val="116"/>
  </w:num>
  <w:num w:numId="224">
    <w:abstractNumId w:val="276"/>
  </w:num>
  <w:num w:numId="225">
    <w:abstractNumId w:val="174"/>
  </w:num>
  <w:num w:numId="226">
    <w:abstractNumId w:val="196"/>
  </w:num>
  <w:num w:numId="227">
    <w:abstractNumId w:val="281"/>
  </w:num>
  <w:num w:numId="228">
    <w:abstractNumId w:val="0"/>
  </w:num>
  <w:num w:numId="229">
    <w:abstractNumId w:val="192"/>
  </w:num>
  <w:num w:numId="230">
    <w:abstractNumId w:val="222"/>
  </w:num>
  <w:num w:numId="231">
    <w:abstractNumId w:val="209"/>
  </w:num>
  <w:num w:numId="232">
    <w:abstractNumId w:val="118"/>
  </w:num>
  <w:num w:numId="233">
    <w:abstractNumId w:val="197"/>
  </w:num>
  <w:num w:numId="234">
    <w:abstractNumId w:val="16"/>
  </w:num>
  <w:num w:numId="235">
    <w:abstractNumId w:val="213"/>
  </w:num>
  <w:num w:numId="236">
    <w:abstractNumId w:val="80"/>
  </w:num>
  <w:num w:numId="237">
    <w:abstractNumId w:val="74"/>
  </w:num>
  <w:num w:numId="238">
    <w:abstractNumId w:val="89"/>
  </w:num>
  <w:num w:numId="239">
    <w:abstractNumId w:val="37"/>
  </w:num>
  <w:num w:numId="240">
    <w:abstractNumId w:val="242"/>
  </w:num>
  <w:num w:numId="241">
    <w:abstractNumId w:val="157"/>
  </w:num>
  <w:num w:numId="242">
    <w:abstractNumId w:val="83"/>
  </w:num>
  <w:num w:numId="243">
    <w:abstractNumId w:val="254"/>
  </w:num>
  <w:num w:numId="244">
    <w:abstractNumId w:val="129"/>
  </w:num>
  <w:num w:numId="245">
    <w:abstractNumId w:val="198"/>
  </w:num>
  <w:num w:numId="246">
    <w:abstractNumId w:val="6"/>
  </w:num>
  <w:num w:numId="247">
    <w:abstractNumId w:val="32"/>
  </w:num>
  <w:num w:numId="248">
    <w:abstractNumId w:val="113"/>
  </w:num>
  <w:num w:numId="249">
    <w:abstractNumId w:val="184"/>
  </w:num>
  <w:num w:numId="250">
    <w:abstractNumId w:val="230"/>
  </w:num>
  <w:num w:numId="251">
    <w:abstractNumId w:val="44"/>
  </w:num>
  <w:num w:numId="252">
    <w:abstractNumId w:val="88"/>
  </w:num>
  <w:num w:numId="253">
    <w:abstractNumId w:val="18"/>
  </w:num>
  <w:num w:numId="254">
    <w:abstractNumId w:val="232"/>
  </w:num>
  <w:num w:numId="255">
    <w:abstractNumId w:val="204"/>
  </w:num>
  <w:num w:numId="256">
    <w:abstractNumId w:val="282"/>
  </w:num>
  <w:num w:numId="257">
    <w:abstractNumId w:val="115"/>
  </w:num>
  <w:num w:numId="258">
    <w:abstractNumId w:val="189"/>
  </w:num>
  <w:num w:numId="259">
    <w:abstractNumId w:val="92"/>
  </w:num>
  <w:num w:numId="260">
    <w:abstractNumId w:val="235"/>
  </w:num>
  <w:num w:numId="261">
    <w:abstractNumId w:val="283"/>
  </w:num>
  <w:num w:numId="262">
    <w:abstractNumId w:val="218"/>
  </w:num>
  <w:num w:numId="263">
    <w:abstractNumId w:val="207"/>
  </w:num>
  <w:num w:numId="264">
    <w:abstractNumId w:val="220"/>
  </w:num>
  <w:num w:numId="265">
    <w:abstractNumId w:val="45"/>
  </w:num>
  <w:num w:numId="266">
    <w:abstractNumId w:val="141"/>
  </w:num>
  <w:num w:numId="267">
    <w:abstractNumId w:val="107"/>
  </w:num>
  <w:num w:numId="268">
    <w:abstractNumId w:val="62"/>
  </w:num>
  <w:num w:numId="269">
    <w:abstractNumId w:val="50"/>
  </w:num>
  <w:num w:numId="270">
    <w:abstractNumId w:val="200"/>
  </w:num>
  <w:num w:numId="271">
    <w:abstractNumId w:val="111"/>
  </w:num>
  <w:num w:numId="272">
    <w:abstractNumId w:val="48"/>
  </w:num>
  <w:num w:numId="273">
    <w:abstractNumId w:val="269"/>
  </w:num>
  <w:num w:numId="274">
    <w:abstractNumId w:val="73"/>
  </w:num>
  <w:num w:numId="275">
    <w:abstractNumId w:val="175"/>
  </w:num>
  <w:num w:numId="276">
    <w:abstractNumId w:val="191"/>
  </w:num>
  <w:num w:numId="277">
    <w:abstractNumId w:val="285"/>
  </w:num>
  <w:num w:numId="278">
    <w:abstractNumId w:val="64"/>
  </w:num>
  <w:num w:numId="279">
    <w:abstractNumId w:val="97"/>
  </w:num>
  <w:num w:numId="280">
    <w:abstractNumId w:val="224"/>
  </w:num>
  <w:num w:numId="281">
    <w:abstractNumId w:val="193"/>
  </w:num>
  <w:num w:numId="282">
    <w:abstractNumId w:val="51"/>
  </w:num>
  <w:num w:numId="283">
    <w:abstractNumId w:val="151"/>
  </w:num>
  <w:num w:numId="284">
    <w:abstractNumId w:val="244"/>
  </w:num>
  <w:num w:numId="285">
    <w:abstractNumId w:val="266"/>
  </w:num>
  <w:num w:numId="286">
    <w:abstractNumId w:val="10"/>
  </w:num>
  <w:num w:numId="287">
    <w:abstractNumId w:val="135"/>
  </w:num>
  <w:num w:numId="288">
    <w:abstractNumId w:val="171"/>
  </w:num>
  <w:num w:numId="289">
    <w:abstractNumId w:val="108"/>
  </w:num>
  <w:num w:numId="290">
    <w:abstractNumId w:val="159"/>
  </w:num>
  <w:num w:numId="291">
    <w:abstractNumId w:val="164"/>
  </w:num>
  <w:num w:numId="292">
    <w:abstractNumId w:val="158"/>
  </w:num>
  <w:num w:numId="293">
    <w:abstractNumId w:val="8"/>
  </w:num>
  <w:num w:numId="294">
    <w:abstractNumId w:val="104"/>
  </w:num>
  <w:num w:numId="295">
    <w:abstractNumId w:val="126"/>
  </w:num>
  <w:num w:numId="296">
    <w:abstractNumId w:val="162"/>
  </w:num>
  <w:num w:numId="297">
    <w:abstractNumId w:val="7"/>
  </w:num>
  <w:num w:numId="298">
    <w:abstractNumId w:val="22"/>
  </w:num>
  <w:numIdMacAtCleanup w:val="29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ili Mahariani">
    <w15:presenceInfo w15:providerId="Windows Live" w15:userId="852da04f6ed2d3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B0C"/>
    <w:rsid w:val="000017B8"/>
    <w:rsid w:val="000023AF"/>
    <w:rsid w:val="000027DB"/>
    <w:rsid w:val="00002A5B"/>
    <w:rsid w:val="0000304C"/>
    <w:rsid w:val="000032D5"/>
    <w:rsid w:val="000032E3"/>
    <w:rsid w:val="000044A0"/>
    <w:rsid w:val="000068F7"/>
    <w:rsid w:val="0000717C"/>
    <w:rsid w:val="00007C34"/>
    <w:rsid w:val="00007D7F"/>
    <w:rsid w:val="00007FCC"/>
    <w:rsid w:val="000101B2"/>
    <w:rsid w:val="00012259"/>
    <w:rsid w:val="00013A39"/>
    <w:rsid w:val="000147CE"/>
    <w:rsid w:val="00014A28"/>
    <w:rsid w:val="00015333"/>
    <w:rsid w:val="00017589"/>
    <w:rsid w:val="00020458"/>
    <w:rsid w:val="00020821"/>
    <w:rsid w:val="00020CEB"/>
    <w:rsid w:val="000211C4"/>
    <w:rsid w:val="00021555"/>
    <w:rsid w:val="000215D4"/>
    <w:rsid w:val="00022450"/>
    <w:rsid w:val="0002339B"/>
    <w:rsid w:val="000235B4"/>
    <w:rsid w:val="000246D8"/>
    <w:rsid w:val="00024963"/>
    <w:rsid w:val="00025154"/>
    <w:rsid w:val="00025CB8"/>
    <w:rsid w:val="00025E14"/>
    <w:rsid w:val="000276E4"/>
    <w:rsid w:val="00027DDA"/>
    <w:rsid w:val="00030F0E"/>
    <w:rsid w:val="000318C0"/>
    <w:rsid w:val="00031BCA"/>
    <w:rsid w:val="00032121"/>
    <w:rsid w:val="00035B47"/>
    <w:rsid w:val="0003605E"/>
    <w:rsid w:val="00037409"/>
    <w:rsid w:val="00040805"/>
    <w:rsid w:val="00041B43"/>
    <w:rsid w:val="00042347"/>
    <w:rsid w:val="00042844"/>
    <w:rsid w:val="00042869"/>
    <w:rsid w:val="00042AE8"/>
    <w:rsid w:val="0004325B"/>
    <w:rsid w:val="00043269"/>
    <w:rsid w:val="000435D1"/>
    <w:rsid w:val="00044BA7"/>
    <w:rsid w:val="00044D4A"/>
    <w:rsid w:val="0004666C"/>
    <w:rsid w:val="00046C76"/>
    <w:rsid w:val="00046F0D"/>
    <w:rsid w:val="00047705"/>
    <w:rsid w:val="000505A4"/>
    <w:rsid w:val="00050675"/>
    <w:rsid w:val="0005178E"/>
    <w:rsid w:val="00051FA7"/>
    <w:rsid w:val="00051FF9"/>
    <w:rsid w:val="00052A14"/>
    <w:rsid w:val="00052FB7"/>
    <w:rsid w:val="00053F67"/>
    <w:rsid w:val="00054D2D"/>
    <w:rsid w:val="00054FD7"/>
    <w:rsid w:val="0006068B"/>
    <w:rsid w:val="000617C1"/>
    <w:rsid w:val="00061AEC"/>
    <w:rsid w:val="00062A26"/>
    <w:rsid w:val="00062D17"/>
    <w:rsid w:val="00063DBD"/>
    <w:rsid w:val="00063E7E"/>
    <w:rsid w:val="00064022"/>
    <w:rsid w:val="00064C17"/>
    <w:rsid w:val="0006557E"/>
    <w:rsid w:val="00067449"/>
    <w:rsid w:val="00070FD6"/>
    <w:rsid w:val="00071955"/>
    <w:rsid w:val="00071F07"/>
    <w:rsid w:val="00073792"/>
    <w:rsid w:val="0007400E"/>
    <w:rsid w:val="00074977"/>
    <w:rsid w:val="00074DE4"/>
    <w:rsid w:val="000766FC"/>
    <w:rsid w:val="000768E8"/>
    <w:rsid w:val="00076A5B"/>
    <w:rsid w:val="00077F65"/>
    <w:rsid w:val="00080A0C"/>
    <w:rsid w:val="00080C70"/>
    <w:rsid w:val="000812EE"/>
    <w:rsid w:val="0008133A"/>
    <w:rsid w:val="000815A7"/>
    <w:rsid w:val="00082A00"/>
    <w:rsid w:val="00082B6D"/>
    <w:rsid w:val="00083809"/>
    <w:rsid w:val="000845CC"/>
    <w:rsid w:val="00084769"/>
    <w:rsid w:val="00084ED9"/>
    <w:rsid w:val="0008540D"/>
    <w:rsid w:val="0008593E"/>
    <w:rsid w:val="000867B1"/>
    <w:rsid w:val="000867F6"/>
    <w:rsid w:val="0008731B"/>
    <w:rsid w:val="00090593"/>
    <w:rsid w:val="00090C2A"/>
    <w:rsid w:val="00092148"/>
    <w:rsid w:val="00092973"/>
    <w:rsid w:val="00092B72"/>
    <w:rsid w:val="00093263"/>
    <w:rsid w:val="00093742"/>
    <w:rsid w:val="00093CC3"/>
    <w:rsid w:val="00094DE4"/>
    <w:rsid w:val="00095100"/>
    <w:rsid w:val="000954C6"/>
    <w:rsid w:val="00095F29"/>
    <w:rsid w:val="00096249"/>
    <w:rsid w:val="000972D3"/>
    <w:rsid w:val="000A0505"/>
    <w:rsid w:val="000A1163"/>
    <w:rsid w:val="000A1E48"/>
    <w:rsid w:val="000A1E51"/>
    <w:rsid w:val="000A2100"/>
    <w:rsid w:val="000A2374"/>
    <w:rsid w:val="000A28DE"/>
    <w:rsid w:val="000A2C4E"/>
    <w:rsid w:val="000A35D9"/>
    <w:rsid w:val="000A37FC"/>
    <w:rsid w:val="000A39E7"/>
    <w:rsid w:val="000A4223"/>
    <w:rsid w:val="000A430D"/>
    <w:rsid w:val="000A57B0"/>
    <w:rsid w:val="000A65E3"/>
    <w:rsid w:val="000A7A30"/>
    <w:rsid w:val="000B036A"/>
    <w:rsid w:val="000B09F9"/>
    <w:rsid w:val="000B0F16"/>
    <w:rsid w:val="000B10FF"/>
    <w:rsid w:val="000B24A4"/>
    <w:rsid w:val="000B32F3"/>
    <w:rsid w:val="000B3A5B"/>
    <w:rsid w:val="000B44DF"/>
    <w:rsid w:val="000B55C1"/>
    <w:rsid w:val="000B5D35"/>
    <w:rsid w:val="000B620B"/>
    <w:rsid w:val="000B679B"/>
    <w:rsid w:val="000B695A"/>
    <w:rsid w:val="000B7239"/>
    <w:rsid w:val="000B76D5"/>
    <w:rsid w:val="000B7775"/>
    <w:rsid w:val="000C0495"/>
    <w:rsid w:val="000C08DD"/>
    <w:rsid w:val="000C19B9"/>
    <w:rsid w:val="000C2351"/>
    <w:rsid w:val="000C2CE1"/>
    <w:rsid w:val="000C3812"/>
    <w:rsid w:val="000C3F7C"/>
    <w:rsid w:val="000C44D5"/>
    <w:rsid w:val="000C59A0"/>
    <w:rsid w:val="000C5DC0"/>
    <w:rsid w:val="000C68BD"/>
    <w:rsid w:val="000C74C5"/>
    <w:rsid w:val="000C77F6"/>
    <w:rsid w:val="000C7FFA"/>
    <w:rsid w:val="000D0607"/>
    <w:rsid w:val="000D073E"/>
    <w:rsid w:val="000D0CEB"/>
    <w:rsid w:val="000D14C6"/>
    <w:rsid w:val="000D1871"/>
    <w:rsid w:val="000D1972"/>
    <w:rsid w:val="000D2078"/>
    <w:rsid w:val="000D3990"/>
    <w:rsid w:val="000D3F33"/>
    <w:rsid w:val="000D4037"/>
    <w:rsid w:val="000D500D"/>
    <w:rsid w:val="000D6CAB"/>
    <w:rsid w:val="000D72CE"/>
    <w:rsid w:val="000E067D"/>
    <w:rsid w:val="000E0CA4"/>
    <w:rsid w:val="000E12A4"/>
    <w:rsid w:val="000E148B"/>
    <w:rsid w:val="000E1BC0"/>
    <w:rsid w:val="000E210F"/>
    <w:rsid w:val="000E2665"/>
    <w:rsid w:val="000E26CB"/>
    <w:rsid w:val="000E2A10"/>
    <w:rsid w:val="000E36B0"/>
    <w:rsid w:val="000E38BC"/>
    <w:rsid w:val="000E3910"/>
    <w:rsid w:val="000E3C00"/>
    <w:rsid w:val="000E3C0D"/>
    <w:rsid w:val="000E5015"/>
    <w:rsid w:val="000E5111"/>
    <w:rsid w:val="000E6645"/>
    <w:rsid w:val="000E67B9"/>
    <w:rsid w:val="000E70C7"/>
    <w:rsid w:val="000F022F"/>
    <w:rsid w:val="000F0C39"/>
    <w:rsid w:val="000F279D"/>
    <w:rsid w:val="000F2D39"/>
    <w:rsid w:val="000F2FE3"/>
    <w:rsid w:val="000F3C6F"/>
    <w:rsid w:val="000F4559"/>
    <w:rsid w:val="000F4571"/>
    <w:rsid w:val="000F4F83"/>
    <w:rsid w:val="000F4FD9"/>
    <w:rsid w:val="000F79D5"/>
    <w:rsid w:val="000F7A79"/>
    <w:rsid w:val="000F7DBD"/>
    <w:rsid w:val="001000AB"/>
    <w:rsid w:val="00100595"/>
    <w:rsid w:val="001010A0"/>
    <w:rsid w:val="001023B9"/>
    <w:rsid w:val="0010421D"/>
    <w:rsid w:val="0010476E"/>
    <w:rsid w:val="0011022D"/>
    <w:rsid w:val="00110A70"/>
    <w:rsid w:val="00112040"/>
    <w:rsid w:val="001126DD"/>
    <w:rsid w:val="001127EE"/>
    <w:rsid w:val="00112889"/>
    <w:rsid w:val="00112900"/>
    <w:rsid w:val="00113661"/>
    <w:rsid w:val="00113FEB"/>
    <w:rsid w:val="001140BE"/>
    <w:rsid w:val="001153E8"/>
    <w:rsid w:val="0011555F"/>
    <w:rsid w:val="001156EF"/>
    <w:rsid w:val="00115706"/>
    <w:rsid w:val="001158FE"/>
    <w:rsid w:val="001160E0"/>
    <w:rsid w:val="001160F5"/>
    <w:rsid w:val="001167FB"/>
    <w:rsid w:val="00116F66"/>
    <w:rsid w:val="00117386"/>
    <w:rsid w:val="0012076A"/>
    <w:rsid w:val="00120CC5"/>
    <w:rsid w:val="001224EC"/>
    <w:rsid w:val="00122A57"/>
    <w:rsid w:val="00122B69"/>
    <w:rsid w:val="00123938"/>
    <w:rsid w:val="00123D7E"/>
    <w:rsid w:val="001241B2"/>
    <w:rsid w:val="00124FF2"/>
    <w:rsid w:val="00125501"/>
    <w:rsid w:val="00125B6D"/>
    <w:rsid w:val="0012618C"/>
    <w:rsid w:val="001261C2"/>
    <w:rsid w:val="00126262"/>
    <w:rsid w:val="00126264"/>
    <w:rsid w:val="001279CC"/>
    <w:rsid w:val="00130096"/>
    <w:rsid w:val="0013015B"/>
    <w:rsid w:val="001305F0"/>
    <w:rsid w:val="00130E69"/>
    <w:rsid w:val="00131B56"/>
    <w:rsid w:val="00132565"/>
    <w:rsid w:val="00133306"/>
    <w:rsid w:val="00134B80"/>
    <w:rsid w:val="0013543A"/>
    <w:rsid w:val="00135B52"/>
    <w:rsid w:val="00136578"/>
    <w:rsid w:val="00136A65"/>
    <w:rsid w:val="00137D0C"/>
    <w:rsid w:val="00137DD4"/>
    <w:rsid w:val="00137E45"/>
    <w:rsid w:val="00140B1D"/>
    <w:rsid w:val="00140EC9"/>
    <w:rsid w:val="00141074"/>
    <w:rsid w:val="00141330"/>
    <w:rsid w:val="00141B0A"/>
    <w:rsid w:val="00141DAF"/>
    <w:rsid w:val="00142538"/>
    <w:rsid w:val="0014258F"/>
    <w:rsid w:val="00142BB4"/>
    <w:rsid w:val="00142F00"/>
    <w:rsid w:val="00143480"/>
    <w:rsid w:val="00143523"/>
    <w:rsid w:val="001435A4"/>
    <w:rsid w:val="00143CDF"/>
    <w:rsid w:val="00144689"/>
    <w:rsid w:val="001447DE"/>
    <w:rsid w:val="001463B6"/>
    <w:rsid w:val="00146D21"/>
    <w:rsid w:val="0015201F"/>
    <w:rsid w:val="00152CBA"/>
    <w:rsid w:val="00153465"/>
    <w:rsid w:val="00153944"/>
    <w:rsid w:val="00153E91"/>
    <w:rsid w:val="00154358"/>
    <w:rsid w:val="001548C9"/>
    <w:rsid w:val="00155346"/>
    <w:rsid w:val="001555C5"/>
    <w:rsid w:val="001557B7"/>
    <w:rsid w:val="00155E97"/>
    <w:rsid w:val="00156760"/>
    <w:rsid w:val="00157555"/>
    <w:rsid w:val="0016026B"/>
    <w:rsid w:val="0016056A"/>
    <w:rsid w:val="001611D8"/>
    <w:rsid w:val="0016149B"/>
    <w:rsid w:val="0016178F"/>
    <w:rsid w:val="00161C7F"/>
    <w:rsid w:val="00162C0A"/>
    <w:rsid w:val="001630D2"/>
    <w:rsid w:val="00164535"/>
    <w:rsid w:val="0016532B"/>
    <w:rsid w:val="001663A3"/>
    <w:rsid w:val="001663C5"/>
    <w:rsid w:val="00166539"/>
    <w:rsid w:val="001667B5"/>
    <w:rsid w:val="00166E7C"/>
    <w:rsid w:val="00167285"/>
    <w:rsid w:val="0016732C"/>
    <w:rsid w:val="001700F4"/>
    <w:rsid w:val="00170C3E"/>
    <w:rsid w:val="00172051"/>
    <w:rsid w:val="001723DA"/>
    <w:rsid w:val="00173B37"/>
    <w:rsid w:val="00174C63"/>
    <w:rsid w:val="001752B3"/>
    <w:rsid w:val="001754B3"/>
    <w:rsid w:val="00175661"/>
    <w:rsid w:val="00176648"/>
    <w:rsid w:val="00176F00"/>
    <w:rsid w:val="0017783E"/>
    <w:rsid w:val="001779C5"/>
    <w:rsid w:val="00180A3B"/>
    <w:rsid w:val="00180F07"/>
    <w:rsid w:val="00182615"/>
    <w:rsid w:val="001827C0"/>
    <w:rsid w:val="00183511"/>
    <w:rsid w:val="00183CCE"/>
    <w:rsid w:val="00185532"/>
    <w:rsid w:val="001859D2"/>
    <w:rsid w:val="00186047"/>
    <w:rsid w:val="00186A35"/>
    <w:rsid w:val="00190B9E"/>
    <w:rsid w:val="00191840"/>
    <w:rsid w:val="001929CF"/>
    <w:rsid w:val="0019352D"/>
    <w:rsid w:val="00195652"/>
    <w:rsid w:val="001958CD"/>
    <w:rsid w:val="00195F86"/>
    <w:rsid w:val="001977E0"/>
    <w:rsid w:val="001A065F"/>
    <w:rsid w:val="001A1551"/>
    <w:rsid w:val="001A19A6"/>
    <w:rsid w:val="001A24BE"/>
    <w:rsid w:val="001A2B10"/>
    <w:rsid w:val="001A314D"/>
    <w:rsid w:val="001A40FE"/>
    <w:rsid w:val="001A41FA"/>
    <w:rsid w:val="001A4350"/>
    <w:rsid w:val="001A4867"/>
    <w:rsid w:val="001A4D87"/>
    <w:rsid w:val="001A519B"/>
    <w:rsid w:val="001A5FCD"/>
    <w:rsid w:val="001A7725"/>
    <w:rsid w:val="001A786E"/>
    <w:rsid w:val="001A7B1D"/>
    <w:rsid w:val="001A7F93"/>
    <w:rsid w:val="001B1013"/>
    <w:rsid w:val="001B137C"/>
    <w:rsid w:val="001B15D3"/>
    <w:rsid w:val="001B1693"/>
    <w:rsid w:val="001B4859"/>
    <w:rsid w:val="001B4C84"/>
    <w:rsid w:val="001B59FE"/>
    <w:rsid w:val="001B5B7A"/>
    <w:rsid w:val="001B7412"/>
    <w:rsid w:val="001B7EA1"/>
    <w:rsid w:val="001C0111"/>
    <w:rsid w:val="001C2785"/>
    <w:rsid w:val="001C3109"/>
    <w:rsid w:val="001C37BD"/>
    <w:rsid w:val="001C3D7C"/>
    <w:rsid w:val="001C42DF"/>
    <w:rsid w:val="001C4B67"/>
    <w:rsid w:val="001C4F43"/>
    <w:rsid w:val="001C5545"/>
    <w:rsid w:val="001C6163"/>
    <w:rsid w:val="001C7871"/>
    <w:rsid w:val="001C7DFC"/>
    <w:rsid w:val="001D0363"/>
    <w:rsid w:val="001D0DBE"/>
    <w:rsid w:val="001D4495"/>
    <w:rsid w:val="001D53B9"/>
    <w:rsid w:val="001D5D93"/>
    <w:rsid w:val="001D5EE0"/>
    <w:rsid w:val="001D6498"/>
    <w:rsid w:val="001D6F3C"/>
    <w:rsid w:val="001D78F5"/>
    <w:rsid w:val="001E00F3"/>
    <w:rsid w:val="001E03F6"/>
    <w:rsid w:val="001E0B34"/>
    <w:rsid w:val="001E213A"/>
    <w:rsid w:val="001E2D0A"/>
    <w:rsid w:val="001E2D69"/>
    <w:rsid w:val="001E44F8"/>
    <w:rsid w:val="001E4F97"/>
    <w:rsid w:val="001E569F"/>
    <w:rsid w:val="001E7908"/>
    <w:rsid w:val="001F0623"/>
    <w:rsid w:val="001F0633"/>
    <w:rsid w:val="001F0B9D"/>
    <w:rsid w:val="001F1189"/>
    <w:rsid w:val="001F1CD0"/>
    <w:rsid w:val="001F251B"/>
    <w:rsid w:val="001F297E"/>
    <w:rsid w:val="001F37B8"/>
    <w:rsid w:val="001F4048"/>
    <w:rsid w:val="001F467A"/>
    <w:rsid w:val="001F50F7"/>
    <w:rsid w:val="001F645C"/>
    <w:rsid w:val="001F6AB8"/>
    <w:rsid w:val="001F7B52"/>
    <w:rsid w:val="0020007C"/>
    <w:rsid w:val="0020048F"/>
    <w:rsid w:val="002015A9"/>
    <w:rsid w:val="00201DD3"/>
    <w:rsid w:val="0020347A"/>
    <w:rsid w:val="0020395A"/>
    <w:rsid w:val="00203962"/>
    <w:rsid w:val="00204044"/>
    <w:rsid w:val="002040C0"/>
    <w:rsid w:val="00204BBA"/>
    <w:rsid w:val="00205438"/>
    <w:rsid w:val="002062A0"/>
    <w:rsid w:val="00206438"/>
    <w:rsid w:val="00210186"/>
    <w:rsid w:val="002106D8"/>
    <w:rsid w:val="00210DD3"/>
    <w:rsid w:val="00210E13"/>
    <w:rsid w:val="00210FE6"/>
    <w:rsid w:val="002118CE"/>
    <w:rsid w:val="00211BFC"/>
    <w:rsid w:val="00212000"/>
    <w:rsid w:val="00213513"/>
    <w:rsid w:val="002139B6"/>
    <w:rsid w:val="00213B21"/>
    <w:rsid w:val="0021407F"/>
    <w:rsid w:val="002146A6"/>
    <w:rsid w:val="00214C71"/>
    <w:rsid w:val="002153F3"/>
    <w:rsid w:val="00215C13"/>
    <w:rsid w:val="00215C1C"/>
    <w:rsid w:val="00216B87"/>
    <w:rsid w:val="002206E9"/>
    <w:rsid w:val="00220EDE"/>
    <w:rsid w:val="00221CEE"/>
    <w:rsid w:val="002220FE"/>
    <w:rsid w:val="002225A1"/>
    <w:rsid w:val="00222E61"/>
    <w:rsid w:val="00223A41"/>
    <w:rsid w:val="0022471C"/>
    <w:rsid w:val="00224E21"/>
    <w:rsid w:val="00225273"/>
    <w:rsid w:val="002254C2"/>
    <w:rsid w:val="00225D99"/>
    <w:rsid w:val="00226866"/>
    <w:rsid w:val="00227300"/>
    <w:rsid w:val="00227722"/>
    <w:rsid w:val="00227B3D"/>
    <w:rsid w:val="00227C4B"/>
    <w:rsid w:val="00230470"/>
    <w:rsid w:val="00230EF7"/>
    <w:rsid w:val="00230F3B"/>
    <w:rsid w:val="00230F6D"/>
    <w:rsid w:val="00231088"/>
    <w:rsid w:val="002311BB"/>
    <w:rsid w:val="002319FF"/>
    <w:rsid w:val="00233269"/>
    <w:rsid w:val="0023330E"/>
    <w:rsid w:val="00233504"/>
    <w:rsid w:val="0023400D"/>
    <w:rsid w:val="002340BF"/>
    <w:rsid w:val="002362AC"/>
    <w:rsid w:val="002363CB"/>
    <w:rsid w:val="00236816"/>
    <w:rsid w:val="002369C0"/>
    <w:rsid w:val="002372B1"/>
    <w:rsid w:val="002374E8"/>
    <w:rsid w:val="00237538"/>
    <w:rsid w:val="00237B84"/>
    <w:rsid w:val="0024040C"/>
    <w:rsid w:val="00240BFF"/>
    <w:rsid w:val="00240FC4"/>
    <w:rsid w:val="002417FE"/>
    <w:rsid w:val="0024287B"/>
    <w:rsid w:val="0024468E"/>
    <w:rsid w:val="00245738"/>
    <w:rsid w:val="00245E92"/>
    <w:rsid w:val="002465F2"/>
    <w:rsid w:val="00246930"/>
    <w:rsid w:val="00247467"/>
    <w:rsid w:val="00251F85"/>
    <w:rsid w:val="002520ED"/>
    <w:rsid w:val="00252410"/>
    <w:rsid w:val="002534EA"/>
    <w:rsid w:val="00254942"/>
    <w:rsid w:val="00255059"/>
    <w:rsid w:val="00255579"/>
    <w:rsid w:val="00255F33"/>
    <w:rsid w:val="002562D6"/>
    <w:rsid w:val="00256518"/>
    <w:rsid w:val="002567F9"/>
    <w:rsid w:val="00256B58"/>
    <w:rsid w:val="00256EE7"/>
    <w:rsid w:val="00257B2B"/>
    <w:rsid w:val="002603CC"/>
    <w:rsid w:val="0026072F"/>
    <w:rsid w:val="0026073B"/>
    <w:rsid w:val="00260AD2"/>
    <w:rsid w:val="002612F3"/>
    <w:rsid w:val="00262ECB"/>
    <w:rsid w:val="002634B2"/>
    <w:rsid w:val="0026421C"/>
    <w:rsid w:val="002652EA"/>
    <w:rsid w:val="00265CCD"/>
    <w:rsid w:val="00265D4B"/>
    <w:rsid w:val="00267353"/>
    <w:rsid w:val="00270334"/>
    <w:rsid w:val="002706DF"/>
    <w:rsid w:val="0027095A"/>
    <w:rsid w:val="00273671"/>
    <w:rsid w:val="0027374D"/>
    <w:rsid w:val="00273BEC"/>
    <w:rsid w:val="002744A1"/>
    <w:rsid w:val="0027522F"/>
    <w:rsid w:val="002767C1"/>
    <w:rsid w:val="00276B30"/>
    <w:rsid w:val="0027761A"/>
    <w:rsid w:val="00277FB5"/>
    <w:rsid w:val="0028029B"/>
    <w:rsid w:val="002832BF"/>
    <w:rsid w:val="002834D1"/>
    <w:rsid w:val="00285FBE"/>
    <w:rsid w:val="0028635C"/>
    <w:rsid w:val="00286394"/>
    <w:rsid w:val="0028661A"/>
    <w:rsid w:val="00286EC6"/>
    <w:rsid w:val="002874C7"/>
    <w:rsid w:val="002877D1"/>
    <w:rsid w:val="002905BD"/>
    <w:rsid w:val="00290B47"/>
    <w:rsid w:val="00290D96"/>
    <w:rsid w:val="002911BD"/>
    <w:rsid w:val="00291EEF"/>
    <w:rsid w:val="00292068"/>
    <w:rsid w:val="002922BE"/>
    <w:rsid w:val="00292BD4"/>
    <w:rsid w:val="00294069"/>
    <w:rsid w:val="00294123"/>
    <w:rsid w:val="002943E6"/>
    <w:rsid w:val="00294658"/>
    <w:rsid w:val="00296CF2"/>
    <w:rsid w:val="00296EB5"/>
    <w:rsid w:val="002975FB"/>
    <w:rsid w:val="002A0600"/>
    <w:rsid w:val="002A181C"/>
    <w:rsid w:val="002A1B1B"/>
    <w:rsid w:val="002A2D2D"/>
    <w:rsid w:val="002A4AE2"/>
    <w:rsid w:val="002A5A07"/>
    <w:rsid w:val="002A5BFA"/>
    <w:rsid w:val="002B0DDD"/>
    <w:rsid w:val="002B15D7"/>
    <w:rsid w:val="002B1D14"/>
    <w:rsid w:val="002B1E09"/>
    <w:rsid w:val="002B1E9F"/>
    <w:rsid w:val="002B2BDE"/>
    <w:rsid w:val="002B37D0"/>
    <w:rsid w:val="002B62FD"/>
    <w:rsid w:val="002B6566"/>
    <w:rsid w:val="002B6676"/>
    <w:rsid w:val="002B69BE"/>
    <w:rsid w:val="002B6D22"/>
    <w:rsid w:val="002C0C1C"/>
    <w:rsid w:val="002C0CC2"/>
    <w:rsid w:val="002C0CCE"/>
    <w:rsid w:val="002C21F9"/>
    <w:rsid w:val="002C292D"/>
    <w:rsid w:val="002C293F"/>
    <w:rsid w:val="002C2C3D"/>
    <w:rsid w:val="002C3C6C"/>
    <w:rsid w:val="002C4C9E"/>
    <w:rsid w:val="002C4EAD"/>
    <w:rsid w:val="002C57A6"/>
    <w:rsid w:val="002C5994"/>
    <w:rsid w:val="002C6192"/>
    <w:rsid w:val="002C76B3"/>
    <w:rsid w:val="002D0310"/>
    <w:rsid w:val="002D06FD"/>
    <w:rsid w:val="002D1E55"/>
    <w:rsid w:val="002D24C8"/>
    <w:rsid w:val="002D25C0"/>
    <w:rsid w:val="002D3246"/>
    <w:rsid w:val="002D3B96"/>
    <w:rsid w:val="002D451B"/>
    <w:rsid w:val="002D5949"/>
    <w:rsid w:val="002D5A7A"/>
    <w:rsid w:val="002D5E54"/>
    <w:rsid w:val="002D6C8F"/>
    <w:rsid w:val="002D72B8"/>
    <w:rsid w:val="002D780A"/>
    <w:rsid w:val="002D7CC5"/>
    <w:rsid w:val="002E03A0"/>
    <w:rsid w:val="002E0753"/>
    <w:rsid w:val="002E082E"/>
    <w:rsid w:val="002E0D8C"/>
    <w:rsid w:val="002E1D57"/>
    <w:rsid w:val="002E2DEE"/>
    <w:rsid w:val="002E3174"/>
    <w:rsid w:val="002E3BF6"/>
    <w:rsid w:val="002E3E14"/>
    <w:rsid w:val="002E443C"/>
    <w:rsid w:val="002E4B6C"/>
    <w:rsid w:val="002E573B"/>
    <w:rsid w:val="002E5C18"/>
    <w:rsid w:val="002E5E01"/>
    <w:rsid w:val="002F1A28"/>
    <w:rsid w:val="002F1BF1"/>
    <w:rsid w:val="002F1E75"/>
    <w:rsid w:val="002F20B4"/>
    <w:rsid w:val="002F2460"/>
    <w:rsid w:val="002F500A"/>
    <w:rsid w:val="002F5D51"/>
    <w:rsid w:val="002F7C6E"/>
    <w:rsid w:val="00300232"/>
    <w:rsid w:val="00300563"/>
    <w:rsid w:val="00300642"/>
    <w:rsid w:val="00300D06"/>
    <w:rsid w:val="00300F76"/>
    <w:rsid w:val="0030142A"/>
    <w:rsid w:val="00301FB5"/>
    <w:rsid w:val="003020EF"/>
    <w:rsid w:val="00302270"/>
    <w:rsid w:val="00302F46"/>
    <w:rsid w:val="00304E39"/>
    <w:rsid w:val="003067E1"/>
    <w:rsid w:val="00306D2E"/>
    <w:rsid w:val="00307B8A"/>
    <w:rsid w:val="00307E38"/>
    <w:rsid w:val="003101AE"/>
    <w:rsid w:val="00310A4B"/>
    <w:rsid w:val="00311DF2"/>
    <w:rsid w:val="00312A22"/>
    <w:rsid w:val="00312FA7"/>
    <w:rsid w:val="0031392E"/>
    <w:rsid w:val="00315CFA"/>
    <w:rsid w:val="00315D65"/>
    <w:rsid w:val="00316571"/>
    <w:rsid w:val="003168BB"/>
    <w:rsid w:val="003172C5"/>
    <w:rsid w:val="00317584"/>
    <w:rsid w:val="00317BB5"/>
    <w:rsid w:val="00320073"/>
    <w:rsid w:val="00320AB6"/>
    <w:rsid w:val="00321228"/>
    <w:rsid w:val="003219E0"/>
    <w:rsid w:val="00321F71"/>
    <w:rsid w:val="003225CC"/>
    <w:rsid w:val="00323955"/>
    <w:rsid w:val="00323F7A"/>
    <w:rsid w:val="00324223"/>
    <w:rsid w:val="003256D5"/>
    <w:rsid w:val="003259D1"/>
    <w:rsid w:val="00325C7C"/>
    <w:rsid w:val="00325E4C"/>
    <w:rsid w:val="0032635A"/>
    <w:rsid w:val="00326D6D"/>
    <w:rsid w:val="0032778A"/>
    <w:rsid w:val="003278BE"/>
    <w:rsid w:val="003278DE"/>
    <w:rsid w:val="00331181"/>
    <w:rsid w:val="003316B7"/>
    <w:rsid w:val="00331A94"/>
    <w:rsid w:val="00331BCB"/>
    <w:rsid w:val="00332614"/>
    <w:rsid w:val="00332F73"/>
    <w:rsid w:val="0033383E"/>
    <w:rsid w:val="00334554"/>
    <w:rsid w:val="003347E3"/>
    <w:rsid w:val="003350F1"/>
    <w:rsid w:val="00336B2C"/>
    <w:rsid w:val="0033781D"/>
    <w:rsid w:val="00337F36"/>
    <w:rsid w:val="00340100"/>
    <w:rsid w:val="003402B8"/>
    <w:rsid w:val="00341638"/>
    <w:rsid w:val="00341F44"/>
    <w:rsid w:val="00342208"/>
    <w:rsid w:val="003423B7"/>
    <w:rsid w:val="00342880"/>
    <w:rsid w:val="003430FD"/>
    <w:rsid w:val="003456B4"/>
    <w:rsid w:val="0034579C"/>
    <w:rsid w:val="00345903"/>
    <w:rsid w:val="00346852"/>
    <w:rsid w:val="003474FA"/>
    <w:rsid w:val="00347746"/>
    <w:rsid w:val="00350701"/>
    <w:rsid w:val="00351A9A"/>
    <w:rsid w:val="0035211D"/>
    <w:rsid w:val="00354073"/>
    <w:rsid w:val="00354DCF"/>
    <w:rsid w:val="00354EAF"/>
    <w:rsid w:val="0035516F"/>
    <w:rsid w:val="003565E4"/>
    <w:rsid w:val="003569F6"/>
    <w:rsid w:val="00357F9A"/>
    <w:rsid w:val="00360618"/>
    <w:rsid w:val="003622D4"/>
    <w:rsid w:val="00362827"/>
    <w:rsid w:val="003630AC"/>
    <w:rsid w:val="00363636"/>
    <w:rsid w:val="003637FD"/>
    <w:rsid w:val="0036424D"/>
    <w:rsid w:val="00364833"/>
    <w:rsid w:val="00364A87"/>
    <w:rsid w:val="0036528F"/>
    <w:rsid w:val="00365A52"/>
    <w:rsid w:val="00365B96"/>
    <w:rsid w:val="003665C8"/>
    <w:rsid w:val="0036661E"/>
    <w:rsid w:val="00370764"/>
    <w:rsid w:val="00370D7C"/>
    <w:rsid w:val="00371836"/>
    <w:rsid w:val="003724BF"/>
    <w:rsid w:val="0037258C"/>
    <w:rsid w:val="00372B95"/>
    <w:rsid w:val="003730A8"/>
    <w:rsid w:val="00374292"/>
    <w:rsid w:val="00375547"/>
    <w:rsid w:val="00375955"/>
    <w:rsid w:val="00377195"/>
    <w:rsid w:val="003777E0"/>
    <w:rsid w:val="00380127"/>
    <w:rsid w:val="00381548"/>
    <w:rsid w:val="00381CAA"/>
    <w:rsid w:val="00382C43"/>
    <w:rsid w:val="0038582C"/>
    <w:rsid w:val="00385E4A"/>
    <w:rsid w:val="0038713D"/>
    <w:rsid w:val="00387D47"/>
    <w:rsid w:val="00390651"/>
    <w:rsid w:val="00390C8D"/>
    <w:rsid w:val="00390FB1"/>
    <w:rsid w:val="003922F4"/>
    <w:rsid w:val="003923DC"/>
    <w:rsid w:val="003929A2"/>
    <w:rsid w:val="003942D4"/>
    <w:rsid w:val="003949B0"/>
    <w:rsid w:val="00394A43"/>
    <w:rsid w:val="003964EA"/>
    <w:rsid w:val="003966DF"/>
    <w:rsid w:val="00396E89"/>
    <w:rsid w:val="00397673"/>
    <w:rsid w:val="00397F24"/>
    <w:rsid w:val="003A0B66"/>
    <w:rsid w:val="003A2822"/>
    <w:rsid w:val="003A2873"/>
    <w:rsid w:val="003A2BA9"/>
    <w:rsid w:val="003A2BE7"/>
    <w:rsid w:val="003A2D09"/>
    <w:rsid w:val="003A304B"/>
    <w:rsid w:val="003A37C8"/>
    <w:rsid w:val="003A5538"/>
    <w:rsid w:val="003A57AE"/>
    <w:rsid w:val="003A5B94"/>
    <w:rsid w:val="003A5E3E"/>
    <w:rsid w:val="003A6109"/>
    <w:rsid w:val="003A6DA1"/>
    <w:rsid w:val="003A7B27"/>
    <w:rsid w:val="003B032E"/>
    <w:rsid w:val="003B18D7"/>
    <w:rsid w:val="003B290A"/>
    <w:rsid w:val="003B2B4C"/>
    <w:rsid w:val="003B2C09"/>
    <w:rsid w:val="003B311D"/>
    <w:rsid w:val="003B36A3"/>
    <w:rsid w:val="003B57A5"/>
    <w:rsid w:val="003B5B53"/>
    <w:rsid w:val="003B5EC8"/>
    <w:rsid w:val="003B7D31"/>
    <w:rsid w:val="003C1570"/>
    <w:rsid w:val="003C1C79"/>
    <w:rsid w:val="003C2FCB"/>
    <w:rsid w:val="003C33EA"/>
    <w:rsid w:val="003C3929"/>
    <w:rsid w:val="003C3970"/>
    <w:rsid w:val="003C3C9B"/>
    <w:rsid w:val="003C4182"/>
    <w:rsid w:val="003C42AF"/>
    <w:rsid w:val="003C5642"/>
    <w:rsid w:val="003C5B44"/>
    <w:rsid w:val="003C63E5"/>
    <w:rsid w:val="003C677E"/>
    <w:rsid w:val="003C6AD0"/>
    <w:rsid w:val="003C6CA3"/>
    <w:rsid w:val="003C71D9"/>
    <w:rsid w:val="003C7462"/>
    <w:rsid w:val="003C7ACD"/>
    <w:rsid w:val="003D1428"/>
    <w:rsid w:val="003D157C"/>
    <w:rsid w:val="003D1F78"/>
    <w:rsid w:val="003D39A4"/>
    <w:rsid w:val="003D44D9"/>
    <w:rsid w:val="003D48D3"/>
    <w:rsid w:val="003D5C99"/>
    <w:rsid w:val="003D6882"/>
    <w:rsid w:val="003D744C"/>
    <w:rsid w:val="003D7AAE"/>
    <w:rsid w:val="003E06E1"/>
    <w:rsid w:val="003E0E10"/>
    <w:rsid w:val="003E168E"/>
    <w:rsid w:val="003E1D19"/>
    <w:rsid w:val="003E2E08"/>
    <w:rsid w:val="003E2E35"/>
    <w:rsid w:val="003E39BD"/>
    <w:rsid w:val="003E4277"/>
    <w:rsid w:val="003E4C45"/>
    <w:rsid w:val="003E52E3"/>
    <w:rsid w:val="003E53CE"/>
    <w:rsid w:val="003E545D"/>
    <w:rsid w:val="003E5CC4"/>
    <w:rsid w:val="003E5F55"/>
    <w:rsid w:val="003E5F58"/>
    <w:rsid w:val="003E6457"/>
    <w:rsid w:val="003E7299"/>
    <w:rsid w:val="003E73B6"/>
    <w:rsid w:val="003E767D"/>
    <w:rsid w:val="003E7E3D"/>
    <w:rsid w:val="003F00D4"/>
    <w:rsid w:val="003F0A72"/>
    <w:rsid w:val="003F0AB0"/>
    <w:rsid w:val="003F181A"/>
    <w:rsid w:val="003F2968"/>
    <w:rsid w:val="003F48D8"/>
    <w:rsid w:val="003F4CE6"/>
    <w:rsid w:val="003F5DE2"/>
    <w:rsid w:val="003F6159"/>
    <w:rsid w:val="00400C49"/>
    <w:rsid w:val="004022EF"/>
    <w:rsid w:val="00402B71"/>
    <w:rsid w:val="004039CE"/>
    <w:rsid w:val="00403D87"/>
    <w:rsid w:val="0040402F"/>
    <w:rsid w:val="004066F8"/>
    <w:rsid w:val="00407887"/>
    <w:rsid w:val="00411965"/>
    <w:rsid w:val="00412497"/>
    <w:rsid w:val="0041300E"/>
    <w:rsid w:val="00413083"/>
    <w:rsid w:val="0041333A"/>
    <w:rsid w:val="004149FA"/>
    <w:rsid w:val="004151EE"/>
    <w:rsid w:val="004152EF"/>
    <w:rsid w:val="00415300"/>
    <w:rsid w:val="004168EE"/>
    <w:rsid w:val="00416B3A"/>
    <w:rsid w:val="00417A41"/>
    <w:rsid w:val="0042008A"/>
    <w:rsid w:val="004200C6"/>
    <w:rsid w:val="004201A4"/>
    <w:rsid w:val="004204B0"/>
    <w:rsid w:val="00421140"/>
    <w:rsid w:val="004213B6"/>
    <w:rsid w:val="00421BB9"/>
    <w:rsid w:val="00422173"/>
    <w:rsid w:val="00422B81"/>
    <w:rsid w:val="00422BF7"/>
    <w:rsid w:val="0042313F"/>
    <w:rsid w:val="00423B85"/>
    <w:rsid w:val="00423C08"/>
    <w:rsid w:val="0042547E"/>
    <w:rsid w:val="00426560"/>
    <w:rsid w:val="00426B28"/>
    <w:rsid w:val="00427BA4"/>
    <w:rsid w:val="00427DCE"/>
    <w:rsid w:val="004303E4"/>
    <w:rsid w:val="00430442"/>
    <w:rsid w:val="00430778"/>
    <w:rsid w:val="004312F9"/>
    <w:rsid w:val="00431AB3"/>
    <w:rsid w:val="00431FCF"/>
    <w:rsid w:val="00433419"/>
    <w:rsid w:val="004342D7"/>
    <w:rsid w:val="00434770"/>
    <w:rsid w:val="00434FF6"/>
    <w:rsid w:val="00435C3C"/>
    <w:rsid w:val="00436034"/>
    <w:rsid w:val="00437623"/>
    <w:rsid w:val="0044152C"/>
    <w:rsid w:val="00441710"/>
    <w:rsid w:val="00441D65"/>
    <w:rsid w:val="00441D6D"/>
    <w:rsid w:val="004426C7"/>
    <w:rsid w:val="00443B88"/>
    <w:rsid w:val="00443E2C"/>
    <w:rsid w:val="004440C0"/>
    <w:rsid w:val="00444C0C"/>
    <w:rsid w:val="00445B8C"/>
    <w:rsid w:val="00445D6D"/>
    <w:rsid w:val="00445DDD"/>
    <w:rsid w:val="00446655"/>
    <w:rsid w:val="00446ED2"/>
    <w:rsid w:val="00447642"/>
    <w:rsid w:val="00447A28"/>
    <w:rsid w:val="00447AC5"/>
    <w:rsid w:val="00447CD1"/>
    <w:rsid w:val="0045056C"/>
    <w:rsid w:val="004512CD"/>
    <w:rsid w:val="00451318"/>
    <w:rsid w:val="00452370"/>
    <w:rsid w:val="00453359"/>
    <w:rsid w:val="00454D51"/>
    <w:rsid w:val="00454E0D"/>
    <w:rsid w:val="004557CA"/>
    <w:rsid w:val="00456A79"/>
    <w:rsid w:val="00457536"/>
    <w:rsid w:val="004602C2"/>
    <w:rsid w:val="004602F5"/>
    <w:rsid w:val="0046088D"/>
    <w:rsid w:val="0046115D"/>
    <w:rsid w:val="00461262"/>
    <w:rsid w:val="00461A5B"/>
    <w:rsid w:val="00461C0A"/>
    <w:rsid w:val="00461D9B"/>
    <w:rsid w:val="00461F61"/>
    <w:rsid w:val="00462F88"/>
    <w:rsid w:val="004631A2"/>
    <w:rsid w:val="004636C3"/>
    <w:rsid w:val="004638D9"/>
    <w:rsid w:val="00464769"/>
    <w:rsid w:val="00464891"/>
    <w:rsid w:val="00470928"/>
    <w:rsid w:val="004709F1"/>
    <w:rsid w:val="00471BA6"/>
    <w:rsid w:val="00471DDA"/>
    <w:rsid w:val="00473713"/>
    <w:rsid w:val="0047381C"/>
    <w:rsid w:val="00473E8E"/>
    <w:rsid w:val="00475140"/>
    <w:rsid w:val="00476692"/>
    <w:rsid w:val="004771AB"/>
    <w:rsid w:val="00477265"/>
    <w:rsid w:val="00477860"/>
    <w:rsid w:val="00477E0C"/>
    <w:rsid w:val="0048116F"/>
    <w:rsid w:val="00481E6E"/>
    <w:rsid w:val="00482749"/>
    <w:rsid w:val="00485B90"/>
    <w:rsid w:val="00486032"/>
    <w:rsid w:val="00487019"/>
    <w:rsid w:val="00487FC5"/>
    <w:rsid w:val="00490115"/>
    <w:rsid w:val="00491113"/>
    <w:rsid w:val="00491259"/>
    <w:rsid w:val="004912D6"/>
    <w:rsid w:val="00491AAC"/>
    <w:rsid w:val="004923FB"/>
    <w:rsid w:val="00492ECA"/>
    <w:rsid w:val="00495932"/>
    <w:rsid w:val="00496439"/>
    <w:rsid w:val="00497F74"/>
    <w:rsid w:val="004A0406"/>
    <w:rsid w:val="004A0B6A"/>
    <w:rsid w:val="004A0CCF"/>
    <w:rsid w:val="004A202A"/>
    <w:rsid w:val="004A30EA"/>
    <w:rsid w:val="004A31C7"/>
    <w:rsid w:val="004A33C4"/>
    <w:rsid w:val="004A3576"/>
    <w:rsid w:val="004A365E"/>
    <w:rsid w:val="004A48FD"/>
    <w:rsid w:val="004A5346"/>
    <w:rsid w:val="004A5BE0"/>
    <w:rsid w:val="004A7F13"/>
    <w:rsid w:val="004B0509"/>
    <w:rsid w:val="004B05DC"/>
    <w:rsid w:val="004B0D4B"/>
    <w:rsid w:val="004B0E38"/>
    <w:rsid w:val="004B100B"/>
    <w:rsid w:val="004B2575"/>
    <w:rsid w:val="004B27AE"/>
    <w:rsid w:val="004B2B28"/>
    <w:rsid w:val="004B48A2"/>
    <w:rsid w:val="004B562F"/>
    <w:rsid w:val="004B5709"/>
    <w:rsid w:val="004B5A50"/>
    <w:rsid w:val="004B67F2"/>
    <w:rsid w:val="004B69F0"/>
    <w:rsid w:val="004B72A3"/>
    <w:rsid w:val="004B7DEA"/>
    <w:rsid w:val="004C011D"/>
    <w:rsid w:val="004C16CC"/>
    <w:rsid w:val="004C1997"/>
    <w:rsid w:val="004C283C"/>
    <w:rsid w:val="004C3424"/>
    <w:rsid w:val="004C3448"/>
    <w:rsid w:val="004C3A0F"/>
    <w:rsid w:val="004C3D95"/>
    <w:rsid w:val="004C3E7E"/>
    <w:rsid w:val="004C43A0"/>
    <w:rsid w:val="004C4669"/>
    <w:rsid w:val="004C4726"/>
    <w:rsid w:val="004C49AF"/>
    <w:rsid w:val="004C5B14"/>
    <w:rsid w:val="004C72DC"/>
    <w:rsid w:val="004C7410"/>
    <w:rsid w:val="004C790F"/>
    <w:rsid w:val="004D09C6"/>
    <w:rsid w:val="004D0AF0"/>
    <w:rsid w:val="004D4BEB"/>
    <w:rsid w:val="004D4E39"/>
    <w:rsid w:val="004D5C7D"/>
    <w:rsid w:val="004D5CAB"/>
    <w:rsid w:val="004D66B1"/>
    <w:rsid w:val="004D6848"/>
    <w:rsid w:val="004E04FB"/>
    <w:rsid w:val="004E06DB"/>
    <w:rsid w:val="004E08D3"/>
    <w:rsid w:val="004E1633"/>
    <w:rsid w:val="004E16C6"/>
    <w:rsid w:val="004E32A5"/>
    <w:rsid w:val="004E32C0"/>
    <w:rsid w:val="004E351A"/>
    <w:rsid w:val="004E374A"/>
    <w:rsid w:val="004E3F85"/>
    <w:rsid w:val="004E408B"/>
    <w:rsid w:val="004E4471"/>
    <w:rsid w:val="004E4686"/>
    <w:rsid w:val="004E4C3A"/>
    <w:rsid w:val="004E5515"/>
    <w:rsid w:val="004E55BA"/>
    <w:rsid w:val="004E5A1F"/>
    <w:rsid w:val="004E5AC7"/>
    <w:rsid w:val="004E607D"/>
    <w:rsid w:val="004E7BBF"/>
    <w:rsid w:val="004F02B5"/>
    <w:rsid w:val="004F1254"/>
    <w:rsid w:val="004F13B8"/>
    <w:rsid w:val="004F3260"/>
    <w:rsid w:val="004F3465"/>
    <w:rsid w:val="004F38E8"/>
    <w:rsid w:val="004F489C"/>
    <w:rsid w:val="004F48A3"/>
    <w:rsid w:val="004F57A3"/>
    <w:rsid w:val="004F5B99"/>
    <w:rsid w:val="005003DB"/>
    <w:rsid w:val="005017BD"/>
    <w:rsid w:val="00501888"/>
    <w:rsid w:val="00501D82"/>
    <w:rsid w:val="00501DEF"/>
    <w:rsid w:val="00502A07"/>
    <w:rsid w:val="00503208"/>
    <w:rsid w:val="00505576"/>
    <w:rsid w:val="00505ABC"/>
    <w:rsid w:val="0050608C"/>
    <w:rsid w:val="00506470"/>
    <w:rsid w:val="00506753"/>
    <w:rsid w:val="00507895"/>
    <w:rsid w:val="00507D77"/>
    <w:rsid w:val="0051052C"/>
    <w:rsid w:val="00511290"/>
    <w:rsid w:val="005114D2"/>
    <w:rsid w:val="00511770"/>
    <w:rsid w:val="005125A7"/>
    <w:rsid w:val="00512DFD"/>
    <w:rsid w:val="0051307A"/>
    <w:rsid w:val="0051371F"/>
    <w:rsid w:val="00514A3D"/>
    <w:rsid w:val="00515E5C"/>
    <w:rsid w:val="005161C5"/>
    <w:rsid w:val="005162EF"/>
    <w:rsid w:val="005167C1"/>
    <w:rsid w:val="005174D8"/>
    <w:rsid w:val="00517B20"/>
    <w:rsid w:val="00521A1C"/>
    <w:rsid w:val="00521C3F"/>
    <w:rsid w:val="00522481"/>
    <w:rsid w:val="0052388C"/>
    <w:rsid w:val="0052619C"/>
    <w:rsid w:val="005272B0"/>
    <w:rsid w:val="0052749E"/>
    <w:rsid w:val="00530546"/>
    <w:rsid w:val="005305C0"/>
    <w:rsid w:val="00530BA5"/>
    <w:rsid w:val="00531363"/>
    <w:rsid w:val="005318F6"/>
    <w:rsid w:val="00531906"/>
    <w:rsid w:val="00531A92"/>
    <w:rsid w:val="00531B92"/>
    <w:rsid w:val="00531D90"/>
    <w:rsid w:val="00531FA8"/>
    <w:rsid w:val="00533ADE"/>
    <w:rsid w:val="00533B41"/>
    <w:rsid w:val="00535202"/>
    <w:rsid w:val="00535B96"/>
    <w:rsid w:val="00535D05"/>
    <w:rsid w:val="00536DF4"/>
    <w:rsid w:val="00537C76"/>
    <w:rsid w:val="00537E7E"/>
    <w:rsid w:val="00540425"/>
    <w:rsid w:val="00541459"/>
    <w:rsid w:val="0054297B"/>
    <w:rsid w:val="00542A19"/>
    <w:rsid w:val="00542B1C"/>
    <w:rsid w:val="00542CD5"/>
    <w:rsid w:val="00542E74"/>
    <w:rsid w:val="00543880"/>
    <w:rsid w:val="0054404D"/>
    <w:rsid w:val="005448EF"/>
    <w:rsid w:val="00545C8C"/>
    <w:rsid w:val="00545ECF"/>
    <w:rsid w:val="005463C1"/>
    <w:rsid w:val="00546631"/>
    <w:rsid w:val="005466FE"/>
    <w:rsid w:val="00546B1C"/>
    <w:rsid w:val="00550884"/>
    <w:rsid w:val="005510B7"/>
    <w:rsid w:val="0055143C"/>
    <w:rsid w:val="005524D8"/>
    <w:rsid w:val="00552933"/>
    <w:rsid w:val="005530CA"/>
    <w:rsid w:val="00553DD8"/>
    <w:rsid w:val="0055536D"/>
    <w:rsid w:val="0055551B"/>
    <w:rsid w:val="0055582A"/>
    <w:rsid w:val="0055715C"/>
    <w:rsid w:val="005573AF"/>
    <w:rsid w:val="00560AF0"/>
    <w:rsid w:val="00561143"/>
    <w:rsid w:val="00561636"/>
    <w:rsid w:val="005642B7"/>
    <w:rsid w:val="005654A4"/>
    <w:rsid w:val="00565647"/>
    <w:rsid w:val="00565CEE"/>
    <w:rsid w:val="0056654A"/>
    <w:rsid w:val="00566855"/>
    <w:rsid w:val="00567521"/>
    <w:rsid w:val="00567E7C"/>
    <w:rsid w:val="00567F36"/>
    <w:rsid w:val="00570DB6"/>
    <w:rsid w:val="0057123F"/>
    <w:rsid w:val="00571CA8"/>
    <w:rsid w:val="00572822"/>
    <w:rsid w:val="005734D5"/>
    <w:rsid w:val="00573AE4"/>
    <w:rsid w:val="0057489A"/>
    <w:rsid w:val="005754B6"/>
    <w:rsid w:val="00575D1D"/>
    <w:rsid w:val="00575F08"/>
    <w:rsid w:val="00577002"/>
    <w:rsid w:val="00577364"/>
    <w:rsid w:val="00577416"/>
    <w:rsid w:val="00577442"/>
    <w:rsid w:val="00580B08"/>
    <w:rsid w:val="00580E3B"/>
    <w:rsid w:val="00580F82"/>
    <w:rsid w:val="00581D30"/>
    <w:rsid w:val="005820C2"/>
    <w:rsid w:val="00582A9E"/>
    <w:rsid w:val="00584FE3"/>
    <w:rsid w:val="005863F8"/>
    <w:rsid w:val="00586F8E"/>
    <w:rsid w:val="00587738"/>
    <w:rsid w:val="00587747"/>
    <w:rsid w:val="00593AC2"/>
    <w:rsid w:val="005943B4"/>
    <w:rsid w:val="00594871"/>
    <w:rsid w:val="00594C0C"/>
    <w:rsid w:val="005959C4"/>
    <w:rsid w:val="00595EDE"/>
    <w:rsid w:val="00595FC5"/>
    <w:rsid w:val="00596112"/>
    <w:rsid w:val="005969A0"/>
    <w:rsid w:val="00596F9E"/>
    <w:rsid w:val="005A011B"/>
    <w:rsid w:val="005A09F9"/>
    <w:rsid w:val="005A0BAF"/>
    <w:rsid w:val="005A0D05"/>
    <w:rsid w:val="005A1909"/>
    <w:rsid w:val="005A2041"/>
    <w:rsid w:val="005A326C"/>
    <w:rsid w:val="005A4E3E"/>
    <w:rsid w:val="005A5DF1"/>
    <w:rsid w:val="005A5E1C"/>
    <w:rsid w:val="005A6698"/>
    <w:rsid w:val="005B0A78"/>
    <w:rsid w:val="005B21C6"/>
    <w:rsid w:val="005B32A1"/>
    <w:rsid w:val="005B4029"/>
    <w:rsid w:val="005B51D5"/>
    <w:rsid w:val="005B589B"/>
    <w:rsid w:val="005B69B0"/>
    <w:rsid w:val="005B71A3"/>
    <w:rsid w:val="005B7D27"/>
    <w:rsid w:val="005C00D3"/>
    <w:rsid w:val="005C167E"/>
    <w:rsid w:val="005C1C11"/>
    <w:rsid w:val="005C390A"/>
    <w:rsid w:val="005C3E85"/>
    <w:rsid w:val="005C490C"/>
    <w:rsid w:val="005C4988"/>
    <w:rsid w:val="005C499C"/>
    <w:rsid w:val="005C53B9"/>
    <w:rsid w:val="005C5C40"/>
    <w:rsid w:val="005C7A18"/>
    <w:rsid w:val="005C7BE5"/>
    <w:rsid w:val="005C7E6D"/>
    <w:rsid w:val="005D10FF"/>
    <w:rsid w:val="005D12E1"/>
    <w:rsid w:val="005D1B3C"/>
    <w:rsid w:val="005D23D6"/>
    <w:rsid w:val="005D2CDB"/>
    <w:rsid w:val="005D30DC"/>
    <w:rsid w:val="005D3346"/>
    <w:rsid w:val="005D44BA"/>
    <w:rsid w:val="005D49BD"/>
    <w:rsid w:val="005D4FED"/>
    <w:rsid w:val="005D5445"/>
    <w:rsid w:val="005D672E"/>
    <w:rsid w:val="005D67E9"/>
    <w:rsid w:val="005D6ACC"/>
    <w:rsid w:val="005D75F2"/>
    <w:rsid w:val="005D786F"/>
    <w:rsid w:val="005D7A52"/>
    <w:rsid w:val="005E06EE"/>
    <w:rsid w:val="005E0795"/>
    <w:rsid w:val="005E1B89"/>
    <w:rsid w:val="005E1D89"/>
    <w:rsid w:val="005E21B7"/>
    <w:rsid w:val="005E2423"/>
    <w:rsid w:val="005E299B"/>
    <w:rsid w:val="005E2E5B"/>
    <w:rsid w:val="005E44FE"/>
    <w:rsid w:val="005E5530"/>
    <w:rsid w:val="005E57A3"/>
    <w:rsid w:val="005E5BCF"/>
    <w:rsid w:val="005E6306"/>
    <w:rsid w:val="005E6C03"/>
    <w:rsid w:val="005F0586"/>
    <w:rsid w:val="005F4DDA"/>
    <w:rsid w:val="005F5ECE"/>
    <w:rsid w:val="005F6D42"/>
    <w:rsid w:val="005F6F8B"/>
    <w:rsid w:val="005F70EF"/>
    <w:rsid w:val="005F7A43"/>
    <w:rsid w:val="005F7B4A"/>
    <w:rsid w:val="00600285"/>
    <w:rsid w:val="00600C4C"/>
    <w:rsid w:val="00601E4B"/>
    <w:rsid w:val="006020C0"/>
    <w:rsid w:val="0060298E"/>
    <w:rsid w:val="00603937"/>
    <w:rsid w:val="00603DC8"/>
    <w:rsid w:val="00603E63"/>
    <w:rsid w:val="00604084"/>
    <w:rsid w:val="00604A71"/>
    <w:rsid w:val="00604AFA"/>
    <w:rsid w:val="00604F99"/>
    <w:rsid w:val="0060604F"/>
    <w:rsid w:val="0060642E"/>
    <w:rsid w:val="00606707"/>
    <w:rsid w:val="00606858"/>
    <w:rsid w:val="0061016B"/>
    <w:rsid w:val="0061032D"/>
    <w:rsid w:val="006110F8"/>
    <w:rsid w:val="006113C4"/>
    <w:rsid w:val="006115B5"/>
    <w:rsid w:val="00611E55"/>
    <w:rsid w:val="00612DE6"/>
    <w:rsid w:val="00612EBB"/>
    <w:rsid w:val="006136F6"/>
    <w:rsid w:val="00613D61"/>
    <w:rsid w:val="00614C0C"/>
    <w:rsid w:val="00614CD4"/>
    <w:rsid w:val="006157D8"/>
    <w:rsid w:val="00616203"/>
    <w:rsid w:val="006167F5"/>
    <w:rsid w:val="00616DA9"/>
    <w:rsid w:val="0061714B"/>
    <w:rsid w:val="006206C4"/>
    <w:rsid w:val="0062307D"/>
    <w:rsid w:val="00624814"/>
    <w:rsid w:val="00626CBD"/>
    <w:rsid w:val="00630734"/>
    <w:rsid w:val="00630AEB"/>
    <w:rsid w:val="00630EAD"/>
    <w:rsid w:val="006319EA"/>
    <w:rsid w:val="006322F8"/>
    <w:rsid w:val="006328BB"/>
    <w:rsid w:val="006331BB"/>
    <w:rsid w:val="00633397"/>
    <w:rsid w:val="00634261"/>
    <w:rsid w:val="00634DB6"/>
    <w:rsid w:val="0063582F"/>
    <w:rsid w:val="00635A6B"/>
    <w:rsid w:val="00635FE4"/>
    <w:rsid w:val="006367DD"/>
    <w:rsid w:val="006376CB"/>
    <w:rsid w:val="00640C60"/>
    <w:rsid w:val="006427CC"/>
    <w:rsid w:val="006427F2"/>
    <w:rsid w:val="00643861"/>
    <w:rsid w:val="00644652"/>
    <w:rsid w:val="00645159"/>
    <w:rsid w:val="00645AC8"/>
    <w:rsid w:val="00646351"/>
    <w:rsid w:val="00647581"/>
    <w:rsid w:val="00647A1A"/>
    <w:rsid w:val="00647C11"/>
    <w:rsid w:val="00652658"/>
    <w:rsid w:val="006531F6"/>
    <w:rsid w:val="00654C08"/>
    <w:rsid w:val="006559A5"/>
    <w:rsid w:val="00656A1D"/>
    <w:rsid w:val="00656D05"/>
    <w:rsid w:val="00657AC8"/>
    <w:rsid w:val="00657F30"/>
    <w:rsid w:val="00660484"/>
    <w:rsid w:val="00660C9A"/>
    <w:rsid w:val="00662504"/>
    <w:rsid w:val="0066255A"/>
    <w:rsid w:val="006627B2"/>
    <w:rsid w:val="00662837"/>
    <w:rsid w:val="00663395"/>
    <w:rsid w:val="0066373B"/>
    <w:rsid w:val="006641D1"/>
    <w:rsid w:val="0066477D"/>
    <w:rsid w:val="006658C8"/>
    <w:rsid w:val="00666385"/>
    <w:rsid w:val="00666E29"/>
    <w:rsid w:val="00667405"/>
    <w:rsid w:val="00667F15"/>
    <w:rsid w:val="00670696"/>
    <w:rsid w:val="00671082"/>
    <w:rsid w:val="0067344F"/>
    <w:rsid w:val="006759DD"/>
    <w:rsid w:val="0067726C"/>
    <w:rsid w:val="0067767E"/>
    <w:rsid w:val="00677A69"/>
    <w:rsid w:val="00677F65"/>
    <w:rsid w:val="0068095F"/>
    <w:rsid w:val="00681C4A"/>
    <w:rsid w:val="00682E8F"/>
    <w:rsid w:val="0068362C"/>
    <w:rsid w:val="0068710F"/>
    <w:rsid w:val="00687A8E"/>
    <w:rsid w:val="0069064A"/>
    <w:rsid w:val="00692B0F"/>
    <w:rsid w:val="00692F8B"/>
    <w:rsid w:val="006931D5"/>
    <w:rsid w:val="00696ABF"/>
    <w:rsid w:val="00696B56"/>
    <w:rsid w:val="006977F1"/>
    <w:rsid w:val="00697CA0"/>
    <w:rsid w:val="00697F35"/>
    <w:rsid w:val="006A0235"/>
    <w:rsid w:val="006A0561"/>
    <w:rsid w:val="006A161C"/>
    <w:rsid w:val="006A2208"/>
    <w:rsid w:val="006A2436"/>
    <w:rsid w:val="006A36E9"/>
    <w:rsid w:val="006A47EE"/>
    <w:rsid w:val="006A652A"/>
    <w:rsid w:val="006A7271"/>
    <w:rsid w:val="006A77A2"/>
    <w:rsid w:val="006B0514"/>
    <w:rsid w:val="006B06C7"/>
    <w:rsid w:val="006B0D28"/>
    <w:rsid w:val="006B10E7"/>
    <w:rsid w:val="006B2354"/>
    <w:rsid w:val="006B24A8"/>
    <w:rsid w:val="006B2E70"/>
    <w:rsid w:val="006B30CC"/>
    <w:rsid w:val="006B3653"/>
    <w:rsid w:val="006B378B"/>
    <w:rsid w:val="006B37E4"/>
    <w:rsid w:val="006B4FC6"/>
    <w:rsid w:val="006B548A"/>
    <w:rsid w:val="006B56D3"/>
    <w:rsid w:val="006B57F7"/>
    <w:rsid w:val="006B5F7B"/>
    <w:rsid w:val="006B636A"/>
    <w:rsid w:val="006B776F"/>
    <w:rsid w:val="006B77D4"/>
    <w:rsid w:val="006B7E51"/>
    <w:rsid w:val="006C0A92"/>
    <w:rsid w:val="006C2526"/>
    <w:rsid w:val="006C3323"/>
    <w:rsid w:val="006C35F1"/>
    <w:rsid w:val="006C3806"/>
    <w:rsid w:val="006C38A6"/>
    <w:rsid w:val="006C3A99"/>
    <w:rsid w:val="006C4727"/>
    <w:rsid w:val="006C4B16"/>
    <w:rsid w:val="006C4CE6"/>
    <w:rsid w:val="006C5999"/>
    <w:rsid w:val="006C5CF0"/>
    <w:rsid w:val="006C5EC4"/>
    <w:rsid w:val="006C6342"/>
    <w:rsid w:val="006D04C7"/>
    <w:rsid w:val="006D04CD"/>
    <w:rsid w:val="006D1C02"/>
    <w:rsid w:val="006D35F7"/>
    <w:rsid w:val="006D3A99"/>
    <w:rsid w:val="006D3C80"/>
    <w:rsid w:val="006D6100"/>
    <w:rsid w:val="006D62E1"/>
    <w:rsid w:val="006D6587"/>
    <w:rsid w:val="006D66DF"/>
    <w:rsid w:val="006D6D31"/>
    <w:rsid w:val="006D71E3"/>
    <w:rsid w:val="006D7BC9"/>
    <w:rsid w:val="006D7FF6"/>
    <w:rsid w:val="006E024D"/>
    <w:rsid w:val="006E02AD"/>
    <w:rsid w:val="006E11DD"/>
    <w:rsid w:val="006E12B1"/>
    <w:rsid w:val="006E20DD"/>
    <w:rsid w:val="006E27AC"/>
    <w:rsid w:val="006E2C19"/>
    <w:rsid w:val="006E2DB9"/>
    <w:rsid w:val="006E43F1"/>
    <w:rsid w:val="006E50AC"/>
    <w:rsid w:val="006E5226"/>
    <w:rsid w:val="006E56F3"/>
    <w:rsid w:val="006E5C0B"/>
    <w:rsid w:val="006E611D"/>
    <w:rsid w:val="006E6967"/>
    <w:rsid w:val="006E6BCB"/>
    <w:rsid w:val="006F02AE"/>
    <w:rsid w:val="006F04CC"/>
    <w:rsid w:val="006F1459"/>
    <w:rsid w:val="006F313D"/>
    <w:rsid w:val="006F3357"/>
    <w:rsid w:val="006F5449"/>
    <w:rsid w:val="006F5CD1"/>
    <w:rsid w:val="006F65BB"/>
    <w:rsid w:val="006F762F"/>
    <w:rsid w:val="006F7945"/>
    <w:rsid w:val="006F79A3"/>
    <w:rsid w:val="006F7B0E"/>
    <w:rsid w:val="007008EA"/>
    <w:rsid w:val="00700A73"/>
    <w:rsid w:val="00701C99"/>
    <w:rsid w:val="007022D7"/>
    <w:rsid w:val="00702641"/>
    <w:rsid w:val="007031AC"/>
    <w:rsid w:val="00703C13"/>
    <w:rsid w:val="0070410A"/>
    <w:rsid w:val="00704173"/>
    <w:rsid w:val="00704235"/>
    <w:rsid w:val="00704A15"/>
    <w:rsid w:val="007054B1"/>
    <w:rsid w:val="00705873"/>
    <w:rsid w:val="0070693B"/>
    <w:rsid w:val="00706D31"/>
    <w:rsid w:val="00706DC6"/>
    <w:rsid w:val="007072CF"/>
    <w:rsid w:val="007077E8"/>
    <w:rsid w:val="007078E1"/>
    <w:rsid w:val="00707BAC"/>
    <w:rsid w:val="00707E5B"/>
    <w:rsid w:val="007111E6"/>
    <w:rsid w:val="007113C5"/>
    <w:rsid w:val="00711F08"/>
    <w:rsid w:val="00713456"/>
    <w:rsid w:val="00713746"/>
    <w:rsid w:val="007156C2"/>
    <w:rsid w:val="007156D6"/>
    <w:rsid w:val="007163C6"/>
    <w:rsid w:val="00717178"/>
    <w:rsid w:val="007175FD"/>
    <w:rsid w:val="00717D3E"/>
    <w:rsid w:val="007201BD"/>
    <w:rsid w:val="007203F9"/>
    <w:rsid w:val="00720748"/>
    <w:rsid w:val="0072118B"/>
    <w:rsid w:val="007211B5"/>
    <w:rsid w:val="00721406"/>
    <w:rsid w:val="007221FD"/>
    <w:rsid w:val="00724809"/>
    <w:rsid w:val="00725E85"/>
    <w:rsid w:val="0072608C"/>
    <w:rsid w:val="007261BA"/>
    <w:rsid w:val="00726FF8"/>
    <w:rsid w:val="0073095A"/>
    <w:rsid w:val="00731630"/>
    <w:rsid w:val="00731BDA"/>
    <w:rsid w:val="007328CF"/>
    <w:rsid w:val="00733124"/>
    <w:rsid w:val="00733CF9"/>
    <w:rsid w:val="00733E33"/>
    <w:rsid w:val="0073407B"/>
    <w:rsid w:val="00734A8D"/>
    <w:rsid w:val="00735016"/>
    <w:rsid w:val="00735B5A"/>
    <w:rsid w:val="0073656F"/>
    <w:rsid w:val="007366FF"/>
    <w:rsid w:val="00736C06"/>
    <w:rsid w:val="007377EB"/>
    <w:rsid w:val="007406B8"/>
    <w:rsid w:val="0074256D"/>
    <w:rsid w:val="007433E3"/>
    <w:rsid w:val="00743685"/>
    <w:rsid w:val="00743CD9"/>
    <w:rsid w:val="00745CED"/>
    <w:rsid w:val="00745FC6"/>
    <w:rsid w:val="007473D0"/>
    <w:rsid w:val="007473D1"/>
    <w:rsid w:val="007477AF"/>
    <w:rsid w:val="00747ACF"/>
    <w:rsid w:val="00751427"/>
    <w:rsid w:val="00751DB3"/>
    <w:rsid w:val="007521B8"/>
    <w:rsid w:val="00752B44"/>
    <w:rsid w:val="0075352A"/>
    <w:rsid w:val="00753590"/>
    <w:rsid w:val="00753768"/>
    <w:rsid w:val="007538BE"/>
    <w:rsid w:val="007540BE"/>
    <w:rsid w:val="00754437"/>
    <w:rsid w:val="00754544"/>
    <w:rsid w:val="0075476A"/>
    <w:rsid w:val="00755DEB"/>
    <w:rsid w:val="007563C4"/>
    <w:rsid w:val="007575CB"/>
    <w:rsid w:val="007575CF"/>
    <w:rsid w:val="00757946"/>
    <w:rsid w:val="00760730"/>
    <w:rsid w:val="0076076B"/>
    <w:rsid w:val="0076099F"/>
    <w:rsid w:val="00760D9B"/>
    <w:rsid w:val="00762FA8"/>
    <w:rsid w:val="007639E6"/>
    <w:rsid w:val="00766516"/>
    <w:rsid w:val="00766818"/>
    <w:rsid w:val="007668E1"/>
    <w:rsid w:val="0077092F"/>
    <w:rsid w:val="00771814"/>
    <w:rsid w:val="007731C1"/>
    <w:rsid w:val="00773765"/>
    <w:rsid w:val="00775333"/>
    <w:rsid w:val="007753E4"/>
    <w:rsid w:val="0077713B"/>
    <w:rsid w:val="007774DC"/>
    <w:rsid w:val="007775BF"/>
    <w:rsid w:val="00777646"/>
    <w:rsid w:val="0077776D"/>
    <w:rsid w:val="0077799F"/>
    <w:rsid w:val="007823EA"/>
    <w:rsid w:val="00783448"/>
    <w:rsid w:val="00784F4C"/>
    <w:rsid w:val="0078598B"/>
    <w:rsid w:val="00786488"/>
    <w:rsid w:val="00787354"/>
    <w:rsid w:val="007917AA"/>
    <w:rsid w:val="007917B7"/>
    <w:rsid w:val="007940C0"/>
    <w:rsid w:val="00794586"/>
    <w:rsid w:val="00794677"/>
    <w:rsid w:val="00795B71"/>
    <w:rsid w:val="00795BC0"/>
    <w:rsid w:val="00795D09"/>
    <w:rsid w:val="00796231"/>
    <w:rsid w:val="0079677D"/>
    <w:rsid w:val="00797BE3"/>
    <w:rsid w:val="00797EC3"/>
    <w:rsid w:val="007A0912"/>
    <w:rsid w:val="007A0960"/>
    <w:rsid w:val="007A09D1"/>
    <w:rsid w:val="007A10B3"/>
    <w:rsid w:val="007A3A41"/>
    <w:rsid w:val="007A45E3"/>
    <w:rsid w:val="007A4BB1"/>
    <w:rsid w:val="007A5B98"/>
    <w:rsid w:val="007A5CBB"/>
    <w:rsid w:val="007A6B99"/>
    <w:rsid w:val="007A6F2A"/>
    <w:rsid w:val="007A777F"/>
    <w:rsid w:val="007B0228"/>
    <w:rsid w:val="007B08A4"/>
    <w:rsid w:val="007B08E5"/>
    <w:rsid w:val="007B14EA"/>
    <w:rsid w:val="007B16A9"/>
    <w:rsid w:val="007B4205"/>
    <w:rsid w:val="007B5374"/>
    <w:rsid w:val="007B617A"/>
    <w:rsid w:val="007B6694"/>
    <w:rsid w:val="007B6DA9"/>
    <w:rsid w:val="007B71A6"/>
    <w:rsid w:val="007C04F1"/>
    <w:rsid w:val="007C22A6"/>
    <w:rsid w:val="007C2E85"/>
    <w:rsid w:val="007C3234"/>
    <w:rsid w:val="007C3699"/>
    <w:rsid w:val="007C400A"/>
    <w:rsid w:val="007C460C"/>
    <w:rsid w:val="007C50F2"/>
    <w:rsid w:val="007C59E3"/>
    <w:rsid w:val="007C65B7"/>
    <w:rsid w:val="007C7685"/>
    <w:rsid w:val="007C7AA1"/>
    <w:rsid w:val="007C7CE2"/>
    <w:rsid w:val="007D1F32"/>
    <w:rsid w:val="007D5410"/>
    <w:rsid w:val="007D5634"/>
    <w:rsid w:val="007D58B6"/>
    <w:rsid w:val="007D5B5E"/>
    <w:rsid w:val="007D5EC3"/>
    <w:rsid w:val="007D614C"/>
    <w:rsid w:val="007D64EB"/>
    <w:rsid w:val="007D6BEC"/>
    <w:rsid w:val="007D7242"/>
    <w:rsid w:val="007E0996"/>
    <w:rsid w:val="007E09ED"/>
    <w:rsid w:val="007E1389"/>
    <w:rsid w:val="007E164C"/>
    <w:rsid w:val="007E2157"/>
    <w:rsid w:val="007E2257"/>
    <w:rsid w:val="007E2395"/>
    <w:rsid w:val="007E30D0"/>
    <w:rsid w:val="007E361C"/>
    <w:rsid w:val="007E3B4E"/>
    <w:rsid w:val="007E428B"/>
    <w:rsid w:val="007E4FFC"/>
    <w:rsid w:val="007E5047"/>
    <w:rsid w:val="007E5809"/>
    <w:rsid w:val="007E5C9C"/>
    <w:rsid w:val="007E5FD7"/>
    <w:rsid w:val="007E6239"/>
    <w:rsid w:val="007E6679"/>
    <w:rsid w:val="007E6BF3"/>
    <w:rsid w:val="007E6EF1"/>
    <w:rsid w:val="007E7FA5"/>
    <w:rsid w:val="007F060A"/>
    <w:rsid w:val="007F06A3"/>
    <w:rsid w:val="007F0DB5"/>
    <w:rsid w:val="007F2321"/>
    <w:rsid w:val="007F2489"/>
    <w:rsid w:val="007F422C"/>
    <w:rsid w:val="007F4BEE"/>
    <w:rsid w:val="007F5D3B"/>
    <w:rsid w:val="007F5D9E"/>
    <w:rsid w:val="007F60B6"/>
    <w:rsid w:val="007F76BF"/>
    <w:rsid w:val="00800729"/>
    <w:rsid w:val="00800CCA"/>
    <w:rsid w:val="0080196E"/>
    <w:rsid w:val="00802230"/>
    <w:rsid w:val="00803A87"/>
    <w:rsid w:val="00803C40"/>
    <w:rsid w:val="00803EC4"/>
    <w:rsid w:val="008040CE"/>
    <w:rsid w:val="00804252"/>
    <w:rsid w:val="00804E36"/>
    <w:rsid w:val="0080551C"/>
    <w:rsid w:val="008057E0"/>
    <w:rsid w:val="00805D8B"/>
    <w:rsid w:val="0080646C"/>
    <w:rsid w:val="00806571"/>
    <w:rsid w:val="00806DAD"/>
    <w:rsid w:val="00807723"/>
    <w:rsid w:val="00807B12"/>
    <w:rsid w:val="00807CAB"/>
    <w:rsid w:val="008102DE"/>
    <w:rsid w:val="00810683"/>
    <w:rsid w:val="0081082E"/>
    <w:rsid w:val="00812128"/>
    <w:rsid w:val="00813858"/>
    <w:rsid w:val="0081393A"/>
    <w:rsid w:val="00813A6B"/>
    <w:rsid w:val="00814A8E"/>
    <w:rsid w:val="00815771"/>
    <w:rsid w:val="00815F28"/>
    <w:rsid w:val="00820142"/>
    <w:rsid w:val="00820474"/>
    <w:rsid w:val="00820884"/>
    <w:rsid w:val="00820994"/>
    <w:rsid w:val="00820E2B"/>
    <w:rsid w:val="00821295"/>
    <w:rsid w:val="00822B65"/>
    <w:rsid w:val="00823904"/>
    <w:rsid w:val="00823B34"/>
    <w:rsid w:val="00824FC5"/>
    <w:rsid w:val="00825079"/>
    <w:rsid w:val="008252EA"/>
    <w:rsid w:val="00825C9D"/>
    <w:rsid w:val="008269D4"/>
    <w:rsid w:val="00827675"/>
    <w:rsid w:val="008306BB"/>
    <w:rsid w:val="00832815"/>
    <w:rsid w:val="008332F3"/>
    <w:rsid w:val="008336F6"/>
    <w:rsid w:val="008353D9"/>
    <w:rsid w:val="00835A1D"/>
    <w:rsid w:val="0083625A"/>
    <w:rsid w:val="008370E7"/>
    <w:rsid w:val="0083756C"/>
    <w:rsid w:val="00840FCD"/>
    <w:rsid w:val="00841AE3"/>
    <w:rsid w:val="00842490"/>
    <w:rsid w:val="00842BD8"/>
    <w:rsid w:val="00842C1A"/>
    <w:rsid w:val="00842E1F"/>
    <w:rsid w:val="00843163"/>
    <w:rsid w:val="008444BC"/>
    <w:rsid w:val="00844948"/>
    <w:rsid w:val="008451FF"/>
    <w:rsid w:val="00845DAD"/>
    <w:rsid w:val="0084600E"/>
    <w:rsid w:val="00847171"/>
    <w:rsid w:val="00847737"/>
    <w:rsid w:val="00847C92"/>
    <w:rsid w:val="008502E4"/>
    <w:rsid w:val="00850EDE"/>
    <w:rsid w:val="008510CB"/>
    <w:rsid w:val="0085190D"/>
    <w:rsid w:val="00851E90"/>
    <w:rsid w:val="00852564"/>
    <w:rsid w:val="008535ED"/>
    <w:rsid w:val="0085445D"/>
    <w:rsid w:val="00854FC8"/>
    <w:rsid w:val="00855A6B"/>
    <w:rsid w:val="00855CBB"/>
    <w:rsid w:val="00856315"/>
    <w:rsid w:val="00856AF6"/>
    <w:rsid w:val="00856DB1"/>
    <w:rsid w:val="00856EB4"/>
    <w:rsid w:val="00857D8C"/>
    <w:rsid w:val="00860C5F"/>
    <w:rsid w:val="00861FAD"/>
    <w:rsid w:val="008620E9"/>
    <w:rsid w:val="00862368"/>
    <w:rsid w:val="0086243C"/>
    <w:rsid w:val="00862EC4"/>
    <w:rsid w:val="008633E0"/>
    <w:rsid w:val="00863CBF"/>
    <w:rsid w:val="00864E93"/>
    <w:rsid w:val="008652A1"/>
    <w:rsid w:val="00865FE6"/>
    <w:rsid w:val="00866ABD"/>
    <w:rsid w:val="008675CB"/>
    <w:rsid w:val="00873635"/>
    <w:rsid w:val="00874619"/>
    <w:rsid w:val="00874D6D"/>
    <w:rsid w:val="008755A6"/>
    <w:rsid w:val="00875D13"/>
    <w:rsid w:val="008766CC"/>
    <w:rsid w:val="0087707D"/>
    <w:rsid w:val="00880291"/>
    <w:rsid w:val="008819C8"/>
    <w:rsid w:val="0088253F"/>
    <w:rsid w:val="00882B99"/>
    <w:rsid w:val="00883007"/>
    <w:rsid w:val="008845AA"/>
    <w:rsid w:val="00885D27"/>
    <w:rsid w:val="00885F32"/>
    <w:rsid w:val="0089081B"/>
    <w:rsid w:val="00890AC1"/>
    <w:rsid w:val="008914FF"/>
    <w:rsid w:val="00891857"/>
    <w:rsid w:val="00891894"/>
    <w:rsid w:val="00891D2F"/>
    <w:rsid w:val="00892602"/>
    <w:rsid w:val="00894604"/>
    <w:rsid w:val="008951DB"/>
    <w:rsid w:val="00895C32"/>
    <w:rsid w:val="008964FA"/>
    <w:rsid w:val="008A04D1"/>
    <w:rsid w:val="008A2D71"/>
    <w:rsid w:val="008A30E2"/>
    <w:rsid w:val="008A362E"/>
    <w:rsid w:val="008A395B"/>
    <w:rsid w:val="008A3B8C"/>
    <w:rsid w:val="008A3C8B"/>
    <w:rsid w:val="008A3E3D"/>
    <w:rsid w:val="008A4014"/>
    <w:rsid w:val="008A5324"/>
    <w:rsid w:val="008A61A0"/>
    <w:rsid w:val="008A636C"/>
    <w:rsid w:val="008B05E2"/>
    <w:rsid w:val="008B0CB4"/>
    <w:rsid w:val="008B1A77"/>
    <w:rsid w:val="008B1B17"/>
    <w:rsid w:val="008B214C"/>
    <w:rsid w:val="008B43E8"/>
    <w:rsid w:val="008B55B8"/>
    <w:rsid w:val="008B5F41"/>
    <w:rsid w:val="008B644D"/>
    <w:rsid w:val="008B718D"/>
    <w:rsid w:val="008B7B3B"/>
    <w:rsid w:val="008C073C"/>
    <w:rsid w:val="008C0A6F"/>
    <w:rsid w:val="008C1C90"/>
    <w:rsid w:val="008C1FDD"/>
    <w:rsid w:val="008C21B6"/>
    <w:rsid w:val="008C3C76"/>
    <w:rsid w:val="008C47C7"/>
    <w:rsid w:val="008C4FAB"/>
    <w:rsid w:val="008C60F3"/>
    <w:rsid w:val="008C6118"/>
    <w:rsid w:val="008C7340"/>
    <w:rsid w:val="008C755F"/>
    <w:rsid w:val="008D0A93"/>
    <w:rsid w:val="008D0C8B"/>
    <w:rsid w:val="008D1F4C"/>
    <w:rsid w:val="008D4061"/>
    <w:rsid w:val="008D41CB"/>
    <w:rsid w:val="008D4540"/>
    <w:rsid w:val="008D473D"/>
    <w:rsid w:val="008D51AF"/>
    <w:rsid w:val="008D521D"/>
    <w:rsid w:val="008D55DB"/>
    <w:rsid w:val="008E1F9E"/>
    <w:rsid w:val="008E20AE"/>
    <w:rsid w:val="008E2B07"/>
    <w:rsid w:val="008E40B2"/>
    <w:rsid w:val="008E4472"/>
    <w:rsid w:val="008E4C66"/>
    <w:rsid w:val="008E5068"/>
    <w:rsid w:val="008E6BE1"/>
    <w:rsid w:val="008E7BE9"/>
    <w:rsid w:val="008F05B1"/>
    <w:rsid w:val="008F09EF"/>
    <w:rsid w:val="008F2C6A"/>
    <w:rsid w:val="008F642E"/>
    <w:rsid w:val="008F6A3D"/>
    <w:rsid w:val="008F6E95"/>
    <w:rsid w:val="008F73F3"/>
    <w:rsid w:val="008F766C"/>
    <w:rsid w:val="008F7D0A"/>
    <w:rsid w:val="008F7E8A"/>
    <w:rsid w:val="00900447"/>
    <w:rsid w:val="009006D1"/>
    <w:rsid w:val="009025FF"/>
    <w:rsid w:val="009027B0"/>
    <w:rsid w:val="009027F8"/>
    <w:rsid w:val="009031B0"/>
    <w:rsid w:val="009035C8"/>
    <w:rsid w:val="0090447C"/>
    <w:rsid w:val="00904C39"/>
    <w:rsid w:val="0090788A"/>
    <w:rsid w:val="00910940"/>
    <w:rsid w:val="00911522"/>
    <w:rsid w:val="009117BD"/>
    <w:rsid w:val="00911A43"/>
    <w:rsid w:val="009134EB"/>
    <w:rsid w:val="00913537"/>
    <w:rsid w:val="00913CF5"/>
    <w:rsid w:val="00913E31"/>
    <w:rsid w:val="00914420"/>
    <w:rsid w:val="009156DE"/>
    <w:rsid w:val="0091599A"/>
    <w:rsid w:val="00916033"/>
    <w:rsid w:val="0091750F"/>
    <w:rsid w:val="00917567"/>
    <w:rsid w:val="0091769F"/>
    <w:rsid w:val="00917743"/>
    <w:rsid w:val="00920B98"/>
    <w:rsid w:val="00920CB2"/>
    <w:rsid w:val="00921227"/>
    <w:rsid w:val="009219D0"/>
    <w:rsid w:val="00921DF8"/>
    <w:rsid w:val="009223E5"/>
    <w:rsid w:val="00922818"/>
    <w:rsid w:val="00923E2C"/>
    <w:rsid w:val="009252E6"/>
    <w:rsid w:val="00925401"/>
    <w:rsid w:val="00925527"/>
    <w:rsid w:val="0092590E"/>
    <w:rsid w:val="00925C65"/>
    <w:rsid w:val="009264E5"/>
    <w:rsid w:val="00926A48"/>
    <w:rsid w:val="00926E77"/>
    <w:rsid w:val="0093014F"/>
    <w:rsid w:val="00930D3D"/>
    <w:rsid w:val="00931196"/>
    <w:rsid w:val="009318A2"/>
    <w:rsid w:val="009324CC"/>
    <w:rsid w:val="0093254D"/>
    <w:rsid w:val="00932DAE"/>
    <w:rsid w:val="009331D4"/>
    <w:rsid w:val="00933561"/>
    <w:rsid w:val="009336B3"/>
    <w:rsid w:val="00934981"/>
    <w:rsid w:val="0093539F"/>
    <w:rsid w:val="0093575C"/>
    <w:rsid w:val="009360D6"/>
    <w:rsid w:val="009361D4"/>
    <w:rsid w:val="00936360"/>
    <w:rsid w:val="0093744A"/>
    <w:rsid w:val="00937831"/>
    <w:rsid w:val="00940F0B"/>
    <w:rsid w:val="009415D6"/>
    <w:rsid w:val="00942DBC"/>
    <w:rsid w:val="00943BEC"/>
    <w:rsid w:val="009445C9"/>
    <w:rsid w:val="009463DB"/>
    <w:rsid w:val="00947595"/>
    <w:rsid w:val="00947710"/>
    <w:rsid w:val="00950123"/>
    <w:rsid w:val="00950F43"/>
    <w:rsid w:val="00951725"/>
    <w:rsid w:val="0095197F"/>
    <w:rsid w:val="009521D2"/>
    <w:rsid w:val="0095372B"/>
    <w:rsid w:val="00953C4A"/>
    <w:rsid w:val="00953D07"/>
    <w:rsid w:val="00954F4B"/>
    <w:rsid w:val="00955FB8"/>
    <w:rsid w:val="00956025"/>
    <w:rsid w:val="009561F3"/>
    <w:rsid w:val="00961F0B"/>
    <w:rsid w:val="009626CD"/>
    <w:rsid w:val="009629D4"/>
    <w:rsid w:val="009646E4"/>
    <w:rsid w:val="00964B0C"/>
    <w:rsid w:val="009655DB"/>
    <w:rsid w:val="00965C11"/>
    <w:rsid w:val="00967235"/>
    <w:rsid w:val="00967595"/>
    <w:rsid w:val="009704D6"/>
    <w:rsid w:val="009705A9"/>
    <w:rsid w:val="00970D26"/>
    <w:rsid w:val="0097144D"/>
    <w:rsid w:val="009726B8"/>
    <w:rsid w:val="00972D95"/>
    <w:rsid w:val="0097490C"/>
    <w:rsid w:val="009755DD"/>
    <w:rsid w:val="009759F9"/>
    <w:rsid w:val="009762B4"/>
    <w:rsid w:val="00976CD2"/>
    <w:rsid w:val="009779B6"/>
    <w:rsid w:val="00977EAB"/>
    <w:rsid w:val="00980165"/>
    <w:rsid w:val="009808AB"/>
    <w:rsid w:val="0098122D"/>
    <w:rsid w:val="00981C31"/>
    <w:rsid w:val="009829EC"/>
    <w:rsid w:val="00982A88"/>
    <w:rsid w:val="00982B5C"/>
    <w:rsid w:val="00982D01"/>
    <w:rsid w:val="00983123"/>
    <w:rsid w:val="00983385"/>
    <w:rsid w:val="00984EC3"/>
    <w:rsid w:val="009853BF"/>
    <w:rsid w:val="00987ED7"/>
    <w:rsid w:val="009924E8"/>
    <w:rsid w:val="00992A9D"/>
    <w:rsid w:val="00994942"/>
    <w:rsid w:val="009949A8"/>
    <w:rsid w:val="00994F0B"/>
    <w:rsid w:val="00995747"/>
    <w:rsid w:val="009957CB"/>
    <w:rsid w:val="00995CCE"/>
    <w:rsid w:val="0099663E"/>
    <w:rsid w:val="009966FC"/>
    <w:rsid w:val="0099698C"/>
    <w:rsid w:val="00996CD1"/>
    <w:rsid w:val="00996EF2"/>
    <w:rsid w:val="009A02ED"/>
    <w:rsid w:val="009A051F"/>
    <w:rsid w:val="009A0D35"/>
    <w:rsid w:val="009A0FB5"/>
    <w:rsid w:val="009A12F4"/>
    <w:rsid w:val="009A131B"/>
    <w:rsid w:val="009A1585"/>
    <w:rsid w:val="009A1A89"/>
    <w:rsid w:val="009A22ED"/>
    <w:rsid w:val="009A36D7"/>
    <w:rsid w:val="009A36EA"/>
    <w:rsid w:val="009A58D5"/>
    <w:rsid w:val="009A5D83"/>
    <w:rsid w:val="009A5DD7"/>
    <w:rsid w:val="009A6872"/>
    <w:rsid w:val="009A7A08"/>
    <w:rsid w:val="009A7D8E"/>
    <w:rsid w:val="009B0D7C"/>
    <w:rsid w:val="009B16E7"/>
    <w:rsid w:val="009B2C45"/>
    <w:rsid w:val="009B2DC6"/>
    <w:rsid w:val="009B3AFF"/>
    <w:rsid w:val="009B3B3E"/>
    <w:rsid w:val="009B3F9C"/>
    <w:rsid w:val="009B44F3"/>
    <w:rsid w:val="009B492A"/>
    <w:rsid w:val="009B4ACA"/>
    <w:rsid w:val="009B5576"/>
    <w:rsid w:val="009B5DF5"/>
    <w:rsid w:val="009B5F60"/>
    <w:rsid w:val="009B72F3"/>
    <w:rsid w:val="009B7851"/>
    <w:rsid w:val="009C17C4"/>
    <w:rsid w:val="009C218B"/>
    <w:rsid w:val="009C336F"/>
    <w:rsid w:val="009C4D33"/>
    <w:rsid w:val="009C4E91"/>
    <w:rsid w:val="009C5041"/>
    <w:rsid w:val="009C5A0E"/>
    <w:rsid w:val="009C5A1E"/>
    <w:rsid w:val="009C6119"/>
    <w:rsid w:val="009C63A4"/>
    <w:rsid w:val="009C6C5E"/>
    <w:rsid w:val="009D0AF9"/>
    <w:rsid w:val="009D1155"/>
    <w:rsid w:val="009D2169"/>
    <w:rsid w:val="009D21CC"/>
    <w:rsid w:val="009D2C93"/>
    <w:rsid w:val="009D33DB"/>
    <w:rsid w:val="009D3E94"/>
    <w:rsid w:val="009D549C"/>
    <w:rsid w:val="009D5936"/>
    <w:rsid w:val="009D5F3E"/>
    <w:rsid w:val="009D74A3"/>
    <w:rsid w:val="009D7675"/>
    <w:rsid w:val="009D7FD2"/>
    <w:rsid w:val="009E09F6"/>
    <w:rsid w:val="009E151B"/>
    <w:rsid w:val="009E1798"/>
    <w:rsid w:val="009E2D71"/>
    <w:rsid w:val="009E2D90"/>
    <w:rsid w:val="009E3B24"/>
    <w:rsid w:val="009E3E0F"/>
    <w:rsid w:val="009E430E"/>
    <w:rsid w:val="009E4FC8"/>
    <w:rsid w:val="009E5D70"/>
    <w:rsid w:val="009E6D3F"/>
    <w:rsid w:val="009F1967"/>
    <w:rsid w:val="009F266E"/>
    <w:rsid w:val="009F3FC8"/>
    <w:rsid w:val="009F4141"/>
    <w:rsid w:val="009F43A0"/>
    <w:rsid w:val="009F4EE5"/>
    <w:rsid w:val="009F548E"/>
    <w:rsid w:val="009F594D"/>
    <w:rsid w:val="009F5B06"/>
    <w:rsid w:val="009F63BE"/>
    <w:rsid w:val="009F6574"/>
    <w:rsid w:val="009F66E6"/>
    <w:rsid w:val="009F69A5"/>
    <w:rsid w:val="009F6A8C"/>
    <w:rsid w:val="009F7BE7"/>
    <w:rsid w:val="00A008DC"/>
    <w:rsid w:val="00A030C4"/>
    <w:rsid w:val="00A039D9"/>
    <w:rsid w:val="00A055DD"/>
    <w:rsid w:val="00A06DC3"/>
    <w:rsid w:val="00A105C8"/>
    <w:rsid w:val="00A10DEF"/>
    <w:rsid w:val="00A110E3"/>
    <w:rsid w:val="00A11517"/>
    <w:rsid w:val="00A11668"/>
    <w:rsid w:val="00A11B85"/>
    <w:rsid w:val="00A13535"/>
    <w:rsid w:val="00A1412B"/>
    <w:rsid w:val="00A15553"/>
    <w:rsid w:val="00A1568A"/>
    <w:rsid w:val="00A15695"/>
    <w:rsid w:val="00A16740"/>
    <w:rsid w:val="00A16DB7"/>
    <w:rsid w:val="00A17741"/>
    <w:rsid w:val="00A177F0"/>
    <w:rsid w:val="00A2003E"/>
    <w:rsid w:val="00A204D9"/>
    <w:rsid w:val="00A205D0"/>
    <w:rsid w:val="00A2077D"/>
    <w:rsid w:val="00A21A7F"/>
    <w:rsid w:val="00A21F3C"/>
    <w:rsid w:val="00A22B17"/>
    <w:rsid w:val="00A23023"/>
    <w:rsid w:val="00A24833"/>
    <w:rsid w:val="00A2572D"/>
    <w:rsid w:val="00A25897"/>
    <w:rsid w:val="00A26221"/>
    <w:rsid w:val="00A26743"/>
    <w:rsid w:val="00A26C2E"/>
    <w:rsid w:val="00A277D8"/>
    <w:rsid w:val="00A300D8"/>
    <w:rsid w:val="00A30349"/>
    <w:rsid w:val="00A313EE"/>
    <w:rsid w:val="00A333BD"/>
    <w:rsid w:val="00A337B2"/>
    <w:rsid w:val="00A33AF3"/>
    <w:rsid w:val="00A33CD7"/>
    <w:rsid w:val="00A34E68"/>
    <w:rsid w:val="00A3521B"/>
    <w:rsid w:val="00A36064"/>
    <w:rsid w:val="00A36C28"/>
    <w:rsid w:val="00A370C6"/>
    <w:rsid w:val="00A405FD"/>
    <w:rsid w:val="00A40A13"/>
    <w:rsid w:val="00A40FFF"/>
    <w:rsid w:val="00A41002"/>
    <w:rsid w:val="00A4106C"/>
    <w:rsid w:val="00A431AC"/>
    <w:rsid w:val="00A43502"/>
    <w:rsid w:val="00A43A47"/>
    <w:rsid w:val="00A43FDC"/>
    <w:rsid w:val="00A467EB"/>
    <w:rsid w:val="00A471E4"/>
    <w:rsid w:val="00A50FE3"/>
    <w:rsid w:val="00A51656"/>
    <w:rsid w:val="00A51F65"/>
    <w:rsid w:val="00A52F83"/>
    <w:rsid w:val="00A53D25"/>
    <w:rsid w:val="00A540B8"/>
    <w:rsid w:val="00A54929"/>
    <w:rsid w:val="00A54CBF"/>
    <w:rsid w:val="00A55A03"/>
    <w:rsid w:val="00A56CE1"/>
    <w:rsid w:val="00A570A2"/>
    <w:rsid w:val="00A574FE"/>
    <w:rsid w:val="00A57989"/>
    <w:rsid w:val="00A57C6C"/>
    <w:rsid w:val="00A60376"/>
    <w:rsid w:val="00A62920"/>
    <w:rsid w:val="00A62F3E"/>
    <w:rsid w:val="00A6371F"/>
    <w:rsid w:val="00A63852"/>
    <w:rsid w:val="00A63E5F"/>
    <w:rsid w:val="00A6466E"/>
    <w:rsid w:val="00A65214"/>
    <w:rsid w:val="00A65CDA"/>
    <w:rsid w:val="00A667A5"/>
    <w:rsid w:val="00A6682E"/>
    <w:rsid w:val="00A66AE8"/>
    <w:rsid w:val="00A66B32"/>
    <w:rsid w:val="00A66F9C"/>
    <w:rsid w:val="00A67184"/>
    <w:rsid w:val="00A67950"/>
    <w:rsid w:val="00A67A31"/>
    <w:rsid w:val="00A67DE4"/>
    <w:rsid w:val="00A67E1D"/>
    <w:rsid w:val="00A70BE3"/>
    <w:rsid w:val="00A71077"/>
    <w:rsid w:val="00A7112A"/>
    <w:rsid w:val="00A71146"/>
    <w:rsid w:val="00A71381"/>
    <w:rsid w:val="00A71E7D"/>
    <w:rsid w:val="00A720FA"/>
    <w:rsid w:val="00A72F0A"/>
    <w:rsid w:val="00A73CD5"/>
    <w:rsid w:val="00A7532A"/>
    <w:rsid w:val="00A75E2B"/>
    <w:rsid w:val="00A763FB"/>
    <w:rsid w:val="00A765E8"/>
    <w:rsid w:val="00A7689F"/>
    <w:rsid w:val="00A7789E"/>
    <w:rsid w:val="00A80BC4"/>
    <w:rsid w:val="00A81308"/>
    <w:rsid w:val="00A81370"/>
    <w:rsid w:val="00A832A3"/>
    <w:rsid w:val="00A839BF"/>
    <w:rsid w:val="00A84BA3"/>
    <w:rsid w:val="00A85D32"/>
    <w:rsid w:val="00A866BE"/>
    <w:rsid w:val="00A87DE4"/>
    <w:rsid w:val="00A90013"/>
    <w:rsid w:val="00A913E7"/>
    <w:rsid w:val="00A91D97"/>
    <w:rsid w:val="00A9261B"/>
    <w:rsid w:val="00A92F47"/>
    <w:rsid w:val="00A92F5B"/>
    <w:rsid w:val="00A936E9"/>
    <w:rsid w:val="00A939FA"/>
    <w:rsid w:val="00A94985"/>
    <w:rsid w:val="00A95656"/>
    <w:rsid w:val="00A95C06"/>
    <w:rsid w:val="00A9609F"/>
    <w:rsid w:val="00A9758C"/>
    <w:rsid w:val="00A975B4"/>
    <w:rsid w:val="00A977E6"/>
    <w:rsid w:val="00A97A44"/>
    <w:rsid w:val="00AA0825"/>
    <w:rsid w:val="00AA12BA"/>
    <w:rsid w:val="00AA14DB"/>
    <w:rsid w:val="00AA15AA"/>
    <w:rsid w:val="00AA1ABF"/>
    <w:rsid w:val="00AA2B5E"/>
    <w:rsid w:val="00AA3EF9"/>
    <w:rsid w:val="00AA73A4"/>
    <w:rsid w:val="00AB00F1"/>
    <w:rsid w:val="00AB0311"/>
    <w:rsid w:val="00AB0909"/>
    <w:rsid w:val="00AB182B"/>
    <w:rsid w:val="00AB1A3C"/>
    <w:rsid w:val="00AB1CB7"/>
    <w:rsid w:val="00AB37CA"/>
    <w:rsid w:val="00AB436A"/>
    <w:rsid w:val="00AB6468"/>
    <w:rsid w:val="00AB7949"/>
    <w:rsid w:val="00AB7CE2"/>
    <w:rsid w:val="00AC04AA"/>
    <w:rsid w:val="00AC050D"/>
    <w:rsid w:val="00AC2208"/>
    <w:rsid w:val="00AC35D3"/>
    <w:rsid w:val="00AC3B33"/>
    <w:rsid w:val="00AC40D7"/>
    <w:rsid w:val="00AC46C6"/>
    <w:rsid w:val="00AC4EB1"/>
    <w:rsid w:val="00AC4FEF"/>
    <w:rsid w:val="00AC5598"/>
    <w:rsid w:val="00AC5911"/>
    <w:rsid w:val="00AC5977"/>
    <w:rsid w:val="00AC6322"/>
    <w:rsid w:val="00AC7196"/>
    <w:rsid w:val="00AC7C52"/>
    <w:rsid w:val="00AD2484"/>
    <w:rsid w:val="00AD2BE3"/>
    <w:rsid w:val="00AD3DFA"/>
    <w:rsid w:val="00AD5AA8"/>
    <w:rsid w:val="00AD5EAA"/>
    <w:rsid w:val="00AD68FB"/>
    <w:rsid w:val="00AD767E"/>
    <w:rsid w:val="00AD7CA3"/>
    <w:rsid w:val="00AE012D"/>
    <w:rsid w:val="00AE0192"/>
    <w:rsid w:val="00AE0B0A"/>
    <w:rsid w:val="00AE0D8B"/>
    <w:rsid w:val="00AE110D"/>
    <w:rsid w:val="00AE21AF"/>
    <w:rsid w:val="00AE2295"/>
    <w:rsid w:val="00AE237D"/>
    <w:rsid w:val="00AE2E70"/>
    <w:rsid w:val="00AE2FAE"/>
    <w:rsid w:val="00AE3418"/>
    <w:rsid w:val="00AE3CCF"/>
    <w:rsid w:val="00AE3EF1"/>
    <w:rsid w:val="00AE40A9"/>
    <w:rsid w:val="00AE43AD"/>
    <w:rsid w:val="00AE4C26"/>
    <w:rsid w:val="00AE5122"/>
    <w:rsid w:val="00AE5209"/>
    <w:rsid w:val="00AE531C"/>
    <w:rsid w:val="00AE55F6"/>
    <w:rsid w:val="00AE6964"/>
    <w:rsid w:val="00AE6A5A"/>
    <w:rsid w:val="00AE758F"/>
    <w:rsid w:val="00AE78AF"/>
    <w:rsid w:val="00AE7E7B"/>
    <w:rsid w:val="00AF0164"/>
    <w:rsid w:val="00AF0647"/>
    <w:rsid w:val="00AF093F"/>
    <w:rsid w:val="00AF22DD"/>
    <w:rsid w:val="00AF299A"/>
    <w:rsid w:val="00AF29E7"/>
    <w:rsid w:val="00AF3D66"/>
    <w:rsid w:val="00AF4E12"/>
    <w:rsid w:val="00AF55BD"/>
    <w:rsid w:val="00AF61A3"/>
    <w:rsid w:val="00AF62B2"/>
    <w:rsid w:val="00AF7077"/>
    <w:rsid w:val="00AF73B0"/>
    <w:rsid w:val="00AF7541"/>
    <w:rsid w:val="00B01510"/>
    <w:rsid w:val="00B053D2"/>
    <w:rsid w:val="00B0584B"/>
    <w:rsid w:val="00B06955"/>
    <w:rsid w:val="00B06AFE"/>
    <w:rsid w:val="00B101EE"/>
    <w:rsid w:val="00B105DA"/>
    <w:rsid w:val="00B11CA5"/>
    <w:rsid w:val="00B131A3"/>
    <w:rsid w:val="00B13940"/>
    <w:rsid w:val="00B13A8A"/>
    <w:rsid w:val="00B13CD9"/>
    <w:rsid w:val="00B15579"/>
    <w:rsid w:val="00B159BF"/>
    <w:rsid w:val="00B16195"/>
    <w:rsid w:val="00B17E34"/>
    <w:rsid w:val="00B21F13"/>
    <w:rsid w:val="00B2248C"/>
    <w:rsid w:val="00B22CBA"/>
    <w:rsid w:val="00B23A33"/>
    <w:rsid w:val="00B240C1"/>
    <w:rsid w:val="00B247E1"/>
    <w:rsid w:val="00B24FB3"/>
    <w:rsid w:val="00B25290"/>
    <w:rsid w:val="00B25819"/>
    <w:rsid w:val="00B25AC8"/>
    <w:rsid w:val="00B265AA"/>
    <w:rsid w:val="00B267F7"/>
    <w:rsid w:val="00B26A25"/>
    <w:rsid w:val="00B26DF9"/>
    <w:rsid w:val="00B2771B"/>
    <w:rsid w:val="00B30B62"/>
    <w:rsid w:val="00B30D9A"/>
    <w:rsid w:val="00B31765"/>
    <w:rsid w:val="00B32478"/>
    <w:rsid w:val="00B326F5"/>
    <w:rsid w:val="00B3275B"/>
    <w:rsid w:val="00B334A6"/>
    <w:rsid w:val="00B34485"/>
    <w:rsid w:val="00B354DB"/>
    <w:rsid w:val="00B35829"/>
    <w:rsid w:val="00B35835"/>
    <w:rsid w:val="00B35A11"/>
    <w:rsid w:val="00B35DC1"/>
    <w:rsid w:val="00B36401"/>
    <w:rsid w:val="00B3689E"/>
    <w:rsid w:val="00B372DC"/>
    <w:rsid w:val="00B37353"/>
    <w:rsid w:val="00B3765A"/>
    <w:rsid w:val="00B37EB2"/>
    <w:rsid w:val="00B40BA4"/>
    <w:rsid w:val="00B41BD9"/>
    <w:rsid w:val="00B41D85"/>
    <w:rsid w:val="00B4243D"/>
    <w:rsid w:val="00B436BD"/>
    <w:rsid w:val="00B43CFE"/>
    <w:rsid w:val="00B44A03"/>
    <w:rsid w:val="00B501E6"/>
    <w:rsid w:val="00B51994"/>
    <w:rsid w:val="00B51E7E"/>
    <w:rsid w:val="00B537DB"/>
    <w:rsid w:val="00B54033"/>
    <w:rsid w:val="00B546D1"/>
    <w:rsid w:val="00B54BE7"/>
    <w:rsid w:val="00B55188"/>
    <w:rsid w:val="00B55940"/>
    <w:rsid w:val="00B55A96"/>
    <w:rsid w:val="00B56B34"/>
    <w:rsid w:val="00B572A9"/>
    <w:rsid w:val="00B57735"/>
    <w:rsid w:val="00B57BED"/>
    <w:rsid w:val="00B57E62"/>
    <w:rsid w:val="00B6024B"/>
    <w:rsid w:val="00B60BF8"/>
    <w:rsid w:val="00B60E16"/>
    <w:rsid w:val="00B60F3B"/>
    <w:rsid w:val="00B61551"/>
    <w:rsid w:val="00B615CC"/>
    <w:rsid w:val="00B61704"/>
    <w:rsid w:val="00B62020"/>
    <w:rsid w:val="00B6220D"/>
    <w:rsid w:val="00B622D4"/>
    <w:rsid w:val="00B624C5"/>
    <w:rsid w:val="00B6469B"/>
    <w:rsid w:val="00B66127"/>
    <w:rsid w:val="00B665FF"/>
    <w:rsid w:val="00B66919"/>
    <w:rsid w:val="00B6698C"/>
    <w:rsid w:val="00B6726D"/>
    <w:rsid w:val="00B67D8E"/>
    <w:rsid w:val="00B67FFD"/>
    <w:rsid w:val="00B7190D"/>
    <w:rsid w:val="00B72237"/>
    <w:rsid w:val="00B7300A"/>
    <w:rsid w:val="00B73658"/>
    <w:rsid w:val="00B73F41"/>
    <w:rsid w:val="00B74249"/>
    <w:rsid w:val="00B7440F"/>
    <w:rsid w:val="00B75E96"/>
    <w:rsid w:val="00B760C6"/>
    <w:rsid w:val="00B763EB"/>
    <w:rsid w:val="00B7693D"/>
    <w:rsid w:val="00B77601"/>
    <w:rsid w:val="00B779D7"/>
    <w:rsid w:val="00B808AE"/>
    <w:rsid w:val="00B80D4F"/>
    <w:rsid w:val="00B81A95"/>
    <w:rsid w:val="00B82132"/>
    <w:rsid w:val="00B82BEF"/>
    <w:rsid w:val="00B870E3"/>
    <w:rsid w:val="00B875DB"/>
    <w:rsid w:val="00B87EDF"/>
    <w:rsid w:val="00B90C2A"/>
    <w:rsid w:val="00B919D7"/>
    <w:rsid w:val="00B94551"/>
    <w:rsid w:val="00B9463B"/>
    <w:rsid w:val="00B94677"/>
    <w:rsid w:val="00B96356"/>
    <w:rsid w:val="00B96435"/>
    <w:rsid w:val="00B97158"/>
    <w:rsid w:val="00B97532"/>
    <w:rsid w:val="00BA020D"/>
    <w:rsid w:val="00BA04FC"/>
    <w:rsid w:val="00BA1293"/>
    <w:rsid w:val="00BA19B9"/>
    <w:rsid w:val="00BA1D23"/>
    <w:rsid w:val="00BA261E"/>
    <w:rsid w:val="00BA2EB1"/>
    <w:rsid w:val="00BA3122"/>
    <w:rsid w:val="00BA38FA"/>
    <w:rsid w:val="00BA3CA8"/>
    <w:rsid w:val="00BA4E16"/>
    <w:rsid w:val="00BA5B88"/>
    <w:rsid w:val="00BA6538"/>
    <w:rsid w:val="00BA6892"/>
    <w:rsid w:val="00BA68ED"/>
    <w:rsid w:val="00BA6F94"/>
    <w:rsid w:val="00BA7B15"/>
    <w:rsid w:val="00BB15DA"/>
    <w:rsid w:val="00BB2933"/>
    <w:rsid w:val="00BB2A14"/>
    <w:rsid w:val="00BB495A"/>
    <w:rsid w:val="00BB4BBA"/>
    <w:rsid w:val="00BB4F8B"/>
    <w:rsid w:val="00BB500C"/>
    <w:rsid w:val="00BB523D"/>
    <w:rsid w:val="00BB5433"/>
    <w:rsid w:val="00BB64DA"/>
    <w:rsid w:val="00BB7869"/>
    <w:rsid w:val="00BC220B"/>
    <w:rsid w:val="00BC24A7"/>
    <w:rsid w:val="00BC279B"/>
    <w:rsid w:val="00BC38D2"/>
    <w:rsid w:val="00BC3C5B"/>
    <w:rsid w:val="00BC3EFB"/>
    <w:rsid w:val="00BC5D5D"/>
    <w:rsid w:val="00BC5FD9"/>
    <w:rsid w:val="00BC6506"/>
    <w:rsid w:val="00BC6981"/>
    <w:rsid w:val="00BC6C10"/>
    <w:rsid w:val="00BD07C4"/>
    <w:rsid w:val="00BD0BAE"/>
    <w:rsid w:val="00BD0BEB"/>
    <w:rsid w:val="00BD0CE8"/>
    <w:rsid w:val="00BD0DE8"/>
    <w:rsid w:val="00BD116E"/>
    <w:rsid w:val="00BD1550"/>
    <w:rsid w:val="00BD1993"/>
    <w:rsid w:val="00BD1C25"/>
    <w:rsid w:val="00BD22B1"/>
    <w:rsid w:val="00BD2CD9"/>
    <w:rsid w:val="00BD3BF6"/>
    <w:rsid w:val="00BD3F63"/>
    <w:rsid w:val="00BD483C"/>
    <w:rsid w:val="00BD4B36"/>
    <w:rsid w:val="00BD6137"/>
    <w:rsid w:val="00BE0413"/>
    <w:rsid w:val="00BE0F10"/>
    <w:rsid w:val="00BE1387"/>
    <w:rsid w:val="00BE2FBB"/>
    <w:rsid w:val="00BE36E3"/>
    <w:rsid w:val="00BE36F9"/>
    <w:rsid w:val="00BE3FFF"/>
    <w:rsid w:val="00BE447D"/>
    <w:rsid w:val="00BE5D81"/>
    <w:rsid w:val="00BE60E1"/>
    <w:rsid w:val="00BE6977"/>
    <w:rsid w:val="00BE6E64"/>
    <w:rsid w:val="00BE7471"/>
    <w:rsid w:val="00BE7AB4"/>
    <w:rsid w:val="00BE7B5B"/>
    <w:rsid w:val="00BE7CAC"/>
    <w:rsid w:val="00BF057F"/>
    <w:rsid w:val="00BF0B43"/>
    <w:rsid w:val="00BF190D"/>
    <w:rsid w:val="00BF2991"/>
    <w:rsid w:val="00BF33BC"/>
    <w:rsid w:val="00BF3493"/>
    <w:rsid w:val="00BF399A"/>
    <w:rsid w:val="00BF3B16"/>
    <w:rsid w:val="00BF4772"/>
    <w:rsid w:val="00BF5000"/>
    <w:rsid w:val="00BF5830"/>
    <w:rsid w:val="00BF5BFB"/>
    <w:rsid w:val="00BF634C"/>
    <w:rsid w:val="00BF6DEA"/>
    <w:rsid w:val="00BF7F12"/>
    <w:rsid w:val="00C006F3"/>
    <w:rsid w:val="00C00EE3"/>
    <w:rsid w:val="00C00FB3"/>
    <w:rsid w:val="00C01AAC"/>
    <w:rsid w:val="00C0216B"/>
    <w:rsid w:val="00C02264"/>
    <w:rsid w:val="00C027C2"/>
    <w:rsid w:val="00C02C89"/>
    <w:rsid w:val="00C0378C"/>
    <w:rsid w:val="00C03AD4"/>
    <w:rsid w:val="00C04C68"/>
    <w:rsid w:val="00C05F41"/>
    <w:rsid w:val="00C07402"/>
    <w:rsid w:val="00C07CC9"/>
    <w:rsid w:val="00C10D87"/>
    <w:rsid w:val="00C1125F"/>
    <w:rsid w:val="00C11592"/>
    <w:rsid w:val="00C12FC2"/>
    <w:rsid w:val="00C1419F"/>
    <w:rsid w:val="00C1434E"/>
    <w:rsid w:val="00C14573"/>
    <w:rsid w:val="00C14760"/>
    <w:rsid w:val="00C14C35"/>
    <w:rsid w:val="00C15B72"/>
    <w:rsid w:val="00C15C5D"/>
    <w:rsid w:val="00C15F6D"/>
    <w:rsid w:val="00C16C51"/>
    <w:rsid w:val="00C172A6"/>
    <w:rsid w:val="00C17927"/>
    <w:rsid w:val="00C20CE0"/>
    <w:rsid w:val="00C21AA3"/>
    <w:rsid w:val="00C21FCC"/>
    <w:rsid w:val="00C2201E"/>
    <w:rsid w:val="00C234B5"/>
    <w:rsid w:val="00C250D5"/>
    <w:rsid w:val="00C250E6"/>
    <w:rsid w:val="00C26A49"/>
    <w:rsid w:val="00C26C7C"/>
    <w:rsid w:val="00C30617"/>
    <w:rsid w:val="00C30781"/>
    <w:rsid w:val="00C30EB5"/>
    <w:rsid w:val="00C31161"/>
    <w:rsid w:val="00C31534"/>
    <w:rsid w:val="00C3198B"/>
    <w:rsid w:val="00C31BEC"/>
    <w:rsid w:val="00C32045"/>
    <w:rsid w:val="00C3279E"/>
    <w:rsid w:val="00C34D3F"/>
    <w:rsid w:val="00C37190"/>
    <w:rsid w:val="00C3783D"/>
    <w:rsid w:val="00C37AB1"/>
    <w:rsid w:val="00C40B30"/>
    <w:rsid w:val="00C40CD4"/>
    <w:rsid w:val="00C41E0C"/>
    <w:rsid w:val="00C43B83"/>
    <w:rsid w:val="00C43D8F"/>
    <w:rsid w:val="00C45005"/>
    <w:rsid w:val="00C451BC"/>
    <w:rsid w:val="00C463A9"/>
    <w:rsid w:val="00C468D5"/>
    <w:rsid w:val="00C46CAF"/>
    <w:rsid w:val="00C47F39"/>
    <w:rsid w:val="00C508AA"/>
    <w:rsid w:val="00C50FD1"/>
    <w:rsid w:val="00C51103"/>
    <w:rsid w:val="00C51AF0"/>
    <w:rsid w:val="00C51D7B"/>
    <w:rsid w:val="00C5295A"/>
    <w:rsid w:val="00C5357F"/>
    <w:rsid w:val="00C53FBB"/>
    <w:rsid w:val="00C546ED"/>
    <w:rsid w:val="00C568E3"/>
    <w:rsid w:val="00C56D84"/>
    <w:rsid w:val="00C57A40"/>
    <w:rsid w:val="00C57FF6"/>
    <w:rsid w:val="00C60463"/>
    <w:rsid w:val="00C613D9"/>
    <w:rsid w:val="00C61E6E"/>
    <w:rsid w:val="00C61F38"/>
    <w:rsid w:val="00C62B1D"/>
    <w:rsid w:val="00C6434E"/>
    <w:rsid w:val="00C64708"/>
    <w:rsid w:val="00C65485"/>
    <w:rsid w:val="00C660E4"/>
    <w:rsid w:val="00C6747A"/>
    <w:rsid w:val="00C67898"/>
    <w:rsid w:val="00C67C10"/>
    <w:rsid w:val="00C67D8F"/>
    <w:rsid w:val="00C70EF4"/>
    <w:rsid w:val="00C70F7E"/>
    <w:rsid w:val="00C71058"/>
    <w:rsid w:val="00C716F9"/>
    <w:rsid w:val="00C72509"/>
    <w:rsid w:val="00C72A61"/>
    <w:rsid w:val="00C734D9"/>
    <w:rsid w:val="00C73A4D"/>
    <w:rsid w:val="00C75687"/>
    <w:rsid w:val="00C75AE7"/>
    <w:rsid w:val="00C77104"/>
    <w:rsid w:val="00C77475"/>
    <w:rsid w:val="00C7781A"/>
    <w:rsid w:val="00C800A4"/>
    <w:rsid w:val="00C80D80"/>
    <w:rsid w:val="00C81E21"/>
    <w:rsid w:val="00C82091"/>
    <w:rsid w:val="00C82110"/>
    <w:rsid w:val="00C82456"/>
    <w:rsid w:val="00C82F58"/>
    <w:rsid w:val="00C83380"/>
    <w:rsid w:val="00C85A8F"/>
    <w:rsid w:val="00C85F8B"/>
    <w:rsid w:val="00C8626A"/>
    <w:rsid w:val="00C87385"/>
    <w:rsid w:val="00C90AA3"/>
    <w:rsid w:val="00C91B29"/>
    <w:rsid w:val="00C9220A"/>
    <w:rsid w:val="00C92694"/>
    <w:rsid w:val="00C92EE5"/>
    <w:rsid w:val="00C94225"/>
    <w:rsid w:val="00C9460E"/>
    <w:rsid w:val="00C94816"/>
    <w:rsid w:val="00C94F62"/>
    <w:rsid w:val="00C95304"/>
    <w:rsid w:val="00C96190"/>
    <w:rsid w:val="00C96EED"/>
    <w:rsid w:val="00C976BE"/>
    <w:rsid w:val="00C9779E"/>
    <w:rsid w:val="00CA03C1"/>
    <w:rsid w:val="00CA077D"/>
    <w:rsid w:val="00CA0CD0"/>
    <w:rsid w:val="00CA0E37"/>
    <w:rsid w:val="00CA1194"/>
    <w:rsid w:val="00CA1ABB"/>
    <w:rsid w:val="00CA1B32"/>
    <w:rsid w:val="00CA1DA9"/>
    <w:rsid w:val="00CA1F51"/>
    <w:rsid w:val="00CA240E"/>
    <w:rsid w:val="00CA2828"/>
    <w:rsid w:val="00CA39A9"/>
    <w:rsid w:val="00CA74D9"/>
    <w:rsid w:val="00CA7886"/>
    <w:rsid w:val="00CA78B3"/>
    <w:rsid w:val="00CA7B07"/>
    <w:rsid w:val="00CB1279"/>
    <w:rsid w:val="00CB1B14"/>
    <w:rsid w:val="00CB2F39"/>
    <w:rsid w:val="00CB36D1"/>
    <w:rsid w:val="00CB3C15"/>
    <w:rsid w:val="00CB3EB4"/>
    <w:rsid w:val="00CB40DC"/>
    <w:rsid w:val="00CB4244"/>
    <w:rsid w:val="00CB4B43"/>
    <w:rsid w:val="00CB4EA9"/>
    <w:rsid w:val="00CB630A"/>
    <w:rsid w:val="00CB7F32"/>
    <w:rsid w:val="00CC085E"/>
    <w:rsid w:val="00CC0B10"/>
    <w:rsid w:val="00CC106D"/>
    <w:rsid w:val="00CC1250"/>
    <w:rsid w:val="00CC1E85"/>
    <w:rsid w:val="00CC2523"/>
    <w:rsid w:val="00CC374E"/>
    <w:rsid w:val="00CC5153"/>
    <w:rsid w:val="00CC522F"/>
    <w:rsid w:val="00CC5519"/>
    <w:rsid w:val="00CC6343"/>
    <w:rsid w:val="00CC704F"/>
    <w:rsid w:val="00CC730B"/>
    <w:rsid w:val="00CD1510"/>
    <w:rsid w:val="00CD29FB"/>
    <w:rsid w:val="00CD34C3"/>
    <w:rsid w:val="00CD3F5E"/>
    <w:rsid w:val="00CD3F94"/>
    <w:rsid w:val="00CD40DF"/>
    <w:rsid w:val="00CD44D8"/>
    <w:rsid w:val="00CD45BF"/>
    <w:rsid w:val="00CD45FF"/>
    <w:rsid w:val="00CD48E3"/>
    <w:rsid w:val="00CD4E1D"/>
    <w:rsid w:val="00CD4E4A"/>
    <w:rsid w:val="00CD53CB"/>
    <w:rsid w:val="00CD5935"/>
    <w:rsid w:val="00CD6178"/>
    <w:rsid w:val="00CD68E6"/>
    <w:rsid w:val="00CD6DAE"/>
    <w:rsid w:val="00CE0535"/>
    <w:rsid w:val="00CE32E9"/>
    <w:rsid w:val="00CE39E1"/>
    <w:rsid w:val="00CE55AE"/>
    <w:rsid w:val="00CE5E89"/>
    <w:rsid w:val="00CE7064"/>
    <w:rsid w:val="00CE7317"/>
    <w:rsid w:val="00CE7B89"/>
    <w:rsid w:val="00CF11BD"/>
    <w:rsid w:val="00CF2481"/>
    <w:rsid w:val="00CF2D7A"/>
    <w:rsid w:val="00CF36AC"/>
    <w:rsid w:val="00CF3A4F"/>
    <w:rsid w:val="00CF43C1"/>
    <w:rsid w:val="00CF49D5"/>
    <w:rsid w:val="00CF597F"/>
    <w:rsid w:val="00CF6190"/>
    <w:rsid w:val="00CF61DD"/>
    <w:rsid w:val="00CF6525"/>
    <w:rsid w:val="00CF7597"/>
    <w:rsid w:val="00CF7606"/>
    <w:rsid w:val="00CF76C1"/>
    <w:rsid w:val="00D01950"/>
    <w:rsid w:val="00D01952"/>
    <w:rsid w:val="00D04923"/>
    <w:rsid w:val="00D054D1"/>
    <w:rsid w:val="00D05CB3"/>
    <w:rsid w:val="00D06038"/>
    <w:rsid w:val="00D061C1"/>
    <w:rsid w:val="00D063CC"/>
    <w:rsid w:val="00D074B9"/>
    <w:rsid w:val="00D10081"/>
    <w:rsid w:val="00D10530"/>
    <w:rsid w:val="00D106E0"/>
    <w:rsid w:val="00D10C55"/>
    <w:rsid w:val="00D1158E"/>
    <w:rsid w:val="00D11A83"/>
    <w:rsid w:val="00D1356C"/>
    <w:rsid w:val="00D135E2"/>
    <w:rsid w:val="00D139D2"/>
    <w:rsid w:val="00D1420B"/>
    <w:rsid w:val="00D144F9"/>
    <w:rsid w:val="00D14C41"/>
    <w:rsid w:val="00D1697D"/>
    <w:rsid w:val="00D16FC3"/>
    <w:rsid w:val="00D21B07"/>
    <w:rsid w:val="00D2201C"/>
    <w:rsid w:val="00D22C66"/>
    <w:rsid w:val="00D231A8"/>
    <w:rsid w:val="00D2423D"/>
    <w:rsid w:val="00D250EE"/>
    <w:rsid w:val="00D26790"/>
    <w:rsid w:val="00D27236"/>
    <w:rsid w:val="00D31E6A"/>
    <w:rsid w:val="00D331E9"/>
    <w:rsid w:val="00D33E8E"/>
    <w:rsid w:val="00D34B76"/>
    <w:rsid w:val="00D34C92"/>
    <w:rsid w:val="00D351C7"/>
    <w:rsid w:val="00D35B11"/>
    <w:rsid w:val="00D35E67"/>
    <w:rsid w:val="00D35EC5"/>
    <w:rsid w:val="00D3681A"/>
    <w:rsid w:val="00D40FDC"/>
    <w:rsid w:val="00D41DDD"/>
    <w:rsid w:val="00D4301C"/>
    <w:rsid w:val="00D433E0"/>
    <w:rsid w:val="00D4401F"/>
    <w:rsid w:val="00D44979"/>
    <w:rsid w:val="00D449A2"/>
    <w:rsid w:val="00D44AA8"/>
    <w:rsid w:val="00D4566F"/>
    <w:rsid w:val="00D45747"/>
    <w:rsid w:val="00D46521"/>
    <w:rsid w:val="00D467EA"/>
    <w:rsid w:val="00D4683C"/>
    <w:rsid w:val="00D46B0B"/>
    <w:rsid w:val="00D516A4"/>
    <w:rsid w:val="00D51B7E"/>
    <w:rsid w:val="00D543BC"/>
    <w:rsid w:val="00D54AAE"/>
    <w:rsid w:val="00D55079"/>
    <w:rsid w:val="00D5669E"/>
    <w:rsid w:val="00D57097"/>
    <w:rsid w:val="00D57806"/>
    <w:rsid w:val="00D57E90"/>
    <w:rsid w:val="00D60029"/>
    <w:rsid w:val="00D60DE2"/>
    <w:rsid w:val="00D613F9"/>
    <w:rsid w:val="00D61806"/>
    <w:rsid w:val="00D61A56"/>
    <w:rsid w:val="00D630CD"/>
    <w:rsid w:val="00D63161"/>
    <w:rsid w:val="00D6436B"/>
    <w:rsid w:val="00D64B3C"/>
    <w:rsid w:val="00D657D1"/>
    <w:rsid w:val="00D6667A"/>
    <w:rsid w:val="00D66BD4"/>
    <w:rsid w:val="00D708CB"/>
    <w:rsid w:val="00D717DE"/>
    <w:rsid w:val="00D73B3C"/>
    <w:rsid w:val="00D74572"/>
    <w:rsid w:val="00D756A7"/>
    <w:rsid w:val="00D756D1"/>
    <w:rsid w:val="00D7669C"/>
    <w:rsid w:val="00D76D4D"/>
    <w:rsid w:val="00D771DF"/>
    <w:rsid w:val="00D7769E"/>
    <w:rsid w:val="00D77969"/>
    <w:rsid w:val="00D77EBC"/>
    <w:rsid w:val="00D80104"/>
    <w:rsid w:val="00D80E31"/>
    <w:rsid w:val="00D81490"/>
    <w:rsid w:val="00D828A0"/>
    <w:rsid w:val="00D828AF"/>
    <w:rsid w:val="00D830D5"/>
    <w:rsid w:val="00D83721"/>
    <w:rsid w:val="00D84BC1"/>
    <w:rsid w:val="00D860DF"/>
    <w:rsid w:val="00D862D7"/>
    <w:rsid w:val="00D86C30"/>
    <w:rsid w:val="00D874F3"/>
    <w:rsid w:val="00D87541"/>
    <w:rsid w:val="00D876CA"/>
    <w:rsid w:val="00D8790A"/>
    <w:rsid w:val="00D87DB2"/>
    <w:rsid w:val="00D91142"/>
    <w:rsid w:val="00D91753"/>
    <w:rsid w:val="00D93DF1"/>
    <w:rsid w:val="00D94C98"/>
    <w:rsid w:val="00D94FF1"/>
    <w:rsid w:val="00D95790"/>
    <w:rsid w:val="00D96654"/>
    <w:rsid w:val="00D96C3E"/>
    <w:rsid w:val="00D97469"/>
    <w:rsid w:val="00DA01E8"/>
    <w:rsid w:val="00DA146D"/>
    <w:rsid w:val="00DA14FC"/>
    <w:rsid w:val="00DA2CD5"/>
    <w:rsid w:val="00DA4AED"/>
    <w:rsid w:val="00DA52BD"/>
    <w:rsid w:val="00DA5E95"/>
    <w:rsid w:val="00DA7732"/>
    <w:rsid w:val="00DA7B0F"/>
    <w:rsid w:val="00DB05E8"/>
    <w:rsid w:val="00DB1D54"/>
    <w:rsid w:val="00DB1FF4"/>
    <w:rsid w:val="00DB2CEE"/>
    <w:rsid w:val="00DB39BA"/>
    <w:rsid w:val="00DB45DB"/>
    <w:rsid w:val="00DB5238"/>
    <w:rsid w:val="00DB568C"/>
    <w:rsid w:val="00DB6A2F"/>
    <w:rsid w:val="00DC007E"/>
    <w:rsid w:val="00DC010F"/>
    <w:rsid w:val="00DC10FC"/>
    <w:rsid w:val="00DC1B0C"/>
    <w:rsid w:val="00DC1EC2"/>
    <w:rsid w:val="00DC2506"/>
    <w:rsid w:val="00DC2D0C"/>
    <w:rsid w:val="00DC3891"/>
    <w:rsid w:val="00DC4C96"/>
    <w:rsid w:val="00DC4ED1"/>
    <w:rsid w:val="00DC5AF3"/>
    <w:rsid w:val="00DC61F7"/>
    <w:rsid w:val="00DC69DE"/>
    <w:rsid w:val="00DD0B39"/>
    <w:rsid w:val="00DD0CCE"/>
    <w:rsid w:val="00DD1966"/>
    <w:rsid w:val="00DD1DE4"/>
    <w:rsid w:val="00DD2A02"/>
    <w:rsid w:val="00DD2D9C"/>
    <w:rsid w:val="00DD32EA"/>
    <w:rsid w:val="00DD3EA1"/>
    <w:rsid w:val="00DD47AA"/>
    <w:rsid w:val="00DD48D1"/>
    <w:rsid w:val="00DD4C73"/>
    <w:rsid w:val="00DD5890"/>
    <w:rsid w:val="00DD5E4D"/>
    <w:rsid w:val="00DD6983"/>
    <w:rsid w:val="00DD7326"/>
    <w:rsid w:val="00DD7BE6"/>
    <w:rsid w:val="00DD7DA2"/>
    <w:rsid w:val="00DE1BDC"/>
    <w:rsid w:val="00DE21E6"/>
    <w:rsid w:val="00DE265D"/>
    <w:rsid w:val="00DE2B9A"/>
    <w:rsid w:val="00DE304B"/>
    <w:rsid w:val="00DE358F"/>
    <w:rsid w:val="00DE3929"/>
    <w:rsid w:val="00DE3ABE"/>
    <w:rsid w:val="00DE3CF8"/>
    <w:rsid w:val="00DE4879"/>
    <w:rsid w:val="00DE49AC"/>
    <w:rsid w:val="00DE4C33"/>
    <w:rsid w:val="00DE52E7"/>
    <w:rsid w:val="00DE5E04"/>
    <w:rsid w:val="00DE70A3"/>
    <w:rsid w:val="00DE730E"/>
    <w:rsid w:val="00DE78F4"/>
    <w:rsid w:val="00DF0AFC"/>
    <w:rsid w:val="00DF1F37"/>
    <w:rsid w:val="00DF347B"/>
    <w:rsid w:val="00DF3AAF"/>
    <w:rsid w:val="00DF3F93"/>
    <w:rsid w:val="00DF46B4"/>
    <w:rsid w:val="00DF4EC1"/>
    <w:rsid w:val="00DF61CD"/>
    <w:rsid w:val="00DF6616"/>
    <w:rsid w:val="00DF786D"/>
    <w:rsid w:val="00E01118"/>
    <w:rsid w:val="00E01643"/>
    <w:rsid w:val="00E01A9F"/>
    <w:rsid w:val="00E01EB9"/>
    <w:rsid w:val="00E01F94"/>
    <w:rsid w:val="00E021E5"/>
    <w:rsid w:val="00E0296C"/>
    <w:rsid w:val="00E02A57"/>
    <w:rsid w:val="00E03EA6"/>
    <w:rsid w:val="00E040E2"/>
    <w:rsid w:val="00E04863"/>
    <w:rsid w:val="00E04873"/>
    <w:rsid w:val="00E04FB5"/>
    <w:rsid w:val="00E07D71"/>
    <w:rsid w:val="00E105FF"/>
    <w:rsid w:val="00E11639"/>
    <w:rsid w:val="00E13267"/>
    <w:rsid w:val="00E136E0"/>
    <w:rsid w:val="00E1379D"/>
    <w:rsid w:val="00E14854"/>
    <w:rsid w:val="00E157FF"/>
    <w:rsid w:val="00E15BB3"/>
    <w:rsid w:val="00E16958"/>
    <w:rsid w:val="00E1735C"/>
    <w:rsid w:val="00E17D62"/>
    <w:rsid w:val="00E204A1"/>
    <w:rsid w:val="00E2074F"/>
    <w:rsid w:val="00E209BD"/>
    <w:rsid w:val="00E21E95"/>
    <w:rsid w:val="00E2255E"/>
    <w:rsid w:val="00E22E13"/>
    <w:rsid w:val="00E23A45"/>
    <w:rsid w:val="00E247DD"/>
    <w:rsid w:val="00E2498B"/>
    <w:rsid w:val="00E25ADA"/>
    <w:rsid w:val="00E25B9B"/>
    <w:rsid w:val="00E26474"/>
    <w:rsid w:val="00E2687F"/>
    <w:rsid w:val="00E273E6"/>
    <w:rsid w:val="00E31151"/>
    <w:rsid w:val="00E31FE0"/>
    <w:rsid w:val="00E3253D"/>
    <w:rsid w:val="00E32C55"/>
    <w:rsid w:val="00E330C5"/>
    <w:rsid w:val="00E33270"/>
    <w:rsid w:val="00E3343F"/>
    <w:rsid w:val="00E33E25"/>
    <w:rsid w:val="00E3420A"/>
    <w:rsid w:val="00E34557"/>
    <w:rsid w:val="00E34608"/>
    <w:rsid w:val="00E365B5"/>
    <w:rsid w:val="00E377A3"/>
    <w:rsid w:val="00E379D6"/>
    <w:rsid w:val="00E4043E"/>
    <w:rsid w:val="00E408B6"/>
    <w:rsid w:val="00E40F3D"/>
    <w:rsid w:val="00E41566"/>
    <w:rsid w:val="00E41630"/>
    <w:rsid w:val="00E41684"/>
    <w:rsid w:val="00E42054"/>
    <w:rsid w:val="00E42539"/>
    <w:rsid w:val="00E425E1"/>
    <w:rsid w:val="00E42D16"/>
    <w:rsid w:val="00E431C4"/>
    <w:rsid w:val="00E43464"/>
    <w:rsid w:val="00E452C4"/>
    <w:rsid w:val="00E45790"/>
    <w:rsid w:val="00E45E94"/>
    <w:rsid w:val="00E460A8"/>
    <w:rsid w:val="00E46231"/>
    <w:rsid w:val="00E466FA"/>
    <w:rsid w:val="00E50608"/>
    <w:rsid w:val="00E50A9E"/>
    <w:rsid w:val="00E515D6"/>
    <w:rsid w:val="00E51FD2"/>
    <w:rsid w:val="00E52180"/>
    <w:rsid w:val="00E52862"/>
    <w:rsid w:val="00E5398E"/>
    <w:rsid w:val="00E53E7F"/>
    <w:rsid w:val="00E54203"/>
    <w:rsid w:val="00E559CA"/>
    <w:rsid w:val="00E562AD"/>
    <w:rsid w:val="00E56923"/>
    <w:rsid w:val="00E5720E"/>
    <w:rsid w:val="00E57380"/>
    <w:rsid w:val="00E57F2A"/>
    <w:rsid w:val="00E605CC"/>
    <w:rsid w:val="00E615B3"/>
    <w:rsid w:val="00E62628"/>
    <w:rsid w:val="00E62E05"/>
    <w:rsid w:val="00E63D5A"/>
    <w:rsid w:val="00E63FC2"/>
    <w:rsid w:val="00E6436A"/>
    <w:rsid w:val="00E64827"/>
    <w:rsid w:val="00E650AE"/>
    <w:rsid w:val="00E657F9"/>
    <w:rsid w:val="00E6654B"/>
    <w:rsid w:val="00E67701"/>
    <w:rsid w:val="00E677D1"/>
    <w:rsid w:val="00E716B8"/>
    <w:rsid w:val="00E72168"/>
    <w:rsid w:val="00E730AD"/>
    <w:rsid w:val="00E731F5"/>
    <w:rsid w:val="00E73F18"/>
    <w:rsid w:val="00E74D99"/>
    <w:rsid w:val="00E74DE2"/>
    <w:rsid w:val="00E75038"/>
    <w:rsid w:val="00E75218"/>
    <w:rsid w:val="00E75A68"/>
    <w:rsid w:val="00E769B8"/>
    <w:rsid w:val="00E77D59"/>
    <w:rsid w:val="00E8001B"/>
    <w:rsid w:val="00E808D0"/>
    <w:rsid w:val="00E811BC"/>
    <w:rsid w:val="00E81933"/>
    <w:rsid w:val="00E81DF7"/>
    <w:rsid w:val="00E83901"/>
    <w:rsid w:val="00E83CB6"/>
    <w:rsid w:val="00E844D4"/>
    <w:rsid w:val="00E84B0E"/>
    <w:rsid w:val="00E85207"/>
    <w:rsid w:val="00E853DF"/>
    <w:rsid w:val="00E85E7D"/>
    <w:rsid w:val="00E86D8B"/>
    <w:rsid w:val="00E87624"/>
    <w:rsid w:val="00E91835"/>
    <w:rsid w:val="00E92BC5"/>
    <w:rsid w:val="00E92E27"/>
    <w:rsid w:val="00E93195"/>
    <w:rsid w:val="00E9397F"/>
    <w:rsid w:val="00E93CDD"/>
    <w:rsid w:val="00E9495A"/>
    <w:rsid w:val="00E94C8A"/>
    <w:rsid w:val="00E94F9C"/>
    <w:rsid w:val="00E96E2D"/>
    <w:rsid w:val="00E97D67"/>
    <w:rsid w:val="00EA01D3"/>
    <w:rsid w:val="00EA0EAB"/>
    <w:rsid w:val="00EA1DF0"/>
    <w:rsid w:val="00EA2AE4"/>
    <w:rsid w:val="00EA2FF8"/>
    <w:rsid w:val="00EA338B"/>
    <w:rsid w:val="00EA3BFB"/>
    <w:rsid w:val="00EA3E89"/>
    <w:rsid w:val="00EA426E"/>
    <w:rsid w:val="00EA47FC"/>
    <w:rsid w:val="00EA6F02"/>
    <w:rsid w:val="00EA6FBB"/>
    <w:rsid w:val="00EA7383"/>
    <w:rsid w:val="00EA767E"/>
    <w:rsid w:val="00EA76D7"/>
    <w:rsid w:val="00EA76FE"/>
    <w:rsid w:val="00EB0A9F"/>
    <w:rsid w:val="00EB1DA8"/>
    <w:rsid w:val="00EB2375"/>
    <w:rsid w:val="00EB25AB"/>
    <w:rsid w:val="00EB3C5C"/>
    <w:rsid w:val="00EB42E5"/>
    <w:rsid w:val="00EB632C"/>
    <w:rsid w:val="00EB6809"/>
    <w:rsid w:val="00EB721D"/>
    <w:rsid w:val="00EB74C6"/>
    <w:rsid w:val="00EB75E7"/>
    <w:rsid w:val="00EC0B42"/>
    <w:rsid w:val="00EC0BF3"/>
    <w:rsid w:val="00EC1311"/>
    <w:rsid w:val="00EC1ADA"/>
    <w:rsid w:val="00EC278F"/>
    <w:rsid w:val="00EC3FBD"/>
    <w:rsid w:val="00EC413A"/>
    <w:rsid w:val="00EC4166"/>
    <w:rsid w:val="00EC4963"/>
    <w:rsid w:val="00EC4DDA"/>
    <w:rsid w:val="00EC4FB7"/>
    <w:rsid w:val="00EC556D"/>
    <w:rsid w:val="00EC5FB9"/>
    <w:rsid w:val="00EC6538"/>
    <w:rsid w:val="00ED10F7"/>
    <w:rsid w:val="00ED1D29"/>
    <w:rsid w:val="00ED2BB5"/>
    <w:rsid w:val="00ED39B2"/>
    <w:rsid w:val="00ED4291"/>
    <w:rsid w:val="00ED453E"/>
    <w:rsid w:val="00ED6147"/>
    <w:rsid w:val="00EE0A71"/>
    <w:rsid w:val="00EE0AFB"/>
    <w:rsid w:val="00EE0CC2"/>
    <w:rsid w:val="00EE1347"/>
    <w:rsid w:val="00EE230C"/>
    <w:rsid w:val="00EE40E4"/>
    <w:rsid w:val="00EE53A4"/>
    <w:rsid w:val="00EE574B"/>
    <w:rsid w:val="00EE6329"/>
    <w:rsid w:val="00EE671C"/>
    <w:rsid w:val="00EE6F71"/>
    <w:rsid w:val="00EE7163"/>
    <w:rsid w:val="00EF089A"/>
    <w:rsid w:val="00EF08E8"/>
    <w:rsid w:val="00EF0BBE"/>
    <w:rsid w:val="00EF2492"/>
    <w:rsid w:val="00EF268F"/>
    <w:rsid w:val="00EF3B57"/>
    <w:rsid w:val="00EF4F66"/>
    <w:rsid w:val="00EF50FC"/>
    <w:rsid w:val="00EF5953"/>
    <w:rsid w:val="00EF6E1C"/>
    <w:rsid w:val="00F008A4"/>
    <w:rsid w:val="00F01F54"/>
    <w:rsid w:val="00F02529"/>
    <w:rsid w:val="00F02C92"/>
    <w:rsid w:val="00F03D35"/>
    <w:rsid w:val="00F04299"/>
    <w:rsid w:val="00F047A8"/>
    <w:rsid w:val="00F04C70"/>
    <w:rsid w:val="00F0500E"/>
    <w:rsid w:val="00F06C33"/>
    <w:rsid w:val="00F06E6A"/>
    <w:rsid w:val="00F07134"/>
    <w:rsid w:val="00F078BD"/>
    <w:rsid w:val="00F07EA1"/>
    <w:rsid w:val="00F10680"/>
    <w:rsid w:val="00F11776"/>
    <w:rsid w:val="00F125D8"/>
    <w:rsid w:val="00F12736"/>
    <w:rsid w:val="00F12806"/>
    <w:rsid w:val="00F1347F"/>
    <w:rsid w:val="00F13945"/>
    <w:rsid w:val="00F13B69"/>
    <w:rsid w:val="00F13E2D"/>
    <w:rsid w:val="00F1458E"/>
    <w:rsid w:val="00F14E4A"/>
    <w:rsid w:val="00F15E51"/>
    <w:rsid w:val="00F169F9"/>
    <w:rsid w:val="00F20276"/>
    <w:rsid w:val="00F21150"/>
    <w:rsid w:val="00F21F14"/>
    <w:rsid w:val="00F220BE"/>
    <w:rsid w:val="00F2233C"/>
    <w:rsid w:val="00F2247E"/>
    <w:rsid w:val="00F22B5B"/>
    <w:rsid w:val="00F22E22"/>
    <w:rsid w:val="00F22E54"/>
    <w:rsid w:val="00F23503"/>
    <w:rsid w:val="00F23554"/>
    <w:rsid w:val="00F2400C"/>
    <w:rsid w:val="00F2476B"/>
    <w:rsid w:val="00F2477D"/>
    <w:rsid w:val="00F24F58"/>
    <w:rsid w:val="00F2527B"/>
    <w:rsid w:val="00F26533"/>
    <w:rsid w:val="00F26E1C"/>
    <w:rsid w:val="00F30AB2"/>
    <w:rsid w:val="00F32E78"/>
    <w:rsid w:val="00F3372B"/>
    <w:rsid w:val="00F339E0"/>
    <w:rsid w:val="00F3562C"/>
    <w:rsid w:val="00F35B2F"/>
    <w:rsid w:val="00F35EB9"/>
    <w:rsid w:val="00F36960"/>
    <w:rsid w:val="00F36EAD"/>
    <w:rsid w:val="00F376E4"/>
    <w:rsid w:val="00F413C7"/>
    <w:rsid w:val="00F41AA1"/>
    <w:rsid w:val="00F421C9"/>
    <w:rsid w:val="00F4280D"/>
    <w:rsid w:val="00F42E50"/>
    <w:rsid w:val="00F430E3"/>
    <w:rsid w:val="00F4415E"/>
    <w:rsid w:val="00F447BD"/>
    <w:rsid w:val="00F455F7"/>
    <w:rsid w:val="00F45627"/>
    <w:rsid w:val="00F45BCF"/>
    <w:rsid w:val="00F45D53"/>
    <w:rsid w:val="00F45D7D"/>
    <w:rsid w:val="00F461E5"/>
    <w:rsid w:val="00F46AD9"/>
    <w:rsid w:val="00F46DBB"/>
    <w:rsid w:val="00F4770A"/>
    <w:rsid w:val="00F51210"/>
    <w:rsid w:val="00F55170"/>
    <w:rsid w:val="00F57A77"/>
    <w:rsid w:val="00F60139"/>
    <w:rsid w:val="00F60749"/>
    <w:rsid w:val="00F60C4C"/>
    <w:rsid w:val="00F61299"/>
    <w:rsid w:val="00F6274C"/>
    <w:rsid w:val="00F62861"/>
    <w:rsid w:val="00F62F1B"/>
    <w:rsid w:val="00F631DF"/>
    <w:rsid w:val="00F635B9"/>
    <w:rsid w:val="00F6492D"/>
    <w:rsid w:val="00F6578A"/>
    <w:rsid w:val="00F65EA4"/>
    <w:rsid w:val="00F66A8F"/>
    <w:rsid w:val="00F67739"/>
    <w:rsid w:val="00F6795E"/>
    <w:rsid w:val="00F67BE6"/>
    <w:rsid w:val="00F70436"/>
    <w:rsid w:val="00F70C1A"/>
    <w:rsid w:val="00F71212"/>
    <w:rsid w:val="00F716D9"/>
    <w:rsid w:val="00F71889"/>
    <w:rsid w:val="00F731FC"/>
    <w:rsid w:val="00F73A38"/>
    <w:rsid w:val="00F73FC6"/>
    <w:rsid w:val="00F74F8D"/>
    <w:rsid w:val="00F752BA"/>
    <w:rsid w:val="00F75A8D"/>
    <w:rsid w:val="00F75FAF"/>
    <w:rsid w:val="00F8049C"/>
    <w:rsid w:val="00F80B43"/>
    <w:rsid w:val="00F81234"/>
    <w:rsid w:val="00F820A8"/>
    <w:rsid w:val="00F8213B"/>
    <w:rsid w:val="00F82D23"/>
    <w:rsid w:val="00F8348A"/>
    <w:rsid w:val="00F834B7"/>
    <w:rsid w:val="00F83BBD"/>
    <w:rsid w:val="00F83EBD"/>
    <w:rsid w:val="00F84B5D"/>
    <w:rsid w:val="00F84ECC"/>
    <w:rsid w:val="00F85863"/>
    <w:rsid w:val="00F85D7F"/>
    <w:rsid w:val="00F85FED"/>
    <w:rsid w:val="00F87D72"/>
    <w:rsid w:val="00F905B5"/>
    <w:rsid w:val="00F90F22"/>
    <w:rsid w:val="00F92258"/>
    <w:rsid w:val="00F92B69"/>
    <w:rsid w:val="00F94FB5"/>
    <w:rsid w:val="00F95E5F"/>
    <w:rsid w:val="00F96BBB"/>
    <w:rsid w:val="00FA13EA"/>
    <w:rsid w:val="00FA16CA"/>
    <w:rsid w:val="00FA26BC"/>
    <w:rsid w:val="00FA383E"/>
    <w:rsid w:val="00FA3B79"/>
    <w:rsid w:val="00FA3EEB"/>
    <w:rsid w:val="00FA41D7"/>
    <w:rsid w:val="00FA4A3F"/>
    <w:rsid w:val="00FA4E61"/>
    <w:rsid w:val="00FA5297"/>
    <w:rsid w:val="00FA7777"/>
    <w:rsid w:val="00FB122D"/>
    <w:rsid w:val="00FB1E5E"/>
    <w:rsid w:val="00FB2FCF"/>
    <w:rsid w:val="00FB3392"/>
    <w:rsid w:val="00FB33F9"/>
    <w:rsid w:val="00FB399F"/>
    <w:rsid w:val="00FB3D74"/>
    <w:rsid w:val="00FB4293"/>
    <w:rsid w:val="00FB4702"/>
    <w:rsid w:val="00FB556F"/>
    <w:rsid w:val="00FB77C3"/>
    <w:rsid w:val="00FC022F"/>
    <w:rsid w:val="00FC0E09"/>
    <w:rsid w:val="00FC214E"/>
    <w:rsid w:val="00FC28DB"/>
    <w:rsid w:val="00FC317D"/>
    <w:rsid w:val="00FC4566"/>
    <w:rsid w:val="00FC50CD"/>
    <w:rsid w:val="00FC5E5B"/>
    <w:rsid w:val="00FC612F"/>
    <w:rsid w:val="00FD0F95"/>
    <w:rsid w:val="00FD1317"/>
    <w:rsid w:val="00FD2084"/>
    <w:rsid w:val="00FD313D"/>
    <w:rsid w:val="00FD3A10"/>
    <w:rsid w:val="00FD3E1A"/>
    <w:rsid w:val="00FD5277"/>
    <w:rsid w:val="00FD614A"/>
    <w:rsid w:val="00FD70E8"/>
    <w:rsid w:val="00FE0214"/>
    <w:rsid w:val="00FE059D"/>
    <w:rsid w:val="00FE09A0"/>
    <w:rsid w:val="00FE0B2B"/>
    <w:rsid w:val="00FE1359"/>
    <w:rsid w:val="00FE149A"/>
    <w:rsid w:val="00FE183B"/>
    <w:rsid w:val="00FE408C"/>
    <w:rsid w:val="00FE51C3"/>
    <w:rsid w:val="00FE53B4"/>
    <w:rsid w:val="00FF0752"/>
    <w:rsid w:val="00FF1B3D"/>
    <w:rsid w:val="00FF29CE"/>
    <w:rsid w:val="00FF3182"/>
    <w:rsid w:val="00FF3267"/>
    <w:rsid w:val="00FF3CF9"/>
    <w:rsid w:val="00FF53CE"/>
    <w:rsid w:val="00FF6111"/>
    <w:rsid w:val="00FF64F0"/>
    <w:rsid w:val="00FF695F"/>
    <w:rsid w:val="00FF7D2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F48917"/>
  <w15:docId w15:val="{8B974A49-5061-8E40-BF03-381C23BAA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E0D8B"/>
  </w:style>
  <w:style w:type="paragraph" w:styleId="Heading1">
    <w:name w:val="heading 1"/>
    <w:basedOn w:val="Normal"/>
    <w:next w:val="Normal"/>
    <w:pPr>
      <w:keepNext/>
      <w:keepLines/>
      <w:spacing w:before="480" w:after="0"/>
      <w:outlineLvl w:val="0"/>
    </w:pPr>
    <w:rPr>
      <w:rFonts w:ascii="Cambria" w:eastAsia="Cambria" w:hAnsi="Cambria" w:cs="Cambria"/>
      <w:b/>
      <w:color w:val="365F91"/>
      <w:sz w:val="28"/>
      <w:szCs w:val="28"/>
    </w:rPr>
  </w:style>
  <w:style w:type="paragraph" w:styleId="Heading2">
    <w:name w:val="heading 2"/>
    <w:basedOn w:val="Normal"/>
    <w:next w:val="Normal"/>
    <w:pPr>
      <w:keepNext/>
      <w:spacing w:before="240" w:after="60" w:line="240" w:lineRule="auto"/>
      <w:outlineLvl w:val="1"/>
    </w:pPr>
    <w:rPr>
      <w:rFonts w:ascii="Arial" w:eastAsia="Arial" w:hAnsi="Arial" w:cs="Arial"/>
      <w:b/>
      <w:i/>
      <w:sz w:val="28"/>
      <w:szCs w:val="28"/>
    </w:rPr>
  </w:style>
  <w:style w:type="paragraph" w:styleId="Heading3">
    <w:name w:val="heading 3"/>
    <w:basedOn w:val="Normal"/>
    <w:next w:val="Normal"/>
    <w:link w:val="Heading3Char"/>
    <w:pPr>
      <w:keepNext/>
      <w:spacing w:before="240" w:after="60"/>
      <w:outlineLvl w:val="2"/>
    </w:pPr>
    <w:rPr>
      <w:b/>
      <w:sz w:val="26"/>
      <w:szCs w:val="26"/>
    </w:rPr>
  </w:style>
  <w:style w:type="paragraph" w:styleId="Heading4">
    <w:name w:val="heading 4"/>
    <w:basedOn w:val="Normal"/>
    <w:next w:val="Normal"/>
    <w:link w:val="Heading4Char"/>
    <w:pPr>
      <w:keepNext/>
      <w:keepLines/>
      <w:spacing w:before="200" w:after="0"/>
      <w:outlineLvl w:val="3"/>
    </w:pPr>
    <w:rPr>
      <w:rFonts w:ascii="Cambria" w:eastAsia="Cambria" w:hAnsi="Cambria" w:cs="Cambria"/>
      <w:b/>
      <w:i/>
      <w:color w:val="4F81BD"/>
      <w:sz w:val="20"/>
      <w:szCs w:val="20"/>
    </w:rPr>
  </w:style>
  <w:style w:type="paragraph" w:styleId="Heading5">
    <w:name w:val="heading 5"/>
    <w:basedOn w:val="Normal"/>
    <w:next w:val="Normal"/>
    <w:pPr>
      <w:keepNext/>
      <w:keepLines/>
      <w:spacing w:before="200" w:after="0"/>
      <w:outlineLvl w:val="4"/>
    </w:pPr>
    <w:rPr>
      <w:rFonts w:ascii="Cambria" w:eastAsia="Cambria" w:hAnsi="Cambria" w:cs="Cambria"/>
      <w:color w:val="243F60"/>
      <w:sz w:val="20"/>
      <w:szCs w:val="20"/>
    </w:rPr>
  </w:style>
  <w:style w:type="paragraph" w:styleId="Heading6">
    <w:name w:val="heading 6"/>
    <w:basedOn w:val="Normal"/>
    <w:next w:val="Normal"/>
    <w:pPr>
      <w:keepNext/>
      <w:keepLines/>
      <w:spacing w:before="200" w:after="0"/>
      <w:outlineLvl w:val="5"/>
    </w:pPr>
    <w:rPr>
      <w:rFonts w:ascii="Cambria" w:eastAsia="Cambria" w:hAnsi="Cambria" w:cs="Cambria"/>
      <w:i/>
      <w:color w:val="243F60"/>
      <w:sz w:val="20"/>
      <w:szCs w:val="20"/>
    </w:rPr>
  </w:style>
  <w:style w:type="paragraph" w:styleId="Heading7">
    <w:name w:val="heading 7"/>
    <w:basedOn w:val="Normal"/>
    <w:next w:val="Normal"/>
    <w:link w:val="Heading7Char"/>
    <w:uiPriority w:val="9"/>
    <w:unhideWhenUsed/>
    <w:qFormat/>
    <w:rsid w:val="00BA6F94"/>
    <w:pPr>
      <w:keepNext/>
      <w:keepLines/>
      <w:spacing w:after="0"/>
      <w:jc w:val="center"/>
      <w:outlineLvl w:val="6"/>
    </w:pPr>
    <w:rPr>
      <w:rFonts w:ascii="Bookman Old Style" w:eastAsiaTheme="majorEastAsia" w:hAnsi="Bookman Old Style" w:cstheme="majorBidi"/>
      <w:iCs/>
    </w:rPr>
  </w:style>
  <w:style w:type="paragraph" w:styleId="Heading8">
    <w:name w:val="heading 8"/>
    <w:basedOn w:val="Normal"/>
    <w:next w:val="Normal"/>
    <w:link w:val="Heading8Char"/>
    <w:uiPriority w:val="9"/>
    <w:unhideWhenUsed/>
    <w:qFormat/>
    <w:rsid w:val="00BA6F94"/>
    <w:pPr>
      <w:keepNext/>
      <w:keepLines/>
      <w:spacing w:before="160" w:after="120"/>
      <w:jc w:val="center"/>
      <w:outlineLvl w:val="7"/>
    </w:pPr>
    <w:rPr>
      <w:rFonts w:ascii="Bookman Old Style" w:eastAsiaTheme="majorEastAsia" w:hAnsi="Bookman Old Style" w:cstheme="majorBidi"/>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pBdr>
        <w:bottom w:val="single" w:sz="8" w:space="4" w:color="4F81BD"/>
      </w:pBdr>
      <w:spacing w:after="300" w:line="240" w:lineRule="auto"/>
    </w:pPr>
    <w:rPr>
      <w:rFonts w:ascii="Cambria" w:eastAsia="Cambria" w:hAnsi="Cambria" w:cs="Cambria"/>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nhideWhenUsed/>
    <w:qFormat/>
    <w:pPr>
      <w:spacing w:line="240" w:lineRule="auto"/>
    </w:pPr>
    <w:rPr>
      <w:sz w:val="20"/>
      <w:szCs w:val="20"/>
    </w:rPr>
  </w:style>
  <w:style w:type="character" w:customStyle="1" w:styleId="CommentTextChar">
    <w:name w:val="Comment Text Char"/>
    <w:basedOn w:val="DefaultParagraphFont"/>
    <w:link w:val="CommentText"/>
    <w:qFormat/>
    <w:rPr>
      <w:sz w:val="20"/>
      <w:szCs w:val="20"/>
    </w:rPr>
  </w:style>
  <w:style w:type="character" w:styleId="CommentReference">
    <w:name w:val="annotation reference"/>
    <w:basedOn w:val="DefaultParagraphFont"/>
    <w:unhideWhenUsed/>
    <w:qFormat/>
    <w:rPr>
      <w:sz w:val="16"/>
      <w:szCs w:val="16"/>
    </w:rPr>
  </w:style>
  <w:style w:type="paragraph" w:styleId="Revision">
    <w:name w:val="Revision"/>
    <w:hidden/>
    <w:uiPriority w:val="99"/>
    <w:semiHidden/>
    <w:rsid w:val="002C21F9"/>
    <w:pPr>
      <w:spacing w:after="0" w:line="240" w:lineRule="auto"/>
    </w:pPr>
  </w:style>
  <w:style w:type="paragraph" w:styleId="BalloonText">
    <w:name w:val="Balloon Text"/>
    <w:basedOn w:val="Normal"/>
    <w:link w:val="BalloonTextChar"/>
    <w:uiPriority w:val="99"/>
    <w:semiHidden/>
    <w:unhideWhenUsed/>
    <w:rsid w:val="002C21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21F9"/>
    <w:rPr>
      <w:rFonts w:ascii="Segoe UI" w:hAnsi="Segoe UI" w:cs="Segoe UI"/>
      <w:sz w:val="18"/>
      <w:szCs w:val="18"/>
    </w:rPr>
  </w:style>
  <w:style w:type="paragraph" w:styleId="Header">
    <w:name w:val="header"/>
    <w:basedOn w:val="Normal"/>
    <w:link w:val="HeaderChar"/>
    <w:uiPriority w:val="99"/>
    <w:unhideWhenUsed/>
    <w:rsid w:val="006625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2504"/>
  </w:style>
  <w:style w:type="paragraph" w:styleId="Footer">
    <w:name w:val="footer"/>
    <w:basedOn w:val="Normal"/>
    <w:link w:val="FooterChar"/>
    <w:uiPriority w:val="99"/>
    <w:unhideWhenUsed/>
    <w:rsid w:val="006625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2504"/>
  </w:style>
  <w:style w:type="character" w:customStyle="1" w:styleId="Heading7Char">
    <w:name w:val="Heading 7 Char"/>
    <w:basedOn w:val="DefaultParagraphFont"/>
    <w:link w:val="Heading7"/>
    <w:uiPriority w:val="9"/>
    <w:rsid w:val="00BA6F94"/>
    <w:rPr>
      <w:rFonts w:ascii="Bookman Old Style" w:eastAsiaTheme="majorEastAsia" w:hAnsi="Bookman Old Style" w:cstheme="majorBidi"/>
      <w:iCs/>
    </w:rPr>
  </w:style>
  <w:style w:type="character" w:customStyle="1" w:styleId="Heading8Char">
    <w:name w:val="Heading 8 Char"/>
    <w:basedOn w:val="DefaultParagraphFont"/>
    <w:link w:val="Heading8"/>
    <w:uiPriority w:val="9"/>
    <w:rsid w:val="00BA6F94"/>
    <w:rPr>
      <w:rFonts w:ascii="Bookman Old Style" w:eastAsiaTheme="majorEastAsia" w:hAnsi="Bookman Old Style" w:cstheme="majorBidi"/>
      <w:sz w:val="24"/>
      <w:szCs w:val="21"/>
    </w:rPr>
  </w:style>
  <w:style w:type="paragraph" w:styleId="ListParagraph">
    <w:name w:val="List Paragraph"/>
    <w:aliases w:val="ANNEX,List Paragraph1,kepala,Recommendation,List Paragraph11,Bulleted Para,NFP GP Bulleted List,FooterText,numbered,Paragraphe de liste1,Bulletr List Paragraph,列出段落,列出段落1,List Paragraph2,List Paragraph21,Listeafsnit1,Parágrafo da Lista1,L"/>
    <w:basedOn w:val="Normal"/>
    <w:link w:val="ListParagraphChar"/>
    <w:uiPriority w:val="34"/>
    <w:qFormat/>
    <w:rsid w:val="00711F08"/>
    <w:pPr>
      <w:ind w:left="720"/>
      <w:contextualSpacing/>
    </w:pPr>
  </w:style>
  <w:style w:type="paragraph" w:styleId="CommentSubject">
    <w:name w:val="annotation subject"/>
    <w:basedOn w:val="CommentText"/>
    <w:next w:val="CommentText"/>
    <w:link w:val="CommentSubjectChar"/>
    <w:uiPriority w:val="99"/>
    <w:semiHidden/>
    <w:unhideWhenUsed/>
    <w:rsid w:val="00FE149A"/>
    <w:rPr>
      <w:b/>
      <w:bCs/>
    </w:rPr>
  </w:style>
  <w:style w:type="character" w:customStyle="1" w:styleId="CommentSubjectChar">
    <w:name w:val="Comment Subject Char"/>
    <w:basedOn w:val="CommentTextChar"/>
    <w:link w:val="CommentSubject"/>
    <w:uiPriority w:val="99"/>
    <w:semiHidden/>
    <w:rsid w:val="00FE149A"/>
    <w:rPr>
      <w:b/>
      <w:bCs/>
      <w:sz w:val="20"/>
      <w:szCs w:val="20"/>
    </w:rPr>
  </w:style>
  <w:style w:type="character" w:styleId="Hyperlink">
    <w:name w:val="Hyperlink"/>
    <w:basedOn w:val="DefaultParagraphFont"/>
    <w:uiPriority w:val="99"/>
    <w:unhideWhenUsed/>
    <w:rsid w:val="00DE2B9A"/>
    <w:rPr>
      <w:color w:val="0000FF" w:themeColor="hyperlink"/>
      <w:u w:val="single"/>
    </w:rPr>
  </w:style>
  <w:style w:type="character" w:customStyle="1" w:styleId="UnresolvedMention1">
    <w:name w:val="Unresolved Mention1"/>
    <w:basedOn w:val="DefaultParagraphFont"/>
    <w:uiPriority w:val="99"/>
    <w:semiHidden/>
    <w:unhideWhenUsed/>
    <w:rsid w:val="00DE2B9A"/>
    <w:rPr>
      <w:color w:val="605E5C"/>
      <w:shd w:val="clear" w:color="auto" w:fill="E1DFDD"/>
    </w:rPr>
  </w:style>
  <w:style w:type="character" w:customStyle="1" w:styleId="highlight">
    <w:name w:val="highlight"/>
    <w:basedOn w:val="DefaultParagraphFont"/>
    <w:rsid w:val="004B05DC"/>
  </w:style>
  <w:style w:type="character" w:customStyle="1" w:styleId="ListParagraphChar">
    <w:name w:val="List Paragraph Char"/>
    <w:aliases w:val="ANNEX Char,List Paragraph1 Char,kepala Char,Recommendation Char,List Paragraph11 Char,Bulleted Para Char,NFP GP Bulleted List Char,FooterText Char,numbered Char,Paragraphe de liste1 Char,Bulletr List Paragraph Char,列出段落 Char,L Char"/>
    <w:link w:val="ListParagraph"/>
    <w:uiPriority w:val="34"/>
    <w:qFormat/>
    <w:rsid w:val="00E41684"/>
  </w:style>
  <w:style w:type="paragraph" w:customStyle="1" w:styleId="Style">
    <w:name w:val="Style"/>
    <w:qFormat/>
    <w:rsid w:val="000068F7"/>
    <w:pPr>
      <w:widowControl w:val="0"/>
      <w:autoSpaceDE w:val="0"/>
      <w:autoSpaceDN w:val="0"/>
      <w:adjustRightInd w:val="0"/>
    </w:pPr>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rsid w:val="00AE012D"/>
    <w:rPr>
      <w:b/>
      <w:sz w:val="26"/>
      <w:szCs w:val="26"/>
    </w:rPr>
  </w:style>
  <w:style w:type="character" w:customStyle="1" w:styleId="Heading4Char">
    <w:name w:val="Heading 4 Char"/>
    <w:basedOn w:val="DefaultParagraphFont"/>
    <w:link w:val="Heading4"/>
    <w:rsid w:val="00AE012D"/>
    <w:rPr>
      <w:rFonts w:ascii="Cambria" w:eastAsia="Cambria" w:hAnsi="Cambria" w:cs="Cambria"/>
      <w:b/>
      <w:i/>
      <w:color w:val="4F81BD"/>
      <w:sz w:val="20"/>
      <w:szCs w:val="20"/>
    </w:rPr>
  </w:style>
  <w:style w:type="paragraph" w:styleId="NormalWeb">
    <w:name w:val="Normal (Web)"/>
    <w:basedOn w:val="Normal"/>
    <w:uiPriority w:val="99"/>
    <w:unhideWhenUsed/>
    <w:rsid w:val="00133306"/>
    <w:pPr>
      <w:spacing w:before="100" w:beforeAutospacing="1" w:after="100" w:afterAutospacing="1" w:line="240" w:lineRule="auto"/>
    </w:pPr>
    <w:rPr>
      <w:rFonts w:ascii="Times New Roman" w:eastAsia="Times New Roman" w:hAnsi="Times New Roman" w:cs="Times New Roman"/>
      <w:sz w:val="24"/>
      <w:szCs w:val="24"/>
      <w:lang w:val="en-ID"/>
    </w:rPr>
  </w:style>
  <w:style w:type="paragraph" w:styleId="BodyText">
    <w:name w:val="Body Text"/>
    <w:basedOn w:val="Normal"/>
    <w:link w:val="BodyTextChar"/>
    <w:uiPriority w:val="99"/>
    <w:unhideWhenUsed/>
    <w:qFormat/>
    <w:rsid w:val="008F7D0A"/>
    <w:pPr>
      <w:spacing w:after="120"/>
    </w:pPr>
    <w:rPr>
      <w:rFonts w:cs="Times New Roman"/>
      <w:sz w:val="20"/>
      <w:szCs w:val="20"/>
      <w:lang w:val="x-none" w:eastAsia="x-none"/>
    </w:rPr>
  </w:style>
  <w:style w:type="character" w:customStyle="1" w:styleId="BodyTextChar">
    <w:name w:val="Body Text Char"/>
    <w:basedOn w:val="DefaultParagraphFont"/>
    <w:link w:val="BodyText"/>
    <w:uiPriority w:val="99"/>
    <w:qFormat/>
    <w:rsid w:val="008F7D0A"/>
    <w:rPr>
      <w:rFonts w:cs="Times New Roman"/>
      <w:sz w:val="20"/>
      <w:szCs w:val="20"/>
      <w:lang w:val="x-none" w:eastAsia="x-none"/>
    </w:rPr>
  </w:style>
  <w:style w:type="character" w:customStyle="1" w:styleId="fontstyle01">
    <w:name w:val="fontstyle01"/>
    <w:basedOn w:val="DefaultParagraphFont"/>
    <w:rsid w:val="00137DD4"/>
    <w:rPr>
      <w:rFonts w:ascii="Bookman Old Style" w:hAnsi="Bookman Old Style" w:hint="default"/>
      <w:b w:val="0"/>
      <w:bCs w:val="0"/>
      <w:i w:val="0"/>
      <w:iCs w:val="0"/>
      <w:color w:val="000000"/>
      <w:sz w:val="24"/>
      <w:szCs w:val="24"/>
    </w:rPr>
  </w:style>
  <w:style w:type="character" w:customStyle="1" w:styleId="fontstyle21">
    <w:name w:val="fontstyle21"/>
    <w:basedOn w:val="DefaultParagraphFont"/>
    <w:rsid w:val="00B247E1"/>
    <w:rPr>
      <w:rFonts w:ascii="Bookman Old Style" w:hAnsi="Bookman Old Style" w:hint="default"/>
      <w:b w:val="0"/>
      <w:bCs w:val="0"/>
      <w:i/>
      <w:iCs/>
      <w:color w:val="000000"/>
      <w:sz w:val="24"/>
      <w:szCs w:val="24"/>
    </w:rPr>
  </w:style>
  <w:style w:type="paragraph" w:styleId="BodyTextIndent3">
    <w:name w:val="Body Text Indent 3"/>
    <w:basedOn w:val="Normal"/>
    <w:link w:val="BodyTextIndent3Char"/>
    <w:uiPriority w:val="99"/>
    <w:semiHidden/>
    <w:unhideWhenUsed/>
    <w:rsid w:val="00857D8C"/>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57D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27554">
      <w:bodyDiv w:val="1"/>
      <w:marLeft w:val="0"/>
      <w:marRight w:val="0"/>
      <w:marTop w:val="0"/>
      <w:marBottom w:val="0"/>
      <w:divBdr>
        <w:top w:val="none" w:sz="0" w:space="0" w:color="auto"/>
        <w:left w:val="none" w:sz="0" w:space="0" w:color="auto"/>
        <w:bottom w:val="none" w:sz="0" w:space="0" w:color="auto"/>
        <w:right w:val="none" w:sz="0" w:space="0" w:color="auto"/>
      </w:divBdr>
    </w:div>
    <w:div w:id="230622430">
      <w:bodyDiv w:val="1"/>
      <w:marLeft w:val="0"/>
      <w:marRight w:val="0"/>
      <w:marTop w:val="0"/>
      <w:marBottom w:val="0"/>
      <w:divBdr>
        <w:top w:val="none" w:sz="0" w:space="0" w:color="auto"/>
        <w:left w:val="none" w:sz="0" w:space="0" w:color="auto"/>
        <w:bottom w:val="none" w:sz="0" w:space="0" w:color="auto"/>
        <w:right w:val="none" w:sz="0" w:space="0" w:color="auto"/>
      </w:divBdr>
      <w:divsChild>
        <w:div w:id="1080326256">
          <w:marLeft w:val="0"/>
          <w:marRight w:val="0"/>
          <w:marTop w:val="0"/>
          <w:marBottom w:val="0"/>
          <w:divBdr>
            <w:top w:val="none" w:sz="0" w:space="0" w:color="auto"/>
            <w:left w:val="none" w:sz="0" w:space="0" w:color="auto"/>
            <w:bottom w:val="none" w:sz="0" w:space="0" w:color="auto"/>
            <w:right w:val="none" w:sz="0" w:space="0" w:color="auto"/>
          </w:divBdr>
          <w:divsChild>
            <w:div w:id="1089812275">
              <w:marLeft w:val="0"/>
              <w:marRight w:val="0"/>
              <w:marTop w:val="0"/>
              <w:marBottom w:val="0"/>
              <w:divBdr>
                <w:top w:val="none" w:sz="0" w:space="0" w:color="auto"/>
                <w:left w:val="none" w:sz="0" w:space="0" w:color="auto"/>
                <w:bottom w:val="none" w:sz="0" w:space="0" w:color="auto"/>
                <w:right w:val="none" w:sz="0" w:space="0" w:color="auto"/>
              </w:divBdr>
              <w:divsChild>
                <w:div w:id="145656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319028">
      <w:bodyDiv w:val="1"/>
      <w:marLeft w:val="0"/>
      <w:marRight w:val="0"/>
      <w:marTop w:val="0"/>
      <w:marBottom w:val="0"/>
      <w:divBdr>
        <w:top w:val="none" w:sz="0" w:space="0" w:color="auto"/>
        <w:left w:val="none" w:sz="0" w:space="0" w:color="auto"/>
        <w:bottom w:val="none" w:sz="0" w:space="0" w:color="auto"/>
        <w:right w:val="none" w:sz="0" w:space="0" w:color="auto"/>
      </w:divBdr>
      <w:divsChild>
        <w:div w:id="1702900547">
          <w:marLeft w:val="0"/>
          <w:marRight w:val="0"/>
          <w:marTop w:val="0"/>
          <w:marBottom w:val="0"/>
          <w:divBdr>
            <w:top w:val="none" w:sz="0" w:space="0" w:color="auto"/>
            <w:left w:val="none" w:sz="0" w:space="0" w:color="auto"/>
            <w:bottom w:val="none" w:sz="0" w:space="0" w:color="auto"/>
            <w:right w:val="none" w:sz="0" w:space="0" w:color="auto"/>
          </w:divBdr>
          <w:divsChild>
            <w:div w:id="1516260804">
              <w:marLeft w:val="0"/>
              <w:marRight w:val="0"/>
              <w:marTop w:val="0"/>
              <w:marBottom w:val="0"/>
              <w:divBdr>
                <w:top w:val="none" w:sz="0" w:space="0" w:color="auto"/>
                <w:left w:val="none" w:sz="0" w:space="0" w:color="auto"/>
                <w:bottom w:val="none" w:sz="0" w:space="0" w:color="auto"/>
                <w:right w:val="none" w:sz="0" w:space="0" w:color="auto"/>
              </w:divBdr>
              <w:divsChild>
                <w:div w:id="200088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027642">
      <w:bodyDiv w:val="1"/>
      <w:marLeft w:val="0"/>
      <w:marRight w:val="0"/>
      <w:marTop w:val="0"/>
      <w:marBottom w:val="0"/>
      <w:divBdr>
        <w:top w:val="none" w:sz="0" w:space="0" w:color="auto"/>
        <w:left w:val="none" w:sz="0" w:space="0" w:color="auto"/>
        <w:bottom w:val="none" w:sz="0" w:space="0" w:color="auto"/>
        <w:right w:val="none" w:sz="0" w:space="0" w:color="auto"/>
      </w:divBdr>
    </w:div>
    <w:div w:id="845050037">
      <w:bodyDiv w:val="1"/>
      <w:marLeft w:val="0"/>
      <w:marRight w:val="0"/>
      <w:marTop w:val="0"/>
      <w:marBottom w:val="0"/>
      <w:divBdr>
        <w:top w:val="none" w:sz="0" w:space="0" w:color="auto"/>
        <w:left w:val="none" w:sz="0" w:space="0" w:color="auto"/>
        <w:bottom w:val="none" w:sz="0" w:space="0" w:color="auto"/>
        <w:right w:val="none" w:sz="0" w:space="0" w:color="auto"/>
      </w:divBdr>
    </w:div>
    <w:div w:id="1111704754">
      <w:bodyDiv w:val="1"/>
      <w:marLeft w:val="0"/>
      <w:marRight w:val="0"/>
      <w:marTop w:val="0"/>
      <w:marBottom w:val="0"/>
      <w:divBdr>
        <w:top w:val="none" w:sz="0" w:space="0" w:color="auto"/>
        <w:left w:val="none" w:sz="0" w:space="0" w:color="auto"/>
        <w:bottom w:val="none" w:sz="0" w:space="0" w:color="auto"/>
        <w:right w:val="none" w:sz="0" w:space="0" w:color="auto"/>
      </w:divBdr>
    </w:div>
    <w:div w:id="15411639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6249C7BE9A8F4FBD37F6E73767C75E" ma:contentTypeVersion="15" ma:contentTypeDescription="Create a new document." ma:contentTypeScope="" ma:versionID="23ba31e4e056eef45380e8ab3221d6fb">
  <xsd:schema xmlns:xsd="http://www.w3.org/2001/XMLSchema" xmlns:xs="http://www.w3.org/2001/XMLSchema" xmlns:p="http://schemas.microsoft.com/office/2006/metadata/properties" xmlns:ns1="http://schemas.microsoft.com/sharepoint/v3" xmlns:ns3="6e807ce4-3535-429c-9a6a-21454c5ecab4" xmlns:ns4="8f620095-6ea3-453c-b172-53fd91235174" targetNamespace="http://schemas.microsoft.com/office/2006/metadata/properties" ma:root="true" ma:fieldsID="53ece9c6246d9cae2496a0539cf03512" ns1:_="" ns3:_="" ns4:_="">
    <xsd:import namespace="http://schemas.microsoft.com/sharepoint/v3"/>
    <xsd:import namespace="6e807ce4-3535-429c-9a6a-21454c5ecab4"/>
    <xsd:import namespace="8f620095-6ea3-453c-b172-53fd9123517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element ref="ns3: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807ce4-3535-429c-9a6a-21454c5eca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620095-6ea3-453c-b172-53fd9123517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2DA7E-9B90-43C7-BE18-DEF7EF6DB9C0}">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9EAFF44-83D6-4A09-B0B2-0A02BC5D81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e807ce4-3535-429c-9a6a-21454c5ecab4"/>
    <ds:schemaRef ds:uri="8f620095-6ea3-453c-b172-53fd912351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54C0D7-6194-4857-91B6-C6F11A6ADEA9}">
  <ds:schemaRefs>
    <ds:schemaRef ds:uri="http://schemas.microsoft.com/sharepoint/v3/contenttype/forms"/>
  </ds:schemaRefs>
</ds:datastoreItem>
</file>

<file path=customXml/itemProps4.xml><?xml version="1.0" encoding="utf-8"?>
<ds:datastoreItem xmlns:ds="http://schemas.openxmlformats.org/officeDocument/2006/customXml" ds:itemID="{FC584995-9129-45A9-98E4-727EC57BF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82</Pages>
  <Words>16804</Words>
  <Characters>95785</Characters>
  <Application>Microsoft Office Word</Application>
  <DocSecurity>0</DocSecurity>
  <Lines>798</Lines>
  <Paragraphs>224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Fathur</cp:lastModifiedBy>
  <cp:revision>3</cp:revision>
  <cp:lastPrinted>2021-04-08T03:32:00Z</cp:lastPrinted>
  <dcterms:created xsi:type="dcterms:W3CDTF">2021-04-19T03:48:00Z</dcterms:created>
  <dcterms:modified xsi:type="dcterms:W3CDTF">2021-04-24T04:45:00Z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0x010100F36249C7BE9A8F4FBD37F6E73767C75E</vt:lpwstr>
  </property>
</Properties>
</file>